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99306" w14:textId="43A09BE2" w:rsidR="00C34004" w:rsidRPr="00BF50ED" w:rsidRDefault="00C34004" w:rsidP="00C34004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533CF3EB" wp14:editId="6466653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47470AC9" wp14:editId="0B75A640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04A460B" w14:textId="77777777" w:rsidR="00C34004" w:rsidRPr="00BF50ED" w:rsidRDefault="00C34004" w:rsidP="00C34004">
      <w:pPr>
        <w:rPr>
          <w:sz w:val="20"/>
          <w:szCs w:val="20"/>
        </w:rPr>
      </w:pPr>
    </w:p>
    <w:p w14:paraId="0C6DC6F3" w14:textId="77777777" w:rsidR="00C34004" w:rsidRPr="00BF50ED" w:rsidRDefault="00C34004" w:rsidP="00C34004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6A761F88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0A49AA4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55CD778B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66FF3E6" w14:textId="77777777" w:rsidR="00C34004" w:rsidRPr="00BF50ED" w:rsidRDefault="00C34004" w:rsidP="00C34004">
      <w:pPr>
        <w:rPr>
          <w:b/>
          <w:sz w:val="20"/>
          <w:szCs w:val="20"/>
        </w:rPr>
      </w:pPr>
    </w:p>
    <w:p w14:paraId="4FECA7AE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44E991FB" w14:textId="77777777" w:rsidR="00C34004" w:rsidRPr="00BF50ED" w:rsidRDefault="00C34004" w:rsidP="00C34004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4F9226DF" w14:textId="77777777" w:rsidR="00C34004" w:rsidRPr="00BF50ED" w:rsidRDefault="00C34004" w:rsidP="00C34004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  <w:bookmarkStart w:id="0" w:name="_GoBack"/>
      <w:bookmarkEnd w:id="0"/>
    </w:p>
    <w:p w14:paraId="34EA06F0" w14:textId="77777777" w:rsidR="00C34004" w:rsidRPr="006479DF" w:rsidRDefault="00C34004" w:rsidP="00C34004">
      <w:pPr>
        <w:jc w:val="center"/>
        <w:rPr>
          <w:b/>
          <w:sz w:val="20"/>
          <w:szCs w:val="20"/>
        </w:rPr>
      </w:pPr>
    </w:p>
    <w:p w14:paraId="1118FB6F" w14:textId="7A5D87B1" w:rsidR="00C34004" w:rsidRDefault="00C34004" w:rsidP="00C34004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AD26A7A895AB4519A017638379710E7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814E7">
            <w:rPr>
              <w:b/>
              <w:sz w:val="40"/>
              <w:szCs w:val="20"/>
            </w:rPr>
            <w:t>13</w:t>
          </w:r>
        </w:sdtContent>
      </w:sdt>
    </w:p>
    <w:p w14:paraId="0672876D" w14:textId="56593498" w:rsidR="00D61BB6" w:rsidRPr="00C6439D" w:rsidRDefault="00C6439D" w:rsidP="00C34004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42C43D4256E64B5DBE210D611409D8E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814E7">
            <w:rPr>
              <w:b/>
              <w:sz w:val="32"/>
              <w:szCs w:val="32"/>
            </w:rPr>
            <w:t>6</w:t>
          </w:r>
        </w:sdtContent>
      </w:sdt>
      <w:r w:rsidR="00137ED6" w:rsidRPr="00C71D0A">
        <w:rPr>
          <w:b/>
          <w:sz w:val="32"/>
          <w:szCs w:val="32"/>
        </w:rPr>
        <w:t xml:space="preserve"> </w:t>
      </w:r>
    </w:p>
    <w:p w14:paraId="72C2199E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1B5DA50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728FF2B3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3AC08827" w14:textId="77777777" w:rsidTr="00675C58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175EA6FB" w14:textId="77777777" w:rsidR="009836CF" w:rsidRPr="00120311" w:rsidRDefault="009836CF" w:rsidP="006479DF">
            <w:pPr>
              <w:rPr>
                <w:b/>
                <w:sz w:val="26"/>
                <w:szCs w:val="26"/>
              </w:rPr>
            </w:pPr>
            <w:r w:rsidRPr="00120311">
              <w:rPr>
                <w:b/>
                <w:sz w:val="26"/>
                <w:szCs w:val="26"/>
              </w:rPr>
              <w:t>Vec:</w:t>
            </w:r>
          </w:p>
          <w:p w14:paraId="253898A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0745956B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  <w:p w14:paraId="1381CD51" w14:textId="77777777" w:rsidR="0084743A" w:rsidRPr="00120311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14:paraId="75AE4CAD" w14:textId="54F3FE3D" w:rsidR="009836CF" w:rsidRPr="00120311" w:rsidRDefault="00B1360B" w:rsidP="00CC5C91">
            <w:pPr>
              <w:jc w:val="both"/>
              <w:rPr>
                <w:szCs w:val="20"/>
              </w:rPr>
            </w:pPr>
            <w:r w:rsidRPr="00120311">
              <w:rPr>
                <w:szCs w:val="20"/>
              </w:rPr>
              <w:t>Kontroln</w:t>
            </w:r>
            <w:r w:rsidR="00CC5C91" w:rsidRPr="00120311">
              <w:rPr>
                <w:szCs w:val="20"/>
              </w:rPr>
              <w:t>ý</w:t>
            </w:r>
            <w:r w:rsidRPr="00120311">
              <w:rPr>
                <w:szCs w:val="20"/>
              </w:rPr>
              <w:t xml:space="preserve"> zoznam </w:t>
            </w:r>
            <w:r w:rsidR="00A520FC" w:rsidRPr="00120311">
              <w:rPr>
                <w:szCs w:val="20"/>
              </w:rPr>
              <w:t>ku kontrole projektu (okrem kontroly verejného obstarávania/obstarávania</w:t>
            </w:r>
            <w:r w:rsidRPr="00120311">
              <w:rPr>
                <w:szCs w:val="20"/>
              </w:rPr>
              <w:t>)</w:t>
            </w:r>
          </w:p>
        </w:tc>
      </w:tr>
      <w:tr w:rsidR="009836CF" w:rsidRPr="009836CF" w14:paraId="596FA575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7340B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297AA4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F6BB85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28AA52A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BEEF667" w14:textId="77777777" w:rsidR="00C34004" w:rsidRPr="009836CF" w:rsidRDefault="00C34004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1FF875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2B2B63C1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A9EAC5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458B0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F338BA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4FD3FF6D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12FAD9D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C8477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40EB69F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24DDBDD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29517AB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19C6E66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7E82E479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E83DFFA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4347AEC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C5C886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54E8A024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B547A0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2DAC039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D0D4ECE" w14:textId="0E356168" w:rsidR="00B53B4A" w:rsidRPr="009836CF" w:rsidRDefault="00892CBF" w:rsidP="00892CBF">
            <w:pPr>
              <w:jc w:val="both"/>
              <w:rPr>
                <w:szCs w:val="20"/>
              </w:rPr>
            </w:pPr>
            <w:r>
              <w:t xml:space="preserve">Ministerstvo investícií, regionálneho rozvoja a informatizácie </w:t>
            </w:r>
            <w:r w:rsidR="00C34004">
              <w:t xml:space="preserve"> SR </w:t>
            </w:r>
            <w:r w:rsidR="00C34004">
              <w:rPr>
                <w:szCs w:val="20"/>
              </w:rPr>
              <w:t xml:space="preserve"> v súlade s kapitolou 1.2, ods. 3, písm. a) Systému riadenia </w:t>
            </w:r>
            <w:r w:rsidR="00C34004" w:rsidRPr="003B0DFE">
              <w:rPr>
                <w:szCs w:val="20"/>
              </w:rPr>
              <w:t>európskych</w:t>
            </w:r>
            <w:r w:rsidR="00C34004">
              <w:rPr>
                <w:szCs w:val="20"/>
              </w:rPr>
              <w:t xml:space="preserve"> </w:t>
            </w:r>
            <w:r w:rsidR="00C34004" w:rsidRPr="003B0DFE">
              <w:rPr>
                <w:szCs w:val="20"/>
              </w:rPr>
              <w:t>štrukturálnych a</w:t>
            </w:r>
            <w:r w:rsidR="00C34004">
              <w:rPr>
                <w:szCs w:val="20"/>
              </w:rPr>
              <w:t> </w:t>
            </w:r>
            <w:r w:rsidR="00C34004" w:rsidRPr="003B0DFE">
              <w:rPr>
                <w:szCs w:val="20"/>
              </w:rPr>
              <w:t>investičných</w:t>
            </w:r>
            <w:r w:rsidR="00C34004">
              <w:rPr>
                <w:szCs w:val="20"/>
              </w:rPr>
              <w:t xml:space="preserve"> </w:t>
            </w:r>
            <w:r w:rsidR="00C34004" w:rsidRPr="003B0DFE">
              <w:rPr>
                <w:szCs w:val="20"/>
              </w:rPr>
              <w:t>fondov</w:t>
            </w:r>
          </w:p>
        </w:tc>
      </w:tr>
      <w:tr w:rsidR="009836CF" w:rsidRPr="009836CF" w14:paraId="7C4F1341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7CB9C4F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7DC76E95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6EA4562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474B92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CF03DB3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BD3C5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477FAF2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9E2C93E" w14:textId="7019D0D2" w:rsidR="009836CF" w:rsidRPr="009836CF" w:rsidRDefault="00B5079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Vzor je pre subjekty, ktorým je určený</w:t>
            </w:r>
            <w:r w:rsidR="00C6424B">
              <w:rPr>
                <w:szCs w:val="20"/>
              </w:rPr>
              <w:t>,</w:t>
            </w:r>
            <w:r>
              <w:rPr>
                <w:szCs w:val="20"/>
              </w:rPr>
              <w:t xml:space="preserve"> záväzný. Subjekty, ktorým je vzor určený</w:t>
            </w:r>
            <w:r w:rsidR="00410CF4">
              <w:rPr>
                <w:szCs w:val="20"/>
              </w:rPr>
              <w:t>,</w:t>
            </w:r>
            <w:r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  <w:r w:rsidR="00485BC7">
              <w:t>Výnimkou je možnosť úpravy, ktorá je vo vzore výslovne povolená</w:t>
            </w:r>
            <w:r w:rsidR="00741A8A">
              <w:t>.</w:t>
            </w:r>
          </w:p>
        </w:tc>
      </w:tr>
      <w:tr w:rsidR="009836CF" w:rsidRPr="009836CF" w14:paraId="666B6EFD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00A2AC9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BC4AA3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42C32679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441A0903CA3C48C3BEB3D64B7DAE3067"/>
              </w:placeholder>
              <w:date w:fullDate="2022-10-13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53A7C633" w14:textId="0071D927" w:rsidR="009836CF" w:rsidRPr="00247599" w:rsidRDefault="00A24C95" w:rsidP="0087561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13.10.2022</w:t>
                </w:r>
              </w:p>
            </w:sdtContent>
          </w:sdt>
        </w:tc>
      </w:tr>
      <w:tr w:rsidR="009836CF" w:rsidRPr="009836CF" w14:paraId="7E4375E6" w14:textId="77777777" w:rsidTr="00675C58">
        <w:tc>
          <w:tcPr>
            <w:tcW w:w="2268" w:type="dxa"/>
            <w:shd w:val="clear" w:color="auto" w:fill="B2A1C7" w:themeFill="accent4" w:themeFillTint="99"/>
          </w:tcPr>
          <w:p w14:paraId="428DBF4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2F082DA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D8C08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1417367055"/>
              <w:placeholder>
                <w:docPart w:val="877BCD4A474C48B5901D004AE472813E"/>
              </w:placeholder>
              <w:date w:fullDate="2022-12-0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695F0B5A" w14:textId="2C9EC2D9" w:rsidR="009836CF" w:rsidRPr="009836CF" w:rsidRDefault="00126565" w:rsidP="0087561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01.12.2022</w:t>
                </w:r>
              </w:p>
            </w:sdtContent>
          </w:sdt>
        </w:tc>
      </w:tr>
      <w:tr w:rsidR="009836CF" w:rsidRPr="009836CF" w14:paraId="2652659B" w14:textId="77777777" w:rsidTr="00675C58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7D0F029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43E28B5B" w14:textId="6A6079B8" w:rsidR="00C34004" w:rsidRPr="00047930" w:rsidRDefault="00C34004" w:rsidP="00C34004">
            <w:pPr>
              <w:jc w:val="both"/>
            </w:pPr>
            <w:r>
              <w:t>JUDr. Denisa Žiláková</w:t>
            </w:r>
          </w:p>
          <w:p w14:paraId="650906AF" w14:textId="77777777" w:rsidR="00C214B6" w:rsidRPr="009836CF" w:rsidRDefault="00C34004" w:rsidP="00C34004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210B2B7" w14:textId="77777777" w:rsidR="00D61BB6" w:rsidRPr="00627EA3" w:rsidRDefault="00D61BB6" w:rsidP="006479DF"/>
    <w:p w14:paraId="15A4F44B" w14:textId="77777777" w:rsidR="00627EA3" w:rsidRPr="00627EA3" w:rsidRDefault="00627EA3" w:rsidP="006479DF"/>
    <w:tbl>
      <w:tblPr>
        <w:tblW w:w="87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48"/>
        <w:gridCol w:w="1135"/>
        <w:gridCol w:w="2628"/>
        <w:gridCol w:w="567"/>
        <w:gridCol w:w="567"/>
        <w:gridCol w:w="708"/>
        <w:gridCol w:w="1776"/>
        <w:gridCol w:w="8"/>
      </w:tblGrid>
      <w:tr w:rsidR="00F426CF" w:rsidRPr="00F83000" w14:paraId="2324F4E3" w14:textId="77777777" w:rsidTr="003D14A7">
        <w:trPr>
          <w:trHeight w:val="645"/>
        </w:trPr>
        <w:tc>
          <w:tcPr>
            <w:tcW w:w="8787" w:type="dxa"/>
            <w:gridSpan w:val="9"/>
            <w:shd w:val="clear" w:color="auto" w:fill="5F497A" w:themeFill="accent4" w:themeFillShade="BF"/>
            <w:vAlign w:val="center"/>
            <w:hideMark/>
          </w:tcPr>
          <w:p w14:paraId="0F49F411" w14:textId="70191E80" w:rsidR="00F426CF" w:rsidRPr="00F83000" w:rsidRDefault="00F426CF" w:rsidP="00A35ABE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F83000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</w:t>
            </w:r>
            <w:r>
              <w:rPr>
                <w:rStyle w:val="Odkaznapoznmkupodiarou"/>
                <w:rFonts w:ascii="Arial Narrow" w:hAnsi="Arial Narrow"/>
                <w:b/>
                <w:bCs/>
                <w:color w:val="FFFFFF"/>
                <w:sz w:val="28"/>
                <w:szCs w:val="28"/>
              </w:rPr>
              <w:footnoteReference w:id="2"/>
            </w:r>
            <w:r w:rsidR="00A35ABE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 xml:space="preserve"> </w:t>
            </w:r>
          </w:p>
        </w:tc>
      </w:tr>
      <w:tr w:rsidR="00F426CF" w:rsidRPr="00F83000" w14:paraId="79217C33" w14:textId="77777777" w:rsidTr="003D14A7">
        <w:trPr>
          <w:trHeight w:val="330"/>
        </w:trPr>
        <w:tc>
          <w:tcPr>
            <w:tcW w:w="8787" w:type="dxa"/>
            <w:gridSpan w:val="9"/>
            <w:hideMark/>
          </w:tcPr>
          <w:p w14:paraId="2DB0F7DC" w14:textId="32885F2B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F83000" w14:paraId="39A7F678" w14:textId="77777777" w:rsidTr="003D14A7">
        <w:trPr>
          <w:trHeight w:val="340"/>
        </w:trPr>
        <w:tc>
          <w:tcPr>
            <w:tcW w:w="2533" w:type="dxa"/>
            <w:gridSpan w:val="3"/>
            <w:vAlign w:val="center"/>
            <w:hideMark/>
          </w:tcPr>
          <w:p w14:paraId="14A6A318" w14:textId="2A63538E" w:rsidR="001640D2" w:rsidRPr="00F83000" w:rsidRDefault="007D2D80" w:rsidP="00253AE6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Identifikácia projektu/ŽoP v ITMS2014+"/>
                <w:tag w:val="Identifikácia projektu/ŽoP v ITMS2014+"/>
                <w:id w:val="863094431"/>
                <w:placeholder>
                  <w:docPart w:val="CB85D5838086481DAD00012BC0CF3975"/>
                </w:placeholder>
                <w:showingPlcHdr/>
                <w:comboBox>
                  <w:listItem w:value="Vyberte položku."/>
                  <w:listItem w:displayText="Kód projektu v ITMS2014+" w:value="Kód projektu v ITMS2014+"/>
                  <w:listItem w:displayText="Kód ŽoP v ITMS2014+" w:value="Kód ŽoP v ITMS2014+"/>
                </w:comboBox>
              </w:sdtPr>
              <w:sdtEndPr/>
              <w:sdtContent>
                <w:r w:rsidR="005F12A9" w:rsidRPr="00DF769D">
                  <w:rPr>
                    <w:rStyle w:val="Zstupntext"/>
                    <w:sz w:val="20"/>
                    <w:szCs w:val="20"/>
                  </w:rPr>
                  <w:t>Vyberte položku.</w:t>
                </w:r>
              </w:sdtContent>
            </w:sdt>
            <w:r w:rsidR="00C537AD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7CB9F37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0D7E2CAD" w14:textId="77777777" w:rsidTr="003D14A7">
        <w:trPr>
          <w:trHeight w:val="340"/>
        </w:trPr>
        <w:tc>
          <w:tcPr>
            <w:tcW w:w="2533" w:type="dxa"/>
            <w:gridSpan w:val="3"/>
            <w:vAlign w:val="center"/>
            <w:hideMark/>
          </w:tcPr>
          <w:p w14:paraId="7BA72C3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7590769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59DA028" w14:textId="77777777" w:rsidTr="003D14A7">
        <w:trPr>
          <w:trHeight w:val="340"/>
        </w:trPr>
        <w:tc>
          <w:tcPr>
            <w:tcW w:w="2533" w:type="dxa"/>
            <w:gridSpan w:val="3"/>
            <w:vAlign w:val="center"/>
            <w:hideMark/>
          </w:tcPr>
          <w:p w14:paraId="3C84A10B" w14:textId="670A0032" w:rsidR="00F426CF" w:rsidRPr="00F83000" w:rsidRDefault="007D2D80" w:rsidP="00F8414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Rozhodujúce dátumy"/>
                <w:tag w:val="Rozhodujúce dátumy"/>
                <w:id w:val="1447737034"/>
                <w:placeholder>
                  <w:docPart w:val="DefaultPlaceholder_-1854013439"/>
                </w:placeholder>
                <w:showingPlcHdr/>
                <w:comboBox>
                  <w:listItem w:value="Vyberte položku."/>
                  <w:listItem w:displayText="Dátum účinnosti Zmluvy o NFP" w:value="Dátum účinnosti Zmluvy o NFP"/>
                  <w:listItem w:displayText="Dátum prijatia ŽoP" w:value="Dátum prijatia ŽoP"/>
                </w:comboBox>
              </w:sdtPr>
              <w:sdtEndPr/>
              <w:sdtContent>
                <w:r w:rsidR="005F12A9" w:rsidRPr="00DF769D">
                  <w:rPr>
                    <w:rStyle w:val="Zstupntext"/>
                    <w:rFonts w:ascii="Arial Narrow" w:hAnsi="Arial Narrow"/>
                    <w:sz w:val="20"/>
                    <w:szCs w:val="20"/>
                  </w:rPr>
                  <w:t>Vyberte položku.</w:t>
                </w:r>
              </w:sdtContent>
            </w:sdt>
            <w:r w:rsidR="00C537AD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472305AD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6B8218F3" w14:textId="77777777" w:rsidTr="003D14A7">
        <w:trPr>
          <w:trHeight w:val="434"/>
        </w:trPr>
        <w:tc>
          <w:tcPr>
            <w:tcW w:w="2533" w:type="dxa"/>
            <w:gridSpan w:val="3"/>
            <w:vAlign w:val="center"/>
            <w:hideMark/>
          </w:tcPr>
          <w:p w14:paraId="2B15DDFF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Názov/Meno a adresa sídla prijímateľa</w:t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00F253B6" w14:textId="77777777" w:rsidR="00F426CF" w:rsidRPr="00F83000" w:rsidRDefault="00F426CF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F426CF" w:rsidRPr="00F83000" w14:paraId="2A6A36E9" w14:textId="77777777" w:rsidTr="003D14A7">
        <w:trPr>
          <w:trHeight w:val="330"/>
        </w:trPr>
        <w:tc>
          <w:tcPr>
            <w:tcW w:w="8787" w:type="dxa"/>
            <w:gridSpan w:val="9"/>
            <w:vAlign w:val="center"/>
            <w:hideMark/>
          </w:tcPr>
          <w:p w14:paraId="79040614" w14:textId="77777777" w:rsidR="00F426CF" w:rsidRPr="00F83000" w:rsidRDefault="00F426CF" w:rsidP="00F426CF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830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F83000" w14:paraId="0DCD028B" w14:textId="77777777" w:rsidTr="003D14A7">
        <w:trPr>
          <w:trHeight w:val="330"/>
        </w:trPr>
        <w:tc>
          <w:tcPr>
            <w:tcW w:w="2533" w:type="dxa"/>
            <w:gridSpan w:val="3"/>
            <w:vAlign w:val="center"/>
            <w:hideMark/>
          </w:tcPr>
          <w:p w14:paraId="6BA5C041" w14:textId="77777777" w:rsidR="002243C7" w:rsidRPr="002243C7" w:rsidRDefault="002243C7" w:rsidP="002243C7">
            <w:pPr>
              <w:rPr>
                <w:rFonts w:ascii="Arial Narrow" w:hAnsi="Arial Narrow"/>
                <w:color w:val="000000"/>
                <w:sz w:val="20"/>
              </w:rPr>
            </w:pPr>
            <w:r w:rsidRPr="00F83000">
              <w:rPr>
                <w:rFonts w:ascii="Arial Narrow" w:hAnsi="Arial Narrow"/>
                <w:color w:val="000000"/>
                <w:sz w:val="20"/>
                <w:szCs w:val="20"/>
              </w:rPr>
              <w:t>Predmet kontroly</w:t>
            </w:r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5"/>
            </w:r>
          </w:p>
        </w:tc>
        <w:tc>
          <w:tcPr>
            <w:tcW w:w="6254" w:type="dxa"/>
            <w:gridSpan w:val="6"/>
            <w:vAlign w:val="center"/>
            <w:hideMark/>
          </w:tcPr>
          <w:p w14:paraId="50CD7AB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Skutočné dodanie výkonov, tovarov, poskytnutie služieb a vykonanie prác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;</w:t>
            </w:r>
            <w:bookmarkStart w:id="1" w:name="_Ref65827780"/>
            <w:r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6"/>
            </w:r>
            <w:bookmarkEnd w:id="1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</w:p>
          <w:p w14:paraId="75EAB20C" w14:textId="5306BCC6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Vedenie účtovníctva o skutočnostiach týkajúcich sa projektu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7BD6D32" w14:textId="3A3BD88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Archivácia dokumentov a podkladov súvisiacich s projektom;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912F44D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4A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platbu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732FF57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4B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poskytnutie zálohovej platby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A7AB6D8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4C - </w:t>
            </w:r>
            <w:r w:rsidRPr="00C76F19">
              <w:rPr>
                <w:rFonts w:ascii="Arial Narrow" w:hAnsi="Arial Narrow"/>
                <w:color w:val="000000"/>
                <w:sz w:val="20"/>
                <w:szCs w:val="20"/>
              </w:rPr>
              <w:t>Žiadosť o platbu - zúčtovanie predfinancovania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50C5819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Cestovné náhrady; </w:t>
            </w:r>
          </w:p>
          <w:p w14:paraId="440A5BB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Dokladovanie výdavkov; </w:t>
            </w:r>
          </w:p>
          <w:p w14:paraId="5C6C9893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Ostatné výdavky - externé služby (outsourcing); </w:t>
            </w:r>
          </w:p>
          <w:p w14:paraId="4D26223B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Finančné výdavky a poplatky; </w:t>
            </w:r>
          </w:p>
          <w:p w14:paraId="4AFC21AD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Generovanie príjmov z projektu; </w:t>
            </w:r>
          </w:p>
          <w:p w14:paraId="45A4C76F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10 - Účinnosť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 výdavkov; </w:t>
            </w:r>
          </w:p>
          <w:p w14:paraId="5D83C22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11 -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Krížové financovanie; </w:t>
            </w:r>
          </w:p>
          <w:p w14:paraId="22BBD099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12 -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použitého materiálu; </w:t>
            </w:r>
          </w:p>
          <w:p w14:paraId="1A3E382E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pozemkov; </w:t>
            </w:r>
          </w:p>
          <w:p w14:paraId="5FFDF1D5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14 -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Nákup stavieb; </w:t>
            </w:r>
          </w:p>
          <w:p w14:paraId="2C33704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Napĺňanie merateľných ukazovateľov projektu; </w:t>
            </w:r>
          </w:p>
          <w:p w14:paraId="4C66AC28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Neprekrývanie sa výdavkov; </w:t>
            </w:r>
          </w:p>
          <w:p w14:paraId="19E75100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Vykonanie stavebných prác; </w:t>
            </w:r>
          </w:p>
          <w:p w14:paraId="5A1B380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Odpisy, režijné náklady a vecné príspevky; </w:t>
            </w:r>
          </w:p>
          <w:p w14:paraId="6140516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19 -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Opatrenia prijaté na základe vykonaných kontrol; </w:t>
            </w:r>
          </w:p>
          <w:p w14:paraId="7B7F0054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20 -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Osobné výdavky; </w:t>
            </w:r>
          </w:p>
          <w:p w14:paraId="523C8DA7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21 -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Štátna pomoc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a pomoc de minimis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; </w:t>
            </w:r>
          </w:p>
          <w:p w14:paraId="78131250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22 -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Vecná, časová a územná oprávnenosť výdavkov; </w:t>
            </w:r>
          </w:p>
          <w:p w14:paraId="0EB26E5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23 -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Finančný prenájom a operatívny nájom; </w:t>
            </w:r>
          </w:p>
          <w:p w14:paraId="6E3ED896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24 -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Fyzická kontrola prebiehajúcich aktivít; </w:t>
            </w:r>
          </w:p>
          <w:p w14:paraId="7C07F769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25 -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Nakladanie s majetkom nadobudnutým z NFP; </w:t>
            </w:r>
          </w:p>
          <w:p w14:paraId="58AB8056" w14:textId="6CC820FB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26 -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Publicita projektu;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NOTEREF _Ref65827780 \h </w:instrText>
            </w:r>
            <w:r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t>5</w:t>
            </w:r>
            <w:r w:rsidRPr="00A72539">
              <w:rPr>
                <w:rFonts w:ascii="Arial Narrow" w:hAnsi="Arial Narrow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  <w:p w14:paraId="4667538F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27 -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Kontrola dokumentácie VO v rámci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finančnej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kontroly na mieste; </w:t>
            </w:r>
          </w:p>
          <w:p w14:paraId="04FD7982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28 -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 xml:space="preserve">Cieľová skupina a s ňou súvisiace dáta; </w:t>
            </w:r>
          </w:p>
          <w:p w14:paraId="0B2B1A91" w14:textId="77777777" w:rsidR="002243C7" w:rsidRDefault="002243C7" w:rsidP="00F426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 xml:space="preserve">29 - </w:t>
            </w:r>
            <w:r w:rsidRPr="003364CC">
              <w:rPr>
                <w:rFonts w:ascii="Arial Narrow" w:hAnsi="Arial Narrow"/>
                <w:color w:val="000000"/>
                <w:sz w:val="20"/>
                <w:szCs w:val="20"/>
              </w:rPr>
              <w:t>Konflikt záujmov</w:t>
            </w:r>
          </w:p>
          <w:p w14:paraId="0FA6D1D8" w14:textId="77777777" w:rsidR="002243C7" w:rsidRPr="002243C7" w:rsidRDefault="002243C7" w:rsidP="00DC6714">
            <w:pPr>
              <w:rPr>
                <w:b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30 - Iný predmet kontroly definovaný RO </w:t>
            </w:r>
          </w:p>
        </w:tc>
      </w:tr>
      <w:tr w:rsidR="002243C7" w:rsidRPr="00F83000" w14:paraId="32CD3BD6" w14:textId="77777777" w:rsidTr="003D14A7">
        <w:trPr>
          <w:trHeight w:val="330"/>
        </w:trPr>
        <w:tc>
          <w:tcPr>
            <w:tcW w:w="2533" w:type="dxa"/>
            <w:gridSpan w:val="3"/>
            <w:vAlign w:val="center"/>
          </w:tcPr>
          <w:p w14:paraId="0D51736F" w14:textId="77777777" w:rsidR="002243C7" w:rsidRPr="002243C7" w:rsidRDefault="002243C7" w:rsidP="00F426CF">
            <w:pPr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Forma kontroly:</w:t>
            </w:r>
          </w:p>
        </w:tc>
        <w:tc>
          <w:tcPr>
            <w:tcW w:w="6254" w:type="dxa"/>
            <w:gridSpan w:val="6"/>
            <w:vAlign w:val="center"/>
          </w:tcPr>
          <w:p w14:paraId="08C61982" w14:textId="6225B038" w:rsidR="002243C7" w:rsidRPr="002243C7" w:rsidRDefault="007D2D80" w:rsidP="00F426CF">
            <w:pPr>
              <w:rPr>
                <w:rFonts w:ascii="Arial Narrow" w:hAnsi="Arial Narrow"/>
                <w:color w:val="000000"/>
                <w:sz w:val="20"/>
              </w:rPr>
            </w:pPr>
            <w:sdt>
              <w:sdtPr>
                <w:rPr>
                  <w:rFonts w:ascii="Arial Narrow" w:hAnsi="Arial Narrow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rola - formálna kontrola ŽoP" w:value="Administratívna finančná kontrola - formálna kontrola ŽoP"/>
                  <w:listItem w:displayText="Administratívna finančná kontola - úplná kotrola ŽoP a finančná kontrola na mieste" w:value="Administratívna finančná kontola - úplná kotrola ŽoP a finančná kontrola na mieste"/>
                  <w:listItem w:displayText="Administratívna finančná kontrola - formálna kontrola ŽoP a finančná kontrola na mieste" w:value="Administratívna finančná kontrola - formálna kontrola ŽoP a finančná kontrola na mieste"/>
                  <w:listItem w:displayText="Finančná kontrola na mieste" w:value="Finančná kontrola na mieste"/>
                  <w:listItem w:displayText="Opätovná administratívna finančná kontrola - úplná kontrola ŽoP" w:value="Opätovná administratívna finančná kontrola - úplná kontrola ŽoP"/>
                  <w:listItem w:displayText="Opätovná administratívna finančná kontrola - formálna kontrola ŽoP" w:value="Opätovná administratívna finančná kontrola - formálna kontrola ŽoP"/>
                  <w:listItem w:displayText="Opätovná administratívna finančná kontrola - úplná kontrola ŽoP a finančná kontrola na mieste" w:value="Opätovná administratívna finančná kontrola - úplná kontrola ŽoP a finančná kontrola na mieste"/>
                  <w:listItem w:displayText="Opätovná administratívna finančná kontrola - formálna kontrola ŽoP a finančná kontrola na mieste" w:value="Opätovná administratívna finančná kontrola - formálna kontrola ŽoP a finančná kontrola na mieste"/>
                  <w:listItem w:displayText="Opätovná finančná kontrola na mieste" w:value="Opätovná finančná kontrola na mieste"/>
                </w:comboBox>
              </w:sdtPr>
              <w:sdtEndPr/>
              <w:sdtContent>
                <w:r w:rsidR="002577FA" w:rsidRPr="003D14A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F83000" w14:paraId="34D93407" w14:textId="77777777" w:rsidTr="003D14A7">
        <w:trPr>
          <w:trHeight w:val="375"/>
        </w:trPr>
        <w:tc>
          <w:tcPr>
            <w:tcW w:w="8787" w:type="dxa"/>
            <w:gridSpan w:val="9"/>
            <w:shd w:val="clear" w:color="auto" w:fill="CCC0D9" w:themeFill="accent4" w:themeFillTint="66"/>
            <w:vAlign w:val="center"/>
          </w:tcPr>
          <w:p w14:paraId="63FE7B9D" w14:textId="4F875735" w:rsidR="00921DEB" w:rsidRPr="002243C7" w:rsidRDefault="00921DEB" w:rsidP="002243C7">
            <w:pPr>
              <w:jc w:val="center"/>
              <w:rPr>
                <w:rFonts w:ascii="Arial Narrow" w:hAnsi="Arial Narrow"/>
                <w:b/>
                <w:color w:val="000000"/>
                <w:sz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Kontrolné otázky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0"/>
                <w:szCs w:val="20"/>
              </w:rPr>
              <w:footnoteReference w:id="7"/>
            </w:r>
          </w:p>
        </w:tc>
      </w:tr>
      <w:tr w:rsidR="00F426CF" w:rsidRPr="00F426CF" w14:paraId="584E3738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F700A77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1 - Skutočné dodanie výkonov, tovarov, poskytnutie služieb a vykonanie prác</w:t>
            </w:r>
          </w:p>
        </w:tc>
      </w:tr>
      <w:tr w:rsidR="00795E2B" w:rsidRPr="00F426CF" w14:paraId="62CE2B31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BB5AF93" w14:textId="7770E81E" w:rsidR="00E05C21" w:rsidRPr="003D14A7" w:rsidRDefault="00E05C21" w:rsidP="277050EB">
            <w:pPr>
              <w:jc w:val="center"/>
              <w:rPr>
                <w:color w:val="000000" w:themeColor="text1"/>
                <w:vertAlign w:val="superscript"/>
              </w:rPr>
            </w:pPr>
            <w:r w:rsidRPr="003D14A7">
              <w:rPr>
                <w:b/>
                <w:color w:val="FFFFFF" w:themeColor="background1"/>
                <w:sz w:val="20"/>
              </w:rPr>
              <w:t>P. č.</w:t>
            </w:r>
            <w:r w:rsidRPr="277050EB">
              <w:rPr>
                <w:rStyle w:val="Odkaznavysvetlivku"/>
                <w:color w:val="FFFFFF" w:themeColor="background1"/>
                <w:sz w:val="20"/>
                <w:szCs w:val="20"/>
              </w:rPr>
              <w:endnoteReference w:id="2"/>
            </w:r>
            <w:r w:rsidR="004339E6" w:rsidRPr="277050EB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10370D">
              <w:rPr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B5C9BB" w14:textId="77777777" w:rsidR="00E05C21" w:rsidRPr="003D14A7" w:rsidRDefault="00E05C21" w:rsidP="00F426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708CAFF" w14:textId="77777777" w:rsidR="00E05C21" w:rsidRPr="003D14A7" w:rsidRDefault="00E05C21" w:rsidP="00F426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7607E17" w14:textId="77777777" w:rsidR="00E05C21" w:rsidRPr="003D14A7" w:rsidRDefault="00E05C21" w:rsidP="00F426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BD21019" w14:textId="77777777" w:rsidR="00E05C21" w:rsidRPr="003D14A7" w:rsidRDefault="00E05C21" w:rsidP="00F426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4C05D76" w14:textId="40B57DE7" w:rsidR="00E05C21" w:rsidRPr="003D14A7" w:rsidRDefault="00C679E7" w:rsidP="00602A26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Poznámka</w:t>
            </w:r>
            <w:bookmarkStart w:id="2" w:name="_Ref97647143"/>
            <w:bookmarkStart w:id="3" w:name="_Ref65827975"/>
            <w:r w:rsidR="00790CA5" w:rsidRPr="003D14A7">
              <w:rPr>
                <w:rStyle w:val="Odkaznapoznmkupodiarou"/>
                <w:rFonts w:ascii="Arial Narrow" w:hAnsi="Arial Narrow"/>
                <w:b/>
                <w:color w:val="FFFFFF"/>
                <w:sz w:val="20"/>
              </w:rPr>
              <w:footnoteReference w:id="8"/>
            </w:r>
            <w:bookmarkEnd w:id="2"/>
            <w:bookmarkEnd w:id="3"/>
          </w:p>
        </w:tc>
      </w:tr>
      <w:tr w:rsidR="00D121E9" w:rsidRPr="00F426CF" w14:paraId="421A89DA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4256215C" w14:textId="77777777" w:rsidR="00D121E9" w:rsidRPr="00F426CF" w:rsidRDefault="00D121E9" w:rsidP="00F426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1CFB92F" w14:textId="77777777" w:rsidR="00D121E9" w:rsidRPr="00F426CF" w:rsidRDefault="00D121E9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Zodpovedajú tovary, služby a práce deklarované na účtovných dokladoch rovnocennej dôkaznej hodnoty, resp. dokumentácii, ktorá ich nahradzuje a ktoré boli nárokované na RO spolu so ŽoP skutočnosti?</w:t>
            </w:r>
          </w:p>
        </w:tc>
        <w:tc>
          <w:tcPr>
            <w:tcW w:w="567" w:type="dxa"/>
            <w:vAlign w:val="center"/>
            <w:hideMark/>
          </w:tcPr>
          <w:p w14:paraId="290033EA" w14:textId="77777777" w:rsidR="00D121E9" w:rsidRPr="00F426CF" w:rsidRDefault="00D121E9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7D46ACF" w14:textId="77777777" w:rsidR="00D121E9" w:rsidRPr="00F426CF" w:rsidRDefault="00D121E9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B122FA8" w14:textId="77777777" w:rsidR="00D121E9" w:rsidRPr="00F426CF" w:rsidRDefault="00D121E9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3BB4389" w14:textId="77777777" w:rsidR="00D121E9" w:rsidRPr="00F426CF" w:rsidRDefault="00D121E9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4339E6" w:rsidRPr="00F426CF" w14:paraId="5DAC694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A7907B9" w14:textId="4185D09E" w:rsidR="004339E6" w:rsidRPr="003D14A7" w:rsidRDefault="004339E6" w:rsidP="277050EB">
            <w:pPr>
              <w:jc w:val="center"/>
              <w:rPr>
                <w:color w:val="000000"/>
                <w:sz w:val="2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1.2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F33EEA0" w14:textId="2BA26315" w:rsidR="004339E6" w:rsidRPr="00F426CF" w:rsidRDefault="004339E6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preukázaný súlad realizácie aktivít projektu s podmienkami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harmonogramom realizácie aktivít projektu a pod.)?</w:t>
            </w:r>
          </w:p>
        </w:tc>
        <w:tc>
          <w:tcPr>
            <w:tcW w:w="567" w:type="dxa"/>
            <w:vAlign w:val="center"/>
            <w:hideMark/>
          </w:tcPr>
          <w:p w14:paraId="06567C78" w14:textId="77777777" w:rsidR="004339E6" w:rsidRPr="00F426CF" w:rsidRDefault="004339E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F1C350" w14:textId="77777777" w:rsidR="004339E6" w:rsidRPr="00F426CF" w:rsidRDefault="004339E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BDEA4FC" w14:textId="77777777" w:rsidR="004339E6" w:rsidRPr="00F426CF" w:rsidRDefault="004339E6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76C37FC" w14:textId="77777777" w:rsidR="004339E6" w:rsidRPr="00F426CF" w:rsidRDefault="004339E6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62457" w:rsidRPr="00F426CF" w14:paraId="1696A43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E9AE13F" w14:textId="77777777" w:rsidR="00962457" w:rsidRPr="00F426CF" w:rsidRDefault="0096245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4B960F6" w14:textId="20227208" w:rsidR="00962457" w:rsidRPr="00954D48" w:rsidRDefault="00962457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Bolo dodržané splnenie podmienky poskytnutia príspevku, ktorou žiadateľ deklaroval súlad projektu s cieľmi horizontálneho princípu - Udržateľný rozvoj?</w:t>
            </w:r>
          </w:p>
        </w:tc>
        <w:tc>
          <w:tcPr>
            <w:tcW w:w="567" w:type="dxa"/>
            <w:vAlign w:val="center"/>
            <w:hideMark/>
          </w:tcPr>
          <w:p w14:paraId="06C9B39C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FC0D11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A8DEACB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1752844" w14:textId="77777777" w:rsidR="00962457" w:rsidRPr="00F426CF" w:rsidRDefault="0096245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62457" w:rsidRPr="00F426CF" w14:paraId="667681B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313C0BB" w14:textId="77777777" w:rsidR="00962457" w:rsidRPr="00F426CF" w:rsidRDefault="00962457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1DCD934" w14:textId="77F5237C" w:rsidR="00962457" w:rsidRPr="00954D48" w:rsidRDefault="00962457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Bolo dodržané splnenie podmienky poskytnutia príspevku, ktorou žiadateľ deklaroval súlad projektu s cieľmi  horizontálnych princíp</w:t>
            </w:r>
            <w:r w:rsidRPr="000405A6">
              <w:rPr>
                <w:color w:val="000000"/>
                <w:sz w:val="20"/>
                <w:szCs w:val="20"/>
              </w:rPr>
              <w:t>ov - rovnosť mužov a žien a nediskriminácia?</w:t>
            </w:r>
          </w:p>
        </w:tc>
        <w:tc>
          <w:tcPr>
            <w:tcW w:w="567" w:type="dxa"/>
            <w:vAlign w:val="center"/>
            <w:hideMark/>
          </w:tcPr>
          <w:p w14:paraId="4085A02B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15E6A42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E1F619B" w14:textId="77777777" w:rsidR="00962457" w:rsidRPr="00F426CF" w:rsidRDefault="00962457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4F06C46" w14:textId="77777777" w:rsidR="00962457" w:rsidRPr="00F426CF" w:rsidRDefault="00962457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E6080" w:rsidRPr="00F426CF" w14:paraId="72EC344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B0E539C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0C654A2" w14:textId="77777777" w:rsidR="00FE6080" w:rsidRPr="00954D48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Je ukončenie činností realizovaného projektu prijímateľa spôsobené zmenou povahy vlastníctva podporeného projektu?</w:t>
            </w:r>
          </w:p>
        </w:tc>
        <w:tc>
          <w:tcPr>
            <w:tcW w:w="567" w:type="dxa"/>
            <w:vAlign w:val="center"/>
            <w:hideMark/>
          </w:tcPr>
          <w:p w14:paraId="13A9B494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081508E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BFC39AB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63D261F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FE6080" w:rsidRPr="00F426CF" w14:paraId="2BD7EB4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3546F745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9A45E8D" w14:textId="77777777" w:rsidR="00FE6080" w:rsidRPr="00F426CF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projektu, ktorá predstavuje neoprávnenú výhodu pre subjekt súkromného sektora alebo pre subjekt verejnej správy?</w:t>
            </w:r>
          </w:p>
        </w:tc>
        <w:tc>
          <w:tcPr>
            <w:tcW w:w="567" w:type="dxa"/>
            <w:vAlign w:val="center"/>
            <w:hideMark/>
          </w:tcPr>
          <w:p w14:paraId="31CC39DD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2D4A9D5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383FBFD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966E7CF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6080" w:rsidRPr="00F426CF" w14:paraId="467609D8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9C5C027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401382E" w14:textId="25D3C734" w:rsidR="00FE6080" w:rsidRPr="00F426CF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 rámci realizovaného projektu identifikovaná podstatná zmena projektu</w:t>
            </w:r>
            <w:r>
              <w:rPr>
                <w:color w:val="000000"/>
                <w:sz w:val="20"/>
                <w:szCs w:val="20"/>
              </w:rPr>
              <w:t xml:space="preserve"> v zmysle uzatvorenej zmluvy o NFP, resp. článku </w:t>
            </w:r>
            <w:r w:rsidRPr="004E07F1">
              <w:rPr>
                <w:color w:val="000000"/>
                <w:sz w:val="20"/>
                <w:szCs w:val="20"/>
              </w:rPr>
              <w:t>71 všeobecného nariadenia</w:t>
            </w:r>
            <w:r w:rsidRPr="00F426CF">
              <w:rPr>
                <w:color w:val="000000"/>
                <w:sz w:val="20"/>
                <w:szCs w:val="20"/>
              </w:rPr>
              <w:t xml:space="preserve">? </w:t>
            </w:r>
          </w:p>
        </w:tc>
        <w:tc>
          <w:tcPr>
            <w:tcW w:w="567" w:type="dxa"/>
            <w:vAlign w:val="center"/>
            <w:hideMark/>
          </w:tcPr>
          <w:p w14:paraId="7DD517D2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2FFCEB1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AA962CC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F4007BF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E6080" w:rsidRPr="00F426CF" w14:paraId="7184156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3D93A05" w14:textId="77777777" w:rsidR="00FE6080" w:rsidRPr="00F426CF" w:rsidRDefault="00FE6080" w:rsidP="00F426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183B636" w14:textId="51C3F240" w:rsidR="00FE6080" w:rsidRPr="00F426CF" w:rsidRDefault="00FE608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Uchováva prijímateľ dokumentáciu týkajúcu sa dodania tovarov, poskytnutia služieb a vykonania prác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4F21FF2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7C030BA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31A10B0" w14:textId="77777777" w:rsidR="00FE6080" w:rsidRPr="00F426CF" w:rsidRDefault="00FE6080" w:rsidP="00F426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9FEDD7E" w14:textId="77777777" w:rsidR="00FE6080" w:rsidRPr="00F426CF" w:rsidRDefault="00FE6080" w:rsidP="00F426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26CF" w:rsidRPr="00F426CF" w14:paraId="55BE14BC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6A04D075" w14:textId="77777777" w:rsidR="00F426CF" w:rsidRPr="00F426CF" w:rsidRDefault="00F426CF" w:rsidP="00F426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2 - Vedenie účtovníctva o skutočnostiach týkajúcich sa projektu</w:t>
            </w:r>
          </w:p>
        </w:tc>
      </w:tr>
      <w:tr w:rsidR="00795E2B" w:rsidRPr="00F426CF" w14:paraId="59694254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82E5047" w14:textId="77777777" w:rsidR="0088328E" w:rsidRPr="003D14A7" w:rsidRDefault="0088328E" w:rsidP="0088328E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3CAA7C9" w14:textId="77777777" w:rsidR="0088328E" w:rsidRPr="003D14A7" w:rsidRDefault="0088328E" w:rsidP="0088328E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0938464" w14:textId="164DF7AD" w:rsidR="0088328E" w:rsidRPr="00F426CF" w:rsidRDefault="0088328E" w:rsidP="008832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64AB6EA" w14:textId="1241F07F" w:rsidR="0088328E" w:rsidRPr="00F426CF" w:rsidRDefault="0088328E" w:rsidP="008832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1B57E688" w14:textId="40262EEA" w:rsidR="0088328E" w:rsidRPr="00F426CF" w:rsidRDefault="0088328E" w:rsidP="0088328E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1633B9BD" w14:textId="29719D6A" w:rsidR="0088328E" w:rsidRPr="00F426CF" w:rsidRDefault="00F426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F164B" w:rsidRPr="00F426CF" w14:paraId="7B32ACE4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F867877" w14:textId="45A111D8" w:rsidR="006F164B" w:rsidRPr="003D14A7" w:rsidRDefault="006F164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2.1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2BCE493" w14:textId="76473BF7" w:rsidR="006F164B" w:rsidRDefault="006F164B" w:rsidP="00A615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Odpovedzte a v kontrolnom zozname uveďte len relevantnú otázku:</w:t>
            </w:r>
          </w:p>
          <w:p w14:paraId="0BE49086" w14:textId="61FDE009" w:rsidR="006F164B" w:rsidRDefault="006F164B" w:rsidP="00DF769D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Účtuje prijímateľ</w:t>
            </w:r>
            <w:r>
              <w:rPr>
                <w:color w:val="000000"/>
                <w:sz w:val="20"/>
                <w:szCs w:val="20"/>
              </w:rPr>
              <w:t xml:space="preserve">/partner, ktorý je účtovnou jednotkou podľa § 1 ods. 2 zákona č. 431/2002 Z. </w:t>
            </w:r>
            <w:r>
              <w:rPr>
                <w:color w:val="000000"/>
                <w:sz w:val="20"/>
                <w:szCs w:val="20"/>
              </w:rPr>
              <w:lastRenderedPageBreak/>
              <w:t>z. v znení neskorších predpisov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 </w:t>
            </w:r>
            <w:r w:rsidRPr="00AF549F">
              <w:rPr>
                <w:i/>
                <w:color w:val="000000"/>
                <w:sz w:val="20"/>
                <w:szCs w:val="20"/>
              </w:rPr>
              <w:t>ktorý účtuje v sústave podvojného účtovníctva</w:t>
            </w:r>
            <w:r>
              <w:rPr>
                <w:color w:val="000000"/>
                <w:sz w:val="20"/>
                <w:szCs w:val="20"/>
              </w:rPr>
              <w:t xml:space="preserve">, o skutočnostiach týkajúcich sa projektu </w:t>
            </w:r>
            <w:r w:rsidRPr="00F426CF">
              <w:rPr>
                <w:color w:val="000000"/>
                <w:sz w:val="20"/>
                <w:szCs w:val="20"/>
              </w:rPr>
              <w:t>na analytických účtoch v členení podľa jednotlivých projektov alebo v analytickej evidencii vedenej v technickej forme v členení podľa jednotlivých projektov?</w:t>
            </w:r>
          </w:p>
          <w:p w14:paraId="5B16E9AE" w14:textId="05376497" w:rsidR="006F164B" w:rsidRDefault="006F164B" w:rsidP="00DF769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Účtuje prijímateľ/partner, ktorý je účtovnou jednotkou podľa § 1 ods. 2 zákona č. 431/2002 Z. z. v znení neskorších predpisov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 </w:t>
            </w:r>
            <w:r w:rsidRPr="00AF549F">
              <w:rPr>
                <w:i/>
                <w:color w:val="000000"/>
                <w:sz w:val="20"/>
                <w:szCs w:val="20"/>
              </w:rPr>
              <w:t>ktorý účtuje v sústave jednoduchého účtovníctva</w:t>
            </w:r>
            <w:r>
              <w:rPr>
                <w:color w:val="000000"/>
                <w:sz w:val="20"/>
                <w:szCs w:val="20"/>
              </w:rPr>
              <w:t>, o skutočnostiach týkajúcich sa projektu v účtovných knihách podľa § 15 zákona č. 431/2002 Z. z. v znení neskorších predpisov, so slovným a číselným označením projektu v účtovných zápisoch?</w:t>
            </w:r>
          </w:p>
          <w:p w14:paraId="62A187DB" w14:textId="085F57EA" w:rsidR="006F164B" w:rsidRPr="00F426CF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Prijímateľ/partner, ktorý </w:t>
            </w:r>
            <w:r w:rsidRPr="00AF549F">
              <w:rPr>
                <w:i/>
                <w:color w:val="000000"/>
                <w:sz w:val="20"/>
                <w:szCs w:val="20"/>
              </w:rPr>
              <w:t>nie je účtovnou jednotkou</w:t>
            </w:r>
            <w:r>
              <w:rPr>
                <w:color w:val="000000"/>
                <w:sz w:val="20"/>
                <w:szCs w:val="20"/>
              </w:rPr>
              <w:t xml:space="preserve"> vedie evidenciu majetku, záväzkov, príjmov a výdavkov týkajúcich sa projektu v účtovných knihách so slovným a číselným označením projektu pri zápisoch v nich?</w:t>
            </w:r>
          </w:p>
        </w:tc>
        <w:tc>
          <w:tcPr>
            <w:tcW w:w="567" w:type="dxa"/>
            <w:vAlign w:val="center"/>
            <w:hideMark/>
          </w:tcPr>
          <w:p w14:paraId="69E5CEBF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30396EB2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6587F6D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C1D4D7E" w14:textId="77777777" w:rsidR="006F164B" w:rsidRPr="00F426CF" w:rsidRDefault="006F164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F164B" w:rsidRPr="00F426CF" w14:paraId="2A0B8143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50AD0FDC" w14:textId="77777777" w:rsidR="006F164B" w:rsidRPr="00F426CF" w:rsidRDefault="006F164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4111" w:type="dxa"/>
            <w:gridSpan w:val="3"/>
            <w:vAlign w:val="center"/>
          </w:tcPr>
          <w:p w14:paraId="73CAAA7A" w14:textId="0A1E83BC" w:rsidR="006F164B" w:rsidRPr="00F426CF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pred</w:t>
            </w:r>
            <w:r>
              <w:rPr>
                <w:color w:val="000000"/>
                <w:sz w:val="20"/>
                <w:szCs w:val="20"/>
              </w:rPr>
              <w:t>ložené</w:t>
            </w:r>
            <w:r w:rsidRPr="00F426CF">
              <w:rPr>
                <w:color w:val="000000"/>
                <w:sz w:val="20"/>
                <w:szCs w:val="20"/>
              </w:rPr>
              <w:t xml:space="preserve"> doklady správne, úplné, preukázateľné, zrozumiteľné a priebežne chronologicky vedené spôsobom zaručujúcim ich trvalosť?</w:t>
            </w:r>
          </w:p>
        </w:tc>
        <w:tc>
          <w:tcPr>
            <w:tcW w:w="567" w:type="dxa"/>
            <w:vAlign w:val="center"/>
            <w:hideMark/>
          </w:tcPr>
          <w:p w14:paraId="40FB05A7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914B0E8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9D39AEF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5EB96F8" w14:textId="77777777" w:rsidR="006F164B" w:rsidRPr="00F426CF" w:rsidRDefault="006F164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F164B" w:rsidRPr="00F426CF" w14:paraId="1ADDB081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EBAAAB6" w14:textId="77777777" w:rsidR="006F164B" w:rsidRPr="00F426CF" w:rsidRDefault="006F164B" w:rsidP="00A03493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AF9CE61" w14:textId="415C5D52" w:rsidR="006F164B" w:rsidRPr="00954D48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Bol každý účtovný doklad/doklad týkajúci sa projektu zaevidovaný v účtovníctve prijímateľa alebo v účtovných knihách, ak prijímateľ nie je účtovnou jednotkou?</w:t>
            </w:r>
          </w:p>
        </w:tc>
        <w:tc>
          <w:tcPr>
            <w:tcW w:w="567" w:type="dxa"/>
            <w:vAlign w:val="center"/>
            <w:hideMark/>
          </w:tcPr>
          <w:p w14:paraId="2C6F090D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BAF8D6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E8FDAA" w14:textId="77777777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2582704" w14:textId="77777777" w:rsidR="006F164B" w:rsidRPr="00F426CF" w:rsidRDefault="006F164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F164B" w:rsidRPr="00F426CF" w14:paraId="184C5366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169AEDCF" w14:textId="77777777" w:rsidR="006F164B" w:rsidRDefault="006F164B" w:rsidP="00D610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4111" w:type="dxa"/>
            <w:gridSpan w:val="3"/>
            <w:vAlign w:val="center"/>
          </w:tcPr>
          <w:p w14:paraId="3756EBF1" w14:textId="0AB16E7B" w:rsidR="006F164B" w:rsidRPr="00954D48" w:rsidRDefault="006F164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 xml:space="preserve">Boli </w:t>
            </w:r>
            <w:r w:rsidRPr="00DF769D">
              <w:rPr>
                <w:color w:val="000000"/>
                <w:sz w:val="20"/>
                <w:szCs w:val="20"/>
              </w:rPr>
              <w:t>v</w:t>
            </w:r>
            <w:r w:rsidRPr="00954D48">
              <w:rPr>
                <w:color w:val="000000"/>
                <w:sz w:val="20"/>
                <w:szCs w:val="20"/>
              </w:rPr>
              <w:t> chronologicky veden</w:t>
            </w:r>
            <w:r w:rsidRPr="00DF769D">
              <w:rPr>
                <w:color w:val="000000"/>
                <w:sz w:val="20"/>
                <w:szCs w:val="20"/>
              </w:rPr>
              <w:t>om</w:t>
            </w:r>
            <w:r w:rsidRPr="00954D48">
              <w:rPr>
                <w:color w:val="000000"/>
                <w:sz w:val="20"/>
                <w:szCs w:val="20"/>
              </w:rPr>
              <w:t xml:space="preserve"> účtovníctv</w:t>
            </w:r>
            <w:r w:rsidRPr="00DF769D">
              <w:rPr>
                <w:color w:val="000000"/>
                <w:sz w:val="20"/>
                <w:szCs w:val="20"/>
              </w:rPr>
              <w:t>e</w:t>
            </w:r>
            <w:r w:rsidRPr="00954D48">
              <w:rPr>
                <w:color w:val="000000"/>
                <w:sz w:val="20"/>
                <w:szCs w:val="20"/>
              </w:rPr>
              <w:t xml:space="preserve"> (denník/peňažný denník/evidencia príjmov) over</w:t>
            </w:r>
            <w:r w:rsidRPr="00DF769D">
              <w:rPr>
                <w:color w:val="000000"/>
                <w:sz w:val="20"/>
                <w:szCs w:val="20"/>
              </w:rPr>
              <w:t>en</w:t>
            </w:r>
            <w:r w:rsidRPr="00954D48">
              <w:rPr>
                <w:color w:val="000000"/>
                <w:sz w:val="20"/>
                <w:szCs w:val="20"/>
              </w:rPr>
              <w:t>é príjmy z projektu, ktoré neboli zohľadnené pri poskytovanom NFP</w:t>
            </w:r>
            <w:r>
              <w:rPr>
                <w:color w:val="000000"/>
                <w:sz w:val="20"/>
                <w:szCs w:val="20"/>
              </w:rPr>
              <w:t xml:space="preserve"> (ak je relevantné)</w:t>
            </w:r>
            <w:r w:rsidRPr="00954D48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1CA65737" w14:textId="53E80979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46CAA94" w14:textId="07C047EB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7D8C230" w14:textId="7693B77E" w:rsidR="006F164B" w:rsidRPr="00F426CF" w:rsidRDefault="006F164B" w:rsidP="00A61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19E7DC8" w14:textId="1BF354A9" w:rsidR="006F164B" w:rsidRPr="00F426CF" w:rsidRDefault="006F164B" w:rsidP="0079675A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A615FF" w:rsidRPr="00F426CF" w14:paraId="27B98F07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C82245A" w14:textId="77777777" w:rsidR="00A615FF" w:rsidRPr="00F426CF" w:rsidRDefault="00A615FF" w:rsidP="00A615F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3 - Archivácia dokumentov a podk</w:t>
            </w:r>
            <w:r>
              <w:rPr>
                <w:b/>
                <w:bCs/>
                <w:color w:val="FFFFFF"/>
                <w:sz w:val="22"/>
                <w:szCs w:val="22"/>
              </w:rPr>
              <w:t>ladov súvisiacich s projektom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9"/>
            </w:r>
          </w:p>
        </w:tc>
      </w:tr>
      <w:tr w:rsidR="00795E2B" w:rsidRPr="00F426CF" w14:paraId="4A81A781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4B0BC9D" w14:textId="77777777" w:rsidR="006953BE" w:rsidRPr="003D14A7" w:rsidRDefault="006953BE" w:rsidP="006953BE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B4087EF" w14:textId="45EAE058" w:rsidR="006953BE" w:rsidRPr="003D14A7" w:rsidRDefault="006953BE" w:rsidP="006953BE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5ABBECE" w14:textId="3CE3A5D4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8C3BCA7" w14:textId="15E2E508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48292803" w14:textId="108ACDD9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6DF0D0A8" w14:textId="03086015" w:rsidR="006953BE" w:rsidRPr="003D14A7" w:rsidRDefault="007F2C41" w:rsidP="00F67F3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Poznámk</w:t>
            </w:r>
            <w:r w:rsidR="00F67F37" w:rsidRPr="003D14A7">
              <w:rPr>
                <w:b/>
                <w:color w:val="FFFFFF"/>
                <w:sz w:val="20"/>
              </w:rPr>
              <w:t>a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begin"/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NOTEREF _Ref97</w:instrText>
            </w:r>
            <w:r w:rsidR="00F67F37" w:rsidRPr="00F67F37">
              <w:rPr>
                <w:b/>
                <w:color w:val="FFFFFF"/>
                <w:sz w:val="20"/>
                <w:vertAlign w:val="superscript"/>
              </w:rPr>
              <w:instrText>647143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\h  \* MERGEFORMAT 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separate"/>
            </w:r>
            <w:r w:rsidR="00925AF2" w:rsidRPr="003D14A7">
              <w:rPr>
                <w:b/>
                <w:color w:val="FFFFFF"/>
                <w:sz w:val="20"/>
                <w:vertAlign w:val="superscript"/>
              </w:rPr>
              <w:t>7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end"/>
            </w:r>
          </w:p>
        </w:tc>
      </w:tr>
      <w:tr w:rsidR="00A2735B" w:rsidRPr="00F426CF" w14:paraId="2D4D13C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AA099B3" w14:textId="77777777" w:rsidR="00A2735B" w:rsidRPr="00F426CF" w:rsidRDefault="00A2735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E6A5891" w14:textId="653152FF" w:rsidR="00A2735B" w:rsidRPr="00F426CF" w:rsidRDefault="00A2735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všetka relevantná dokumentácia súvisiaca s projektom uchovávaná v zmysle postupov stanovených RO a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67" w:type="dxa"/>
            <w:vAlign w:val="center"/>
            <w:hideMark/>
          </w:tcPr>
          <w:p w14:paraId="20D45CDD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FB47E1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C01420D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74FD938" w14:textId="77777777" w:rsidR="00A2735B" w:rsidRPr="00F426CF" w:rsidRDefault="00A2735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2735B" w:rsidRPr="00F426CF" w14:paraId="4D13E7D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B10B6D0" w14:textId="77777777" w:rsidR="00A2735B" w:rsidRPr="00F426CF" w:rsidRDefault="00A2735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C69EE6" w14:textId="1D4960BE" w:rsidR="00A2735B" w:rsidRPr="00F426CF" w:rsidRDefault="00A2735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dokumenty uchovávané vo forme originálov, resp. vo forme stanovenej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 o NFP?</w:t>
            </w:r>
          </w:p>
        </w:tc>
        <w:tc>
          <w:tcPr>
            <w:tcW w:w="567" w:type="dxa"/>
            <w:vAlign w:val="center"/>
            <w:hideMark/>
          </w:tcPr>
          <w:p w14:paraId="0DCAD525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95FA790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5ABFEDB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25CCC3B" w14:textId="77777777" w:rsidR="00A2735B" w:rsidRPr="00F426CF" w:rsidRDefault="00A2735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2735B" w:rsidRPr="00F426CF" w14:paraId="38A569D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D744737" w14:textId="77777777" w:rsidR="00A2735B" w:rsidRPr="00F426CF" w:rsidRDefault="00A2735B" w:rsidP="00A61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9CC3E05" w14:textId="77777777" w:rsidR="00A2735B" w:rsidRPr="00F426CF" w:rsidRDefault="00A2735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zistené rozdiely dokladov predkladaných na RO a dokladov archivovaných u prijímateľa?</w:t>
            </w:r>
          </w:p>
        </w:tc>
        <w:tc>
          <w:tcPr>
            <w:tcW w:w="567" w:type="dxa"/>
            <w:vAlign w:val="center"/>
            <w:hideMark/>
          </w:tcPr>
          <w:p w14:paraId="5B7425F3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1E0B6D8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D32E98" w14:textId="77777777" w:rsidR="00A2735B" w:rsidRPr="00F426CF" w:rsidRDefault="00A2735B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4AF6AE9" w14:textId="77777777" w:rsidR="00A2735B" w:rsidRPr="00F426CF" w:rsidRDefault="00A2735B" w:rsidP="00A61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A615FF" w:rsidRPr="00F426CF" w14:paraId="28F9ACA1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CDA97AD" w14:textId="6E8895F9" w:rsidR="00A615FF" w:rsidRPr="00F426CF" w:rsidRDefault="00A615FF" w:rsidP="00C93AF9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4A - Žiadosť o</w:t>
            </w:r>
            <w:r w:rsidR="00C93AF9"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platbu</w:t>
            </w:r>
            <w:r w:rsidR="00C93AF9">
              <w:rPr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795E2B" w:rsidRPr="00F426CF" w14:paraId="16405FB2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D605BBB" w14:textId="0CF2EDA6" w:rsidR="006953BE" w:rsidRPr="003D14A7" w:rsidRDefault="006953BE" w:rsidP="006953BE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4ABD419" w14:textId="6339EC2D" w:rsidR="006953BE" w:rsidRPr="003D14A7" w:rsidRDefault="006953BE" w:rsidP="006953BE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EF4A1A5" w14:textId="19CBE35D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9E9F342" w14:textId="0BE7766C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F260D47" w14:textId="02E0B9BC" w:rsidR="006953BE" w:rsidRPr="003D14A7" w:rsidRDefault="006953BE" w:rsidP="006953BE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1D868FB" w14:textId="2A2D7327" w:rsidR="006953BE" w:rsidRPr="003D14A7" w:rsidRDefault="007F2C41" w:rsidP="00F67F3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Poznámka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begin"/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NOTEREF _Ref97</w:instrText>
            </w:r>
            <w:r w:rsidR="00F67F37" w:rsidRPr="00F67F37">
              <w:rPr>
                <w:b/>
                <w:color w:val="FFFFFF"/>
                <w:sz w:val="20"/>
                <w:vertAlign w:val="superscript"/>
              </w:rPr>
              <w:instrText>647143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\h  \* MERGEFORMAT 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separate"/>
            </w:r>
            <w:r w:rsidR="00925AF2" w:rsidRPr="003D14A7">
              <w:rPr>
                <w:b/>
                <w:color w:val="FFFFFF"/>
                <w:sz w:val="20"/>
                <w:vertAlign w:val="superscript"/>
              </w:rPr>
              <w:t>7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end"/>
            </w:r>
          </w:p>
        </w:tc>
      </w:tr>
      <w:tr w:rsidR="00795E2B" w:rsidRPr="00F426CF" w14:paraId="4B6F758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3EA3E28A" w14:textId="77777777" w:rsidR="00A615FF" w:rsidRPr="003D14A7" w:rsidRDefault="00A615FF" w:rsidP="00A615F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4A.1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3036AEC9" w14:textId="77777777" w:rsidR="00A615FF" w:rsidRPr="003D14A7" w:rsidRDefault="00A615FF" w:rsidP="00A615FF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Všeobecné otázky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3CDC290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651E49AE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55FD8023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79299614" w14:textId="77777777" w:rsidR="00A615FF" w:rsidRPr="00F426CF" w:rsidRDefault="00A615FF" w:rsidP="00A615F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7BF0FADF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61D1B75E" w14:textId="77777777" w:rsidR="00027FFC" w:rsidRPr="003D14A7" w:rsidRDefault="00027FFC" w:rsidP="00A50068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3A55CF3" w14:textId="2D2019D6" w:rsidR="00027FFC" w:rsidRPr="00495BED" w:rsidRDefault="00027FF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7E78F7">
              <w:rPr>
                <w:color w:val="000000"/>
                <w:sz w:val="20"/>
                <w:szCs w:val="20"/>
              </w:rPr>
              <w:t>Je identifikácia prijímateľa/partnera a projektu zhodná s údajmi v Zmluve o NFP?</w:t>
            </w:r>
            <w:bookmarkStart w:id="4" w:name="_Ref68861266"/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0"/>
            </w:r>
            <w:bookmarkEnd w:id="4"/>
            <w:r w:rsidRPr="00495BE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49EB89E7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164286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D030631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81154D9" w14:textId="10EC3751" w:rsidR="00027FFC" w:rsidRPr="003D14A7" w:rsidRDefault="00027FFC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3BDE730C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1037FC8" w14:textId="77777777" w:rsidR="00027FFC" w:rsidRPr="003D14A7" w:rsidRDefault="00027FFC" w:rsidP="00A50068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A7B1CAF" w14:textId="4247E4FF" w:rsidR="00027FFC" w:rsidRPr="00495BED" w:rsidRDefault="00027FFC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7E78F7">
              <w:rPr>
                <w:color w:val="000000"/>
                <w:sz w:val="20"/>
                <w:szCs w:val="20"/>
              </w:rPr>
              <w:t>Je identifikačný údaj banky a číslo účtu vo forme IBAN zhodný s údajmi v Zmluve o NFP v platnom znení?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00081A54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1E6B732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B0ED93A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3B041F1" w14:textId="1E7AB364" w:rsidR="00027FFC" w:rsidRPr="00F426CF" w:rsidRDefault="00027FFC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60A3AE76" w14:textId="77777777" w:rsidTr="00795E2B">
        <w:trPr>
          <w:gridAfter w:val="1"/>
          <w:wAfter w:w="8" w:type="dxa"/>
          <w:trHeight w:val="723"/>
        </w:trPr>
        <w:tc>
          <w:tcPr>
            <w:tcW w:w="1050" w:type="dxa"/>
            <w:vAlign w:val="center"/>
            <w:hideMark/>
          </w:tcPr>
          <w:p w14:paraId="416613E0" w14:textId="77777777" w:rsidR="00027FFC" w:rsidRPr="003D14A7" w:rsidRDefault="00027FFC" w:rsidP="0049084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lastRenderedPageBreak/>
              <w:t>4A.1.4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C21B9F3" w14:textId="386AB098" w:rsidR="00027FFC" w:rsidRPr="00F426CF" w:rsidRDefault="00027FF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účtovné doklady, resp. dokumentáciu, ktorá ich nahradzuje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 NFP?</w:t>
            </w:r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24E75C1F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C5D79E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EDB7BD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4AECAB8" w14:textId="51E3E030" w:rsidR="00027FFC" w:rsidRPr="00F426CF" w:rsidRDefault="00027FF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2117BE9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7333760" w14:textId="77777777" w:rsidR="00027FFC" w:rsidRPr="003D14A7" w:rsidRDefault="00027FFC" w:rsidP="00A615F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4E6E58" w14:textId="43196380" w:rsidR="00027FFC" w:rsidRPr="00F426CF" w:rsidRDefault="00027FF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ŽoP v súlade so systémom financovania dohodnutým v zmysle </w:t>
            </w:r>
            <w:r>
              <w:rPr>
                <w:color w:val="000000"/>
                <w:sz w:val="20"/>
                <w:szCs w:val="20"/>
              </w:rPr>
              <w:t>Z</w:t>
            </w:r>
            <w:r w:rsidRPr="00F426CF">
              <w:rPr>
                <w:color w:val="000000"/>
                <w:sz w:val="20"/>
                <w:szCs w:val="20"/>
              </w:rPr>
              <w:t xml:space="preserve">mluvy o NFP? </w:t>
            </w:r>
          </w:p>
        </w:tc>
        <w:tc>
          <w:tcPr>
            <w:tcW w:w="567" w:type="dxa"/>
            <w:vAlign w:val="center"/>
            <w:hideMark/>
          </w:tcPr>
          <w:p w14:paraId="0CEC0043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4D2B918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313B4BF" w14:textId="77777777" w:rsidR="00027FFC" w:rsidRPr="00F426CF" w:rsidRDefault="00027FFC" w:rsidP="00A61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609D3DD" w14:textId="34484698" w:rsidR="00027FFC" w:rsidRPr="00F426CF" w:rsidRDefault="00027FF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54370" w:rsidRPr="00F426CF" w14:paraId="762B7DD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2BCF69B0" w14:textId="77777777" w:rsidR="00454370" w:rsidRPr="003D14A7" w:rsidRDefault="00454370" w:rsidP="0049084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4A.1.6</w:t>
            </w:r>
          </w:p>
        </w:tc>
        <w:tc>
          <w:tcPr>
            <w:tcW w:w="4111" w:type="dxa"/>
            <w:gridSpan w:val="3"/>
            <w:vAlign w:val="center"/>
          </w:tcPr>
          <w:p w14:paraId="6BDF81C1" w14:textId="49F03C7F" w:rsidR="00454370" w:rsidRPr="00F426CF" w:rsidRDefault="0045437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E97FC4">
              <w:rPr>
                <w:color w:val="000000" w:themeColor="text1"/>
                <w:sz w:val="20"/>
                <w:szCs w:val="20"/>
              </w:rPr>
              <w:t>Spĺňa prijímateľ podmienk</w:t>
            </w:r>
            <w:r>
              <w:rPr>
                <w:color w:val="000000" w:themeColor="text1"/>
                <w:sz w:val="20"/>
                <w:szCs w:val="20"/>
              </w:rPr>
              <w:t>u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k poskytnutiu príspevku</w:t>
            </w:r>
            <w:r>
              <w:rPr>
                <w:color w:val="000000" w:themeColor="text1"/>
                <w:sz w:val="20"/>
                <w:szCs w:val="20"/>
              </w:rPr>
              <w:t xml:space="preserve"> byť </w:t>
            </w:r>
            <w:r w:rsidRPr="00E97FC4">
              <w:rPr>
                <w:color w:val="000000" w:themeColor="text1"/>
                <w:sz w:val="20"/>
                <w:szCs w:val="20"/>
                <w:shd w:val="clear" w:color="auto" w:fill="FFFFFF"/>
              </w:rPr>
              <w:t>zapísaný v registri partnerov verejného sektora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podľa z. č. 315/2016 Z. z. v znení nesk. predpisov?</w:t>
            </w:r>
          </w:p>
        </w:tc>
        <w:tc>
          <w:tcPr>
            <w:tcW w:w="567" w:type="dxa"/>
            <w:vAlign w:val="center"/>
          </w:tcPr>
          <w:p w14:paraId="7881C617" w14:textId="204DB09A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5995FA9" w14:textId="5F7CBCF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7F7A140" w14:textId="4F6A3256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41F1D956" w14:textId="374ED07E" w:rsidR="00454370" w:rsidRPr="002243C7" w:rsidRDefault="00454370" w:rsidP="003D14A7">
            <w:pPr>
              <w:jc w:val="center"/>
              <w:rPr>
                <w:b/>
                <w:color w:val="000000"/>
              </w:rPr>
            </w:pPr>
          </w:p>
        </w:tc>
      </w:tr>
      <w:tr w:rsidR="00454370" w:rsidRPr="00F426CF" w14:paraId="6B7A99B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18B11635" w14:textId="4F365A25" w:rsidR="00454370" w:rsidRPr="003D14A7" w:rsidRDefault="00454370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4A.1.7</w:t>
            </w:r>
            <w:r w:rsidR="0010370D" w:rsidRPr="00FC6886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7B5E7307" w14:textId="2843FE7D" w:rsidR="00454370" w:rsidRPr="00E97FC4" w:rsidRDefault="00454370" w:rsidP="00927EAC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vyn</w:t>
            </w:r>
            <w:r w:rsidRPr="00454540">
              <w:rPr>
                <w:color w:val="000000"/>
                <w:sz w:val="20"/>
                <w:szCs w:val="20"/>
              </w:rPr>
              <w:t>aložené výdavk</w:t>
            </w:r>
            <w:r>
              <w:rPr>
                <w:color w:val="000000"/>
                <w:sz w:val="20"/>
                <w:szCs w:val="20"/>
              </w:rPr>
              <w:t xml:space="preserve">y v súlade </w:t>
            </w:r>
            <w:r w:rsidRPr="00454540">
              <w:rPr>
                <w:color w:val="000000"/>
                <w:sz w:val="20"/>
                <w:szCs w:val="20"/>
              </w:rPr>
              <w:t>so zmluvou/objednávkou s dodávateľom tovarov/služieb/prác vrátane jej dodatkov?</w:t>
            </w:r>
          </w:p>
        </w:tc>
        <w:tc>
          <w:tcPr>
            <w:tcW w:w="567" w:type="dxa"/>
            <w:vAlign w:val="center"/>
          </w:tcPr>
          <w:p w14:paraId="716FD552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578C6B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BB2D8C9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573370C8" w14:textId="65A1338F" w:rsidR="00454370" w:rsidRPr="003D14A7" w:rsidRDefault="00454370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5DF24DDB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2E36A14F" w14:textId="77777777" w:rsidR="00970A2B" w:rsidRPr="003D14A7" w:rsidRDefault="00970A2B" w:rsidP="00970A2B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4A.2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0D725AD" w14:textId="77777777" w:rsidR="00970A2B" w:rsidRPr="003D14A7" w:rsidRDefault="00970A2B" w:rsidP="00970A2B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Oprávnenosť výdavkov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8CD0662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C7AC1B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1C661579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135278D5" w14:textId="77777777" w:rsidR="00970A2B" w:rsidRPr="00F426CF" w:rsidRDefault="00970A2B" w:rsidP="00970A2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795E2B" w:rsidRPr="00F426CF" w14:paraId="5208A1C3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33A1B987" w14:textId="77777777" w:rsidR="00970A2B" w:rsidRPr="00F426CF" w:rsidRDefault="00970A2B" w:rsidP="00970A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4A.2.1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5E574A41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výdavku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5C89420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AE77AC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6D5DCE07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42B5C30D" w14:textId="77777777" w:rsidR="00970A2B" w:rsidRPr="00F426CF" w:rsidRDefault="00970A2B" w:rsidP="00970A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6A4D" w:rsidRPr="00F426CF" w14:paraId="7BED3BF4" w14:textId="77777777" w:rsidTr="00795E2B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23BE8769" w14:textId="4A2FEA25" w:rsidR="00454370" w:rsidRPr="003D14A7" w:rsidRDefault="00454370" w:rsidP="00D3202F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4A.2.1.1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1345B90" w14:textId="77777777" w:rsidR="00454370" w:rsidRPr="00F426CF" w:rsidRDefault="00454370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67" w:type="dxa"/>
            <w:vAlign w:val="center"/>
            <w:hideMark/>
          </w:tcPr>
          <w:p w14:paraId="70A9688B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E1C9668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9C2DBA4" w14:textId="77777777" w:rsidR="00454370" w:rsidRPr="00F426CF" w:rsidRDefault="00454370" w:rsidP="00970A2B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370DD78" w14:textId="2C09B7BE" w:rsidR="00454370" w:rsidRPr="00F426CF" w:rsidRDefault="00454370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5681137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3560A61" w14:textId="77777777" w:rsidR="000374C3" w:rsidRPr="003D14A7" w:rsidRDefault="000374C3" w:rsidP="000374C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AA95DF2" w14:textId="2FCCB73E" w:rsidR="000374C3" w:rsidRPr="00954D48" w:rsidRDefault="000374C3" w:rsidP="000374C3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67" w:type="dxa"/>
            <w:vAlign w:val="center"/>
            <w:hideMark/>
          </w:tcPr>
          <w:p w14:paraId="5E85FBA8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51447B4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60F9EE8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204FEDF2" w14:textId="296706AA" w:rsidR="000374C3" w:rsidRPr="003D14A7" w:rsidRDefault="000374C3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0374C3" w:rsidRPr="00F426CF" w14:paraId="222A48F4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4A7300DD" w14:textId="77777777" w:rsidR="000374C3" w:rsidRPr="003D14A7" w:rsidRDefault="000374C3" w:rsidP="000374C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4A.2.1.3</w:t>
            </w:r>
          </w:p>
        </w:tc>
        <w:tc>
          <w:tcPr>
            <w:tcW w:w="4111" w:type="dxa"/>
            <w:gridSpan w:val="3"/>
            <w:vAlign w:val="center"/>
          </w:tcPr>
          <w:p w14:paraId="29ABC662" w14:textId="48297B7C" w:rsidR="000374C3" w:rsidRPr="002243C7" w:rsidRDefault="000374C3" w:rsidP="000374C3">
            <w:pPr>
              <w:jc w:val="both"/>
              <w:rPr>
                <w:strike/>
                <w:color w:val="000000"/>
                <w:sz w:val="20"/>
              </w:rPr>
            </w:pPr>
            <w:r w:rsidRPr="00954D48">
              <w:rPr>
                <w:color w:val="000000"/>
                <w:sz w:val="20"/>
                <w:szCs w:val="20"/>
              </w:rPr>
              <w:t xml:space="preserve">Je výdavok v súlade s pravidlami a podmienkami stanovenými v Zmluve o NFP? </w:t>
            </w:r>
          </w:p>
        </w:tc>
        <w:tc>
          <w:tcPr>
            <w:tcW w:w="567" w:type="dxa"/>
            <w:vAlign w:val="center"/>
          </w:tcPr>
          <w:p w14:paraId="3DE67771" w14:textId="70F0C32C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80FBB9" w14:textId="5F7C6B10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845C198" w14:textId="43243D39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5720D8CE" w14:textId="6DE1246E" w:rsidR="000374C3" w:rsidRPr="003D14A7" w:rsidRDefault="000374C3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6D11034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151FEF01" w14:textId="77777777" w:rsidR="000374C3" w:rsidRPr="003D14A7" w:rsidRDefault="000374C3" w:rsidP="000374C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4A.2.1.4</w:t>
            </w:r>
          </w:p>
        </w:tc>
        <w:tc>
          <w:tcPr>
            <w:tcW w:w="4111" w:type="dxa"/>
            <w:gridSpan w:val="3"/>
            <w:vAlign w:val="center"/>
          </w:tcPr>
          <w:p w14:paraId="0E39C99D" w14:textId="7A730FCC" w:rsidR="000374C3" w:rsidRPr="00954D48" w:rsidRDefault="000374C3" w:rsidP="000374C3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</w:p>
        </w:tc>
        <w:tc>
          <w:tcPr>
            <w:tcW w:w="567" w:type="dxa"/>
            <w:vAlign w:val="center"/>
            <w:hideMark/>
          </w:tcPr>
          <w:p w14:paraId="59F853BE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6B17358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A2D036" w14:textId="77777777" w:rsidR="000374C3" w:rsidRPr="00F426CF" w:rsidRDefault="000374C3" w:rsidP="000374C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11A67E9" w14:textId="1C98697D" w:rsidR="000374C3" w:rsidRPr="003D14A7" w:rsidRDefault="000374C3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1CC82DBE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5C40BD5" w14:textId="224AC932" w:rsidR="008036DD" w:rsidRPr="003D14A7" w:rsidRDefault="008036DD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4A.2.1.5</w:t>
            </w:r>
            <w:r w:rsidR="0010370D" w:rsidRPr="00FC6886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5D567B00" w14:textId="2B31F774" w:rsidR="008036DD" w:rsidRPr="00F426CF" w:rsidRDefault="008036DD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preukázané dodržanie príslušnej časti rozpočtu projektu (napr. jednotková sadzba, počet jednotiek, výdavky spolu pre danú položku rozpočtu)?</w:t>
            </w:r>
          </w:p>
        </w:tc>
        <w:tc>
          <w:tcPr>
            <w:tcW w:w="567" w:type="dxa"/>
            <w:vAlign w:val="center"/>
            <w:hideMark/>
          </w:tcPr>
          <w:p w14:paraId="59B9871D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8154C1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59D3533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B0EAB23" w14:textId="6719FAF3" w:rsidR="008036DD" w:rsidRPr="00F426CF" w:rsidRDefault="008036DD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1B7C1121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0FC3ECE" w14:textId="77777777" w:rsidR="008036DD" w:rsidRPr="003D14A7" w:rsidRDefault="008036DD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4A.2.1.6</w:t>
            </w:r>
          </w:p>
        </w:tc>
        <w:tc>
          <w:tcPr>
            <w:tcW w:w="4111" w:type="dxa"/>
            <w:gridSpan w:val="3"/>
            <w:vAlign w:val="center"/>
          </w:tcPr>
          <w:p w14:paraId="0AF5D1B1" w14:textId="36EED7CF" w:rsidR="008036DD" w:rsidRPr="00F426CF" w:rsidRDefault="008036DD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dodržanie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37A36D0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95964A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FB36EB9" w14:textId="77777777" w:rsidR="008036DD" w:rsidRPr="00F426CF" w:rsidRDefault="008036DD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1AB80E1" w14:textId="17A1C8B1" w:rsidR="008036DD" w:rsidRPr="003D14A7" w:rsidRDefault="008036DD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1C147C3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7204E25" w14:textId="77777777" w:rsidR="00824554" w:rsidRPr="003D14A7" w:rsidRDefault="00824554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4A.2.1.7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6EFE22BB" w14:textId="3D16F593" w:rsidR="00824554" w:rsidRPr="00F426CF" w:rsidRDefault="0082455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Je DPH pri deklarovaných výdavkoch v ŽoP prijímateľa, ktorý je platiteľom DPH oprávneným výdavkom? (T. j. Prijímateľ si neuplatňuje nárok na DPH prislúchajúci danému výdavku úplne alebo z časti voči daňovému úradu a výdavok sa nenachádza v 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záznamoch o  prijatých tovaroch a službách s možnos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ou odpo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tania dane alebo s možnos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ou pomerného odpo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>tania dane, ktoré je povinný vies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 pod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ľ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a </w:t>
            </w:r>
            <w:r w:rsidRPr="00C6143D">
              <w:rPr>
                <w:rFonts w:hint="eastAsia"/>
                <w:color w:val="494949"/>
                <w:sz w:val="20"/>
                <w:szCs w:val="20"/>
                <w:shd w:val="clear" w:color="auto" w:fill="FFFFFF"/>
              </w:rPr>
              <w:t>§</w:t>
            </w:r>
            <w:r w:rsidRPr="00C6143D">
              <w:rPr>
                <w:color w:val="494949"/>
                <w:sz w:val="20"/>
                <w:szCs w:val="20"/>
                <w:shd w:val="clear" w:color="auto" w:fill="FFFFFF"/>
              </w:rPr>
              <w:t xml:space="preserve"> 70 ods. 1 zákona o DPH.</w:t>
            </w:r>
            <w:r w:rsidRPr="00C6143D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14:paraId="26875247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06C33DA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20E05AA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EFC31EF" w14:textId="31E9F59D" w:rsidR="00824554" w:rsidRPr="003D14A7" w:rsidRDefault="00824554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6A47A8A8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AD73BC9" w14:textId="77777777" w:rsidR="00824554" w:rsidRPr="003D14A7" w:rsidRDefault="00824554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4A.2.1.8</w:t>
            </w:r>
          </w:p>
        </w:tc>
        <w:tc>
          <w:tcPr>
            <w:tcW w:w="4111" w:type="dxa"/>
            <w:gridSpan w:val="3"/>
            <w:vAlign w:val="center"/>
          </w:tcPr>
          <w:p w14:paraId="5EDC3EAE" w14:textId="56BC30F7" w:rsidR="00824554" w:rsidRPr="002A335F" w:rsidRDefault="0082455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nárokovaných finančných prostriedkov/de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14:paraId="425D7E4A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C2B800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41986AF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0250A146" w14:textId="34076EA6" w:rsidR="00824554" w:rsidRPr="003D14A7" w:rsidRDefault="00824554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5C6B2DF1" w14:textId="77777777" w:rsidTr="00795E2B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4D0C1047" w14:textId="77777777" w:rsidR="00824554" w:rsidRPr="003D14A7" w:rsidRDefault="00824554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4A.2.1.9</w:t>
            </w:r>
          </w:p>
        </w:tc>
        <w:tc>
          <w:tcPr>
            <w:tcW w:w="4111" w:type="dxa"/>
            <w:gridSpan w:val="3"/>
            <w:vAlign w:val="center"/>
          </w:tcPr>
          <w:p w14:paraId="46F3A0B0" w14:textId="77777777" w:rsidR="00824554" w:rsidRDefault="00824554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DF769D">
              <w:rPr>
                <w:color w:val="000000"/>
                <w:sz w:val="20"/>
                <w:szCs w:val="20"/>
              </w:rPr>
              <w:t>Vzťahuje sa na deklarované výdavky v ŽoP prebiehajúce skúmanie tak, ako ho definuje Systém finančného riadenia?</w:t>
            </w:r>
          </w:p>
          <w:p w14:paraId="670A7512" w14:textId="0B686937" w:rsidR="00A20FFF" w:rsidRPr="00F426CF" w:rsidRDefault="00A20FFF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Ak áno, u</w:t>
            </w:r>
            <w:r w:rsidRPr="00DF769D">
              <w:rPr>
                <w:bCs/>
                <w:color w:val="000000"/>
                <w:sz w:val="16"/>
                <w:szCs w:val="16"/>
              </w:rPr>
              <w:t>veďte o</w:t>
            </w:r>
            <w:r>
              <w:rPr>
                <w:bCs/>
                <w:color w:val="000000"/>
                <w:sz w:val="16"/>
                <w:szCs w:val="16"/>
              </w:rPr>
              <w:t> </w:t>
            </w:r>
            <w:r w:rsidRPr="00DF769D">
              <w:rPr>
                <w:bCs/>
                <w:color w:val="000000"/>
                <w:sz w:val="16"/>
                <w:szCs w:val="16"/>
              </w:rPr>
              <w:t>ak</w:t>
            </w:r>
            <w:r>
              <w:rPr>
                <w:bCs/>
                <w:color w:val="000000"/>
                <w:sz w:val="16"/>
                <w:szCs w:val="16"/>
              </w:rPr>
              <w:t xml:space="preserve">é </w:t>
            </w:r>
            <w:r w:rsidRPr="00DF769D">
              <w:rPr>
                <w:bCs/>
                <w:color w:val="000000"/>
                <w:sz w:val="16"/>
                <w:szCs w:val="16"/>
              </w:rPr>
              <w:t>prebiehajúce skúmani</w:t>
            </w:r>
            <w:r>
              <w:rPr>
                <w:bCs/>
                <w:color w:val="000000"/>
                <w:sz w:val="16"/>
                <w:szCs w:val="16"/>
              </w:rPr>
              <w:t>e</w:t>
            </w:r>
            <w:r w:rsidRPr="00DF769D">
              <w:rPr>
                <w:bCs/>
                <w:color w:val="000000"/>
                <w:sz w:val="16"/>
                <w:szCs w:val="16"/>
              </w:rPr>
              <w:t xml:space="preserve"> sa jedná</w:t>
            </w:r>
            <w:r>
              <w:rPr>
                <w:bCs/>
                <w:color w:val="000000"/>
                <w:sz w:val="16"/>
                <w:szCs w:val="16"/>
              </w:rPr>
              <w:t xml:space="preserve"> a ktorých výdavkov sa  týka.</w:t>
            </w:r>
          </w:p>
        </w:tc>
        <w:tc>
          <w:tcPr>
            <w:tcW w:w="567" w:type="dxa"/>
            <w:vAlign w:val="center"/>
            <w:hideMark/>
          </w:tcPr>
          <w:p w14:paraId="173A1480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A3127A0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C9F6A6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10809C1" w14:textId="764D05BD" w:rsidR="00824554" w:rsidRPr="003D14A7" w:rsidRDefault="00824554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824554" w:rsidRPr="00645A3A" w14:paraId="6CD922ED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</w:tcPr>
          <w:p w14:paraId="5265620B" w14:textId="1EE81EDC" w:rsidR="00824554" w:rsidRPr="003D14A7" w:rsidRDefault="00824554" w:rsidP="007B70BC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4A.2.1.10</w:t>
            </w:r>
            <w:r w:rsidR="007B70BC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463DE57C" w14:textId="77777777" w:rsidR="00824554" w:rsidRDefault="00824554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  <w:p w14:paraId="317BADD5" w14:textId="1FF7E277" w:rsidR="00897CC3" w:rsidRPr="00F00D53" w:rsidRDefault="00A20FFF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lastRenderedPageBreak/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či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konkrétny audit/kontrola/certifikačné overovanie </w:t>
            </w:r>
            <w:r>
              <w:rPr>
                <w:bCs/>
                <w:color w:val="000000"/>
                <w:sz w:val="16"/>
                <w:szCs w:val="16"/>
              </w:rPr>
              <w:t xml:space="preserve">identifikoval zistenie na projekte a či uvedené zistenie má vplyv na výdavky v ŽoP (uviesť informáciu ak aj nemá vplyv) </w:t>
            </w:r>
            <w:r w:rsidR="00503754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 xml:space="preserve"> prípade zistenia k VO uviesť </w:t>
            </w:r>
            <w:r w:rsidRPr="00640099">
              <w:rPr>
                <w:bCs/>
                <w:color w:val="000000"/>
                <w:sz w:val="16"/>
                <w:szCs w:val="16"/>
              </w:rPr>
              <w:t>kód a názov verejného obstarávania</w:t>
            </w:r>
            <w:r>
              <w:rPr>
                <w:bCs/>
                <w:color w:val="000000"/>
                <w:sz w:val="16"/>
                <w:szCs w:val="16"/>
              </w:rPr>
              <w:t xml:space="preserve">, či sú výdavky z uvedeného VO zaradené do ŽoP, a ak áno, uviesť uplatnenie percentuálnej sadzby, a informáciu, či je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finančná oprava </w:t>
            </w:r>
            <w:r>
              <w:rPr>
                <w:bCs/>
                <w:color w:val="000000"/>
                <w:sz w:val="16"/>
                <w:szCs w:val="16"/>
              </w:rPr>
              <w:t>p</w:t>
            </w:r>
            <w:r w:rsidRPr="00640099">
              <w:rPr>
                <w:bCs/>
                <w:color w:val="000000"/>
                <w:sz w:val="16"/>
                <w:szCs w:val="16"/>
              </w:rPr>
              <w:t>otvrdená/ne</w:t>
            </w:r>
            <w:r>
              <w:rPr>
                <w:bCs/>
                <w:color w:val="000000"/>
                <w:sz w:val="16"/>
                <w:szCs w:val="16"/>
              </w:rPr>
              <w:t>-</w:t>
            </w:r>
            <w:r w:rsidRPr="00640099">
              <w:rPr>
                <w:bCs/>
                <w:color w:val="000000"/>
                <w:sz w:val="16"/>
                <w:szCs w:val="16"/>
              </w:rPr>
              <w:t>potvrdená. V prípade, že bola finančná oprava zohľadnená pri poskytnutí 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</w:t>
            </w:r>
          </w:p>
        </w:tc>
        <w:tc>
          <w:tcPr>
            <w:tcW w:w="567" w:type="dxa"/>
            <w:vAlign w:val="center"/>
          </w:tcPr>
          <w:p w14:paraId="70C896CC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A4E08D1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B52BBD" w14:textId="77777777" w:rsidR="00824554" w:rsidRPr="00F426CF" w:rsidRDefault="0082455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75BEE7F" w14:textId="72D91B2C" w:rsidR="00824554" w:rsidRPr="003D14A7" w:rsidRDefault="00824554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68DE32B0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16CE681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4A.2.2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77B352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výdavku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1CB234D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7BA1EDA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0E2604F2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6398681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6A4D" w:rsidRPr="00F426CF" w14:paraId="70A13F27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6596680" w14:textId="77777777" w:rsidR="00645A3A" w:rsidRPr="003D14A7" w:rsidRDefault="00645A3A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4A.2.2.1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E5BABA1" w14:textId="356AF728" w:rsidR="00645A3A" w:rsidRPr="00F426CF" w:rsidRDefault="00645A3A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DD4331B" w14:textId="77777777" w:rsidR="00645A3A" w:rsidRPr="00F426CF" w:rsidRDefault="00645A3A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0B950C6" w14:textId="77777777" w:rsidR="00645A3A" w:rsidRPr="00F426CF" w:rsidRDefault="00645A3A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5C9E17" w14:textId="77777777" w:rsidR="00645A3A" w:rsidRPr="00F426CF" w:rsidRDefault="00645A3A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4C298A08" w14:textId="3ACCBB05" w:rsidR="00645A3A" w:rsidRPr="00F426CF" w:rsidRDefault="00645A3A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5085FC82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7500AABC" w14:textId="77777777" w:rsidR="008400CF" w:rsidRPr="00DF2E17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F2E17">
              <w:rPr>
                <w:b/>
                <w:bCs/>
                <w:color w:val="000000"/>
                <w:sz w:val="20"/>
                <w:szCs w:val="20"/>
              </w:rPr>
              <w:t>4A.2.3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35A2D9F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390D9A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26FBD93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26C8766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7374524B" w14:textId="0DF44E3D" w:rsidR="008400CF" w:rsidRPr="00F426CF" w:rsidRDefault="008400C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2531782B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DC06D64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C37C900" w14:textId="639896BD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Vznikli 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326E522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63124F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664DD5E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68D48DF" w14:textId="6818FDB4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24CC6382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75DBC57C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4A.2.4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B342B4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Neoprávnené výdavky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6B6CCE6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8374B8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0C59CC5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6C0206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5E2B" w:rsidRPr="00F426CF" w14:paraId="29FE6A6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35963652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4A.2.4.1</w:t>
            </w:r>
          </w:p>
        </w:tc>
        <w:tc>
          <w:tcPr>
            <w:tcW w:w="4111" w:type="dxa"/>
            <w:gridSpan w:val="3"/>
            <w:shd w:val="clear" w:color="auto" w:fill="FFFFFF" w:themeFill="background1"/>
            <w:vAlign w:val="center"/>
            <w:hideMark/>
          </w:tcPr>
          <w:p w14:paraId="658D616B" w14:textId="5EAF028B" w:rsidR="00DF6942" w:rsidRPr="00C6143D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Sú v ŽoP deklarované neoprávnené výdavky v zmysle čl. 69 ods. 3 všeobecného nariadenia a ostatných relevantných dokumentov? T. j. úroky, výdavky na kúpu pozemkov alebo v časti alebo úplne odpočítaná DPH podľa zákona o DPH?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7BDF40AD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3EC121E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123DD0D1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880A31C" w14:textId="03CC9D7E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677830F7" w14:textId="77777777" w:rsidTr="00795E2B">
        <w:trPr>
          <w:gridAfter w:val="1"/>
          <w:wAfter w:w="8" w:type="dxa"/>
          <w:trHeight w:val="724"/>
        </w:trPr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77EA5937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4A.2.4.2</w:t>
            </w:r>
          </w:p>
        </w:tc>
        <w:tc>
          <w:tcPr>
            <w:tcW w:w="4111" w:type="dxa"/>
            <w:gridSpan w:val="3"/>
            <w:shd w:val="clear" w:color="auto" w:fill="FFFFFF" w:themeFill="background1"/>
            <w:vAlign w:val="center"/>
            <w:hideMark/>
          </w:tcPr>
          <w:p w14:paraId="28DAF3B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 ŽoP nárokované neoprávnené finančné prostriedky/neoprávnené deklarované výdavky? (odpovedá sa na jednu z predložených alternatív a) - d) v závislosti od fondu, z ktorého sa financuje projekt, okrem prípadu krížového financovania, ktorý je obsiahnutý v časti A.2.5)</w:t>
            </w:r>
            <w:r w:rsidRPr="00F426CF">
              <w:rPr>
                <w:color w:val="000000"/>
                <w:sz w:val="20"/>
                <w:szCs w:val="20"/>
              </w:rPr>
              <w:br/>
              <w:t xml:space="preserve">a) v prípade projektu spolufinancovaného z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v zmysle čl. 3 nariadenia o EFRR,</w:t>
            </w:r>
            <w:r w:rsidRPr="00F426CF">
              <w:rPr>
                <w:color w:val="000000"/>
                <w:sz w:val="20"/>
                <w:szCs w:val="20"/>
              </w:rPr>
              <w:br/>
              <w:t>b) v prípade projektu spolufinancovaného z ESF v zmysle čl. 13 nariadenia o ESF,</w:t>
            </w:r>
            <w:r w:rsidRPr="00F426CF">
              <w:rPr>
                <w:color w:val="000000"/>
                <w:sz w:val="20"/>
                <w:szCs w:val="20"/>
              </w:rPr>
              <w:br/>
              <w:t>c) v prípade projektu spolufinancovaného z EMFF v zmysle čl. 13 nariadenia o ENRF,</w:t>
            </w:r>
            <w:r w:rsidRPr="00F426CF">
              <w:rPr>
                <w:color w:val="000000"/>
                <w:sz w:val="20"/>
                <w:szCs w:val="20"/>
              </w:rPr>
              <w:br/>
              <w:t>d) v prípade projektu spolufinancovaného z KF v zmysle čl. 2 nariadenia o KF?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72C4AD50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7E39BD3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081DABA6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54EB4BA" w14:textId="40C84D06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74594AF2" w14:textId="77777777" w:rsidTr="00795E2B">
        <w:trPr>
          <w:gridAfter w:val="1"/>
          <w:wAfter w:w="8" w:type="dxa"/>
          <w:trHeight w:val="765"/>
        </w:trPr>
        <w:tc>
          <w:tcPr>
            <w:tcW w:w="1050" w:type="dxa"/>
            <w:shd w:val="clear" w:color="auto" w:fill="FFFFFF" w:themeFill="background1"/>
            <w:vAlign w:val="center"/>
            <w:hideMark/>
          </w:tcPr>
          <w:p w14:paraId="5F46284F" w14:textId="2A153FEF" w:rsidR="00DF6942" w:rsidRPr="003D14A7" w:rsidRDefault="00DF6942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4A.2.4.3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shd w:val="clear" w:color="auto" w:fill="FFFFFF" w:themeFill="background1"/>
            <w:vAlign w:val="center"/>
            <w:hideMark/>
          </w:tcPr>
          <w:p w14:paraId="2CFB1EC8" w14:textId="7DEEBEAC" w:rsidR="00DF6942" w:rsidRPr="004C5D24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4C5D24">
              <w:rPr>
                <w:color w:val="000000"/>
                <w:sz w:val="20"/>
                <w:szCs w:val="20"/>
              </w:rPr>
              <w:t xml:space="preserve">Sú v ŽoP nárokované neoprávnené finančné prostriedky/neoprávnené deklarované výdavky v zmysle nastavených národných pravidiel (operačný program,  výzva/písomné vyzvanie, </w:t>
            </w:r>
            <w:r w:rsidRPr="00B75A60">
              <w:rPr>
                <w:color w:val="000000"/>
                <w:sz w:val="20"/>
                <w:szCs w:val="20"/>
              </w:rPr>
              <w:t>schéma štátnej pomoci, schéma pomoci de minimis a pod.))?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38D89B9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vAlign w:val="center"/>
            <w:hideMark/>
          </w:tcPr>
          <w:p w14:paraId="68D523BA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FFFFFF" w:themeFill="background1"/>
            <w:vAlign w:val="center"/>
            <w:hideMark/>
          </w:tcPr>
          <w:p w14:paraId="53C881CB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4E281FD0" w14:textId="2AA275FC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1D2FDE3E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209D24B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4A.2.5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4795810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Krížové financovanie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4D83C48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316765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1FC6832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1DA34F8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06A4D" w:rsidRPr="00F426CF" w14:paraId="15EFBA47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6774354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C91FF23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splnené podmienky oprávnenosti druhého fondu?</w:t>
            </w:r>
          </w:p>
        </w:tc>
        <w:tc>
          <w:tcPr>
            <w:tcW w:w="567" w:type="dxa"/>
            <w:vAlign w:val="center"/>
            <w:hideMark/>
          </w:tcPr>
          <w:p w14:paraId="27F5944B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346CC07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E0DE6A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656AB20" w14:textId="06D09452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0E6DE65F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6FF73E2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82682D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67" w:type="dxa"/>
            <w:vAlign w:val="center"/>
            <w:hideMark/>
          </w:tcPr>
          <w:p w14:paraId="56E36E5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0D2AAA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A2AAFE6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2AAD303" w14:textId="71FFDF7F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7A265ED9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5858C09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408EA89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v 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 ESF dodržaný limit určený RO, resp. limit určený všeobecným nariadením?</w:t>
            </w:r>
          </w:p>
        </w:tc>
        <w:tc>
          <w:tcPr>
            <w:tcW w:w="567" w:type="dxa"/>
            <w:vAlign w:val="center"/>
            <w:hideMark/>
          </w:tcPr>
          <w:p w14:paraId="651A3A8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44F037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1C04247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47BB5E88" w14:textId="78F36594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6DEBAD5B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2D119AB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4A.2.6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1768A63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Programy Európskej územnej spolupráce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24BD2FA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8D9B87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238679C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78FBC619" w14:textId="706A3952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01B4DB3A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03AA546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78BEA28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v prípade projektu EÚS  dodržané špecifické pravidlá oprávnenosti výdavkov stanovené v nariadení o EÚS a v delegovanom akte k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pravidlám oprávnenosti výdavkov pre programy EÚS?</w:t>
            </w:r>
          </w:p>
        </w:tc>
        <w:tc>
          <w:tcPr>
            <w:tcW w:w="567" w:type="dxa"/>
            <w:vAlign w:val="center"/>
            <w:hideMark/>
          </w:tcPr>
          <w:p w14:paraId="5DA2D61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4AFC678E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01D90B2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944DBE7" w14:textId="71373289" w:rsidR="00DF6942" w:rsidRPr="00F426CF" w:rsidRDefault="00DF6942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95E2B" w:rsidRPr="00F426CF" w14:paraId="5474D52B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124AFD4A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4A.2.7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61E3C2B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Dokladovanie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79B1FE95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3C808FFE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2B20D279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25374593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DF6942" w:rsidRPr="00F426CF" w14:paraId="15CD823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1EA013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C0807FA" w14:textId="4B15C39F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6B26D82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3E9A25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8AC58C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6D6B43E" w14:textId="448107F8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FFA0C7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55504AE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DB65BDB" w14:textId="5DC9FBB4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v zmysle § 10 zákona o účtovníctve (s výnimkou bodu f))?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vAlign w:val="center"/>
            <w:hideMark/>
          </w:tcPr>
          <w:p w14:paraId="07EEDCCB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1991183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841D085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FE93098" w14:textId="5D364FB6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07B0054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52283BF" w14:textId="77777777" w:rsidR="00DF6942" w:rsidRPr="003D14A7" w:rsidRDefault="00DF6942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E2DC952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</w:p>
        </w:tc>
        <w:tc>
          <w:tcPr>
            <w:tcW w:w="567" w:type="dxa"/>
            <w:vAlign w:val="center"/>
            <w:hideMark/>
          </w:tcPr>
          <w:p w14:paraId="4D912C86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565F36F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338D299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5F41949" w14:textId="210362DC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4398903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84EE474" w14:textId="77777777" w:rsidR="00DF6942" w:rsidRPr="003D14A7" w:rsidRDefault="00DF6942" w:rsidP="002D08F1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4A.2.7.4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7E1B7E0" w14:textId="1CFE88CD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doložené dokladom o úhrade? </w:t>
            </w:r>
          </w:p>
        </w:tc>
        <w:tc>
          <w:tcPr>
            <w:tcW w:w="567" w:type="dxa"/>
            <w:vAlign w:val="center"/>
            <w:hideMark/>
          </w:tcPr>
          <w:p w14:paraId="4957BBA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C6E71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A9CF728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2C2BF80" w14:textId="346D049F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0C9A1266" w14:textId="77777777" w:rsidTr="00795E2B">
        <w:trPr>
          <w:gridAfter w:val="1"/>
          <w:wAfter w:w="8" w:type="dxa"/>
          <w:trHeight w:val="582"/>
        </w:trPr>
        <w:tc>
          <w:tcPr>
            <w:tcW w:w="1050" w:type="dxa"/>
            <w:vAlign w:val="center"/>
            <w:hideMark/>
          </w:tcPr>
          <w:p w14:paraId="65034716" w14:textId="0C427338" w:rsidR="00DF6942" w:rsidRPr="003D14A7" w:rsidRDefault="00DF6942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4.A.2.7.5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900BBC2" w14:textId="77777777" w:rsidR="00DF6942" w:rsidRPr="00F426CF" w:rsidRDefault="00DF6942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</w:p>
        </w:tc>
        <w:tc>
          <w:tcPr>
            <w:tcW w:w="567" w:type="dxa"/>
            <w:vAlign w:val="center"/>
            <w:hideMark/>
          </w:tcPr>
          <w:p w14:paraId="4C2FC67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FDE680C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4A8EDD" w14:textId="77777777" w:rsidR="00DF6942" w:rsidRPr="00F426CF" w:rsidRDefault="00DF6942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157B3D0" w14:textId="6EE8E2F7" w:rsidR="00DF6942" w:rsidRPr="00F426CF" w:rsidRDefault="00DF6942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426CF" w14:paraId="13CD04B5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0DC092BF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4A.3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2FCA6C00" w14:textId="77777777" w:rsidR="008400CF" w:rsidRPr="003D14A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Hospodárnosť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39E01D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5FB92D4E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5E0BFCE0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0CF0FAAA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5DFCF0B6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FF4EB8A" w14:textId="77777777" w:rsidR="009A0DCF" w:rsidRPr="003D14A7" w:rsidRDefault="009A0DCF" w:rsidP="009A0D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6107100" w14:textId="11DD85AB" w:rsidR="009A0DCF" w:rsidRPr="00F426CF" w:rsidRDefault="009A0DCF" w:rsidP="009A0D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Bola v súvislosti s </w:t>
            </w:r>
            <w:r w:rsidRPr="00F426CF">
              <w:rPr>
                <w:color w:val="000000"/>
                <w:sz w:val="20"/>
                <w:szCs w:val="20"/>
              </w:rPr>
              <w:t>deklarovanými výdavkami v ŽoP vykonaná kontrola verejného obstarávania/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obstarávania?</w:t>
            </w:r>
          </w:p>
        </w:tc>
        <w:tc>
          <w:tcPr>
            <w:tcW w:w="567" w:type="dxa"/>
            <w:vAlign w:val="center"/>
            <w:hideMark/>
          </w:tcPr>
          <w:p w14:paraId="7FCBF692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EBF3C9E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98563B9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2D4F8062" w14:textId="57C5DA6E" w:rsidR="009A0DCF" w:rsidRPr="00F426CF" w:rsidRDefault="009A0DC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4E6EA21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64F045E" w14:textId="77777777" w:rsidR="009A0DCF" w:rsidRPr="003D14A7" w:rsidRDefault="009A0DCF" w:rsidP="009A0D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B03E3AE" w14:textId="2EF30283" w:rsidR="009A0DCF" w:rsidRPr="00F426CF" w:rsidRDefault="009A0DCF" w:rsidP="009A0D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  <w:hideMark/>
          </w:tcPr>
          <w:p w14:paraId="2F424FE5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FFDB30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B886F7D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3C2A114F" w14:textId="4801003C" w:rsidR="009A0DCF" w:rsidRPr="003D14A7" w:rsidRDefault="009A0DCF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106A4D" w:rsidRPr="00F426CF" w14:paraId="0FC6ADA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8F20F1" w14:textId="77777777" w:rsidR="009A0DCF" w:rsidRPr="003D14A7" w:rsidRDefault="009A0DCF" w:rsidP="009A0D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26E40CD" w14:textId="6D1C57D0" w:rsidR="009A0DCF" w:rsidRPr="00F426CF" w:rsidRDefault="009A0DCF" w:rsidP="009A0D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eklarované výdavky projektu primerané, 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j. zodpovedajú obvyklým cenám v danom mieste a čase? </w:t>
            </w:r>
          </w:p>
        </w:tc>
        <w:tc>
          <w:tcPr>
            <w:tcW w:w="567" w:type="dxa"/>
            <w:vAlign w:val="center"/>
            <w:hideMark/>
          </w:tcPr>
          <w:p w14:paraId="2AB8A62E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CC04E9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5E51C17" w14:textId="77777777" w:rsidR="009A0DCF" w:rsidRPr="00F426CF" w:rsidRDefault="009A0DCF" w:rsidP="009A0D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11734FBD" w14:textId="3B0CC963" w:rsidR="009A0DCF" w:rsidRPr="00F426CF" w:rsidRDefault="009A0DC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3EC9" w:rsidRPr="00F426CF" w14:paraId="4883B0EA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0EF89610" w14:textId="6C4AD214" w:rsidR="00193EC9" w:rsidRPr="003D14A7" w:rsidRDefault="00193EC9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4A.3.4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57927715" w14:textId="43CF725B" w:rsidR="00193EC9" w:rsidRPr="0082196F" w:rsidRDefault="00193EC9" w:rsidP="00193EC9">
            <w:pPr>
              <w:jc w:val="both"/>
              <w:rPr>
                <w:color w:val="000000"/>
                <w:sz w:val="20"/>
                <w:szCs w:val="20"/>
              </w:rPr>
            </w:pPr>
            <w:r w:rsidRPr="0082196F">
              <w:rPr>
                <w:color w:val="000000"/>
                <w:sz w:val="20"/>
                <w:szCs w:val="20"/>
              </w:rPr>
              <w:t>Boli výdavky prijímateľa vynaložené v správnom čase,</w:t>
            </w:r>
            <w:r w:rsidRPr="0082196F">
              <w:rPr>
                <w:rStyle w:val="Odkaznapoznmkupodiarou"/>
                <w:color w:val="000000"/>
                <w:sz w:val="20"/>
                <w:szCs w:val="20"/>
              </w:rPr>
              <w:footnoteReference w:id="11"/>
            </w:r>
            <w:r w:rsidRPr="0082196F">
              <w:rPr>
                <w:color w:val="000000"/>
                <w:sz w:val="20"/>
                <w:szCs w:val="20"/>
              </w:rPr>
              <w:t xml:space="preserve"> vhodnom množstve</w:t>
            </w:r>
            <w:r w:rsidRPr="0082196F">
              <w:rPr>
                <w:rStyle w:val="Odkaznapoznmkupodiarou"/>
                <w:color w:val="000000"/>
                <w:sz w:val="20"/>
                <w:szCs w:val="20"/>
              </w:rPr>
              <w:footnoteReference w:id="12"/>
            </w:r>
            <w:r w:rsidRPr="0082196F">
              <w:rPr>
                <w:color w:val="000000"/>
                <w:sz w:val="20"/>
                <w:szCs w:val="20"/>
              </w:rPr>
              <w:t xml:space="preserve"> a kvalite</w:t>
            </w:r>
            <w:r w:rsidRPr="0082196F">
              <w:rPr>
                <w:rStyle w:val="Odkaznapoznmkupodiarou"/>
                <w:color w:val="000000"/>
                <w:sz w:val="20"/>
                <w:szCs w:val="20"/>
              </w:rPr>
              <w:footnoteReference w:id="13"/>
            </w:r>
            <w:r w:rsidRPr="0082196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</w:tcPr>
          <w:p w14:paraId="28EF4243" w14:textId="77777777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DCDD1D0" w14:textId="77777777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BF711B8" w14:textId="77777777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06FB51C" w14:textId="04C9151B" w:rsidR="00193EC9" w:rsidRPr="00F426CF" w:rsidRDefault="00193EC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93EC9" w:rsidRPr="00F426CF" w14:paraId="19D1B7D0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55C2B736" w14:textId="0D6A45F3" w:rsidR="00193EC9" w:rsidRPr="003D14A7" w:rsidRDefault="00193EC9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4A.3.5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3B800B4C" w14:textId="1DAEDC3B" w:rsidR="00193EC9" w:rsidRDefault="00193EC9" w:rsidP="00193EC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správne vyčíslená hodnota nárokovaných finančných prostriedkov/deklarovaných vý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davkov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ohľadom na uloženú finančnú korekciu za nedostatky pri verejnom obstarávaní/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obstarávaní, resp. inú finančnú korekciu?</w:t>
            </w:r>
          </w:p>
        </w:tc>
        <w:tc>
          <w:tcPr>
            <w:tcW w:w="567" w:type="dxa"/>
            <w:vAlign w:val="center"/>
          </w:tcPr>
          <w:p w14:paraId="3A3E449E" w14:textId="58437436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DB2B5B" w14:textId="2ECE1EF9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01B0040" w14:textId="34870AC1" w:rsidR="00193EC9" w:rsidRPr="00F426CF" w:rsidRDefault="00193EC9" w:rsidP="00193E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6E567F3" w14:textId="313B5EB6" w:rsidR="00193EC9" w:rsidRPr="00F426CF" w:rsidRDefault="00193EC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426CF" w14:paraId="10888861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2A1C7" w:themeFill="accent4" w:themeFillTint="99"/>
            <w:vAlign w:val="center"/>
            <w:hideMark/>
          </w:tcPr>
          <w:p w14:paraId="7F26CE41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4A.4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  <w:hideMark/>
          </w:tcPr>
          <w:p w14:paraId="0EC39E3C" w14:textId="77777777" w:rsidR="008400CF" w:rsidRPr="003D14A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Účelnosť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19A18C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  <w:hideMark/>
          </w:tcPr>
          <w:p w14:paraId="0FB527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  <w:hideMark/>
          </w:tcPr>
          <w:p w14:paraId="33B9C6A6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  <w:hideMark/>
          </w:tcPr>
          <w:p w14:paraId="7906AF85" w14:textId="77777777" w:rsidR="008400CF" w:rsidRPr="00F426CF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31544703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739155F" w14:textId="410A3858" w:rsidR="00AC2951" w:rsidRPr="003D14A7" w:rsidRDefault="00AC2951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4A.4.1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E0B981A" w14:textId="3F28EF70" w:rsidR="00AC2951" w:rsidRPr="00F426CF" w:rsidRDefault="00AC2951" w:rsidP="00AC2951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preukázan</w:t>
            </w:r>
            <w:r>
              <w:rPr>
                <w:color w:val="000000"/>
                <w:sz w:val="20"/>
                <w:szCs w:val="20"/>
              </w:rPr>
              <w:t xml:space="preserve">ý vzťah medzi určeným účelom </w:t>
            </w:r>
            <w:r w:rsidRPr="00F426CF">
              <w:rPr>
                <w:color w:val="000000"/>
                <w:sz w:val="20"/>
                <w:szCs w:val="20"/>
              </w:rPr>
              <w:t>nárokovaných finančných prostriedkov</w:t>
            </w:r>
            <w:r>
              <w:rPr>
                <w:color w:val="000000"/>
                <w:sz w:val="20"/>
                <w:szCs w:val="20"/>
              </w:rPr>
              <w:t xml:space="preserve"> a skutoč-ným účelom použitia </w:t>
            </w:r>
            <w:r w:rsidRPr="00F426CF">
              <w:rPr>
                <w:color w:val="000000"/>
                <w:sz w:val="20"/>
                <w:szCs w:val="20"/>
              </w:rPr>
              <w:t>finančných prostriedkov</w:t>
            </w:r>
            <w:r>
              <w:rPr>
                <w:color w:val="000000"/>
                <w:sz w:val="20"/>
                <w:szCs w:val="20"/>
              </w:rPr>
              <w:t xml:space="preserve"> na základe </w:t>
            </w:r>
            <w:r w:rsidRPr="00F426CF">
              <w:rPr>
                <w:color w:val="000000"/>
                <w:sz w:val="20"/>
                <w:szCs w:val="20"/>
              </w:rPr>
              <w:t>deklarovaných výdavkov na projekt</w:t>
            </w:r>
            <w:r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5DD6F496" w14:textId="77777777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A7201DA" w14:textId="77777777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BDB621" w14:textId="77777777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6300D0B9" w14:textId="75A8E087" w:rsidR="00AC2951" w:rsidRPr="003D14A7" w:rsidRDefault="00AC2951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AC2951" w:rsidRPr="00F426CF" w14:paraId="24D873A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0B4CABC6" w14:textId="4020633B" w:rsidR="00AC2951" w:rsidRPr="003D14A7" w:rsidRDefault="00AC2951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18"/>
              </w:rPr>
              <w:t>4A.4.2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77016825" w14:textId="41BBDFE3" w:rsidR="00AC2951" w:rsidRPr="00F426CF" w:rsidRDefault="00AC2951" w:rsidP="00AC2951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 preukázaná nevyhnutnosť deklarovaných vý-davkov na projekt?</w:t>
            </w:r>
          </w:p>
        </w:tc>
        <w:tc>
          <w:tcPr>
            <w:tcW w:w="567" w:type="dxa"/>
            <w:vAlign w:val="center"/>
          </w:tcPr>
          <w:p w14:paraId="0C055D2A" w14:textId="18B4DA04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vAlign w:val="center"/>
          </w:tcPr>
          <w:p w14:paraId="44D3C257" w14:textId="6D1C866B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vAlign w:val="center"/>
          </w:tcPr>
          <w:p w14:paraId="0AD35249" w14:textId="7A5DB532" w:rsidR="00AC2951" w:rsidRPr="00F426CF" w:rsidRDefault="00AC2951" w:rsidP="00AC2951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</w:tcPr>
          <w:p w14:paraId="6808635A" w14:textId="4E72CC92" w:rsidR="00AC2951" w:rsidRPr="003D14A7" w:rsidRDefault="00AC2951" w:rsidP="003D14A7">
            <w:pPr>
              <w:jc w:val="center"/>
              <w:rPr>
                <w:color w:val="000000"/>
                <w:sz w:val="20"/>
              </w:rPr>
            </w:pPr>
          </w:p>
        </w:tc>
      </w:tr>
      <w:tr w:rsidR="00795E2B" w:rsidRPr="00F426CF" w14:paraId="5C497580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shd w:val="clear" w:color="auto" w:fill="B2A1C7" w:themeFill="accent4" w:themeFillTint="99"/>
            <w:vAlign w:val="center"/>
          </w:tcPr>
          <w:p w14:paraId="1D32C5FE" w14:textId="1285A474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4A.5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</w:tcPr>
          <w:p w14:paraId="3FE261B6" w14:textId="702750D2" w:rsidR="008400CF" w:rsidRPr="003D14A7" w:rsidRDefault="008400CF" w:rsidP="008400CF">
            <w:pPr>
              <w:jc w:val="both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Efektívnosť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6ACB650C" w14:textId="2F547127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17F066B6" w14:textId="5585B3C4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</w:tcPr>
          <w:p w14:paraId="7CA11693" w14:textId="054E54CD" w:rsidR="008400CF" w:rsidRPr="007F2DF0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4AEC0A06" w14:textId="2917F3D9" w:rsidR="008400CF" w:rsidRPr="007F2DF0" w:rsidRDefault="008400CF" w:rsidP="008400C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27E75" w:rsidRPr="00F426CF" w14:paraId="6911E75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34F82171" w14:textId="77777777" w:rsidR="00327E75" w:rsidRPr="003D14A7" w:rsidRDefault="00327E75" w:rsidP="008400C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4A.5.1</w:t>
            </w:r>
          </w:p>
        </w:tc>
        <w:tc>
          <w:tcPr>
            <w:tcW w:w="4111" w:type="dxa"/>
            <w:gridSpan w:val="3"/>
            <w:vAlign w:val="center"/>
          </w:tcPr>
          <w:p w14:paraId="517F278E" w14:textId="6AA2CC6E" w:rsidR="00327E75" w:rsidRPr="00F426CF" w:rsidRDefault="00327E75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výstup, na ktorý bol vynaložený výdavok primeraný vynaloženým finančným prostried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kom, 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j. bola dodržaná zásada „value for </w:t>
            </w:r>
            <w:r>
              <w:rPr>
                <w:color w:val="000000"/>
                <w:sz w:val="20"/>
                <w:szCs w:val="20"/>
              </w:rPr>
              <w:t>money</w:t>
            </w:r>
            <w:r w:rsidRPr="00F426CF">
              <w:rPr>
                <w:color w:val="000000"/>
                <w:sz w:val="20"/>
                <w:szCs w:val="20"/>
              </w:rPr>
              <w:t>/hodnota za peniaze“?</w:t>
            </w:r>
            <w:r>
              <w:rPr>
                <w:color w:val="000000"/>
                <w:sz w:val="20"/>
                <w:szCs w:val="20"/>
              </w:rPr>
              <w:t xml:space="preserve"> (Relevantné, len pri </w:t>
            </w:r>
            <w:r>
              <w:rPr>
                <w:color w:val="000000"/>
                <w:sz w:val="20"/>
                <w:szCs w:val="20"/>
              </w:rPr>
              <w:lastRenderedPageBreak/>
              <w:t>ŽoP kde už nejaký výstup existuje. V ostatných prípadoch sa zaškrtáva „netýka sa.“)</w:t>
            </w:r>
          </w:p>
        </w:tc>
        <w:tc>
          <w:tcPr>
            <w:tcW w:w="567" w:type="dxa"/>
            <w:vAlign w:val="center"/>
          </w:tcPr>
          <w:p w14:paraId="161D6202" w14:textId="2BE40DE4" w:rsidR="00327E75" w:rsidRPr="00F426CF" w:rsidRDefault="00327E7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</w:tcPr>
          <w:p w14:paraId="00459E07" w14:textId="66F5B845" w:rsidR="00327E75" w:rsidRPr="00F426CF" w:rsidRDefault="00327E7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09CC27F8" w14:textId="7BAB241A" w:rsidR="00327E75" w:rsidRPr="00F426CF" w:rsidRDefault="00327E7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8261C20" w14:textId="2A38B418" w:rsidR="00327E75" w:rsidRPr="00F426CF" w:rsidRDefault="00327E75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426CF" w14:paraId="59131292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shd w:val="clear" w:color="auto" w:fill="B2A1C7" w:themeFill="accent4" w:themeFillTint="99"/>
            <w:vAlign w:val="center"/>
          </w:tcPr>
          <w:p w14:paraId="020210A5" w14:textId="5C29B54A" w:rsidR="008400CF" w:rsidRPr="005B5F2D" w:rsidRDefault="008400CF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3D14A7">
              <w:rPr>
                <w:b/>
                <w:color w:val="000000"/>
                <w:sz w:val="20"/>
              </w:rPr>
              <w:t>4A.6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</w:tcPr>
          <w:p w14:paraId="24453CF9" w14:textId="376FE7D6" w:rsidR="008400CF" w:rsidRPr="005B5F2D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3D14A7">
              <w:rPr>
                <w:b/>
                <w:color w:val="000000"/>
                <w:sz w:val="20"/>
              </w:rPr>
              <w:t>Účinnosť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0F40D1FA" w14:textId="5B1DD7C7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44C429F4" w14:textId="22EBE1BC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2A1C7" w:themeFill="accent4" w:themeFillTint="99"/>
            <w:vAlign w:val="center"/>
          </w:tcPr>
          <w:p w14:paraId="348A5015" w14:textId="4E3FA71D" w:rsidR="008400CF" w:rsidRPr="00F426CF" w:rsidRDefault="008400CF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392EF252" w14:textId="7AFAD7C0" w:rsidR="008400CF" w:rsidRPr="00F426CF" w:rsidRDefault="008400CF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078F9" w:rsidRPr="00F426CF" w14:paraId="33A3237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3EA66ACE" w14:textId="77777777" w:rsidR="00D078F9" w:rsidRPr="003D14A7" w:rsidRDefault="00D078F9" w:rsidP="00D078F9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4A.6.1</w:t>
            </w:r>
          </w:p>
        </w:tc>
        <w:tc>
          <w:tcPr>
            <w:tcW w:w="4111" w:type="dxa"/>
            <w:gridSpan w:val="3"/>
            <w:vAlign w:val="center"/>
          </w:tcPr>
          <w:p w14:paraId="3A7B42FB" w14:textId="6C95299F" w:rsidR="00D078F9" w:rsidRPr="00F426CF" w:rsidRDefault="00D078F9" w:rsidP="00D078F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NFP?</w:t>
            </w:r>
          </w:p>
        </w:tc>
        <w:tc>
          <w:tcPr>
            <w:tcW w:w="567" w:type="dxa"/>
            <w:vAlign w:val="center"/>
          </w:tcPr>
          <w:p w14:paraId="25C57718" w14:textId="38CDEF24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23769A61" w14:textId="4F5BFB4A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180D39BB" w14:textId="16C41D1A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4E6C8124" w14:textId="63B0C83D" w:rsidR="00D078F9" w:rsidRPr="00F426CF" w:rsidRDefault="00D078F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078F9" w:rsidRPr="00F426CF" w14:paraId="3585BCB2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731D3A3E" w14:textId="77777777" w:rsidR="00D078F9" w:rsidRPr="003D14A7" w:rsidRDefault="00D078F9" w:rsidP="00D078F9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4A.6.2</w:t>
            </w:r>
          </w:p>
        </w:tc>
        <w:tc>
          <w:tcPr>
            <w:tcW w:w="4111" w:type="dxa"/>
            <w:gridSpan w:val="3"/>
            <w:vAlign w:val="center"/>
          </w:tcPr>
          <w:p w14:paraId="6AD8F3BC" w14:textId="316AA3B0" w:rsidR="00D078F9" w:rsidRPr="00F426CF" w:rsidRDefault="00D078F9" w:rsidP="00D078F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realizácie aktivít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67" w:type="dxa"/>
            <w:vAlign w:val="center"/>
          </w:tcPr>
          <w:p w14:paraId="200B5BF0" w14:textId="62DDF18F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6ED2BFF4" w14:textId="7788DD54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261AF591" w14:textId="589FCC4F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734B9450" w14:textId="68007F05" w:rsidR="00D078F9" w:rsidRPr="00F426CF" w:rsidRDefault="00D078F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078F9" w:rsidRPr="00F426CF" w14:paraId="6087CD7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454A5125" w14:textId="77777777" w:rsidR="00D078F9" w:rsidRPr="003D14A7" w:rsidRDefault="00D078F9" w:rsidP="00D078F9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4A.6.3</w:t>
            </w:r>
          </w:p>
        </w:tc>
        <w:tc>
          <w:tcPr>
            <w:tcW w:w="4111" w:type="dxa"/>
            <w:gridSpan w:val="3"/>
            <w:vAlign w:val="center"/>
          </w:tcPr>
          <w:p w14:paraId="61FA1462" w14:textId="63165234" w:rsidR="00D078F9" w:rsidRPr="00F426CF" w:rsidRDefault="00D078F9" w:rsidP="00D078F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preukázaný súlad realizácie aktivít projektu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podmienkami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(s cieľmi projektu vyjadrenými ukazovateľmi, rozpočtom, časovým harmonogramom realizácie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pod.)?</w:t>
            </w:r>
          </w:p>
        </w:tc>
        <w:tc>
          <w:tcPr>
            <w:tcW w:w="567" w:type="dxa"/>
            <w:vAlign w:val="center"/>
          </w:tcPr>
          <w:p w14:paraId="51ECE651" w14:textId="2C231759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084C8ECA" w14:textId="59438194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7C0E9B4B" w14:textId="0DCEF937" w:rsidR="00D078F9" w:rsidRPr="00F426CF" w:rsidRDefault="00D078F9" w:rsidP="00D078F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57688A20" w14:textId="0D9329FF" w:rsidR="00D078F9" w:rsidRPr="00F426CF" w:rsidRDefault="00D078F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95E2B" w:rsidRPr="00F96882" w:rsidDel="000D1F76" w14:paraId="73A0E751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shd w:val="clear" w:color="auto" w:fill="B2A1C7" w:themeFill="accent4" w:themeFillTint="99"/>
            <w:vAlign w:val="center"/>
          </w:tcPr>
          <w:p w14:paraId="40AE612B" w14:textId="70E1B28D" w:rsidR="008400CF" w:rsidRPr="00D27A14" w:rsidRDefault="008400CF" w:rsidP="008400C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4A.</w:t>
            </w:r>
            <w:r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3"/>
            <w:shd w:val="clear" w:color="auto" w:fill="B2A1C7" w:themeFill="accent4" w:themeFillTint="99"/>
            <w:vAlign w:val="center"/>
          </w:tcPr>
          <w:p w14:paraId="7CD27460" w14:textId="39F8F72D" w:rsidR="008400CF" w:rsidRPr="00D27A14" w:rsidDel="00A65887" w:rsidRDefault="008400CF" w:rsidP="008400CF">
            <w:pPr>
              <w:rPr>
                <w:b/>
                <w:color w:val="000000"/>
                <w:sz w:val="20"/>
                <w:szCs w:val="20"/>
              </w:rPr>
            </w:pPr>
            <w:r w:rsidRPr="00D27A14">
              <w:rPr>
                <w:b/>
                <w:color w:val="000000"/>
                <w:sz w:val="20"/>
                <w:szCs w:val="20"/>
              </w:rPr>
              <w:t>Doplňujúce monitorovacie údaje</w:t>
            </w: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30C78B33" w14:textId="1F2F3C56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B2A1C7" w:themeFill="accent4" w:themeFillTint="99"/>
            <w:vAlign w:val="center"/>
          </w:tcPr>
          <w:p w14:paraId="7233F4D2" w14:textId="722A718D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B2A1C7" w:themeFill="accent4" w:themeFillTint="99"/>
            <w:vAlign w:val="center"/>
          </w:tcPr>
          <w:p w14:paraId="4E441F90" w14:textId="615324E8" w:rsidR="008400CF" w:rsidRPr="00D27A14" w:rsidDel="00A65887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shd w:val="clear" w:color="auto" w:fill="B2A1C7" w:themeFill="accent4" w:themeFillTint="99"/>
            <w:vAlign w:val="center"/>
          </w:tcPr>
          <w:p w14:paraId="267BBA25" w14:textId="3ED4AD1B" w:rsidR="008400CF" w:rsidRPr="00D27A14" w:rsidDel="000D1F76" w:rsidRDefault="008400CF" w:rsidP="008400CF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82ACE" w:rsidRPr="00F96882" w:rsidDel="000D1F76" w14:paraId="096FFEF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1872563F" w14:textId="77777777" w:rsidR="00F82ACE" w:rsidRPr="003D14A7" w:rsidRDefault="00F82ACE" w:rsidP="00F82ACE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4A7.1</w:t>
            </w:r>
          </w:p>
        </w:tc>
        <w:tc>
          <w:tcPr>
            <w:tcW w:w="4111" w:type="dxa"/>
            <w:gridSpan w:val="3"/>
            <w:vAlign w:val="center"/>
          </w:tcPr>
          <w:p w14:paraId="1BE8C1C5" w14:textId="119ECAB9" w:rsidR="00F82ACE" w:rsidRPr="00D27A14" w:rsidDel="00A65887" w:rsidRDefault="00F82ACE" w:rsidP="00F82ACE">
            <w:pPr>
              <w:jc w:val="both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Sú tabuľky 1 a 2 s hodnotami merateľných ukazovateľov vyplnené formálne správne?</w:t>
            </w:r>
          </w:p>
        </w:tc>
        <w:tc>
          <w:tcPr>
            <w:tcW w:w="567" w:type="dxa"/>
            <w:vAlign w:val="center"/>
          </w:tcPr>
          <w:p w14:paraId="4B5E74C3" w14:textId="7F4038D2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1B240A6" w14:textId="5DD0CACC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E66D1AF" w14:textId="2E00CD5A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3986F4F4" w14:textId="39C5AD3D" w:rsidR="00F82ACE" w:rsidRPr="00D27A14" w:rsidDel="000D1F76" w:rsidRDefault="00F82ACE" w:rsidP="003D14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82ACE" w:rsidRPr="00F96882" w:rsidDel="000D1F76" w14:paraId="736C7F6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07B2D5B2" w14:textId="77777777" w:rsidR="00F82ACE" w:rsidRPr="003D14A7" w:rsidRDefault="00F82ACE" w:rsidP="00F82ACE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4A7.2</w:t>
            </w:r>
          </w:p>
        </w:tc>
        <w:tc>
          <w:tcPr>
            <w:tcW w:w="4111" w:type="dxa"/>
            <w:gridSpan w:val="3"/>
            <w:vAlign w:val="center"/>
          </w:tcPr>
          <w:p w14:paraId="635D2F9C" w14:textId="77777777" w:rsidR="00F82ACE" w:rsidRDefault="00F82ACE" w:rsidP="00F82ACE">
            <w:pPr>
              <w:jc w:val="both"/>
              <w:rPr>
                <w:color w:val="000000"/>
                <w:sz w:val="20"/>
                <w:szCs w:val="20"/>
              </w:rPr>
            </w:pPr>
            <w:r w:rsidRPr="00D27A14">
              <w:rPr>
                <w:color w:val="000000"/>
                <w:sz w:val="20"/>
                <w:szCs w:val="20"/>
              </w:rPr>
              <w:t>Sú v tabuľke č. 3 uvedené identifikované problémy, riziká a ďalšie informácie v súvislosti s realizáciou projektu?</w:t>
            </w:r>
          </w:p>
          <w:p w14:paraId="03561B16" w14:textId="08F85E99" w:rsidR="00F82ACE" w:rsidRPr="00D27A14" w:rsidDel="00A65887" w:rsidRDefault="00F82ACE" w:rsidP="00F82ACE">
            <w:pPr>
              <w:jc w:val="both"/>
              <w:rPr>
                <w:color w:val="000000"/>
                <w:sz w:val="20"/>
                <w:szCs w:val="20"/>
              </w:rPr>
            </w:pPr>
            <w:r w:rsidRPr="00B75A60">
              <w:rPr>
                <w:bCs/>
                <w:color w:val="000000"/>
                <w:sz w:val="16"/>
                <w:szCs w:val="16"/>
              </w:rPr>
              <w:t>Ak áno, uveďte ako ste s tieto informácie vyhodnotili a čo ste na základe nich ako RO/SO vykonali.</w:t>
            </w:r>
          </w:p>
        </w:tc>
        <w:tc>
          <w:tcPr>
            <w:tcW w:w="567" w:type="dxa"/>
            <w:vAlign w:val="center"/>
          </w:tcPr>
          <w:p w14:paraId="1959C208" w14:textId="77777777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7578BC" w14:textId="77777777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CA5973D" w14:textId="77777777" w:rsidR="00F82ACE" w:rsidRPr="00D27A14" w:rsidDel="00A65887" w:rsidRDefault="00F82ACE" w:rsidP="00F82A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7A80249" w14:textId="637C3054" w:rsidR="00F82ACE" w:rsidRPr="002243C7" w:rsidDel="000D1F76" w:rsidRDefault="00F82ACE" w:rsidP="003D14A7">
            <w:pPr>
              <w:jc w:val="center"/>
              <w:rPr>
                <w:color w:val="000000"/>
                <w:sz w:val="16"/>
              </w:rPr>
            </w:pPr>
          </w:p>
        </w:tc>
      </w:tr>
      <w:tr w:rsidR="008400CF" w:rsidRPr="00F426CF" w14:paraId="582BB4DB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B084AD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4B - Žiadosť o platbu - poskytnutie zálohovej platby</w:t>
            </w:r>
          </w:p>
        </w:tc>
      </w:tr>
      <w:tr w:rsidR="00795E2B" w:rsidRPr="00F426CF" w14:paraId="6D8A86E5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FC6097B" w14:textId="7046895B" w:rsidR="00322B17" w:rsidRPr="003D14A7" w:rsidRDefault="00322B17" w:rsidP="00322B17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0B6677F2" w14:textId="565D880A" w:rsidR="00322B17" w:rsidRPr="003D14A7" w:rsidRDefault="00322B17" w:rsidP="00322B17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5144498" w14:textId="6593EE6E" w:rsidR="00322B17" w:rsidRPr="003D14A7" w:rsidRDefault="00322B17" w:rsidP="00322B1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5987893" w14:textId="5A3BDE69" w:rsidR="00322B17" w:rsidRPr="003D14A7" w:rsidRDefault="00322B17" w:rsidP="00322B1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55674E5" w14:textId="61073F4D" w:rsidR="00322B17" w:rsidRPr="003D14A7" w:rsidRDefault="00322B17" w:rsidP="00322B17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0CF58B2" w14:textId="77AB49B9" w:rsidR="00322B17" w:rsidRPr="00F426CF" w:rsidRDefault="007F2C41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3D14A7">
              <w:rPr>
                <w:b/>
                <w:color w:val="FFFFFF"/>
                <w:sz w:val="20"/>
              </w:rPr>
              <w:t>Poznámka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begin"/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NOTEREF _Ref97</w:instrText>
            </w:r>
            <w:r w:rsidR="00F67F37" w:rsidRPr="00F67F37">
              <w:rPr>
                <w:b/>
                <w:color w:val="FFFFFF"/>
                <w:sz w:val="20"/>
                <w:vertAlign w:val="superscript"/>
              </w:rPr>
              <w:instrText>647143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instrText xml:space="preserve"> \h  \* MERGEFORMAT </w:instrTex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separate"/>
            </w:r>
            <w:r w:rsidR="00925AF2" w:rsidRPr="003D14A7">
              <w:rPr>
                <w:b/>
                <w:color w:val="FFFFFF"/>
                <w:sz w:val="20"/>
                <w:vertAlign w:val="superscript"/>
              </w:rPr>
              <w:t>7</w:t>
            </w:r>
            <w:r w:rsidR="00F67F37" w:rsidRPr="003D14A7">
              <w:rPr>
                <w:b/>
                <w:color w:val="FFFFFF"/>
                <w:sz w:val="20"/>
                <w:vertAlign w:val="superscript"/>
              </w:rPr>
              <w:fldChar w:fldCharType="end"/>
            </w:r>
            <w:r w:rsidRPr="00602A26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795E2B" w:rsidRPr="00F426CF" w14:paraId="47AC3557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7665DE0C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4B.1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3D047110" w14:textId="77777777" w:rsidR="008400CF" w:rsidRPr="003D14A7" w:rsidRDefault="008400CF" w:rsidP="008400CF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Všeobecné otázky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6E7252A5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32D969FF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59C41E66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53CF02D3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092693C8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76242D0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5BDE615" w14:textId="28E45B17" w:rsidR="00277F0F" w:rsidRPr="00F426CF" w:rsidRDefault="00277F0F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71308466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D5435E9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2A52B65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257EB65B" w14:textId="024E2848" w:rsidR="00277F0F" w:rsidRPr="00F426CF" w:rsidRDefault="00277F0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7216B094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A1CD66E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8F8ADD9" w14:textId="71582F21" w:rsidR="00277F0F" w:rsidRPr="00F426CF" w:rsidRDefault="00277F0F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Je identifikačný údaj banky a číslo účtu vo forme IBAN zhodný s údajmi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e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 xml:space="preserve">v platnom </w:t>
            </w:r>
            <w:r w:rsidRPr="00D27A14">
              <w:rPr>
                <w:color w:val="000000"/>
                <w:sz w:val="20"/>
                <w:szCs w:val="20"/>
              </w:rPr>
              <w:t>znení?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770B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67322ED4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3B626C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3B6FD4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33DBA0A" w14:textId="392467E2" w:rsidR="00277F0F" w:rsidRPr="00F426CF" w:rsidRDefault="00277F0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77F0F" w:rsidRPr="00F426CF" w14:paraId="2C2CB7C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69C120F1" w14:textId="77777777" w:rsidR="00277F0F" w:rsidRPr="003D14A7" w:rsidRDefault="00277F0F" w:rsidP="00277F0F">
            <w:pPr>
              <w:pStyle w:val="Default"/>
              <w:jc w:val="center"/>
              <w:rPr>
                <w:rFonts w:ascii="Times New Roman" w:hAnsi="Times New Roman"/>
                <w:sz w:val="18"/>
              </w:rPr>
            </w:pPr>
            <w:r w:rsidRPr="003D14A7">
              <w:rPr>
                <w:rFonts w:ascii="Times New Roman" w:hAnsi="Times New Roman"/>
                <w:sz w:val="18"/>
              </w:rPr>
              <w:t>4B.1.3</w:t>
            </w:r>
          </w:p>
        </w:tc>
        <w:tc>
          <w:tcPr>
            <w:tcW w:w="4111" w:type="dxa"/>
            <w:gridSpan w:val="3"/>
            <w:vAlign w:val="center"/>
          </w:tcPr>
          <w:p w14:paraId="73968A96" w14:textId="203A55C3" w:rsidR="00277F0F" w:rsidRPr="0024400F" w:rsidRDefault="00277F0F" w:rsidP="00277F0F">
            <w:pPr>
              <w:jc w:val="both"/>
              <w:rPr>
                <w:sz w:val="20"/>
              </w:rPr>
            </w:pPr>
            <w:r w:rsidRPr="00E97FC4">
              <w:rPr>
                <w:color w:val="000000" w:themeColor="text1"/>
                <w:sz w:val="20"/>
                <w:szCs w:val="20"/>
              </w:rPr>
              <w:t>Spĺňa prijímateľ podmienk</w:t>
            </w:r>
            <w:r>
              <w:rPr>
                <w:color w:val="000000" w:themeColor="text1"/>
                <w:sz w:val="20"/>
                <w:szCs w:val="20"/>
              </w:rPr>
              <w:t>u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k poskytnutiu príspevku</w:t>
            </w:r>
            <w:r>
              <w:rPr>
                <w:color w:val="000000" w:themeColor="text1"/>
                <w:sz w:val="20"/>
                <w:szCs w:val="20"/>
              </w:rPr>
              <w:t xml:space="preserve"> byť </w:t>
            </w:r>
            <w:r w:rsidRPr="00E97FC4">
              <w:rPr>
                <w:color w:val="000000" w:themeColor="text1"/>
                <w:sz w:val="20"/>
                <w:szCs w:val="20"/>
                <w:shd w:val="clear" w:color="auto" w:fill="FFFFFF"/>
              </w:rPr>
              <w:t>zapísaný v registri partnerov verejného sektora</w:t>
            </w:r>
            <w:r w:rsidRPr="00E97FC4">
              <w:rPr>
                <w:color w:val="000000" w:themeColor="text1"/>
                <w:sz w:val="20"/>
                <w:szCs w:val="20"/>
              </w:rPr>
              <w:t xml:space="preserve"> podľa z. č. 315/2016 Z. z. v znení nesk. predpisov?</w:t>
            </w:r>
          </w:p>
        </w:tc>
        <w:tc>
          <w:tcPr>
            <w:tcW w:w="567" w:type="dxa"/>
            <w:vAlign w:val="center"/>
          </w:tcPr>
          <w:p w14:paraId="714F8B29" w14:textId="78F8CD8A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9A88AD" w14:textId="7BF20DB5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7A142A" w14:textId="1004CC39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28645564" w14:textId="19421C3F" w:rsidR="00277F0F" w:rsidRPr="00F426CF" w:rsidRDefault="00277F0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7AE8AA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DB80C04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981650" w14:textId="5B5848B1" w:rsidR="00277F0F" w:rsidRPr="00F426CF" w:rsidRDefault="00277F0F" w:rsidP="00277F0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Nárokuje si prijímateľ výšku zálohovej platby v zmysle podmienok stanovených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ou o NFP? </w:t>
            </w:r>
          </w:p>
        </w:tc>
        <w:tc>
          <w:tcPr>
            <w:tcW w:w="567" w:type="dxa"/>
            <w:vAlign w:val="center"/>
            <w:hideMark/>
          </w:tcPr>
          <w:p w14:paraId="169CDE1F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B0203AF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75421CC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31A1650E" w14:textId="49265A12" w:rsidR="00277F0F" w:rsidRPr="00F426CF" w:rsidRDefault="00277F0F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0EE57C7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2D83F50" w14:textId="77777777" w:rsidR="00277F0F" w:rsidRPr="003D14A7" w:rsidRDefault="00277F0F" w:rsidP="00277F0F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4B.1.5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566061" w14:textId="77777777" w:rsidR="00277F0F" w:rsidRPr="00F426CF" w:rsidRDefault="00277F0F" w:rsidP="00277F0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3BBC67F1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EC6862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96D5DA8" w14:textId="77777777" w:rsidR="00277F0F" w:rsidRPr="00F426CF" w:rsidRDefault="00277F0F" w:rsidP="00277F0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13AEB8A5" w14:textId="751BB4F5" w:rsidR="00277F0F" w:rsidRPr="00F426CF" w:rsidRDefault="00277F0F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00CF" w:rsidRPr="00F426CF" w14:paraId="1561641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2AA2BD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 w:themeColor="background1"/>
                <w:sz w:val="22"/>
                <w:szCs w:val="22"/>
              </w:rPr>
              <w:t>4C - Žiadosť o platbu - zúčtovanie predfinancovania</w:t>
            </w:r>
          </w:p>
        </w:tc>
      </w:tr>
      <w:tr w:rsidR="00795E2B" w:rsidRPr="00F426CF" w14:paraId="3BE17266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449F05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3972575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884D52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AF1A58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1368625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691A130" w14:textId="765C525A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95E2B" w:rsidRPr="00F426CF" w14:paraId="411D06C2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52EE833A" w14:textId="77777777" w:rsidR="008400CF" w:rsidRPr="003D14A7" w:rsidRDefault="008400CF" w:rsidP="008400CF">
            <w:pPr>
              <w:jc w:val="center"/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4C.1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232D2F8C" w14:textId="77777777" w:rsidR="008400CF" w:rsidRPr="003D14A7" w:rsidRDefault="008400CF" w:rsidP="008400CF">
            <w:pPr>
              <w:rPr>
                <w:b/>
                <w:color w:val="000000"/>
                <w:sz w:val="20"/>
              </w:rPr>
            </w:pPr>
            <w:r w:rsidRPr="003D14A7">
              <w:rPr>
                <w:b/>
                <w:color w:val="000000"/>
                <w:sz w:val="20"/>
              </w:rPr>
              <w:t>Všeobecné otázky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1785E1C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63379EB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7FD8F20D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40CADA14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6A4D" w:rsidRPr="00F426CF" w14:paraId="0D18DFB1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CCFD137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1B506BF" w14:textId="41B79A1A" w:rsidR="008841E6" w:rsidRPr="00F426CF" w:rsidRDefault="008841E6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identifikácia prijímateľa/partnera a projektu zhodná s údajmi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770B5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vAlign w:val="center"/>
            <w:hideMark/>
          </w:tcPr>
          <w:p w14:paraId="78D0BA1B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A808D26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0B3E803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0D882A7" w14:textId="5297A4AD" w:rsidR="008841E6" w:rsidRPr="00F426CF" w:rsidRDefault="008841E6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3F165D8B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3912BB1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22FAE46" w14:textId="7A9195F8" w:rsidR="008841E6" w:rsidRPr="00F00D53" w:rsidRDefault="008841E6" w:rsidP="00790CA5">
            <w:pPr>
              <w:jc w:val="both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Je identifikačný údaj banky a číslo účtu vo forme IBAN zhodný s údajmi v Zmluve o NFP v platnom znení?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instrText xml:space="preserve"> NOTEREF _Ref68861266 \h </w:instrText>
            </w:r>
            <w:r w:rsidR="00790CA5"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9</w:t>
            </w:r>
            <w:r w:rsidR="00790CA5" w:rsidRPr="00790CA5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3D14A7">
              <w:rPr>
                <w:sz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0A3D9D1F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8C1566C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C1D54DD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7C4D5DDA" w14:textId="5DE1CDFE" w:rsidR="008841E6" w:rsidRPr="00F426CF" w:rsidRDefault="008841E6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41E6" w:rsidRPr="00F426CF" w14:paraId="3FD02E46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0D67466C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4C.1.3</w:t>
            </w:r>
          </w:p>
        </w:tc>
        <w:tc>
          <w:tcPr>
            <w:tcW w:w="4111" w:type="dxa"/>
            <w:gridSpan w:val="3"/>
            <w:vAlign w:val="center"/>
          </w:tcPr>
          <w:p w14:paraId="77493AF1" w14:textId="194853E9" w:rsidR="008841E6" w:rsidRPr="002243C7" w:rsidRDefault="008841E6" w:rsidP="008841E6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8D281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Spĺňa prijímateľ podmienk</w:t>
            </w:r>
            <w:r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>u</w:t>
            </w:r>
            <w:r w:rsidRPr="008D2812">
              <w:rPr>
                <w:rFonts w:ascii="Times New Roman" w:hAnsi="Times New Roman" w:cs="Times New Roman"/>
                <w:sz w:val="20"/>
                <w:szCs w:val="20"/>
                <w:lang w:eastAsia="sk-SK"/>
              </w:rPr>
              <w:t xml:space="preserve"> k poskytnutiu príspevku byť zapísaný v registri partnerov verejného sektora podľa z. č. 315/2016 Z. z. v znení nesk. predpisov?</w:t>
            </w:r>
          </w:p>
        </w:tc>
        <w:tc>
          <w:tcPr>
            <w:tcW w:w="567" w:type="dxa"/>
            <w:vAlign w:val="center"/>
          </w:tcPr>
          <w:p w14:paraId="4F673226" w14:textId="06C7DF46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FBCCB9" w14:textId="3CCD3ACD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AE9A4C9" w14:textId="2855910F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406362C0" w14:textId="750AD010" w:rsidR="008841E6" w:rsidRPr="00F426CF" w:rsidRDefault="008841E6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45932F3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E21C4E1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EEE913" w14:textId="0DCCE84E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277068D4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724836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1490620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097CD08C" w14:textId="451A38A4" w:rsidR="008841E6" w:rsidRPr="00F426CF" w:rsidRDefault="008841E6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06B31990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19A4D21" w14:textId="77777777" w:rsidR="008841E6" w:rsidRPr="003D14A7" w:rsidRDefault="008841E6" w:rsidP="008841E6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4C.1.5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723AA04" w14:textId="77777777" w:rsidR="008841E6" w:rsidRPr="00F426CF" w:rsidRDefault="008841E6" w:rsidP="008841E6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prijímateľ oprávnený predložiť žiadosť o platbu?</w:t>
            </w:r>
          </w:p>
        </w:tc>
        <w:tc>
          <w:tcPr>
            <w:tcW w:w="567" w:type="dxa"/>
            <w:vAlign w:val="center"/>
            <w:hideMark/>
          </w:tcPr>
          <w:p w14:paraId="7E3E2122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08A12B5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BFC7F3F" w14:textId="77777777" w:rsidR="008841E6" w:rsidRPr="00F426CF" w:rsidRDefault="008841E6" w:rsidP="008841E6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60AA7764" w14:textId="3499A1DD" w:rsidR="008841E6" w:rsidRPr="00F426CF" w:rsidRDefault="008841E6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0473" w:rsidRPr="00F426CF" w14:paraId="6C128F39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707F153" w14:textId="77777777" w:rsidR="00030473" w:rsidRPr="003D14A7" w:rsidRDefault="00030473" w:rsidP="0003047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lastRenderedPageBreak/>
              <w:t>4C.1.6</w:t>
            </w:r>
          </w:p>
        </w:tc>
        <w:tc>
          <w:tcPr>
            <w:tcW w:w="4111" w:type="dxa"/>
            <w:gridSpan w:val="3"/>
            <w:vAlign w:val="center"/>
          </w:tcPr>
          <w:p w14:paraId="3A00962F" w14:textId="6906A81C" w:rsidR="00030473" w:rsidRPr="00F426CF" w:rsidRDefault="00030473" w:rsidP="00030473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 xml:space="preserve">ú </w:t>
            </w:r>
            <w:r w:rsidRPr="00F426CF">
              <w:rPr>
                <w:color w:val="000000"/>
                <w:sz w:val="20"/>
                <w:szCs w:val="20"/>
              </w:rPr>
              <w:t xml:space="preserve">deklarované výdavky doložené dokladom o úhrade? </w:t>
            </w:r>
          </w:p>
        </w:tc>
        <w:tc>
          <w:tcPr>
            <w:tcW w:w="567" w:type="dxa"/>
            <w:vAlign w:val="center"/>
          </w:tcPr>
          <w:p w14:paraId="438E64A3" w14:textId="1391A5F1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</w:tcPr>
          <w:p w14:paraId="48B799B4" w14:textId="5597C6E5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46907C16" w14:textId="3AB62FCF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FF52ED6" w14:textId="36674E67" w:rsidR="00030473" w:rsidRPr="00F426CF" w:rsidRDefault="00030473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0473" w:rsidRPr="00F426CF" w14:paraId="09A10217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7328E21A" w14:textId="77777777" w:rsidR="00030473" w:rsidRPr="003D14A7" w:rsidRDefault="00030473" w:rsidP="00030473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4.C.1.7</w:t>
            </w:r>
          </w:p>
        </w:tc>
        <w:tc>
          <w:tcPr>
            <w:tcW w:w="4111" w:type="dxa"/>
            <w:gridSpan w:val="3"/>
            <w:vAlign w:val="center"/>
          </w:tcPr>
          <w:p w14:paraId="0A5EA9D7" w14:textId="79053AE7" w:rsidR="00030473" w:rsidRDefault="00030473" w:rsidP="0003047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  <w:p w14:paraId="372D05A5" w14:textId="35366EBE" w:rsidR="00030473" w:rsidRPr="00F426CF" w:rsidRDefault="007D2CE6" w:rsidP="00030473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6"/>
                <w:szCs w:val="16"/>
              </w:rPr>
              <w:t>U</w:t>
            </w:r>
            <w:r w:rsidRPr="00640099">
              <w:rPr>
                <w:bCs/>
                <w:color w:val="000000"/>
                <w:sz w:val="16"/>
                <w:szCs w:val="16"/>
              </w:rPr>
              <w:t>v</w:t>
            </w:r>
            <w:r>
              <w:rPr>
                <w:bCs/>
                <w:color w:val="000000"/>
                <w:sz w:val="16"/>
                <w:szCs w:val="16"/>
              </w:rPr>
              <w:t>iesť,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či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konkrétny audit/kontrola/certifikačné overovanie </w:t>
            </w:r>
            <w:r>
              <w:rPr>
                <w:bCs/>
                <w:color w:val="000000"/>
                <w:sz w:val="16"/>
                <w:szCs w:val="16"/>
              </w:rPr>
              <w:t xml:space="preserve">identifikoval zistenie na projekte a či uvedené zistenie má vplyv na výdavky v ŽoP (uviesť informáciu ak aj nemá vplyv) V prípade zistenia k VO uviesť </w:t>
            </w:r>
            <w:r w:rsidRPr="00640099">
              <w:rPr>
                <w:bCs/>
                <w:color w:val="000000"/>
                <w:sz w:val="16"/>
                <w:szCs w:val="16"/>
              </w:rPr>
              <w:t>kód a názov verejného obstarávania</w:t>
            </w:r>
            <w:r>
              <w:rPr>
                <w:bCs/>
                <w:color w:val="000000"/>
                <w:sz w:val="16"/>
                <w:szCs w:val="16"/>
              </w:rPr>
              <w:t xml:space="preserve">, či sú výdavky z uvedeného VO zaradené do ŽoP, a ak áno, uviesť uplatnenie percentuálnej sadzby, a informáciu, či je </w:t>
            </w:r>
            <w:r w:rsidRPr="00640099">
              <w:rPr>
                <w:bCs/>
                <w:color w:val="000000"/>
                <w:sz w:val="16"/>
                <w:szCs w:val="16"/>
              </w:rPr>
              <w:t xml:space="preserve">finančná oprava </w:t>
            </w:r>
            <w:r>
              <w:rPr>
                <w:bCs/>
                <w:color w:val="000000"/>
                <w:sz w:val="16"/>
                <w:szCs w:val="16"/>
              </w:rPr>
              <w:t>p</w:t>
            </w:r>
            <w:r w:rsidRPr="00640099">
              <w:rPr>
                <w:bCs/>
                <w:color w:val="000000"/>
                <w:sz w:val="16"/>
                <w:szCs w:val="16"/>
              </w:rPr>
              <w:t>otvrdená/ne</w:t>
            </w:r>
            <w:r>
              <w:rPr>
                <w:bCs/>
                <w:color w:val="000000"/>
                <w:sz w:val="16"/>
                <w:szCs w:val="16"/>
              </w:rPr>
              <w:t>-</w:t>
            </w:r>
            <w:r w:rsidRPr="00640099">
              <w:rPr>
                <w:bCs/>
                <w:color w:val="000000"/>
                <w:sz w:val="16"/>
                <w:szCs w:val="16"/>
              </w:rPr>
              <w:t>potvrdená. V prípade, že bola finančná oprava zohľadnená pri poskytnutí predfinancovania RO/SO uvedie identifikáciu predmetnej ŽoP. V prípade, že nepotvrdenú finančnú opravu RO/SO neupla</w:t>
            </w:r>
            <w:r>
              <w:rPr>
                <w:bCs/>
                <w:color w:val="000000"/>
                <w:sz w:val="16"/>
                <w:szCs w:val="16"/>
              </w:rPr>
              <w:t>t</w:t>
            </w:r>
            <w:r w:rsidRPr="00640099">
              <w:rPr>
                <w:bCs/>
                <w:color w:val="000000"/>
                <w:sz w:val="16"/>
                <w:szCs w:val="16"/>
              </w:rPr>
              <w:t>nil, je tiež potrebné uviesť predmetné informácie</w:t>
            </w:r>
          </w:p>
        </w:tc>
        <w:tc>
          <w:tcPr>
            <w:tcW w:w="567" w:type="dxa"/>
            <w:vAlign w:val="center"/>
          </w:tcPr>
          <w:p w14:paraId="553E690D" w14:textId="77777777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50F6F5" w14:textId="77777777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B1EE9AB" w14:textId="77777777" w:rsidR="00030473" w:rsidRPr="00F426CF" w:rsidRDefault="00030473" w:rsidP="0003047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BF74F10" w14:textId="05AA8DCF" w:rsidR="00030473" w:rsidRPr="00F426CF" w:rsidRDefault="00030473" w:rsidP="009911B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36CBD" w:rsidRPr="00F426CF" w14:paraId="49449C55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06DDCDD" w14:textId="77777777" w:rsidR="00B36CBD" w:rsidRPr="003D14A7" w:rsidRDefault="00B36CBD" w:rsidP="00B36CBD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4.C.1.8</w:t>
            </w:r>
          </w:p>
        </w:tc>
        <w:tc>
          <w:tcPr>
            <w:tcW w:w="4111" w:type="dxa"/>
            <w:gridSpan w:val="3"/>
            <w:vAlign w:val="center"/>
          </w:tcPr>
          <w:p w14:paraId="6E12E5C6" w14:textId="41EE5810" w:rsidR="00B36CBD" w:rsidRDefault="00B36CBD" w:rsidP="00B36CBD">
            <w:pPr>
              <w:jc w:val="both"/>
              <w:rPr>
                <w:color w:val="000000"/>
                <w:sz w:val="20"/>
                <w:szCs w:val="20"/>
              </w:rPr>
            </w:pPr>
            <w:r w:rsidRPr="00685059">
              <w:rPr>
                <w:color w:val="000000"/>
                <w:sz w:val="20"/>
                <w:szCs w:val="20"/>
              </w:rPr>
              <w:t>Uhradil Prijímateľ celú sumu účtovného dokladu dodávateľovi/zhotoviteľovi najneskôr do 5 pracovných dní odo dňa príjmu prostriedkov NFP na účet uvedený v Zmluve o poskytnutí NFP/odo dňa aktivácie rozpočtového opatrenia?</w:t>
            </w:r>
          </w:p>
        </w:tc>
        <w:tc>
          <w:tcPr>
            <w:tcW w:w="567" w:type="dxa"/>
            <w:vAlign w:val="center"/>
          </w:tcPr>
          <w:p w14:paraId="6605D4BD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8BF4196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C43D2B0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40F67072" w14:textId="53C09494" w:rsidR="00B36CBD" w:rsidRDefault="00B36CBD" w:rsidP="003D14A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B36CBD" w:rsidRPr="00F426CF" w14:paraId="629F7B03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F17528A" w14:textId="77777777" w:rsidR="00B36CBD" w:rsidRPr="003D14A7" w:rsidRDefault="00B36CBD" w:rsidP="00B36CBD">
            <w:pPr>
              <w:jc w:val="center"/>
              <w:rPr>
                <w:color w:val="000000"/>
                <w:sz w:val="18"/>
              </w:rPr>
            </w:pPr>
            <w:r w:rsidRPr="003D14A7">
              <w:rPr>
                <w:color w:val="000000"/>
                <w:sz w:val="18"/>
              </w:rPr>
              <w:t>4.C.1.9</w:t>
            </w:r>
          </w:p>
        </w:tc>
        <w:tc>
          <w:tcPr>
            <w:tcW w:w="4111" w:type="dxa"/>
            <w:gridSpan w:val="3"/>
            <w:vAlign w:val="center"/>
          </w:tcPr>
          <w:p w14:paraId="0BF1720D" w14:textId="02458088" w:rsidR="00B36CBD" w:rsidRDefault="00B36CBD" w:rsidP="00B36CBD">
            <w:pPr>
              <w:jc w:val="both"/>
              <w:rPr>
                <w:color w:val="000000"/>
                <w:sz w:val="20"/>
                <w:szCs w:val="20"/>
              </w:rPr>
            </w:pPr>
            <w:r w:rsidRPr="00685059">
              <w:rPr>
                <w:color w:val="000000"/>
                <w:sz w:val="20"/>
                <w:szCs w:val="20"/>
              </w:rPr>
              <w:t>Zúčtoval Prijímateľ celú výšku poskytnutého predfinancovania do 10 pracovných dní odo dňa pripísania týchto prostriedkov na jeho účet/aktivácie rozpočtového opatrenia?</w:t>
            </w:r>
          </w:p>
        </w:tc>
        <w:tc>
          <w:tcPr>
            <w:tcW w:w="567" w:type="dxa"/>
            <w:vAlign w:val="center"/>
          </w:tcPr>
          <w:p w14:paraId="48B10F86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BAD675D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66332E6" w14:textId="77777777" w:rsidR="00B36CBD" w:rsidRPr="00F426CF" w:rsidRDefault="00B36CBD" w:rsidP="00B36CB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36A492C6" w14:textId="4B06DAEA" w:rsidR="00B36CBD" w:rsidRDefault="00B36CBD" w:rsidP="003D14A7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8400CF" w:rsidRPr="00F426CF" w14:paraId="2CA28B4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408B20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5 - Cestovné náhrady</w:t>
            </w:r>
          </w:p>
        </w:tc>
      </w:tr>
      <w:tr w:rsidR="00795E2B" w:rsidRPr="00F426CF" w14:paraId="274B2C0B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2C65A11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E7A234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EA74FC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3AD477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499C3BF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9B60785" w14:textId="40C3AEAD" w:rsidR="008400CF" w:rsidRPr="003D14A7" w:rsidRDefault="008400CF" w:rsidP="00F67F37">
            <w:pPr>
              <w:jc w:val="center"/>
              <w:rPr>
                <w:rFonts w:ascii="Arial Narrow" w:hAnsi="Arial Narrow"/>
                <w:b/>
                <w:color w:val="FFFFFF"/>
                <w:sz w:val="22"/>
                <w:vertAlign w:val="superscript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47ABC" w:rsidRPr="00F426CF" w14:paraId="3FD0BDD4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6875B5AC" w14:textId="77777777" w:rsidR="00B47ABC" w:rsidRPr="00DF6942" w:rsidRDefault="00B47AB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3A1745B" w14:textId="77777777" w:rsidR="00B47ABC" w:rsidRPr="00F426CF" w:rsidRDefault="00B47AB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príkaz s údajmi stanovenými v  zákone o cestovných náhradách, ktorý obsahuje tieto údaje: meno a priezvisko zamestnanca, súhlas s vyslaním na služobnú cestu s podpisom zamestnanca, začiatok cesty, miesto konania, účel cesty, koniec cesty, určený dopravný prostriedok?</w:t>
            </w:r>
          </w:p>
        </w:tc>
        <w:tc>
          <w:tcPr>
            <w:tcW w:w="567" w:type="dxa"/>
            <w:vAlign w:val="center"/>
            <w:hideMark/>
          </w:tcPr>
          <w:p w14:paraId="23F9918A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85123BD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BD4E3E0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136D686" w14:textId="77777777" w:rsidR="00B47ABC" w:rsidRPr="00F426CF" w:rsidRDefault="00B47AB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B47ABC" w:rsidRPr="00F426CF" w14:paraId="45F3486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646A1439" w14:textId="77777777" w:rsidR="00B47ABC" w:rsidRPr="00DF6942" w:rsidRDefault="00B47AB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1CEBF0B" w14:textId="77777777" w:rsidR="00B47ABC" w:rsidRPr="00F426CF" w:rsidRDefault="00B47AB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vyúčtovanie pracovnej cesty podložené dokladmi v zmysle špecifických požiadaviek RO?</w:t>
            </w:r>
          </w:p>
        </w:tc>
        <w:tc>
          <w:tcPr>
            <w:tcW w:w="567" w:type="dxa"/>
            <w:vAlign w:val="center"/>
            <w:hideMark/>
          </w:tcPr>
          <w:p w14:paraId="0383E10A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5D0084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BE9B786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03254FE" w14:textId="77777777" w:rsidR="00B47ABC" w:rsidRPr="00F426CF" w:rsidRDefault="00B47AB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B47ABC" w:rsidRPr="00F426CF" w14:paraId="6D966476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409A6AB" w14:textId="77777777" w:rsidR="00B47ABC" w:rsidRPr="00DF6942" w:rsidRDefault="00B47AB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5957A60" w14:textId="77777777" w:rsidR="00B47ABC" w:rsidRDefault="00B47AB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cestovný lístok, palubný lístok</w:t>
            </w:r>
            <w:r>
              <w:rPr>
                <w:color w:val="000000"/>
                <w:sz w:val="20"/>
                <w:szCs w:val="20"/>
              </w:rPr>
              <w:t>, ak je to relevantné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  <w:p w14:paraId="068A5BA5" w14:textId="30C8A9C8" w:rsidR="00F62D39" w:rsidRPr="00F426CF" w:rsidRDefault="00F62D39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DC6714">
              <w:rPr>
                <w:bCs/>
                <w:color w:val="000000"/>
                <w:sz w:val="16"/>
                <w:szCs w:val="16"/>
              </w:rPr>
              <w:t>V prípade, ak prijímateľ využije možnosť preukázať uskutočnenie cesty inými dokladmi (napríklad faktúrou za letenky) namiesto cestovných lístkov uveďte túto skutočnosť v poznámke.</w:t>
            </w:r>
          </w:p>
        </w:tc>
        <w:tc>
          <w:tcPr>
            <w:tcW w:w="567" w:type="dxa"/>
            <w:vAlign w:val="center"/>
            <w:hideMark/>
          </w:tcPr>
          <w:p w14:paraId="04EA742E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177B4C5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85EBBE9" w14:textId="77777777" w:rsidR="00B47ABC" w:rsidRPr="00F426CF" w:rsidRDefault="00B47AB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55BCB63" w14:textId="22615784" w:rsidR="00B47ABC" w:rsidRPr="002243C7" w:rsidRDefault="00B47ABC" w:rsidP="008400CF">
            <w:pPr>
              <w:jc w:val="both"/>
              <w:rPr>
                <w:color w:val="000000"/>
                <w:sz w:val="16"/>
              </w:rPr>
            </w:pPr>
          </w:p>
        </w:tc>
      </w:tr>
      <w:tr w:rsidR="0094712C" w:rsidRPr="00F426CF" w14:paraId="32059EE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F8C2870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07C8DB5" w14:textId="32D865FB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písomnú správu zo služobnej cesty?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4"/>
            </w:r>
          </w:p>
        </w:tc>
        <w:tc>
          <w:tcPr>
            <w:tcW w:w="567" w:type="dxa"/>
            <w:vAlign w:val="center"/>
            <w:hideMark/>
          </w:tcPr>
          <w:p w14:paraId="355519A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CC58DF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E3C0A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961A50B" w14:textId="31B4B80F" w:rsidR="0094712C" w:rsidRPr="002243C7" w:rsidRDefault="0094712C" w:rsidP="008400CF">
            <w:pPr>
              <w:jc w:val="both"/>
              <w:rPr>
                <w:color w:val="000000"/>
                <w:sz w:val="20"/>
              </w:rPr>
            </w:pPr>
          </w:p>
        </w:tc>
      </w:tr>
      <w:tr w:rsidR="0094712C" w:rsidRPr="00F426CF" w14:paraId="1C0664F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3607AFB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9404565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súkromného motorového vozidla pre služobné účely údaj o výške cestovného prostredníctvom verejnej dopravy (napr. potvrdenie dopravcu)?</w:t>
            </w:r>
          </w:p>
        </w:tc>
        <w:tc>
          <w:tcPr>
            <w:tcW w:w="567" w:type="dxa"/>
            <w:vAlign w:val="center"/>
            <w:hideMark/>
          </w:tcPr>
          <w:p w14:paraId="61B3204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FE98BB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DA2FD5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0DD11F2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4712C" w:rsidRPr="00F426CF" w14:paraId="6EBAB336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9C6528C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398124" w14:textId="312E467F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pri využití motorového vozidla organizácie pre služobné účely dokumentáciu v zmysle požiadaviek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781C205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A11706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125F0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DD3BB05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77F25475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6AEBC374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6C3B29F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Predložil prijímateľ doklady o ďalších nevyhnutných výdavkoch (napr. taxi služba vrátane písomného zdôvodnenia použitia taxi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služby, doklad o zaplatení parkovného, doklad o zakúpení diaľničnej známky, doklad o zaplatení úschovne batožiny apod.)?</w:t>
            </w:r>
          </w:p>
        </w:tc>
        <w:tc>
          <w:tcPr>
            <w:tcW w:w="567" w:type="dxa"/>
            <w:vAlign w:val="center"/>
            <w:hideMark/>
          </w:tcPr>
          <w:p w14:paraId="7CA863D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630A0B8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369730B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F6F3287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17A6239D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3C5A8FA" w14:textId="64BD1FB5" w:rsidR="0094712C" w:rsidRPr="00DF6942" w:rsidRDefault="0094712C" w:rsidP="277050EB">
            <w:pPr>
              <w:jc w:val="center"/>
              <w:rPr>
                <w:color w:val="000000"/>
                <w:sz w:val="20"/>
                <w:szCs w:val="20"/>
              </w:rPr>
            </w:pPr>
            <w:r w:rsidRPr="003D14A7">
              <w:rPr>
                <w:color w:val="000000" w:themeColor="text1"/>
                <w:sz w:val="20"/>
              </w:rPr>
              <w:t>5.8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F49E6FB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14:paraId="112F002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325B14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80E09B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D96A789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4C6939E7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9D1C86B" w14:textId="358BB16A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5.9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15E5B8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sumy uvedené na cestovnom príkaze správne?  </w:t>
            </w:r>
          </w:p>
        </w:tc>
        <w:tc>
          <w:tcPr>
            <w:tcW w:w="567" w:type="dxa"/>
            <w:vAlign w:val="center"/>
            <w:hideMark/>
          </w:tcPr>
          <w:p w14:paraId="0BEA5CAE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8F244B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1441C7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D03F8B5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69058F9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7F3BD98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5.10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EB5FE44" w14:textId="31BFE089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cestovné n</w:t>
            </w:r>
            <w:r>
              <w:rPr>
                <w:color w:val="000000"/>
                <w:sz w:val="20"/>
                <w:szCs w:val="20"/>
              </w:rPr>
              <w:t>á</w:t>
            </w:r>
            <w:r w:rsidRPr="00F426CF">
              <w:rPr>
                <w:color w:val="000000"/>
                <w:sz w:val="20"/>
                <w:szCs w:val="20"/>
              </w:rPr>
              <w:t>hrad</w:t>
            </w:r>
            <w:r>
              <w:rPr>
                <w:color w:val="000000"/>
                <w:sz w:val="20"/>
                <w:szCs w:val="20"/>
              </w:rPr>
              <w:t>y</w:t>
            </w:r>
            <w:r w:rsidRPr="00F426CF">
              <w:rPr>
                <w:color w:val="000000"/>
                <w:sz w:val="20"/>
                <w:szCs w:val="20"/>
              </w:rPr>
              <w:t xml:space="preserve"> vyplatené oprávnenej osobe? </w:t>
            </w:r>
          </w:p>
        </w:tc>
        <w:tc>
          <w:tcPr>
            <w:tcW w:w="567" w:type="dxa"/>
            <w:vAlign w:val="center"/>
            <w:hideMark/>
          </w:tcPr>
          <w:p w14:paraId="66E84A8C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880C08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E6651C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65B562B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141838F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562FAF0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6 - Dokladovanie výdavkov</w:t>
            </w:r>
          </w:p>
        </w:tc>
      </w:tr>
      <w:tr w:rsidR="00795E2B" w:rsidRPr="00F426CF" w14:paraId="026A0248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960CB89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16CFE4B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D644D9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C00E16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8D541C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8496310" w14:textId="33DFA737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06A4D" w:rsidRPr="00F426CF" w14:paraId="65194F23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CF77EB9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4E89F6D" w14:textId="5118D191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Boli </w:t>
            </w:r>
            <w:r>
              <w:rPr>
                <w:color w:val="000000"/>
                <w:sz w:val="20"/>
                <w:szCs w:val="20"/>
              </w:rPr>
              <w:t>d</w:t>
            </w:r>
            <w:r w:rsidRPr="00F426CF">
              <w:rPr>
                <w:color w:val="000000"/>
                <w:sz w:val="20"/>
                <w:szCs w:val="20"/>
              </w:rPr>
              <w:t>eklaro</w:t>
            </w:r>
            <w:r>
              <w:rPr>
                <w:color w:val="000000"/>
                <w:sz w:val="20"/>
                <w:szCs w:val="20"/>
              </w:rPr>
              <w:t>v</w:t>
            </w:r>
            <w:r w:rsidRPr="00F426CF">
              <w:rPr>
                <w:color w:val="000000"/>
                <w:sz w:val="20"/>
                <w:szCs w:val="20"/>
              </w:rPr>
              <w:t>ané výdavky v ŽoP doložené požadovanými dokladmi v zmysle podmienok stanovených RO a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3B38DE22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FAE8769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58D7E71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103890D7" w14:textId="4B996B19" w:rsidR="00F62D39" w:rsidRPr="00F426CF" w:rsidRDefault="00F62D3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CE05890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F709B8A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2964B54" w14:textId="04E7A859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Spĺňajú príslušné účtovné doklady predpísané náležitosti účtovného dokladu v zmysle § 10 zákona o účtovníctve (s výnimkou bodu f))?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7AD4926E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80279A6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01C087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843D21C" w14:textId="1E3E3131" w:rsidR="00F62D39" w:rsidRPr="00F426CF" w:rsidRDefault="00F62D3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25E81C79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6136EE7C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0F5C84" w14:textId="082FF767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faktúra náležitosti podľa § 74 zákona o DPH?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225CE88E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15256B2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ED4C39B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360DC17" w14:textId="4C1D96B2" w:rsidR="00F62D39" w:rsidRPr="00F426CF" w:rsidRDefault="00F62D39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3DAC49F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2F97FF14" w14:textId="77777777" w:rsidR="00F62D39" w:rsidRPr="00106A4D" w:rsidRDefault="00F62D39" w:rsidP="00F62D39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6.4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02E8A97" w14:textId="42AAFE07" w:rsidR="00F62D39" w:rsidRPr="00F426CF" w:rsidRDefault="00F62D39" w:rsidP="00F62D39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deklarované výdavky doložené dokladom o úhrade?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6487798D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C4F06FE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ECBFFE9" w14:textId="77777777" w:rsidR="00F62D39" w:rsidRPr="00F426CF" w:rsidRDefault="00F62D39" w:rsidP="00F62D39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3256BFB" w14:textId="262B1849" w:rsidR="00F62D39" w:rsidRPr="00F426CF" w:rsidRDefault="00F62D39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06A4D" w:rsidRPr="00F426CF" w14:paraId="5F15654C" w14:textId="77777777" w:rsidTr="00795E2B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1D626DBE" w14:textId="4B220753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6.5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FD7ED2F" w14:textId="142AFEC6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všetky nasledovné podmienky v prípade úhrad výdavkov v hotovosti?</w:t>
            </w:r>
            <w:r w:rsidRPr="00F426CF">
              <w:rPr>
                <w:color w:val="000000"/>
                <w:sz w:val="20"/>
                <w:szCs w:val="20"/>
              </w:rPr>
              <w:br/>
              <w:t>- hotovostné platby za spotrebný materiál neprekročili jednotlivo sumu 500 EUR vrátane DPH,</w:t>
            </w:r>
            <w:r w:rsidRPr="00F426CF">
              <w:rPr>
                <w:color w:val="000000"/>
                <w:sz w:val="20"/>
                <w:szCs w:val="20"/>
              </w:rPr>
              <w:br/>
              <w:t>- maximálna hodnota realizovaných úhrad v hotovosti v jednom mesiaci nepresiahli 1 500 EUR vrátane DPH.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49B3291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93B814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ADACC7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6E3E001" w14:textId="5712B264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0BD17656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2CECAAC" w14:textId="77777777" w:rsidR="0094712C" w:rsidRPr="00DF6942" w:rsidRDefault="0094712C" w:rsidP="003957FC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6.6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B239A44" w14:textId="57CB84FF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243A3C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7FE20A6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DB5FA3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94DFADB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6F9D97B2" w14:textId="7655C25A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6EF35A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DB57FA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7 - Ostatné výdavky - externé služby (outsourcing)</w:t>
            </w:r>
          </w:p>
        </w:tc>
      </w:tr>
      <w:tr w:rsidR="00795E2B" w:rsidRPr="00F426CF" w14:paraId="58977AA0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11E96D62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31600CC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E2974C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7724BB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6CE84C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BC82746" w14:textId="0D6263B1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06A4D" w:rsidRPr="00F426CF" w14:paraId="26D241E9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404DC06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A639533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preberací protokol o vykonaní príslušných aktivít, prác, resp. prezenčnú listinu, resp. iný obdobný dokument?</w:t>
            </w:r>
          </w:p>
        </w:tc>
        <w:tc>
          <w:tcPr>
            <w:tcW w:w="567" w:type="dxa"/>
            <w:vAlign w:val="center"/>
            <w:hideMark/>
          </w:tcPr>
          <w:p w14:paraId="395FBA4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8799C6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C71926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0C0B413C" w14:textId="3B578EE1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673DBED5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3BB0E45" w14:textId="77777777" w:rsidR="0094712C" w:rsidRPr="00DF6942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DF6942"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5956FE0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14:paraId="10F1C18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998FF7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F34B44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3F3B398" w14:textId="2BFBC872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650DB06A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BAC2B06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C223249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výstupy z poskytnutých služieb (napr. publikácie, posudky, analýzy, štúdie, správy z auditu, fotodokumentáciu)?</w:t>
            </w:r>
          </w:p>
        </w:tc>
        <w:tc>
          <w:tcPr>
            <w:tcW w:w="567" w:type="dxa"/>
            <w:vAlign w:val="center"/>
            <w:hideMark/>
          </w:tcPr>
          <w:p w14:paraId="16EFE36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BF49C5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21DD9D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0E3A1393" w14:textId="708D8AD7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2942F965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C3CA5CF" w14:textId="737FD07E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7.4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470252" w14:textId="65FE5AA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F426CF">
              <w:rPr>
                <w:color w:val="000000"/>
                <w:sz w:val="20"/>
                <w:szCs w:val="20"/>
              </w:rPr>
              <w:t>dodatočné služby zadané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14:paraId="6E30F45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71A341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34E81F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25DCF8D6" w14:textId="75D484E7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4712C" w:rsidRPr="00F426CF" w14:paraId="4B0E26AF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12B9D697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</w:t>
            </w:r>
          </w:p>
        </w:tc>
        <w:tc>
          <w:tcPr>
            <w:tcW w:w="4111" w:type="dxa"/>
            <w:gridSpan w:val="3"/>
            <w:vAlign w:val="center"/>
          </w:tcPr>
          <w:p w14:paraId="00FDE705" w14:textId="40132835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491FC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služby/</w:t>
            </w:r>
            <w:r w:rsidRPr="00491FC2">
              <w:rPr>
                <w:color w:val="000000"/>
                <w:sz w:val="20"/>
                <w:szCs w:val="20"/>
              </w:rPr>
              <w:t>dodatočné služby vykonaná kontrola verejného obstarávania/obstarávania, a bolo v rámci záverov kontroly verejného obstarávania/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91FC2">
              <w:rPr>
                <w:color w:val="000000"/>
                <w:sz w:val="20"/>
                <w:szCs w:val="20"/>
              </w:rPr>
              <w:t>obstarávania konštatované pripustenie nároko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91FC2">
              <w:rPr>
                <w:color w:val="000000"/>
                <w:sz w:val="20"/>
                <w:szCs w:val="20"/>
              </w:rPr>
              <w:t>vaných finančných prostriedkov/deklarovaných výdavkov do financovania?</w:t>
            </w:r>
          </w:p>
        </w:tc>
        <w:tc>
          <w:tcPr>
            <w:tcW w:w="567" w:type="dxa"/>
            <w:vAlign w:val="center"/>
          </w:tcPr>
          <w:p w14:paraId="2794517B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06AB0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ADC44F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F4E548C" w14:textId="072ACD01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4DA1CBC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9664E65" w14:textId="5A45606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Finančné výdavky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poplatky</w:t>
            </w:r>
          </w:p>
        </w:tc>
      </w:tr>
      <w:tr w:rsidR="00795E2B" w:rsidRPr="00F426CF" w14:paraId="1BF28C2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E8D19EF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7628C428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4FA26A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BAA5CF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1BC55D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1357C69" w14:textId="0C15B1ED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4712C" w:rsidRPr="00F426CF" w14:paraId="0C02AA75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79BC4F82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8.1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5E6698D" w14:textId="680AAB3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 dokladujúce ako výšku výdavkov tak aj ich uhradenie, prípadne iné dokumenty vystavené príslušnou bankovou inštitúciou,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je zjavná výška poplatkov za sledované obdobie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ich úhrada prijímateľom (napr. výdavky na zriadenie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vedenie účtov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finančné transakcie spojené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týmto účtom)?</w:t>
            </w:r>
          </w:p>
        </w:tc>
        <w:tc>
          <w:tcPr>
            <w:tcW w:w="567" w:type="dxa"/>
            <w:vAlign w:val="center"/>
            <w:hideMark/>
          </w:tcPr>
          <w:p w14:paraId="036C1A85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542210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4FAED87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9772CE9" w14:textId="37B0C5EA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4712C" w:rsidRPr="00F426CF" w14:paraId="158FA430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5B5FE5D8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FBF9E61" w14:textId="3890473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bankové výpisy, výdavkové pokladničné doklady, potvrdení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zaplatení (pri poistení majetku aj zmluvu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poistení majetku), príp. iné obdobné dokumenty (napr.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obchodného registra, zápis/výpis do/z katastra nehnuteľností, vydanie stavebného povolenia, notárske poplatky, výpis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registra trestov, poistenie majetku)?</w:t>
            </w:r>
          </w:p>
        </w:tc>
        <w:tc>
          <w:tcPr>
            <w:tcW w:w="567" w:type="dxa"/>
            <w:vAlign w:val="center"/>
            <w:hideMark/>
          </w:tcPr>
          <w:p w14:paraId="652BC26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CE017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C1A614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B13E6F3" w14:textId="13A5781A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DA71D74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29A89D9" w14:textId="67DE742C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Generovanie príjmov z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projektu</w:t>
            </w:r>
          </w:p>
        </w:tc>
      </w:tr>
      <w:tr w:rsidR="00795E2B" w:rsidRPr="00F426CF" w14:paraId="0C05963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4F21B9E4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BE535FF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3554D22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A7CCE7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10A9A02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EC30E3A" w14:textId="4CF29A79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4712C" w:rsidRPr="00F426CF" w14:paraId="6E18FFB7" w14:textId="77777777" w:rsidTr="003D14A7">
        <w:trPr>
          <w:gridAfter w:val="1"/>
          <w:wAfter w:w="8" w:type="dxa"/>
          <w:trHeight w:val="582"/>
        </w:trPr>
        <w:tc>
          <w:tcPr>
            <w:tcW w:w="1050" w:type="dxa"/>
            <w:vAlign w:val="center"/>
            <w:hideMark/>
          </w:tcPr>
          <w:p w14:paraId="5026A1C2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F8DC273" w14:textId="5C1BB9CA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61 všeobecného nariadenia (nerelevantné pri projektoch kde sa čistý príjem odpočítal paušálnou sadzbou)?</w:t>
            </w:r>
          </w:p>
        </w:tc>
        <w:tc>
          <w:tcPr>
            <w:tcW w:w="567" w:type="dxa"/>
            <w:vAlign w:val="center"/>
            <w:hideMark/>
          </w:tcPr>
          <w:p w14:paraId="2C699B2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A721E3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6FE88F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DD922CD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442A75F5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CCAD244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9.2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CA4972" w14:textId="4595561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Generuje projekt čisté príjmy (overiť napr. na základe účtovníctva prijímateľa)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článku 65 ods. 8 všeobecného nariadenia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boli tieto čisté príjmy zohľadnené najneskôr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predloženia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platbu (s príznakom záverečná)?</w:t>
            </w:r>
          </w:p>
        </w:tc>
        <w:tc>
          <w:tcPr>
            <w:tcW w:w="567" w:type="dxa"/>
            <w:vAlign w:val="center"/>
            <w:hideMark/>
          </w:tcPr>
          <w:p w14:paraId="51705D8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EC1BA7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91B7C0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E725B6F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13C5AAE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F9AA724" w14:textId="096E6DB5" w:rsidR="0094712C" w:rsidRPr="003D14A7" w:rsidRDefault="0094712C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9.3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78C3CC" w14:textId="380AFDA8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Nárokuje si prijímateľ finančné prostriedky/ deklaruje oprávnené výdavky zodpovedajúce % výške finančnej medzery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6DFC1A09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B7FBC8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E71C371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D63ABE1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4EE056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21397945" w14:textId="56DE8038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10 </w:t>
            </w:r>
            <w:r>
              <w:rPr>
                <w:b/>
                <w:bCs/>
                <w:color w:val="FFFFFF"/>
                <w:sz w:val="22"/>
                <w:szCs w:val="22"/>
              </w:rPr>
              <w:t>– Ú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činnosť  výdavkov</w:t>
            </w:r>
          </w:p>
        </w:tc>
      </w:tr>
      <w:tr w:rsidR="00795E2B" w:rsidRPr="00F426CF" w14:paraId="78DF22B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A517F15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1385137C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349412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C547AF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FFDFF7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E3E58BD" w14:textId="7CCE5F0E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95E2B" w:rsidRPr="00F426CF" w14:paraId="67D5FB90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23431747" w14:textId="7D8684D5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5FE0C825" w14:textId="0F2EA25C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 xml:space="preserve">Účinnosť 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4D6B2CF9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23A93E20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2EC11A28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411543C7" w14:textId="77777777" w:rsidR="008400CF" w:rsidRPr="00F426CF" w:rsidRDefault="008400CF" w:rsidP="008400C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426C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4712C" w:rsidRPr="00F426CF" w14:paraId="2036C6C2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B4B9FFC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10.</w:t>
            </w:r>
            <w:r>
              <w:rPr>
                <w:color w:val="000000"/>
                <w:sz w:val="20"/>
                <w:szCs w:val="20"/>
              </w:rPr>
              <w:t>1.</w:t>
            </w:r>
            <w:r w:rsidRPr="00F426C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144A06D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Zodpovedá skutočnosť (fyzický pokrok projektu) údajom, ktoré boli predložené na RO?</w:t>
            </w:r>
          </w:p>
        </w:tc>
        <w:tc>
          <w:tcPr>
            <w:tcW w:w="567" w:type="dxa"/>
            <w:vAlign w:val="center"/>
            <w:hideMark/>
          </w:tcPr>
          <w:p w14:paraId="60CB3CB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FE4ADB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2E8332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0FEF62D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6384E684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6149B3D5" w14:textId="7F4DDCE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11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Krížové financovanie</w:t>
            </w:r>
          </w:p>
        </w:tc>
      </w:tr>
      <w:tr w:rsidR="00795E2B" w:rsidRPr="00F426CF" w14:paraId="59E521CA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C8C449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C316C78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F1AEFD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770DAE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4F8BE12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449AFAC" w14:textId="3E6C06F3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06A4D" w:rsidRPr="00F426CF" w14:paraId="4CBFF035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831B13A" w14:textId="77777777" w:rsidR="0094712C" w:rsidRPr="00106A4D" w:rsidRDefault="0094712C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11.1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F3E55A1" w14:textId="691FAC08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splnené podmienky pre krížové financovanie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 čl. 98 všeobecného nariadenia?</w:t>
            </w:r>
          </w:p>
        </w:tc>
        <w:tc>
          <w:tcPr>
            <w:tcW w:w="567" w:type="dxa"/>
            <w:vAlign w:val="center"/>
            <w:hideMark/>
          </w:tcPr>
          <w:p w14:paraId="5567C4C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F4BE1E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02E44B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7A0FD734" w14:textId="54FB4BBF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5A5ED50A" w14:textId="77777777" w:rsidTr="00795E2B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2DDB650" w14:textId="77777777" w:rsidR="0094712C" w:rsidRPr="00106A4D" w:rsidRDefault="0094712C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11.2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06F84B4" w14:textId="473BBE29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prípade krížového financovania </w:t>
            </w:r>
            <w:r>
              <w:rPr>
                <w:color w:val="000000"/>
                <w:sz w:val="20"/>
                <w:szCs w:val="20"/>
              </w:rPr>
              <w:t>EFRR</w:t>
            </w:r>
            <w:r w:rsidRPr="00F426CF">
              <w:rPr>
                <w:color w:val="000000"/>
                <w:sz w:val="20"/>
                <w:szCs w:val="20"/>
              </w:rPr>
              <w:t xml:space="preserve">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ESF dodržaný limit stanovený RO? </w:t>
            </w:r>
          </w:p>
        </w:tc>
        <w:tc>
          <w:tcPr>
            <w:tcW w:w="567" w:type="dxa"/>
            <w:vAlign w:val="center"/>
            <w:hideMark/>
          </w:tcPr>
          <w:p w14:paraId="2142996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302C34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C09641C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3F527BA9" w14:textId="4795D260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06A4D" w:rsidRPr="00F426CF" w14:paraId="159E683D" w14:textId="77777777" w:rsidTr="00795E2B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9B12C33" w14:textId="77777777" w:rsidR="0094712C" w:rsidRPr="00106A4D" w:rsidRDefault="0094712C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11.3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5440E7A" w14:textId="792B9C29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Sú výdavky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krížového financovania potrebné na uspokojivé vykonávanie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ním priamo spojené?</w:t>
            </w:r>
          </w:p>
        </w:tc>
        <w:tc>
          <w:tcPr>
            <w:tcW w:w="567" w:type="dxa"/>
            <w:vAlign w:val="center"/>
            <w:hideMark/>
          </w:tcPr>
          <w:p w14:paraId="4EEC554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B91935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ACE29B3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</w:tcPr>
          <w:p w14:paraId="5222A19A" w14:textId="59B48D9B" w:rsidR="0094712C" w:rsidRPr="00F426CF" w:rsidRDefault="0094712C" w:rsidP="003D14A7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400CF" w:rsidRPr="00F426CF" w14:paraId="37A9B96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911B716" w14:textId="1912CEC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12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použitého materiálu</w:t>
            </w:r>
          </w:p>
        </w:tc>
      </w:tr>
      <w:tr w:rsidR="00795E2B" w:rsidRPr="00F426CF" w14:paraId="722668C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53AB2B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7E6A11F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5BFF42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00690D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6EED6E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3B6429E" w14:textId="0AC161BC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4712C" w:rsidRPr="00F426CF" w14:paraId="6684658D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5E52DDE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352366A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použitého zariadenia nižšia ako výdavky na obdobné nové zariadenie?</w:t>
            </w:r>
          </w:p>
        </w:tc>
        <w:tc>
          <w:tcPr>
            <w:tcW w:w="567" w:type="dxa"/>
            <w:vAlign w:val="center"/>
            <w:hideMark/>
          </w:tcPr>
          <w:p w14:paraId="53FE47B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D111A34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2732FA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EDB84DA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56F8691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3F7D3C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C66AE5F" w14:textId="77777777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daná výsledkom VO maximálne do výšky ceny zistenej znaleckým posudkom?</w:t>
            </w:r>
          </w:p>
        </w:tc>
        <w:tc>
          <w:tcPr>
            <w:tcW w:w="567" w:type="dxa"/>
            <w:vAlign w:val="center"/>
            <w:hideMark/>
          </w:tcPr>
          <w:p w14:paraId="2A3C2C0F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173107E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4C91D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2836CFA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4F2603C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A7D6A5E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12.3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1444880" w14:textId="019361C4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 alebo preberací protokol, resp. iný obdobný dokument vrátane podpisu osoby prijímateľa potvrdzujúci prevzatie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dátum prevzatia?</w:t>
            </w:r>
          </w:p>
        </w:tc>
        <w:tc>
          <w:tcPr>
            <w:tcW w:w="567" w:type="dxa"/>
            <w:vAlign w:val="center"/>
            <w:hideMark/>
          </w:tcPr>
          <w:p w14:paraId="739E329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7078766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E224E8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CAE8B61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4712C" w:rsidRPr="00F426CF" w14:paraId="1A54F5AA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13FBDB1" w14:textId="77777777" w:rsidR="0094712C" w:rsidRPr="00F426CF" w:rsidRDefault="0094712C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B30D53F" w14:textId="244422CE" w:rsidR="0094712C" w:rsidRPr="00F426CF" w:rsidRDefault="0094712C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znalecký posudok vyhotovený znalcom 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prekladateľoch?</w:t>
            </w:r>
          </w:p>
        </w:tc>
        <w:tc>
          <w:tcPr>
            <w:tcW w:w="567" w:type="dxa"/>
            <w:vAlign w:val="center"/>
            <w:hideMark/>
          </w:tcPr>
          <w:p w14:paraId="7B71AB20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BEDCBD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F273112" w14:textId="77777777" w:rsidR="0094712C" w:rsidRPr="00F426CF" w:rsidRDefault="0094712C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D928DC1" w14:textId="77777777" w:rsidR="0094712C" w:rsidRPr="00F426CF" w:rsidRDefault="0094712C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6FFEA0F4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694563E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4BB9402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výdavku?</w:t>
            </w:r>
          </w:p>
        </w:tc>
        <w:tc>
          <w:tcPr>
            <w:tcW w:w="567" w:type="dxa"/>
            <w:vAlign w:val="center"/>
            <w:hideMark/>
          </w:tcPr>
          <w:p w14:paraId="3B29FD3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4E44E2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596C47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3FD1AED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05040838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E735A19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12.6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204A6F1" w14:textId="2E3FFD28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použitého zariadenia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tohto zariadenia (napr. formou čestného prehlásenia)?</w:t>
            </w:r>
          </w:p>
        </w:tc>
        <w:tc>
          <w:tcPr>
            <w:tcW w:w="567" w:type="dxa"/>
            <w:vAlign w:val="center"/>
            <w:hideMark/>
          </w:tcPr>
          <w:p w14:paraId="27853C0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5C8F2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ED280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F268D34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40FFB71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6BBF76E" w14:textId="67DFA1E6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13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pozemkov</w:t>
            </w:r>
          </w:p>
        </w:tc>
      </w:tr>
      <w:tr w:rsidR="00795E2B" w:rsidRPr="00F426CF" w14:paraId="3629FB16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42E1F01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18683412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0A24DA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D8B26C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E5BE2B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616077D" w14:textId="63E11E39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2B3FF2B0" w14:textId="77777777" w:rsidTr="003D14A7">
        <w:trPr>
          <w:gridAfter w:val="1"/>
          <w:wAfter w:w="8" w:type="dxa"/>
          <w:trHeight w:val="1275"/>
        </w:trPr>
        <w:tc>
          <w:tcPr>
            <w:tcW w:w="1050" w:type="dxa"/>
            <w:vAlign w:val="center"/>
            <w:hideMark/>
          </w:tcPr>
          <w:p w14:paraId="63F4D735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09F55B" w14:textId="584D0F4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Presiahla obstarávacia cena pozemku sumu 10% celkových oprávnených výdavkov na projekt (v prípade zanedbaných plôch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plôch, ktoré sa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minulosti používali na priemyselné účely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ktorých súčasťou sú budovy sumu 15 %)? (vo výnimočných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riadne odôvodnených prípadoch možno na projekty týkajúce sa ochrany životného prostredia povoliť vyššie obmedzenie) </w:t>
            </w:r>
          </w:p>
        </w:tc>
        <w:tc>
          <w:tcPr>
            <w:tcW w:w="567" w:type="dxa"/>
            <w:vAlign w:val="center"/>
            <w:hideMark/>
          </w:tcPr>
          <w:p w14:paraId="7F16784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C111BE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7692EB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932C1C1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3927B16E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CB0DF3B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35D9F5E" w14:textId="48DC018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9B77ED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F89BF9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87FA9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5A6556A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45A79419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3873A2D2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937A774" w14:textId="396D5B40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pozemku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daného pozemku,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citnému financovaniu?</w:t>
            </w:r>
          </w:p>
        </w:tc>
        <w:tc>
          <w:tcPr>
            <w:tcW w:w="567" w:type="dxa"/>
            <w:vAlign w:val="center"/>
            <w:hideMark/>
          </w:tcPr>
          <w:p w14:paraId="371FCCA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9FC0A3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522075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57FDF54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1F87E86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90DDAF9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C90108B" w14:textId="3352693D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prekladateľoch)</w:t>
            </w:r>
            <w:r w:rsidRPr="008C62CD">
              <w:rPr>
                <w:color w:val="000000"/>
                <w:sz w:val="20"/>
                <w:szCs w:val="20"/>
              </w:rPr>
              <w:t xml:space="preserve"> alebo iný relevantný dokument, na základe ktorého bola stanovená hodnota nehnuteľnosti, ktorú určil oprávnený orgán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7DD77CF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EE2BD3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B82CA5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39A3FA2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607239F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8B2F30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C498FA5" w14:textId="7B9C0B78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pozemku do katastra nehnuteľností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5D188C4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1C94EE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E439E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88EFC4F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DD3E6F2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9279034" w14:textId="0A06C841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14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Nákup stavieb</w:t>
            </w:r>
          </w:p>
        </w:tc>
      </w:tr>
      <w:tr w:rsidR="00795E2B" w:rsidRPr="00F426CF" w14:paraId="121A6BB7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654F936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8D6A6D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DCA75F2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B1B8C7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AE8C35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E9AC23C" w14:textId="326B3BA7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697A4E5F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65E3CF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A1BCEAC" w14:textId="0A343FE6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obstarávacia cena maximálne do výšky ceny zistenej znaleckým posudkom</w:t>
            </w:r>
            <w:r>
              <w:rPr>
                <w:color w:val="000000"/>
                <w:sz w:val="20"/>
                <w:szCs w:val="20"/>
              </w:rPr>
              <w:t>, alebo stanovená maximálne na úrovni v zmysle osobitného právneho predpisu pri zachovaní pravidiel hospodárskej súťaže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7D49C3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7A9E7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1DE79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74A53B7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01A7C1DE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6107EB15" w14:textId="77777777" w:rsidR="007F4F64" w:rsidRPr="00F426CF" w:rsidRDefault="007F4F64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83B8584" w14:textId="094CDDEC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doklad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tom, že súčasný či niektorý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predchádzajúcich vlastníkov stavby nezískal pred registráciou žiadosti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NFP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príspevok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verejných zdrojov na nákup stavby, čo by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spolufinancovania nákupu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prostriedkov EŠIF viedlo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duplicitnému financovaniu?</w:t>
            </w:r>
          </w:p>
        </w:tc>
        <w:tc>
          <w:tcPr>
            <w:tcW w:w="567" w:type="dxa"/>
            <w:vAlign w:val="center"/>
            <w:hideMark/>
          </w:tcPr>
          <w:p w14:paraId="1E7E1FA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6791FA1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6349182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9BF0ECF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6BE69E30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427EBA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135D067" w14:textId="08F78AEF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vyhotovený znalecký posudok (podľa zákona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znalcoch, tlmočníkoch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kladateľoch)</w:t>
            </w:r>
            <w:r w:rsidRPr="008C62CD">
              <w:rPr>
                <w:color w:val="000000"/>
                <w:sz w:val="20"/>
                <w:szCs w:val="20"/>
              </w:rPr>
              <w:t xml:space="preserve"> alebo iný relevantný dokument, na základe ktorého bola stanovená hodnota nehnuteľnosti, ktorú určil oprávnený orgán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888E5C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6E5051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B01743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1D322B1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2997192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E8B8E67" w14:textId="77777777" w:rsidR="007F4F64" w:rsidRPr="00F426CF" w:rsidRDefault="007F4F64" w:rsidP="00826DA0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14.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DACFDFF" w14:textId="732E4B61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vyrozumenie príslušného katastrálneho úradu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zapísaní vlastníckeho práva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stavbe do katastra nehnuteľností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0099028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9035F5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6D8C6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2B15F05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5C98F001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0B410D8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80CA3EA" w14:textId="422BB01B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stavieb, pri ktorých je už vydaný kolaudačný súhlas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predčasnom užívaní stavby alebo rozhodnutie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užívaní na skúšobnú prevádzku tieto rozhodnutia?</w:t>
            </w:r>
          </w:p>
        </w:tc>
        <w:tc>
          <w:tcPr>
            <w:tcW w:w="567" w:type="dxa"/>
            <w:vAlign w:val="center"/>
            <w:hideMark/>
          </w:tcPr>
          <w:p w14:paraId="17F9515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2B2C19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EB973C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B9C7749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04B17ED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256C88EF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A2ECB46" w14:textId="789DC64D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prípade  nedokončených (rozostavaných) stavieb stavebné povolenie podľa stavebného zákona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prípadne ďalšiu dokumentáciu požadovanú riadiacim orgánom (napr. projektová dokumentácia stavby)?</w:t>
            </w:r>
          </w:p>
        </w:tc>
        <w:tc>
          <w:tcPr>
            <w:tcW w:w="567" w:type="dxa"/>
            <w:vAlign w:val="center"/>
            <w:hideMark/>
          </w:tcPr>
          <w:p w14:paraId="4038EC9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2D9EEA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DA4FED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DD16236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1045EF1C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285CEEE7" w14:textId="57CD637E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15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Napĺňanie merateľných ukazovateľov projektu</w:t>
            </w:r>
          </w:p>
        </w:tc>
      </w:tr>
      <w:tr w:rsidR="00795E2B" w:rsidRPr="00F426CF" w14:paraId="7E25B4E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65F2BAD2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BF5E63A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38E140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CA39CB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BC03DE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591462F8" w14:textId="49EC2A35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5975854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0689598" w14:textId="77777777" w:rsidR="007F4F64" w:rsidRPr="002577FA" w:rsidRDefault="007F4F64" w:rsidP="008400CF">
            <w:pPr>
              <w:jc w:val="center"/>
              <w:rPr>
                <w:color w:val="000000"/>
                <w:sz w:val="20"/>
              </w:rPr>
            </w:pPr>
            <w:r w:rsidRPr="002577FA">
              <w:rPr>
                <w:color w:val="000000"/>
                <w:sz w:val="20"/>
              </w:rPr>
              <w:t>15.1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5B8FD08" w14:textId="2C77648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Napĺňa prijímateľ merateľné ukazovatele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NFP (z hľadiska ich počtu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vecnej náplne)?</w:t>
            </w:r>
          </w:p>
        </w:tc>
        <w:tc>
          <w:tcPr>
            <w:tcW w:w="567" w:type="dxa"/>
            <w:vAlign w:val="center"/>
            <w:hideMark/>
          </w:tcPr>
          <w:p w14:paraId="04D0176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1E17F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38B3BC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F7FEB6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7AD47468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42D10AD" w14:textId="77777777" w:rsidR="007F4F64" w:rsidRPr="002577FA" w:rsidRDefault="007F4F64" w:rsidP="008400CF">
            <w:pPr>
              <w:jc w:val="center"/>
              <w:rPr>
                <w:color w:val="000000"/>
                <w:sz w:val="20"/>
              </w:rPr>
            </w:pPr>
            <w:r w:rsidRPr="002577FA">
              <w:rPr>
                <w:color w:val="000000"/>
                <w:sz w:val="20"/>
              </w:rPr>
              <w:t>15.2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B6D3D3F" w14:textId="7B58CBA2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dodržaný časový harmonogram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nadväznosť jednotlivých procesov?</w:t>
            </w:r>
          </w:p>
        </w:tc>
        <w:tc>
          <w:tcPr>
            <w:tcW w:w="567" w:type="dxa"/>
            <w:vAlign w:val="center"/>
            <w:hideMark/>
          </w:tcPr>
          <w:p w14:paraId="08D3918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78384C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B895C6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FAA7EEE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77B26A4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02F840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86812D5" w14:textId="26517C19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Existuje súlad medzi nárokovanými finančnými prostriedkami/deklarovanými výdavkami, reali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záciou aktivít projektu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merateľných ukazo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vateľov?</w:t>
            </w:r>
          </w:p>
        </w:tc>
        <w:tc>
          <w:tcPr>
            <w:tcW w:w="567" w:type="dxa"/>
            <w:vAlign w:val="center"/>
            <w:hideMark/>
          </w:tcPr>
          <w:p w14:paraId="1BA732D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8557A0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237534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F82CAF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1663701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DB1F44C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15.4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9F1E2E0" w14:textId="5CD0EC36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možné hodnoty merateľných ukazovateľov jednoznačne priradiť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výstupom jednotlivých aktivít?</w:t>
            </w:r>
          </w:p>
        </w:tc>
        <w:tc>
          <w:tcPr>
            <w:tcW w:w="567" w:type="dxa"/>
            <w:vAlign w:val="center"/>
            <w:hideMark/>
          </w:tcPr>
          <w:p w14:paraId="7F999E5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35B555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1E55182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574A17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7E6BE59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FD08ADB" w14:textId="5602C342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16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Neprekrývanie sa výdavkov</w:t>
            </w:r>
          </w:p>
        </w:tc>
      </w:tr>
      <w:tr w:rsidR="00795E2B" w:rsidRPr="00F426CF" w14:paraId="79817239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C540A1C" w14:textId="77777777" w:rsidR="008400CF" w:rsidRPr="00106A4D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0F147A77" w14:textId="77777777" w:rsidR="008400CF" w:rsidRPr="00106A4D" w:rsidRDefault="008400CF" w:rsidP="008400CF">
            <w:pPr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FAAD3BD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789CF73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CE86E27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BD6C646" w14:textId="0BFFC112" w:rsidR="008400CF" w:rsidRPr="00675C58" w:rsidRDefault="008400CF" w:rsidP="00F67F37">
            <w:pPr>
              <w:jc w:val="center"/>
              <w:rPr>
                <w:rFonts w:ascii="Arial Narrow" w:hAnsi="Arial Narrow"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1C444B5C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336EAA85" w14:textId="77777777" w:rsidR="007F4F64" w:rsidRPr="002577FA" w:rsidRDefault="007F4F64" w:rsidP="008400CF">
            <w:pPr>
              <w:jc w:val="center"/>
              <w:rPr>
                <w:color w:val="000000"/>
                <w:sz w:val="20"/>
              </w:rPr>
            </w:pPr>
            <w:r w:rsidRPr="002577FA">
              <w:rPr>
                <w:color w:val="000000"/>
                <w:sz w:val="20"/>
              </w:rPr>
              <w:t>16.1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8FDEF65" w14:textId="5E8109AB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účtovných dokladov, re</w:t>
            </w:r>
            <w:r>
              <w:rPr>
                <w:color w:val="000000"/>
                <w:sz w:val="20"/>
                <w:szCs w:val="20"/>
              </w:rPr>
              <w:t>s</w:t>
            </w:r>
            <w:r w:rsidRPr="00F426CF">
              <w:rPr>
                <w:color w:val="000000"/>
                <w:sz w:val="20"/>
                <w:szCs w:val="20"/>
              </w:rPr>
              <w:t>p. dokumentácii, ktorá ich nahradzuje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projektmi daného prijí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mateľa?</w:t>
            </w:r>
          </w:p>
        </w:tc>
        <w:tc>
          <w:tcPr>
            <w:tcW w:w="567" w:type="dxa"/>
            <w:vAlign w:val="center"/>
            <w:hideMark/>
          </w:tcPr>
          <w:p w14:paraId="30D5C172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36AFE6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AAE233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589A323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517A30D0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58A794D7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7BDAF7C" w14:textId="175CCDB9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výdavkov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podpornej dokumentácie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dokumen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tácie okrem účtovných dokladov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dokumentácie, ktorá ich nahradzuje)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predloženej ŽoP, ako aj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ŽoP predloženými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daného projektu, resp.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inými  projektami daného prijímateľa?</w:t>
            </w:r>
          </w:p>
        </w:tc>
        <w:tc>
          <w:tcPr>
            <w:tcW w:w="567" w:type="dxa"/>
            <w:vAlign w:val="center"/>
            <w:hideMark/>
          </w:tcPr>
          <w:p w14:paraId="43022E0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AC5E0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A098E0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C158ACA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02FC7DC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57AF8134" w14:textId="57745104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17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Vykonanie stavebných prác</w:t>
            </w:r>
          </w:p>
        </w:tc>
      </w:tr>
      <w:tr w:rsidR="00795E2B" w:rsidRPr="00F426CF" w14:paraId="3DD3002E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B715B7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CE8B7F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CCA588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9B2571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9C4858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3430993" w14:textId="5BD7908E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F4F64" w:rsidRPr="00F426CF" w14:paraId="019689D6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A0C33A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17.1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E61501A" w14:textId="36A8DE5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F426CF">
              <w:rPr>
                <w:color w:val="000000"/>
                <w:sz w:val="20"/>
                <w:szCs w:val="20"/>
              </w:rPr>
              <w:t>dodatočné stavebné práce zadané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súlade so zákonom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verejnom obsta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rávaní?</w:t>
            </w:r>
          </w:p>
        </w:tc>
        <w:tc>
          <w:tcPr>
            <w:tcW w:w="567" w:type="dxa"/>
            <w:vAlign w:val="center"/>
            <w:hideMark/>
          </w:tcPr>
          <w:p w14:paraId="664ABC1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C1F164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FA74E2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06F1C1E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0C30C701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57246CA8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111" w:type="dxa"/>
            <w:gridSpan w:val="3"/>
            <w:vAlign w:val="center"/>
          </w:tcPr>
          <w:p w14:paraId="061B7B33" w14:textId="125AE352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611722">
              <w:rPr>
                <w:color w:val="000000"/>
                <w:sz w:val="20"/>
                <w:szCs w:val="20"/>
              </w:rPr>
              <w:t xml:space="preserve">Bola v súvislosti s nárokovanými finančnými prostriedkami/deklarovanými výdavkami v ŽoP za </w:t>
            </w:r>
            <w:r>
              <w:rPr>
                <w:color w:val="000000"/>
                <w:sz w:val="20"/>
                <w:szCs w:val="20"/>
              </w:rPr>
              <w:t>stavebné práce/</w:t>
            </w:r>
            <w:r w:rsidRPr="00611722">
              <w:rPr>
                <w:color w:val="000000"/>
                <w:sz w:val="20"/>
                <w:szCs w:val="20"/>
              </w:rPr>
              <w:t>dodatočné stavebné práce vykonaná kontrola verejného obstará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11722">
              <w:rPr>
                <w:color w:val="000000"/>
                <w:sz w:val="20"/>
                <w:szCs w:val="20"/>
              </w:rPr>
              <w:t>vania/obstarávania?</w:t>
            </w:r>
          </w:p>
        </w:tc>
        <w:tc>
          <w:tcPr>
            <w:tcW w:w="567" w:type="dxa"/>
            <w:vAlign w:val="center"/>
          </w:tcPr>
          <w:p w14:paraId="675208B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25A00F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B7A4D2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DEE5B49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7F4F64" w:rsidRPr="00F426CF" w14:paraId="11A8A44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51166A0D" w14:textId="77777777" w:rsidR="007F4F64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3"/>
            <w:vAlign w:val="center"/>
          </w:tcPr>
          <w:p w14:paraId="721BB7EE" w14:textId="784FAA4F" w:rsidR="007F4F64" w:rsidRPr="00611722" w:rsidRDefault="007F4F64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Pr="00611722">
              <w:rPr>
                <w:color w:val="000000"/>
                <w:sz w:val="20"/>
                <w:szCs w:val="20"/>
              </w:rPr>
              <w:t>olo v rámci záverov kontroly verejného obstarávania/obstarávania konštatované pripustenie nárokovaných finančných prostriedkov/deklarovaných výdavkov do financovania?</w:t>
            </w:r>
          </w:p>
        </w:tc>
        <w:tc>
          <w:tcPr>
            <w:tcW w:w="567" w:type="dxa"/>
            <w:vAlign w:val="center"/>
          </w:tcPr>
          <w:p w14:paraId="2C6C279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C38792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D8C4261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78DB5714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7F4F64" w:rsidRPr="00F426CF" w14:paraId="39B72DA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C86B8B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9B96ED6" w14:textId="0789D371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fotodokumentáciu zachytá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vajúcu fyzický pokrok realizácie prác?</w:t>
            </w:r>
          </w:p>
        </w:tc>
        <w:tc>
          <w:tcPr>
            <w:tcW w:w="567" w:type="dxa"/>
            <w:vAlign w:val="center"/>
            <w:hideMark/>
          </w:tcPr>
          <w:p w14:paraId="19DDD49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E31293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F0677E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6327B75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2D74168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23CD4F7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AFF7DA3" w14:textId="0458B32F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</w:t>
            </w:r>
            <w:r>
              <w:rPr>
                <w:color w:val="000000"/>
                <w:sz w:val="20"/>
                <w:szCs w:val="20"/>
              </w:rPr>
              <w:t xml:space="preserve">il prijímateľ </w:t>
            </w:r>
            <w:r w:rsidRPr="00F87B6B">
              <w:rPr>
                <w:color w:val="000000"/>
                <w:sz w:val="20"/>
                <w:szCs w:val="20"/>
              </w:rPr>
              <w:t>preberací protokol o prevzatí stavby od dodávateľa/zhotoviteľa a stavebného dozoru</w:t>
            </w:r>
            <w:r w:rsidRPr="00F426CF">
              <w:rPr>
                <w:color w:val="000000"/>
                <w:sz w:val="20"/>
                <w:szCs w:val="20"/>
              </w:rPr>
              <w:t>, resp. iný obdobný dokument od dodávateľa/zhotoviteľa?</w:t>
            </w:r>
          </w:p>
        </w:tc>
        <w:tc>
          <w:tcPr>
            <w:tcW w:w="567" w:type="dxa"/>
            <w:vAlign w:val="center"/>
            <w:hideMark/>
          </w:tcPr>
          <w:p w14:paraId="4683BEF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741E10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626E1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C26F439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5FB4E5F8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756A1EBD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A27B817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právoplatné kolaudačné rozhodnutie?</w:t>
            </w:r>
          </w:p>
        </w:tc>
        <w:tc>
          <w:tcPr>
            <w:tcW w:w="567" w:type="dxa"/>
            <w:vAlign w:val="center"/>
            <w:hideMark/>
          </w:tcPr>
          <w:p w14:paraId="40CE3009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1158F6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32B3CDB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CCA809D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F4F64" w:rsidRPr="00F426CF" w14:paraId="4555AE8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32A55F8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6B29D50" w14:textId="37AC228F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realizačný výkaz výmer</w:t>
            </w:r>
            <w:r>
              <w:t xml:space="preserve">, </w:t>
            </w:r>
            <w:r w:rsidRPr="00AE24CC">
              <w:rPr>
                <w:color w:val="000000"/>
                <w:sz w:val="20"/>
                <w:szCs w:val="20"/>
              </w:rPr>
              <w:t>ktorý je neoddeliteľn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AE24CC">
              <w:rPr>
                <w:color w:val="000000"/>
                <w:sz w:val="20"/>
                <w:szCs w:val="20"/>
              </w:rPr>
              <w:t xml:space="preserve"> súčasť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AE24CC">
              <w:rPr>
                <w:color w:val="000000"/>
                <w:sz w:val="20"/>
                <w:szCs w:val="20"/>
              </w:rPr>
              <w:t xml:space="preserve"> schválenej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(po ukončenom verejnom obstarávaní)?</w:t>
            </w:r>
          </w:p>
        </w:tc>
        <w:tc>
          <w:tcPr>
            <w:tcW w:w="567" w:type="dxa"/>
            <w:vAlign w:val="center"/>
            <w:hideMark/>
          </w:tcPr>
          <w:p w14:paraId="3D49EDC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333AA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05E6A0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11608A1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4D6221A2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74C08367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6F77DD9" w14:textId="34E87C9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stavebný denník (časti stavebného denníka prislúchajúce k obdobiu, ktoré sa zachytávajú na súpisoch vykonaných prác, pričom  stavebný denník by mal obsahovať nasledovné: deň, mesiac, rok, počet pracovníkov na stavbe podľa remesiel, teplotu vzduchu, počasie, čas začiatku a skončenia prác na stavbe, podľa stavebných objektov a prevádzkových súborov rozčlenené vykonané stavebné a montážne práce v súlade s harmonogramom stavebných prác)?</w:t>
            </w:r>
          </w:p>
        </w:tc>
        <w:tc>
          <w:tcPr>
            <w:tcW w:w="567" w:type="dxa"/>
            <w:vAlign w:val="center"/>
            <w:hideMark/>
          </w:tcPr>
          <w:p w14:paraId="5FA3975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1F1ED91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9339FB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C838A6C" w14:textId="77777777" w:rsidR="007F4F64" w:rsidRPr="00F426CF" w:rsidRDefault="007F4F64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F4F64" w:rsidRPr="00F426CF" w14:paraId="211176A8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29576681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D3A4791" w14:textId="7CDA9871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zisťovací protokol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vykona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 xml:space="preserve">ných stavebných prácach? </w:t>
            </w:r>
          </w:p>
        </w:tc>
        <w:tc>
          <w:tcPr>
            <w:tcW w:w="567" w:type="dxa"/>
            <w:vAlign w:val="center"/>
            <w:hideMark/>
          </w:tcPr>
          <w:p w14:paraId="4FD8716C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D841DB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74DB6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6E1119A3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4F64" w:rsidRPr="00F426CF" w14:paraId="446A2111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73EF57DB" w14:textId="77777777" w:rsidR="007F4F64" w:rsidRPr="00F426CF" w:rsidRDefault="007F4F64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17.</w:t>
            </w: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D88C0CA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súpis vykonaných prác?</w:t>
            </w:r>
          </w:p>
        </w:tc>
        <w:tc>
          <w:tcPr>
            <w:tcW w:w="567" w:type="dxa"/>
            <w:vAlign w:val="center"/>
            <w:hideMark/>
          </w:tcPr>
          <w:p w14:paraId="025903A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ED609A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C9FCC5D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296FE327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4F64" w:rsidRPr="00F426CF" w14:paraId="77CF8EB8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D84EBF3" w14:textId="6C737D03" w:rsidR="007F4F64" w:rsidRPr="003D14A7" w:rsidRDefault="007F4F64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17.11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6CB6108" w14:textId="70261E4A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 preverený súlad predloženého realizačného výkazu výmer s uzavretou zmluvou o dielo, príp. inou zmluvou? </w:t>
            </w:r>
          </w:p>
        </w:tc>
        <w:tc>
          <w:tcPr>
            <w:tcW w:w="567" w:type="dxa"/>
            <w:vAlign w:val="center"/>
            <w:hideMark/>
          </w:tcPr>
          <w:p w14:paraId="23566326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4266A38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C5AFC7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AF51912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F4F64" w:rsidRPr="00F426CF" w14:paraId="471021A8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29CA4848" w14:textId="258FC823" w:rsidR="007F4F64" w:rsidRPr="003D14A7" w:rsidRDefault="007F4F64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17.12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BE0E056" w14:textId="77777777" w:rsidR="007F4F64" w:rsidRPr="00F426CF" w:rsidRDefault="007F4F64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preverené zmeny vo výkaze výmere vo vzťahu k rozsahu a oprávnenosti odsúhlasené RO?</w:t>
            </w:r>
          </w:p>
        </w:tc>
        <w:tc>
          <w:tcPr>
            <w:tcW w:w="567" w:type="dxa"/>
            <w:vAlign w:val="center"/>
            <w:hideMark/>
          </w:tcPr>
          <w:p w14:paraId="3D0B07F4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3CE4C5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A213E33" w14:textId="77777777" w:rsidR="007F4F64" w:rsidRPr="00F426CF" w:rsidRDefault="007F4F64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85BDBE9" w14:textId="77777777" w:rsidR="007F4F64" w:rsidRPr="00F426CF" w:rsidRDefault="007F4F64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6FE393F1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50E803B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18 - Odpisy, režijné náklady a vecné príspevky</w:t>
            </w:r>
          </w:p>
        </w:tc>
      </w:tr>
      <w:tr w:rsidR="00795E2B" w:rsidRPr="00F426CF" w14:paraId="046CD2FC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8AF6630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BEFE6A0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D6F61E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50B328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99E68EA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2D2BCD39" w14:textId="1E9DDD74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121FD1" w:rsidRPr="00F426CF" w14:paraId="2CEC5FAE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0E1C1E9" w14:textId="77777777" w:rsidR="00121FD1" w:rsidRPr="00F426CF" w:rsidRDefault="00121FD1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98A8936" w14:textId="49D15F46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obstarávaciu cenu odpisova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ného majetku?</w:t>
            </w:r>
          </w:p>
        </w:tc>
        <w:tc>
          <w:tcPr>
            <w:tcW w:w="567" w:type="dxa"/>
            <w:vAlign w:val="center"/>
            <w:hideMark/>
          </w:tcPr>
          <w:p w14:paraId="52BEC2B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B41E30A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9AFE5A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C0AFF2E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21FD1" w:rsidRPr="00F426CF" w14:paraId="76EAFC24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26B0DA8" w14:textId="17FDBDDC" w:rsidR="00121FD1" w:rsidRPr="003D14A7" w:rsidRDefault="00121FD1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18.2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3C4E650" w14:textId="77777777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výška odpisov, ktoré si prijímateľ uplatňuje ako oprávnený výdavok správne vypočítaná?</w:t>
            </w:r>
          </w:p>
        </w:tc>
        <w:tc>
          <w:tcPr>
            <w:tcW w:w="567" w:type="dxa"/>
            <w:vAlign w:val="center"/>
            <w:hideMark/>
          </w:tcPr>
          <w:p w14:paraId="13C4764A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2FABC96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821C02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1D65796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21FD1" w:rsidRPr="00F426CF" w14:paraId="4E6FCF2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EE2716D" w14:textId="77777777" w:rsidR="00121FD1" w:rsidRPr="00F426CF" w:rsidRDefault="00121FD1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96FF2FE" w14:textId="77777777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uplatňovaný odpis, ktorý je vypočítaný po dobu trvania projektu s presnosťou na mesiace alebo dni?</w:t>
            </w:r>
          </w:p>
        </w:tc>
        <w:tc>
          <w:tcPr>
            <w:tcW w:w="567" w:type="dxa"/>
            <w:vAlign w:val="center"/>
            <w:hideMark/>
          </w:tcPr>
          <w:p w14:paraId="26C9C2CE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432C15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CFEF3E7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BDFA953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121FD1" w:rsidRPr="00F426CF" w14:paraId="365EB24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0A4C764C" w14:textId="77777777" w:rsidR="00121FD1" w:rsidRPr="00F426CF" w:rsidRDefault="00121FD1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137EB66" w14:textId="77777777" w:rsidR="00121FD1" w:rsidRPr="00F426CF" w:rsidRDefault="00121FD1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 krátený výpočet mesačného odpisu v závislosti na miere využitia majetku pre daný projekt?</w:t>
            </w:r>
          </w:p>
        </w:tc>
        <w:tc>
          <w:tcPr>
            <w:tcW w:w="567" w:type="dxa"/>
            <w:vAlign w:val="center"/>
            <w:hideMark/>
          </w:tcPr>
          <w:p w14:paraId="494E7D8C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333475D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1459D04" w14:textId="77777777" w:rsidR="00121FD1" w:rsidRPr="00F426CF" w:rsidRDefault="00121FD1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6A58150" w14:textId="77777777" w:rsidR="00121FD1" w:rsidRPr="00F426CF" w:rsidRDefault="00121FD1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C30F8" w:rsidRPr="00F426CF" w14:paraId="08605C20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7C4B037" w14:textId="77777777" w:rsidR="00CC30F8" w:rsidRPr="00F426CF" w:rsidRDefault="00CC30F8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18.5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34D3EA7" w14:textId="77777777" w:rsidR="00CC30F8" w:rsidRPr="00F426CF" w:rsidRDefault="00CC30F8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odpisovaný majetok evidovaný v majetku prijímateľa?</w:t>
            </w:r>
          </w:p>
        </w:tc>
        <w:tc>
          <w:tcPr>
            <w:tcW w:w="567" w:type="dxa"/>
            <w:vAlign w:val="center"/>
            <w:hideMark/>
          </w:tcPr>
          <w:p w14:paraId="356952A7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4949D2C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5E65EA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478C667" w14:textId="77777777" w:rsidR="00CC30F8" w:rsidRPr="00F426CF" w:rsidRDefault="00CC30F8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CC30F8" w:rsidRPr="00F426CF" w14:paraId="36A3415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</w:tcPr>
          <w:p w14:paraId="73319A33" w14:textId="77777777" w:rsidR="00CC30F8" w:rsidRPr="00F426CF" w:rsidRDefault="00CC30F8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18.6</w:t>
            </w:r>
          </w:p>
        </w:tc>
        <w:tc>
          <w:tcPr>
            <w:tcW w:w="4111" w:type="dxa"/>
            <w:gridSpan w:val="3"/>
            <w:vAlign w:val="center"/>
          </w:tcPr>
          <w:p w14:paraId="65BD2BE6" w14:textId="77777777" w:rsidR="00CC30F8" w:rsidRPr="00F426CF" w:rsidRDefault="00CC30F8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 prípade finančného prenájmu je zodpovedajúca časť vstupnej ceny</w:t>
            </w:r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5"/>
            </w:r>
            <w:r>
              <w:rPr>
                <w:color w:val="000000"/>
                <w:sz w:val="20"/>
                <w:szCs w:val="20"/>
              </w:rPr>
              <w:t xml:space="preserve"> (odpisu) aj reálne uhradená?</w:t>
            </w:r>
          </w:p>
        </w:tc>
        <w:tc>
          <w:tcPr>
            <w:tcW w:w="567" w:type="dxa"/>
            <w:vAlign w:val="center"/>
          </w:tcPr>
          <w:p w14:paraId="254A03BA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37DC300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AAE94F8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0695A9E4" w14:textId="77777777" w:rsidR="00CC30F8" w:rsidRPr="00F426CF" w:rsidRDefault="00CC30F8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CC30F8" w:rsidRPr="00F426CF" w14:paraId="3C8234CE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E336399" w14:textId="77777777" w:rsidR="00CC30F8" w:rsidRPr="00F426CF" w:rsidRDefault="00CC30F8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EC039F5" w14:textId="0040E4EA" w:rsidR="00CC30F8" w:rsidRPr="00F426CF" w:rsidRDefault="00CC30F8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00D53">
              <w:rPr>
                <w:color w:val="000000"/>
                <w:sz w:val="20"/>
                <w:szCs w:val="20"/>
              </w:rPr>
              <w:t>Predložil prijímateľ denník, resp. hlavnú knihu alebo peňažný denník - účtovné prípady týkajúce sa zaúčtova</w:t>
            </w:r>
            <w:r w:rsidRPr="0084363A">
              <w:rPr>
                <w:color w:val="000000"/>
                <w:sz w:val="20"/>
                <w:szCs w:val="20"/>
              </w:rPr>
              <w:t>nia majetku v evidencii prijímateľa a úhrady majetku?</w:t>
            </w:r>
          </w:p>
        </w:tc>
        <w:tc>
          <w:tcPr>
            <w:tcW w:w="567" w:type="dxa"/>
            <w:vAlign w:val="center"/>
            <w:hideMark/>
          </w:tcPr>
          <w:p w14:paraId="3F7C56DA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01CC3C9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A8FC0A7" w14:textId="77777777" w:rsidR="00CC30F8" w:rsidRPr="00F426CF" w:rsidRDefault="00CC30F8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7DE76D9" w14:textId="77777777" w:rsidR="00CC30F8" w:rsidRPr="00F426CF" w:rsidRDefault="00CC30F8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C05FF" w:rsidRPr="00F426CF" w14:paraId="7677225E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5DB79D1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453BD66" w14:textId="549A885F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stanovenú metódu odpiso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vania (odpisový plán)?</w:t>
            </w:r>
          </w:p>
        </w:tc>
        <w:tc>
          <w:tcPr>
            <w:tcW w:w="567" w:type="dxa"/>
            <w:vAlign w:val="center"/>
            <w:hideMark/>
          </w:tcPr>
          <w:p w14:paraId="7B95E5A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098B560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D72FF37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FB5A490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C05FF" w:rsidRPr="00F426CF" w14:paraId="75ACDBA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4354B219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E3DC56D" w14:textId="476E9A86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výšky oprávnených odpisov</w:t>
            </w:r>
            <w:r>
              <w:rPr>
                <w:color w:val="000000"/>
                <w:sz w:val="20"/>
                <w:szCs w:val="20"/>
              </w:rPr>
              <w:t xml:space="preserve"> (ak je to relevantné)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32CBBF50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D773C4C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251207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D56CABF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9C05FF" w:rsidRPr="00F426CF" w14:paraId="02231CB5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61A803AF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052FAC2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čestné vyhlásenie o finančných zdrojoch odpisovaného majetku?</w:t>
            </w:r>
          </w:p>
        </w:tc>
        <w:tc>
          <w:tcPr>
            <w:tcW w:w="567" w:type="dxa"/>
            <w:vAlign w:val="center"/>
            <w:hideMark/>
          </w:tcPr>
          <w:p w14:paraId="2A6AB4F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ACAB4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D33132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B7211D7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5FF" w:rsidRPr="00F426CF" w14:paraId="162799C2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A9065AE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DD49AD9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spôsob výpočtu oprávnenej výšky výdavku (nájomné, elektrická energia, voda, plyn, teplo a iné)?</w:t>
            </w:r>
          </w:p>
        </w:tc>
        <w:tc>
          <w:tcPr>
            <w:tcW w:w="567" w:type="dxa"/>
            <w:vAlign w:val="center"/>
            <w:hideMark/>
          </w:tcPr>
          <w:p w14:paraId="404570A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30010EF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4967F3B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C9BF58A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5FF" w:rsidRPr="00F426CF" w14:paraId="69AA8F9B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59703889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76294E2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dodací list, resp. preberací protokol vrátane podpisu osoby prijímateľa potvrdzujúci prevzatie a dátum prevzatia (v prípade režijných výdavkov - spotrebný tovar, prevádzkový materiál a nájomné (stroje, prístroje))?</w:t>
            </w:r>
          </w:p>
        </w:tc>
        <w:tc>
          <w:tcPr>
            <w:tcW w:w="567" w:type="dxa"/>
            <w:vAlign w:val="center"/>
            <w:hideMark/>
          </w:tcPr>
          <w:p w14:paraId="1BF69DE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F13C3A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4452A92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C7EDB29" w14:textId="77777777" w:rsidR="009C05FF" w:rsidRPr="00F426CF" w:rsidRDefault="009C05FF" w:rsidP="009C05F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C05FF" w:rsidRPr="00F426CF" w14:paraId="7532B4E7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7D4415E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785F8BF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podací lístok alebo výpis z podacieho hárku s adresami (napr. pri poštových poplatkoch)?</w:t>
            </w:r>
          </w:p>
        </w:tc>
        <w:tc>
          <w:tcPr>
            <w:tcW w:w="567" w:type="dxa"/>
            <w:vAlign w:val="center"/>
            <w:hideMark/>
          </w:tcPr>
          <w:p w14:paraId="19A4B558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ECDB168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41BC4B7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8566378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7FBD838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D105892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18215C" w14:textId="771F3AAD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Overil RO</w:t>
            </w:r>
            <w:r w:rsidRPr="00F426CF">
              <w:rPr>
                <w:color w:val="000000"/>
                <w:sz w:val="20"/>
                <w:szCs w:val="20"/>
              </w:rPr>
              <w:t xml:space="preserve"> vlastnícky vzťah</w:t>
            </w:r>
            <w:r>
              <w:rPr>
                <w:color w:val="000000"/>
                <w:sz w:val="20"/>
                <w:szCs w:val="20"/>
              </w:rPr>
              <w:t xml:space="preserve"> prijímateľa</w:t>
            </w:r>
            <w:r w:rsidRPr="00F426CF">
              <w:rPr>
                <w:color w:val="000000"/>
                <w:sz w:val="20"/>
                <w:szCs w:val="20"/>
              </w:rPr>
              <w:t xml:space="preserve"> k nehnuteľnosti </w:t>
            </w:r>
            <w:r>
              <w:rPr>
                <w:color w:val="000000"/>
                <w:sz w:val="20"/>
                <w:szCs w:val="20"/>
              </w:rPr>
              <w:t xml:space="preserve">v katastri nehnuteľnosti </w:t>
            </w:r>
            <w:r w:rsidRPr="00F426CF">
              <w:rPr>
                <w:color w:val="000000"/>
                <w:sz w:val="20"/>
                <w:szCs w:val="20"/>
              </w:rPr>
              <w:t xml:space="preserve">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77C49219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B25B47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088AB39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61D5E76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42CE6286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212534F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1145526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ocenenie nehnuteľnosti prostredníctvom znaleckého posudku vyhotoveného znalcom podľa zákona o znalcoch, tlmočníkoch a prekladateľoch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3413867F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C1B7AFE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54A5FB3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14658ED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202FF36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7EA3E1F6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8DB3F1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Doložil prijímateľ vlastníctvo iného majetku (ako nehnuteľností, ktoré sa evidujú v katastri nehnuteľností) napr. inventárnou/skladovou kartou majetku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163D0B5C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E974A1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D2C24C6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18B8311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6B1DB493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5D967D36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18.17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0153703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kópiu písomného dokladu (čestné vyhlásenie, zmluva), ktorý preukáže vykonanie dobrovoľnej práce/výskumnej činnosti/odbornej činnosti vloženej do projektu (týka sa vecných príspevkov)?</w:t>
            </w:r>
          </w:p>
        </w:tc>
        <w:tc>
          <w:tcPr>
            <w:tcW w:w="567" w:type="dxa"/>
            <w:vAlign w:val="center"/>
            <w:hideMark/>
          </w:tcPr>
          <w:p w14:paraId="08EC32B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862CBBB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2EADAF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66C9E9DD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0F58C872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9E2418D" w14:textId="77777777" w:rsidR="009C05FF" w:rsidRPr="00F426C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C0D02D9" w14:textId="77777777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projektového pracovníka preukazujúci počet hodín skutočne strávených realizáciou projektu a relevantné výstupy z činnosti (týka sa vecných príspevkov - poskytnutie neplatenej dobrovoľnej práce alebo výskumnej a odbornej činnosti)?</w:t>
            </w:r>
          </w:p>
        </w:tc>
        <w:tc>
          <w:tcPr>
            <w:tcW w:w="567" w:type="dxa"/>
            <w:vAlign w:val="center"/>
            <w:hideMark/>
          </w:tcPr>
          <w:p w14:paraId="1A333CA4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AA1228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9875350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793E22E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5FF" w:rsidRPr="00F426CF" w14:paraId="58633981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</w:tcPr>
          <w:p w14:paraId="3E04A6C1" w14:textId="77777777" w:rsidR="009C05FF" w:rsidRDefault="009C05FF" w:rsidP="009C05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4111" w:type="dxa"/>
            <w:gridSpan w:val="3"/>
            <w:vAlign w:val="center"/>
          </w:tcPr>
          <w:p w14:paraId="2F86BE17" w14:textId="041B05CC" w:rsidR="009C05FF" w:rsidRPr="00F426CF" w:rsidRDefault="009C05FF" w:rsidP="009C05F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Predložil prijímateľ vnútropodnikovú faktúru ako doklad o hodnote vloženej vlastnej čin-nosti/vlastného výkonu do projektu (ak je to relevantné)?</w:t>
            </w:r>
          </w:p>
        </w:tc>
        <w:tc>
          <w:tcPr>
            <w:tcW w:w="567" w:type="dxa"/>
            <w:vAlign w:val="center"/>
          </w:tcPr>
          <w:p w14:paraId="5F3742C2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608F47A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097CAA9" w14:textId="77777777" w:rsidR="009C05FF" w:rsidRPr="00F426CF" w:rsidRDefault="009C05FF" w:rsidP="009C05F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noWrap/>
            <w:vAlign w:val="center"/>
          </w:tcPr>
          <w:p w14:paraId="5A465CCE" w14:textId="77777777" w:rsidR="009C05FF" w:rsidRPr="00F426CF" w:rsidRDefault="009C05FF" w:rsidP="009C05F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6E01DB85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1A1FA07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19 - Opatrenia prijaté na základe vykonaných kontrol</w:t>
            </w:r>
          </w:p>
        </w:tc>
      </w:tr>
      <w:tr w:rsidR="00795E2B" w:rsidRPr="00F426CF" w14:paraId="0BF7A596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84F7C9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lastRenderedPageBreak/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7C6CAA9D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FDA347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11C3EC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3A242D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12EC3D48" w14:textId="64AE52C2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4B08F9" w:rsidRPr="00F426CF" w14:paraId="08ECF29D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</w:tcPr>
          <w:p w14:paraId="4297CEA9" w14:textId="77777777" w:rsidR="004B08F9" w:rsidRPr="00F426CF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111" w:type="dxa"/>
            <w:gridSpan w:val="3"/>
            <w:vAlign w:val="center"/>
          </w:tcPr>
          <w:p w14:paraId="21539CE2" w14:textId="77777777" w:rsidR="004B08F9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Predložil prijímateľ, písomný zoznam opatrení prijatých na nápravu nedostatkov a odstránenie príčin  ich vzniku (ďalej len „písomný zoznam  prijatých opatrení“), ktorý mu vyplynul ako povinnosť zo správy z kontroly, resp. čiastkovej správy z kontroly administratívnej finančnej kontroly,  finančnej kontroly na mieste, resp. spoločnej administratívnej finančnej kontroly a finančnej kontroly na mieste vykonanej RO? </w:t>
            </w:r>
          </w:p>
          <w:p w14:paraId="15F3CCDC" w14:textId="3D7240DB" w:rsidR="00505CB5" w:rsidRPr="00F426CF" w:rsidRDefault="00505CB5" w:rsidP="00054799">
            <w:pPr>
              <w:jc w:val="both"/>
              <w:rPr>
                <w:color w:val="000000"/>
                <w:sz w:val="20"/>
                <w:szCs w:val="20"/>
              </w:rPr>
            </w:pPr>
            <w:r w:rsidRPr="002243C7">
              <w:rPr>
                <w:color w:val="000000"/>
                <w:sz w:val="16"/>
              </w:rPr>
              <w:t>(</w:t>
            </w:r>
            <w:r w:rsidR="00503754">
              <w:rPr>
                <w:color w:val="000000"/>
                <w:sz w:val="16"/>
              </w:rPr>
              <w:t>V</w:t>
            </w:r>
            <w:r w:rsidR="002716AC">
              <w:rPr>
                <w:color w:val="000000"/>
                <w:sz w:val="16"/>
              </w:rPr>
              <w:t xml:space="preserve"> </w:t>
            </w:r>
            <w:r w:rsidRPr="002243C7">
              <w:rPr>
                <w:color w:val="000000"/>
                <w:sz w:val="16"/>
              </w:rPr>
              <w:t>prípade overovania plnenia povinností vyplývajúcich prijímateľovi z viacerých kontrol uviesť označenie kontrol, podľa ITMS2014</w:t>
            </w:r>
            <w:r w:rsidRPr="00DC6714">
              <w:rPr>
                <w:color w:val="000000"/>
                <w:sz w:val="16"/>
                <w:szCs w:val="16"/>
              </w:rPr>
              <w:t>+)</w:t>
            </w:r>
          </w:p>
        </w:tc>
        <w:tc>
          <w:tcPr>
            <w:tcW w:w="567" w:type="dxa"/>
            <w:vAlign w:val="center"/>
          </w:tcPr>
          <w:p w14:paraId="4506CF0A" w14:textId="4FB115CD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1419889" w14:textId="579E2AEB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C859ACF" w14:textId="69E1643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6C90C546" w14:textId="26378D9C" w:rsidR="004B08F9" w:rsidRPr="002243C7" w:rsidRDefault="004B08F9" w:rsidP="008400CF">
            <w:pPr>
              <w:jc w:val="both"/>
              <w:rPr>
                <w:color w:val="000000"/>
                <w:sz w:val="16"/>
              </w:rPr>
            </w:pPr>
            <w:r w:rsidRPr="002243C7">
              <w:rPr>
                <w:color w:val="000000"/>
                <w:sz w:val="16"/>
              </w:rPr>
              <w:t xml:space="preserve"> </w:t>
            </w:r>
          </w:p>
        </w:tc>
      </w:tr>
      <w:tr w:rsidR="004B08F9" w:rsidRPr="00F426CF" w14:paraId="0E2A7CCC" w14:textId="77777777" w:rsidTr="003D14A7">
        <w:trPr>
          <w:gridAfter w:val="1"/>
          <w:wAfter w:w="8" w:type="dxa"/>
          <w:trHeight w:val="775"/>
        </w:trPr>
        <w:tc>
          <w:tcPr>
            <w:tcW w:w="1050" w:type="dxa"/>
            <w:vAlign w:val="center"/>
          </w:tcPr>
          <w:p w14:paraId="37B55423" w14:textId="77777777" w:rsidR="004B08F9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111" w:type="dxa"/>
            <w:gridSpan w:val="3"/>
            <w:vAlign w:val="center"/>
          </w:tcPr>
          <w:p w14:paraId="3EFD4FF1" w14:textId="4ADE33A0" w:rsidR="004B08F9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Prijímateľ vypracoval písomný zoznam  prijatých opatrení v lehote uvedenej v správe z kontroly/čiastkovej správe z kontroly?</w:t>
            </w:r>
          </w:p>
        </w:tc>
        <w:tc>
          <w:tcPr>
            <w:tcW w:w="567" w:type="dxa"/>
            <w:vAlign w:val="center"/>
          </w:tcPr>
          <w:p w14:paraId="16F09796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F41076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C2856D4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2980CA9" w14:textId="77777777" w:rsidR="004B08F9" w:rsidRDefault="004B08F9" w:rsidP="008400CF">
            <w:pPr>
              <w:jc w:val="both"/>
              <w:rPr>
                <w:bCs/>
                <w:color w:val="000000"/>
              </w:rPr>
            </w:pPr>
          </w:p>
        </w:tc>
      </w:tr>
      <w:tr w:rsidR="004B08F9" w:rsidRPr="00F426CF" w14:paraId="2DC6746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EAB0A21" w14:textId="77777777" w:rsidR="004B08F9" w:rsidRPr="00F426CF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19.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DDF8F6E" w14:textId="1F0EC335" w:rsidR="004B08F9" w:rsidRPr="00F426CF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Splnil prijímateľ opatrenia, ktoré  prija</w:t>
            </w:r>
            <w:r>
              <w:rPr>
                <w:color w:val="000000"/>
                <w:sz w:val="20"/>
                <w:szCs w:val="20"/>
              </w:rPr>
              <w:t>l</w:t>
            </w:r>
            <w:r w:rsidRPr="00F426CF">
              <w:rPr>
                <w:color w:val="000000"/>
                <w:sz w:val="20"/>
                <w:szCs w:val="20"/>
              </w:rPr>
              <w:t xml:space="preserve">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zmysle</w:t>
            </w:r>
            <w:r>
              <w:rPr>
                <w:color w:val="000000"/>
                <w:sz w:val="20"/>
                <w:szCs w:val="20"/>
              </w:rPr>
              <w:t xml:space="preserve"> povinnosti vyplývajúcej mu z </w:t>
            </w:r>
            <w:r w:rsidRPr="00F426CF">
              <w:rPr>
                <w:color w:val="000000"/>
                <w:sz w:val="20"/>
                <w:szCs w:val="20"/>
              </w:rPr>
              <w:t>vykonan</w:t>
            </w:r>
            <w:r>
              <w:rPr>
                <w:color w:val="000000"/>
                <w:sz w:val="20"/>
                <w:szCs w:val="20"/>
              </w:rPr>
              <w:t>ej/ vykonaných</w:t>
            </w:r>
            <w:r w:rsidRPr="00F426CF">
              <w:rPr>
                <w:color w:val="000000"/>
                <w:sz w:val="20"/>
                <w:szCs w:val="20"/>
              </w:rPr>
              <w:t xml:space="preserve"> kontrol?</w:t>
            </w:r>
          </w:p>
        </w:tc>
        <w:tc>
          <w:tcPr>
            <w:tcW w:w="567" w:type="dxa"/>
            <w:vAlign w:val="center"/>
            <w:hideMark/>
          </w:tcPr>
          <w:p w14:paraId="548E2356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BEE72CE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5B73D80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1BF2A4C" w14:textId="77777777" w:rsidR="004B08F9" w:rsidRPr="00F426CF" w:rsidRDefault="004B08F9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4B08F9" w:rsidRPr="00F426CF" w14:paraId="47B9F66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4567F6E0" w14:textId="77777777" w:rsidR="004B08F9" w:rsidRPr="00F426CF" w:rsidRDefault="004B08F9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19.4</w:t>
            </w:r>
          </w:p>
        </w:tc>
        <w:tc>
          <w:tcPr>
            <w:tcW w:w="4111" w:type="dxa"/>
            <w:gridSpan w:val="3"/>
            <w:vAlign w:val="center"/>
          </w:tcPr>
          <w:p w14:paraId="070499A2" w14:textId="038C04C1" w:rsidR="004B08F9" w:rsidRPr="00F426CF" w:rsidRDefault="004B08F9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Splnil prijímateľ prijaté opatrenia v lehote určenej RO?</w:t>
            </w:r>
          </w:p>
        </w:tc>
        <w:tc>
          <w:tcPr>
            <w:tcW w:w="567" w:type="dxa"/>
            <w:vAlign w:val="center"/>
          </w:tcPr>
          <w:p w14:paraId="56869D90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57829F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93AB10E" w14:textId="77777777" w:rsidR="004B08F9" w:rsidRPr="00F426CF" w:rsidRDefault="004B08F9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2BA72EC5" w14:textId="77777777" w:rsidR="004B08F9" w:rsidRPr="00F426CF" w:rsidRDefault="004B08F9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624B73D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16DA37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20 - Osobné výdavky</w:t>
            </w:r>
          </w:p>
        </w:tc>
      </w:tr>
      <w:tr w:rsidR="00795E2B" w:rsidRPr="00F426CF" w14:paraId="7AFDBE24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996830A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7E2DF557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429FB3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99793D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70FB303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6053695B" w14:textId="6CAC2BA0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D15C5" w:rsidRPr="00F426CF" w14:paraId="345E057E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29B974D6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5CB6950" w14:textId="2F56937A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pracovná zmluva/dohoda o práci vykonávanej mimo pracovného pomeru uzatvorená v súlade so zákonníkom práce a obsahuje všetky náležitosti pracovnej zmluvy/dohody o práci vykonávanej mimo pracovného pomeru podľa tohto zákona (vrátane štátnej služby)?</w:t>
            </w:r>
          </w:p>
        </w:tc>
        <w:tc>
          <w:tcPr>
            <w:tcW w:w="567" w:type="dxa"/>
            <w:vAlign w:val="center"/>
            <w:hideMark/>
          </w:tcPr>
          <w:p w14:paraId="7794117A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6F795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D8F00E7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222993F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06A1FEF0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BCED508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A1EE0AD" w14:textId="6B0E3ACE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opis pracovnej činnosti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náplň práce) (vrátane štátnej služby)?</w:t>
            </w:r>
          </w:p>
        </w:tc>
        <w:tc>
          <w:tcPr>
            <w:tcW w:w="567" w:type="dxa"/>
            <w:vAlign w:val="center"/>
            <w:hideMark/>
          </w:tcPr>
          <w:p w14:paraId="3D9E3A52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A301DB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2F13C6B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BA7923D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6B4A19B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86A9534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3ACC81C" w14:textId="77777777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pracovná zmluva/dohoda alebo jej prílohy údaj o mzde alebo plate (spravidla platový výmer)? (vrátane štátnej služby)</w:t>
            </w:r>
          </w:p>
        </w:tc>
        <w:tc>
          <w:tcPr>
            <w:tcW w:w="567" w:type="dxa"/>
            <w:vAlign w:val="center"/>
            <w:hideMark/>
          </w:tcPr>
          <w:p w14:paraId="16857B1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9CF0B0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6E7BD54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356FD8E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15C5" w:rsidRPr="00F426CF" w14:paraId="3FB37AB9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42DC23FC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51B771A" w14:textId="1BF2ED38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pracovný výkaz zamestnan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ca/zamestnancov?</w:t>
            </w:r>
          </w:p>
        </w:tc>
        <w:tc>
          <w:tcPr>
            <w:tcW w:w="567" w:type="dxa"/>
            <w:vAlign w:val="center"/>
            <w:hideMark/>
          </w:tcPr>
          <w:p w14:paraId="09B4CAD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7D7060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F102067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8B7D6AC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2CD0C7A5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5E252F4F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33402E9" w14:textId="33F7174D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mzdový list, resp. výplatnú pásku alebo iný relevantný doklad?</w:t>
            </w:r>
          </w:p>
        </w:tc>
        <w:tc>
          <w:tcPr>
            <w:tcW w:w="567" w:type="dxa"/>
            <w:vAlign w:val="center"/>
            <w:hideMark/>
          </w:tcPr>
          <w:p w14:paraId="6D60824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A73C62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68480B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44B6E3D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5C6998B0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18CFDDBC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333419A" w14:textId="2945C675" w:rsidR="007D15C5" w:rsidRPr="00954D48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Predložil prijímateľ výpočet oprávnenej mzdy a odvodov? (ak je to relevantné)</w:t>
            </w:r>
          </w:p>
        </w:tc>
        <w:tc>
          <w:tcPr>
            <w:tcW w:w="567" w:type="dxa"/>
            <w:vAlign w:val="center"/>
            <w:hideMark/>
          </w:tcPr>
          <w:p w14:paraId="7068878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25784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983207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68160C0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27240758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17F4B786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20.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AAF868C" w14:textId="18B51F09" w:rsidR="007D15C5" w:rsidRPr="00954D48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Predložil prijímateľ k osobným výdavkom identifikáciu bankového účtu zamestnanca, resp. oprávnenej osoby, ak bankový účet nie je identifikovaný v zmluvnom vzťahu (napr. v pracovnej zmluve)?</w:t>
            </w:r>
          </w:p>
        </w:tc>
        <w:tc>
          <w:tcPr>
            <w:tcW w:w="567" w:type="dxa"/>
            <w:vAlign w:val="center"/>
            <w:hideMark/>
          </w:tcPr>
          <w:p w14:paraId="7AC9794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E3DAEF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F6F3432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832278D" w14:textId="77777777" w:rsidR="007D15C5" w:rsidRPr="002243C7" w:rsidRDefault="007D15C5" w:rsidP="008400CF">
            <w:pPr>
              <w:jc w:val="both"/>
              <w:rPr>
                <w:b/>
                <w:color w:val="000000"/>
                <w:sz w:val="20"/>
              </w:rPr>
            </w:pPr>
            <w:r w:rsidRPr="002243C7">
              <w:rPr>
                <w:b/>
                <w:color w:val="000000"/>
                <w:sz w:val="20"/>
              </w:rPr>
              <w:t> </w:t>
            </w:r>
          </w:p>
        </w:tc>
      </w:tr>
      <w:tr w:rsidR="007D15C5" w:rsidRPr="00F426CF" w14:paraId="188B4A40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1555FA27" w14:textId="7C695DE9" w:rsidR="007D15C5" w:rsidRPr="003D14A7" w:rsidRDefault="007D15C5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20.8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A7AA843" w14:textId="13736E11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dodržaný stanovený limit pre maximálnu dĺžku pracovného úväzku (vrátane všetkých pracovných úväzkov voči zamestnávateľovi resp. zamestnávateľom vrátane prípadných dohôd mimo pracovného pomeru)?</w:t>
            </w:r>
          </w:p>
        </w:tc>
        <w:tc>
          <w:tcPr>
            <w:tcW w:w="567" w:type="dxa"/>
            <w:vAlign w:val="center"/>
            <w:hideMark/>
          </w:tcPr>
          <w:p w14:paraId="2E9606C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8EE47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0DFCA2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45C007B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15C5" w:rsidRPr="00F426CF" w14:paraId="2CB3D76A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645CCBF0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208EF93" w14:textId="77746A6B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prezenčnú listinu podpísanú lektorom, učiteľom, resp. osobou vykonávajúcou vzdelávaciu aktivitu?</w:t>
            </w:r>
          </w:p>
        </w:tc>
        <w:tc>
          <w:tcPr>
            <w:tcW w:w="567" w:type="dxa"/>
            <w:vAlign w:val="center"/>
            <w:hideMark/>
          </w:tcPr>
          <w:p w14:paraId="7BDB8AE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06BC796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D4840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0DB00A0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D15C5" w:rsidRPr="00F426CF" w14:paraId="11037C8A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CE782A5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20.10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735BC6" w14:textId="1BD0700B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 vzdelávacích aktivitách (napr. prednáška, lektorovanie) k osobným výdavkom časový harmonogram uskutočnenia jednotlivých aktivít (napr. prednášok, cvičení)?</w:t>
            </w:r>
          </w:p>
        </w:tc>
        <w:tc>
          <w:tcPr>
            <w:tcW w:w="567" w:type="dxa"/>
            <w:vAlign w:val="center"/>
            <w:hideMark/>
          </w:tcPr>
          <w:p w14:paraId="1394C0C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CB36F79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AC85A1D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335C642" w14:textId="77777777" w:rsidR="007D15C5" w:rsidRPr="002243C7" w:rsidRDefault="007D15C5" w:rsidP="002243C7">
            <w:pPr>
              <w:rPr>
                <w:color w:val="000000"/>
                <w:sz w:val="22"/>
              </w:rPr>
            </w:pPr>
            <w:r w:rsidRPr="002243C7">
              <w:rPr>
                <w:color w:val="000000"/>
                <w:sz w:val="22"/>
              </w:rPr>
              <w:t> </w:t>
            </w:r>
          </w:p>
        </w:tc>
      </w:tr>
      <w:tr w:rsidR="007D15C5" w:rsidRPr="00F426CF" w14:paraId="3F1F8A13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1C0F7304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DEFBFF6" w14:textId="26671B88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jednoznačnú identifikáciu zamestnanca a vykonávané pozície (odkaz na položku rozpočtu, z ktorej sú osobné náklady hradené); časové vymedzenie (mesiac a rok, v ktorom bola činnosť realizovaná)?</w:t>
            </w:r>
          </w:p>
        </w:tc>
        <w:tc>
          <w:tcPr>
            <w:tcW w:w="567" w:type="dxa"/>
            <w:vAlign w:val="center"/>
            <w:hideMark/>
          </w:tcPr>
          <w:p w14:paraId="51A42EB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2A1D17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4EE978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4037FE32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7480C504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C77A757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FE351BF" w14:textId="2B2973D5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časový rozsah prác podľa zmluvy a popis činností, ktoré sú vykonávané v rámci projektu v jednotlivých dňoch?</w:t>
            </w:r>
          </w:p>
        </w:tc>
        <w:tc>
          <w:tcPr>
            <w:tcW w:w="567" w:type="dxa"/>
            <w:vAlign w:val="center"/>
            <w:hideMark/>
          </w:tcPr>
          <w:p w14:paraId="1EC3C3B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736EC5C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11672D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053F9D43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1547EB9E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C448931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60E06BE" w14:textId="67379279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identifikáciu projektov, na ktorých sa konkrétna osoba podieľala a identifikáciu inej činnosti mimo EŠIF?</w:t>
            </w:r>
          </w:p>
        </w:tc>
        <w:tc>
          <w:tcPr>
            <w:tcW w:w="567" w:type="dxa"/>
            <w:vAlign w:val="center"/>
            <w:hideMark/>
          </w:tcPr>
          <w:p w14:paraId="1325A08F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58D5967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AB9AE3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6461C177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14370EE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DFB187E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1734FB" w14:textId="54A190B0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údaje o type úväzku v rámci projektu, prípadne o zapojení do ďalších projektov a ďalších činností pre prijímateľa?</w:t>
            </w:r>
          </w:p>
        </w:tc>
        <w:tc>
          <w:tcPr>
            <w:tcW w:w="567" w:type="dxa"/>
            <w:vAlign w:val="center"/>
            <w:hideMark/>
          </w:tcPr>
          <w:p w14:paraId="4F582D5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4CF6CB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48B6B93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3AAA2DF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6B3C81D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FA81247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CF29D53" w14:textId="4299AD35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Obsahuje pracovný výkaz prehľad odpracovaných hodín v rámci jednotlivých dní v členení podľa jednotlivých projektov a ďalších činností mimo EŠIF vrátane zaznačenia všetkých prekážok v práci?</w:t>
            </w:r>
          </w:p>
        </w:tc>
        <w:tc>
          <w:tcPr>
            <w:tcW w:w="567" w:type="dxa"/>
            <w:vAlign w:val="center"/>
            <w:hideMark/>
          </w:tcPr>
          <w:p w14:paraId="328A6AAB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32B032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424D1A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338AB488" w14:textId="77777777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15C5" w:rsidRPr="00F426CF" w14:paraId="0109B22E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</w:tcPr>
          <w:p w14:paraId="376AA001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20.16</w:t>
            </w:r>
          </w:p>
        </w:tc>
        <w:tc>
          <w:tcPr>
            <w:tcW w:w="4111" w:type="dxa"/>
            <w:gridSpan w:val="3"/>
            <w:vAlign w:val="center"/>
          </w:tcPr>
          <w:p w14:paraId="78C26911" w14:textId="1C96A4B2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Uplatňoval si prijímateľ aj osobné výdavky, </w:t>
            </w:r>
            <w:r w:rsidRPr="00FA6892">
              <w:rPr>
                <w:color w:val="000000"/>
                <w:sz w:val="20"/>
                <w:szCs w:val="20"/>
              </w:rPr>
              <w:t>ktoré n</w:t>
            </w:r>
            <w:r>
              <w:rPr>
                <w:color w:val="000000"/>
                <w:sz w:val="20"/>
                <w:szCs w:val="20"/>
              </w:rPr>
              <w:t>esúviseli s vykonanými prácami na projekte?</w:t>
            </w:r>
          </w:p>
        </w:tc>
        <w:tc>
          <w:tcPr>
            <w:tcW w:w="567" w:type="dxa"/>
            <w:vAlign w:val="center"/>
          </w:tcPr>
          <w:p w14:paraId="5545A0BE" w14:textId="5A38FD5B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B3484B1" w14:textId="575C6AD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8D37B2D" w14:textId="0F7BB1B2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noWrap/>
            <w:vAlign w:val="center"/>
          </w:tcPr>
          <w:p w14:paraId="4429575F" w14:textId="175CA93F" w:rsidR="007D15C5" w:rsidRPr="00F426CF" w:rsidRDefault="007D15C5" w:rsidP="008400CF">
            <w:pPr>
              <w:rPr>
                <w:color w:val="000000"/>
                <w:sz w:val="22"/>
                <w:szCs w:val="22"/>
              </w:rPr>
            </w:pPr>
          </w:p>
        </w:tc>
      </w:tr>
      <w:tr w:rsidR="008400CF" w:rsidRPr="00F426CF" w14:paraId="792DF358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B4F3842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21 - Štátna pomoc a pomoc de minimis</w:t>
            </w:r>
          </w:p>
        </w:tc>
      </w:tr>
      <w:tr w:rsidR="00795E2B" w:rsidRPr="00F426CF" w14:paraId="1C361B1B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2DD801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87B56B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F47933B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7E7EB3E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73874D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BE6B18C" w14:textId="0D727A5C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D15C5" w:rsidRPr="00F426CF" w14:paraId="15E3C85C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0E030FBA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E8EC30A" w14:textId="77777777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súťaže, definovaných vo výzve/vyzvaní?</w:t>
            </w:r>
          </w:p>
        </w:tc>
        <w:tc>
          <w:tcPr>
            <w:tcW w:w="567" w:type="dxa"/>
            <w:vAlign w:val="center"/>
            <w:hideMark/>
          </w:tcPr>
          <w:p w14:paraId="35DD2A41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0AACE5E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3BB9BF4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F5AB523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7D15C5" w:rsidRPr="00F426CF" w14:paraId="32ABF233" w14:textId="77777777" w:rsidTr="003D14A7">
        <w:trPr>
          <w:gridAfter w:val="1"/>
          <w:wAfter w:w="8" w:type="dxa"/>
          <w:trHeight w:val="582"/>
        </w:trPr>
        <w:tc>
          <w:tcPr>
            <w:tcW w:w="1050" w:type="dxa"/>
            <w:vAlign w:val="center"/>
            <w:hideMark/>
          </w:tcPr>
          <w:p w14:paraId="50C9E09A" w14:textId="77777777" w:rsidR="007D15C5" w:rsidRPr="00F426CF" w:rsidRDefault="007D15C5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828D585" w14:textId="77777777" w:rsidR="007D15C5" w:rsidRPr="00F426CF" w:rsidRDefault="007D15C5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dodržané pravidlá stanovené schémou štátnej pomoci, schémou pomoci de minimis, resp. ak nebola vypracovaná príslušná schéma, pravidlá služieb vo verejnom záujme v zmysle čl. 106 ods. 2 zmluvy o fungovaní EÚ alebo v predpisoch spoločenstva vzťahujúcich sa k právu hospodárskej súťaže počas realizácie projektu, v prípade, ak neboli príslušné pravidlá stanovené vo výzve/vyzvaní (minimálne v rozsahu testu štátnej pomoci, ktorý je povinne vykonávaný v rámci výzvy)?</w:t>
            </w:r>
          </w:p>
        </w:tc>
        <w:tc>
          <w:tcPr>
            <w:tcW w:w="567" w:type="dxa"/>
            <w:vAlign w:val="center"/>
            <w:hideMark/>
          </w:tcPr>
          <w:p w14:paraId="51944FE5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1C9D258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6973EC0" w14:textId="77777777" w:rsidR="007D15C5" w:rsidRPr="00F426CF" w:rsidRDefault="007D15C5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34F4237" w14:textId="77777777" w:rsidR="007D15C5" w:rsidRPr="00F426CF" w:rsidRDefault="007D15C5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45B206E6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09776D8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22 - Vecná, časová a územná oprávnenosť výdavkov</w:t>
            </w:r>
          </w:p>
        </w:tc>
      </w:tr>
      <w:tr w:rsidR="00795E2B" w:rsidRPr="00F426CF" w14:paraId="5DEAA797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9BF6F22" w14:textId="77777777" w:rsidR="008400CF" w:rsidRPr="00106A4D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017536E" w14:textId="77777777" w:rsidR="008400CF" w:rsidRPr="00106A4D" w:rsidRDefault="008400CF" w:rsidP="008400CF">
            <w:pPr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9E861E7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300A493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AB66415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22A5ACF" w14:textId="4B14CF1D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95E2B" w:rsidRPr="00F426CF" w14:paraId="515E7B14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0E2C3762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515550D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Vecná oprávnenosť výdavkov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510A2DD4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E8CF7EF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51103E1A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772B40B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7D09EDD1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4B37CB99" w14:textId="2B365F31" w:rsidR="00616A9B" w:rsidRPr="003D14A7" w:rsidRDefault="00616A9B" w:rsidP="00A459E7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22.1.1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6256187" w14:textId="032C805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</w:t>
            </w:r>
            <w:r w:rsidRPr="00F426CF">
              <w:rPr>
                <w:color w:val="000000"/>
                <w:sz w:val="20"/>
                <w:szCs w:val="20"/>
              </w:rPr>
              <w:lastRenderedPageBreak/>
              <w:t>cene, k objemu a jednotkovej cene, súčtov jednotlivých položiek)?</w:t>
            </w:r>
            <w:bookmarkStart w:id="5" w:name="_Ref65827464"/>
            <w:r>
              <w:rPr>
                <w:rStyle w:val="Odkaznapoznmkupodiarou"/>
                <w:color w:val="000000"/>
                <w:sz w:val="20"/>
                <w:szCs w:val="20"/>
              </w:rPr>
              <w:footnoteReference w:id="16"/>
            </w:r>
            <w:bookmarkEnd w:id="5"/>
            <w:r w:rsidRPr="00F426CF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531B56AD" w14:textId="5D4397F0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vAlign w:val="center"/>
            <w:hideMark/>
          </w:tcPr>
          <w:p w14:paraId="5AD9147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4F42A5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60871FE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27BA35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C8E1D2D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39FB159" w14:textId="3EA352F7" w:rsidR="00616A9B" w:rsidRPr="00954D48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954D48">
              <w:rPr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567" w:type="dxa"/>
            <w:vAlign w:val="center"/>
            <w:hideMark/>
          </w:tcPr>
          <w:p w14:paraId="00639DC5" w14:textId="0528BD5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A845D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A8D0B13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FEEAD50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7728AC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2253033C" w14:textId="72DFA725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22.1.3</w:t>
            </w:r>
            <w:r w:rsidR="0010370D" w:rsidRPr="00106A4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7696FC08" w14:textId="502A1C5C" w:rsidR="00616A9B" w:rsidRPr="00954D48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Sú vyn</w:t>
            </w:r>
            <w:r w:rsidRPr="00454540">
              <w:rPr>
                <w:color w:val="000000"/>
                <w:sz w:val="20"/>
                <w:szCs w:val="20"/>
              </w:rPr>
              <w:t>aložené výdavk</w:t>
            </w:r>
            <w:r>
              <w:rPr>
                <w:color w:val="000000"/>
                <w:sz w:val="20"/>
                <w:szCs w:val="20"/>
              </w:rPr>
              <w:t xml:space="preserve">y v súlade </w:t>
            </w:r>
            <w:r w:rsidRPr="00454540">
              <w:rPr>
                <w:color w:val="000000"/>
                <w:sz w:val="20"/>
                <w:szCs w:val="20"/>
              </w:rPr>
              <w:t>so zmluvou/objednávkou s dodávateľom tovarov/služieb/prác vrátane jej dodatkov?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954D4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194FB55F" w14:textId="630FC73F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1EDB7BC" w14:textId="6F5BAAC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7AE5FF2" w14:textId="2AB38DE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37A386AE" w14:textId="4557A944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616A9B" w:rsidRPr="00F426CF" w14:paraId="40C85BB1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E97548A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1F68045" w14:textId="56445165" w:rsidR="00616A9B" w:rsidRPr="00F426CF" w:rsidRDefault="00616A9B" w:rsidP="00DC6714">
            <w:pPr>
              <w:rPr>
                <w:color w:val="000000"/>
                <w:sz w:val="20"/>
                <w:szCs w:val="20"/>
              </w:rPr>
            </w:pPr>
            <w:r w:rsidRPr="00C644E8">
              <w:rPr>
                <w:color w:val="000000"/>
                <w:sz w:val="20"/>
                <w:szCs w:val="20"/>
              </w:rPr>
              <w:t>Je výdavok v</w:t>
            </w:r>
            <w:r w:rsidRPr="00F426CF">
              <w:rPr>
                <w:color w:val="000000"/>
                <w:sz w:val="20"/>
                <w:szCs w:val="20"/>
              </w:rPr>
              <w:t xml:space="preserve"> súlade s pravidlami a podmienkami stanovenými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38A38BE4" w14:textId="4FC6160D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53A85D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2D650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58A2C0B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73A0E826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45E1D19E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D5552CD" w14:textId="38633E3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výdavok vynaložený na aktivitu/aktivity projektu?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4D566FCB" w14:textId="7D48C0E4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80B9930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0008321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EB367C5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0304549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620EC27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6476F46" w14:textId="2A9D9A40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Bolo preukázané neprekročenie celkovej sumy za príslušnú skupinu výdavkov a celkovej sumy NFP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1D84A1A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43A599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D8C9C9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6616FA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6EFA3D1E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D15002B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22.1.7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FA66738" w14:textId="5D1733CF" w:rsidR="00616A9B" w:rsidRPr="00C6143D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 xml:space="preserve">Je DPH pri deklarovaných výdavkoch v ŽoP prijímateľa, ktorý je platiteľom DPH oprávneným výdavkom? (T. j. Prijímateľ si neuplatňuje nárok na DPH </w:t>
            </w:r>
            <w:r w:rsidRPr="00C6143D">
              <w:rPr>
                <w:sz w:val="20"/>
                <w:szCs w:val="20"/>
              </w:rPr>
              <w:t>prislúchajúci danému výdavku úplne alebo z časti voči daňovému úradu a výdavok sa nenachádza v </w:t>
            </w:r>
            <w:r w:rsidRPr="00C6143D">
              <w:rPr>
                <w:sz w:val="20"/>
                <w:szCs w:val="20"/>
                <w:shd w:val="clear" w:color="auto" w:fill="FFFFFF"/>
              </w:rPr>
              <w:t>záznamoch o  prijatých tovaroch a službách s možnos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>ou odpo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sz w:val="20"/>
                <w:szCs w:val="20"/>
                <w:shd w:val="clear" w:color="auto" w:fill="FFFFFF"/>
              </w:rPr>
              <w:t>tania dane alebo s možnos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>ou pomerného odpo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čí</w:t>
            </w:r>
            <w:r w:rsidRPr="00C6143D">
              <w:rPr>
                <w:sz w:val="20"/>
                <w:szCs w:val="20"/>
                <w:shd w:val="clear" w:color="auto" w:fill="FFFFFF"/>
              </w:rPr>
              <w:t>tania dane, ktoré je povinný vies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ť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 pod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ľ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a </w:t>
            </w:r>
            <w:r w:rsidRPr="00C6143D">
              <w:rPr>
                <w:rFonts w:hint="eastAsia"/>
                <w:sz w:val="20"/>
                <w:szCs w:val="20"/>
                <w:shd w:val="clear" w:color="auto" w:fill="FFFFFF"/>
              </w:rPr>
              <w:t>§</w:t>
            </w:r>
            <w:r w:rsidRPr="00C6143D">
              <w:rPr>
                <w:sz w:val="20"/>
                <w:szCs w:val="20"/>
                <w:shd w:val="clear" w:color="auto" w:fill="FFFFFF"/>
              </w:rPr>
              <w:t xml:space="preserve"> 70 ods. 1 zákona o DPH.</w:t>
            </w:r>
            <w:r w:rsidRPr="00C6143D">
              <w:rPr>
                <w:sz w:val="20"/>
                <w:szCs w:val="20"/>
              </w:rPr>
              <w:t>)</w:t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 \* MERGEFORMAT </w:instrText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C6143D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2DD2D8EA" w14:textId="32182634" w:rsidR="00616A9B" w:rsidRPr="00C6143D" w:rsidRDefault="00616A9B" w:rsidP="008400CF">
            <w:pPr>
              <w:rPr>
                <w:color w:val="000000"/>
                <w:sz w:val="20"/>
                <w:szCs w:val="20"/>
              </w:rPr>
            </w:pPr>
            <w:r w:rsidRPr="00C6143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CD84F5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1699220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A17D2AF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595AC6DA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1F7F0F97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22.1.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AE8E04C" w14:textId="293DCDE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Boli počas realizácie, resp. vrátane obdobia udržateľnosti projektu vytvorené zdaniteľné príjmy generované z majetku financovaného prostredníctvom NFP, ktoré majú vplyv na výdavky týkajúce sa uplatnenej DPH (t. j. posúdenie uplatnenia odpočtu DPH)?</w:t>
            </w:r>
          </w:p>
        </w:tc>
        <w:tc>
          <w:tcPr>
            <w:tcW w:w="567" w:type="dxa"/>
            <w:vAlign w:val="center"/>
            <w:hideMark/>
          </w:tcPr>
          <w:p w14:paraId="02F1B72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E0C0A3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EF1B36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97C872F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7CEE9B1E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38CFB19F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22.1.9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404B57B" w14:textId="3A8DFF0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skontrolované neprekrývanie sa nároko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vaných finančných prostriedkov/deklarovaných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67" w:type="dxa"/>
            <w:vAlign w:val="center"/>
            <w:hideMark/>
          </w:tcPr>
          <w:p w14:paraId="23B3286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B21761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DBB600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8602EC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5E2B" w:rsidRPr="00F426CF" w14:paraId="509ECAA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68C1DB83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700F16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Časová oprávnenosť výdavkov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DD05B7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0D517A56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09CEFF20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651E25D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4334B768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A805283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22.2.1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2BDE03F" w14:textId="4388CD33" w:rsidR="00616A9B" w:rsidRPr="002243C7" w:rsidRDefault="00616A9B" w:rsidP="002243C7">
            <w:pPr>
              <w:jc w:val="both"/>
              <w:rPr>
                <w:color w:val="000000"/>
                <w:sz w:val="20"/>
                <w:vertAlign w:val="superscript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Sú deklarované výdavky oprávnené vzhľadom na časovú oprávnenosť uvedenú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5950AC86" w14:textId="0DCC23F5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6F7702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D95D84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8976619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95E2B" w:rsidRPr="00F426CF" w14:paraId="603D4DD9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shd w:val="clear" w:color="auto" w:fill="B1A0C7"/>
            <w:vAlign w:val="center"/>
            <w:hideMark/>
          </w:tcPr>
          <w:p w14:paraId="586CE0F4" w14:textId="77777777" w:rsidR="008400CF" w:rsidRPr="00F426CF" w:rsidRDefault="008400CF" w:rsidP="008400C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111" w:type="dxa"/>
            <w:gridSpan w:val="3"/>
            <w:shd w:val="clear" w:color="auto" w:fill="B1A0C7"/>
            <w:vAlign w:val="center"/>
            <w:hideMark/>
          </w:tcPr>
          <w:p w14:paraId="63FED81D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Územná oprávnenosť výdavku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42B5CAD1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B1A0C7"/>
            <w:vAlign w:val="center"/>
            <w:hideMark/>
          </w:tcPr>
          <w:p w14:paraId="53329E8C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B1A0C7"/>
            <w:vAlign w:val="center"/>
            <w:hideMark/>
          </w:tcPr>
          <w:p w14:paraId="57F94CE8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shd w:val="clear" w:color="auto" w:fill="B1A0C7"/>
            <w:vAlign w:val="center"/>
            <w:hideMark/>
          </w:tcPr>
          <w:p w14:paraId="12083747" w14:textId="77777777" w:rsidR="008400CF" w:rsidRPr="00F426CF" w:rsidRDefault="008400CF" w:rsidP="008400C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16A9B" w:rsidRPr="00F426CF" w14:paraId="118AADCF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9A07BF7" w14:textId="77777777" w:rsidR="00616A9B" w:rsidRPr="00106A4D" w:rsidRDefault="00616A9B" w:rsidP="008400CF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22.3.1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BF7AE7F" w14:textId="74B7E62E" w:rsidR="00616A9B" w:rsidRPr="002243C7" w:rsidRDefault="00616A9B" w:rsidP="002243C7">
            <w:pPr>
              <w:jc w:val="both"/>
              <w:rPr>
                <w:color w:val="000000"/>
                <w:sz w:val="20"/>
                <w:vertAlign w:val="superscript"/>
              </w:rPr>
            </w:pPr>
            <w:r>
              <w:rPr>
                <w:color w:val="000000"/>
                <w:sz w:val="20"/>
                <w:szCs w:val="20"/>
              </w:rPr>
              <w:t xml:space="preserve">Vznikli </w:t>
            </w:r>
            <w:r w:rsidRPr="00F426CF">
              <w:rPr>
                <w:color w:val="000000"/>
                <w:sz w:val="20"/>
                <w:szCs w:val="20"/>
              </w:rPr>
              <w:t xml:space="preserve">deklarované výdavky v ŽoP na oprávnenom území v súlade so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ou</w:t>
            </w:r>
            <w:r>
              <w:rPr>
                <w:color w:val="000000"/>
                <w:sz w:val="20"/>
                <w:szCs w:val="20"/>
              </w:rPr>
              <w:t xml:space="preserve"> o NFP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instrText xml:space="preserve"> NOTEREF _Ref65827464 \h </w:instrText>
            </w:r>
            <w:r>
              <w:rPr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925AF2">
              <w:rPr>
                <w:color w:val="000000"/>
                <w:sz w:val="20"/>
                <w:szCs w:val="20"/>
                <w:vertAlign w:val="superscript"/>
              </w:rPr>
              <w:t>15</w:t>
            </w:r>
            <w:r w:rsidRPr="00DC6714">
              <w:rPr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567" w:type="dxa"/>
            <w:vAlign w:val="center"/>
            <w:hideMark/>
          </w:tcPr>
          <w:p w14:paraId="67EE42F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A8C995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EE33F4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EFF41C3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F426C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400CF" w:rsidRPr="00F426CF" w14:paraId="335D9B3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03A9B1F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23 - Finančný prenájom a operatívny nájom</w:t>
            </w:r>
          </w:p>
        </w:tc>
      </w:tr>
      <w:tr w:rsidR="00795E2B" w:rsidRPr="00F426CF" w14:paraId="23AB54B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918C4EE" w14:textId="77777777" w:rsidR="008400CF" w:rsidRPr="00106A4D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3647B587" w14:textId="77777777" w:rsidR="008400CF" w:rsidRPr="00106A4D" w:rsidRDefault="008400CF" w:rsidP="008400CF">
            <w:pPr>
              <w:rPr>
                <w:b/>
                <w:color w:val="FFFFFF"/>
                <w:sz w:val="20"/>
              </w:rPr>
            </w:pPr>
            <w:r w:rsidRPr="00106A4D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80BD86D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797ACC60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6FF6599" w14:textId="77777777" w:rsidR="008400CF" w:rsidRPr="00106A4D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106A4D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3EE99FFC" w14:textId="27F91271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7F5119E3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259823B8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380CAAA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splátkový kalendár?</w:t>
            </w:r>
          </w:p>
        </w:tc>
        <w:tc>
          <w:tcPr>
            <w:tcW w:w="567" w:type="dxa"/>
            <w:vAlign w:val="center"/>
            <w:hideMark/>
          </w:tcPr>
          <w:p w14:paraId="7EEB95F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EE576D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40C892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FF61A05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4669F1FB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D76A012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4AC5301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výpočet pomernej časti finančného prenájmu, resp. operatívneho nájmu, ktorú si nárokuje ako oprávnenú?</w:t>
            </w:r>
          </w:p>
        </w:tc>
        <w:tc>
          <w:tcPr>
            <w:tcW w:w="567" w:type="dxa"/>
            <w:vAlign w:val="center"/>
            <w:hideMark/>
          </w:tcPr>
          <w:p w14:paraId="11F93C6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18F431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00E8781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18711CC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757170AA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613B1004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BC30DD9" w14:textId="39D0A8BB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ďalšiu podpornú dokumen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táciu (napr. knihu jázd, prezenčné listiny apod.)?</w:t>
            </w:r>
          </w:p>
        </w:tc>
        <w:tc>
          <w:tcPr>
            <w:tcW w:w="567" w:type="dxa"/>
            <w:vAlign w:val="center"/>
            <w:hideMark/>
          </w:tcPr>
          <w:p w14:paraId="14F71A3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6B5AEC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2FE2F3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C65B8DA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3F7D901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A7C6052" w14:textId="091C3B4B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lastRenderedPageBreak/>
              <w:t>23.4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04D9D4C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vykonaná kontrola hospodárnosti a efektívnosti pri finančnom prenájme, resp. operatívnom nájme?</w:t>
            </w:r>
          </w:p>
        </w:tc>
        <w:tc>
          <w:tcPr>
            <w:tcW w:w="567" w:type="dxa"/>
            <w:vAlign w:val="center"/>
            <w:hideMark/>
          </w:tcPr>
          <w:p w14:paraId="2C9829E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48C4CB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5682BD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866169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3E12C885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F0CEDF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24 - Fyzická kontrola prebiehajúcich aktivít </w:t>
            </w:r>
          </w:p>
        </w:tc>
      </w:tr>
      <w:tr w:rsidR="00795E2B" w:rsidRPr="00F426CF" w14:paraId="3FB3FF4A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71A36656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2499F126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0C4F4AE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EEB81B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0BDB2BE9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72303D7E" w14:textId="380AB0AD" w:rsidR="008400CF" w:rsidRPr="00F426CF" w:rsidRDefault="008400CF" w:rsidP="00F67F37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516E1C9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63180E9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5EC1618" w14:textId="628FDE0A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Prebieha aktivita projektu v súlade s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harmono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 xml:space="preserve">gramom aktivít uvedených v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e o NFP?</w:t>
            </w:r>
          </w:p>
        </w:tc>
        <w:tc>
          <w:tcPr>
            <w:tcW w:w="567" w:type="dxa"/>
            <w:vAlign w:val="center"/>
            <w:hideMark/>
          </w:tcPr>
          <w:p w14:paraId="6D184CE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84AAD2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3E29C5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794C59E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66802B06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CB30280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FA19B6D" w14:textId="179E105C" w:rsidR="00616A9B" w:rsidRPr="00F426CF" w:rsidRDefault="00503754" w:rsidP="0005479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  <w:r w:rsidR="00616A9B" w:rsidRPr="00F426CF">
              <w:rPr>
                <w:color w:val="000000"/>
                <w:sz w:val="20"/>
                <w:szCs w:val="20"/>
              </w:rPr>
              <w:t xml:space="preserve"> prípade, ak sa na aktivite zúčastňuje cieľová skupina (frekventanti, účastníci projektu a pod.) je táto cieľová skupina oprávnená v zmysle </w:t>
            </w:r>
            <w:r w:rsidR="00616A9B">
              <w:rPr>
                <w:color w:val="000000"/>
                <w:sz w:val="20"/>
                <w:szCs w:val="20"/>
              </w:rPr>
              <w:t>Zmluv</w:t>
            </w:r>
            <w:r w:rsidR="00616A9B" w:rsidRPr="00F426CF">
              <w:rPr>
                <w:color w:val="000000"/>
                <w:sz w:val="20"/>
                <w:szCs w:val="20"/>
              </w:rPr>
              <w:t>y o NPF?</w:t>
            </w:r>
          </w:p>
        </w:tc>
        <w:tc>
          <w:tcPr>
            <w:tcW w:w="567" w:type="dxa"/>
            <w:vAlign w:val="center"/>
            <w:hideMark/>
          </w:tcPr>
          <w:p w14:paraId="05D4888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5876EE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7B65A0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9A97F2A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2273B84B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F19A0F8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AB61FED" w14:textId="23EE25DE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Prebieha aktivita na území oprávnenom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67" w:type="dxa"/>
            <w:vAlign w:val="center"/>
            <w:hideMark/>
          </w:tcPr>
          <w:p w14:paraId="27F39D6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7EACEF0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11A87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3E7826C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AC63821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59EEA72A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24.4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941786C" w14:textId="734D7ADA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Poskytol prijímateľ k nahliadnutiu výstupy z realizácie aktivít projektu v 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 NFP?</w:t>
            </w:r>
          </w:p>
        </w:tc>
        <w:tc>
          <w:tcPr>
            <w:tcW w:w="567" w:type="dxa"/>
            <w:vAlign w:val="center"/>
            <w:hideMark/>
          </w:tcPr>
          <w:p w14:paraId="6FB5B1B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86F4AD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5097DF8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D66C5FC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05F455CD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</w:tcPr>
          <w:p w14:paraId="37C3E536" w14:textId="1B1B61AC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24.5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</w:tcPr>
          <w:p w14:paraId="60FAE5A5" w14:textId="1B60F423" w:rsidR="00616A9B" w:rsidRPr="00F426CF" w:rsidRDefault="00616A9B" w:rsidP="008400C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Boli v prebiehajúcich aktivitách zistené nejaké nedostatky? Ak áno, uveďte aké.</w:t>
            </w:r>
          </w:p>
        </w:tc>
        <w:tc>
          <w:tcPr>
            <w:tcW w:w="567" w:type="dxa"/>
            <w:vAlign w:val="center"/>
          </w:tcPr>
          <w:p w14:paraId="1448C89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74497B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D7DCE5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</w:tcPr>
          <w:p w14:paraId="4E614DD9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364FB54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41640CE6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25 - Nakladanie s majetkom nadobudnutým z NFP</w:t>
            </w:r>
          </w:p>
        </w:tc>
      </w:tr>
      <w:tr w:rsidR="00795E2B" w:rsidRPr="00F426CF" w14:paraId="0DE97E9F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2AE99FC9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FA3B0B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5BE6BDD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53CD6E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5A0D18AF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378D754" w14:textId="3201E998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667745D5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161B41B9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337D4E9" w14:textId="7E6EDFA6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Došlo počas platnosti a účinnosti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 xml:space="preserve">y </w:t>
            </w:r>
            <w:r>
              <w:rPr>
                <w:color w:val="000000"/>
                <w:sz w:val="20"/>
                <w:szCs w:val="20"/>
              </w:rPr>
              <w:t xml:space="preserve">o NFP </w:t>
            </w:r>
            <w:r w:rsidRPr="00F426CF">
              <w:rPr>
                <w:color w:val="000000"/>
                <w:sz w:val="20"/>
                <w:szCs w:val="20"/>
              </w:rPr>
              <w:t>k prevedeniu majetku nadobudnutého z NFP na tretiu osobu,  k jeho zaťaženiu akýmkoľvek právom tretej osoby alebo jeho prenajatiu tretej osobe?</w:t>
            </w:r>
          </w:p>
        </w:tc>
        <w:tc>
          <w:tcPr>
            <w:tcW w:w="567" w:type="dxa"/>
            <w:vAlign w:val="center"/>
            <w:hideMark/>
          </w:tcPr>
          <w:p w14:paraId="7FEFC9E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D21AC43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FDA5E3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775DD9BE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E1696EF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7715D42B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BC5688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 zo strany RO vopred udelený súhlas na  prevedenie majetku nadobudnutého z NFP na tretiu osobu,  na jeho  zaťaženie akýmkoľvek právom tretej osoby alebo na jeho prenajatie tretej osobe?</w:t>
            </w:r>
          </w:p>
        </w:tc>
        <w:tc>
          <w:tcPr>
            <w:tcW w:w="567" w:type="dxa"/>
            <w:vAlign w:val="center"/>
            <w:hideMark/>
          </w:tcPr>
          <w:p w14:paraId="3A5065E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96298E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6918A8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87CFD84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2F09A2AD" w14:textId="77777777" w:rsidTr="003D14A7">
        <w:trPr>
          <w:gridAfter w:val="1"/>
          <w:wAfter w:w="8" w:type="dxa"/>
          <w:trHeight w:val="440"/>
        </w:trPr>
        <w:tc>
          <w:tcPr>
            <w:tcW w:w="1050" w:type="dxa"/>
            <w:vAlign w:val="center"/>
            <w:hideMark/>
          </w:tcPr>
          <w:p w14:paraId="25A8B2DE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703678C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Došlo prevedením majetku nadobudnutého z NFP na tretiu osobu, jeho zaťažením akýmkoľvek právom tretej osoby alebo jeho prenajatím k  porušeniu legislatívy v oblasti štátnej pomoci, poskytnutiu neoprávnenej výhody tretím subjektom a narušeniu hospodárskej súťaže (v zmysle článku č. 107 Zmluvy o fungovaní EÚ)?</w:t>
            </w:r>
          </w:p>
        </w:tc>
        <w:tc>
          <w:tcPr>
            <w:tcW w:w="567" w:type="dxa"/>
            <w:vAlign w:val="center"/>
            <w:hideMark/>
          </w:tcPr>
          <w:p w14:paraId="08A84A6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B3B953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7D7DDC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F641F1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6E1B648D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00893D65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25.4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22DF70B5" w14:textId="7290C5E3" w:rsidR="00616A9B" w:rsidRPr="00F426CF" w:rsidRDefault="00503754" w:rsidP="00503754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  <w:r w:rsidR="00616A9B" w:rsidRPr="00F426CF">
              <w:rPr>
                <w:color w:val="000000"/>
                <w:sz w:val="20"/>
                <w:szCs w:val="20"/>
              </w:rPr>
              <w:t>prípade, že Prijímateľ rozhodne dať majetok nadobudnutý z NFP do prevádzkovania tretiemu subjektu (napr. podľa § 269 ods. 2 zák. č. 513/1991 Zb. Obchodného zákonníka) postupoval prijímateľ pri výbere tohto subjektu v súlade so zákonom o verejnom obstarávaní?</w:t>
            </w:r>
          </w:p>
        </w:tc>
        <w:tc>
          <w:tcPr>
            <w:tcW w:w="567" w:type="dxa"/>
            <w:vAlign w:val="center"/>
            <w:hideMark/>
          </w:tcPr>
          <w:p w14:paraId="70F38C4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A5A1075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C36320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462AAC28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1DBDD77B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36605FBB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25.5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FDE46FF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 prípade, že je tretí subjekt neziskovým subjektom zriadeným prijímateľom a prijímateľ pri výbere tohto subjektu nemusel postupovať v zmysle zákona o verejnom obstarávaní, preukázal prijímateľ dostatočne túto skutočnosť (napr. zriaďovacou listinou, návrhom zmluvy na prevádzkovanie majetku a inými)?</w:t>
            </w:r>
          </w:p>
        </w:tc>
        <w:tc>
          <w:tcPr>
            <w:tcW w:w="567" w:type="dxa"/>
            <w:vAlign w:val="center"/>
            <w:hideMark/>
          </w:tcPr>
          <w:p w14:paraId="1D5684F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1B38F4B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7311E92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12A45A0" w14:textId="77777777" w:rsidR="00616A9B" w:rsidRPr="00F426CF" w:rsidRDefault="00616A9B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16A9B" w:rsidRPr="00F426CF" w14:paraId="27A69883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698C970D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25.6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FBE397C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majetok nadobudnutý z NFP v účtovnej evidencii prijímateľa a to do doby stanovenej v článku 71 všeobecného nariadenia?</w:t>
            </w:r>
          </w:p>
        </w:tc>
        <w:tc>
          <w:tcPr>
            <w:tcW w:w="567" w:type="dxa"/>
            <w:vAlign w:val="center"/>
            <w:hideMark/>
          </w:tcPr>
          <w:p w14:paraId="3FB047E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68C42EE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9494683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noWrap/>
            <w:vAlign w:val="center"/>
            <w:hideMark/>
          </w:tcPr>
          <w:p w14:paraId="1B22F891" w14:textId="77777777" w:rsidR="00616A9B" w:rsidRPr="00F426CF" w:rsidRDefault="00616A9B" w:rsidP="008400CF">
            <w:pPr>
              <w:rPr>
                <w:color w:val="000000"/>
                <w:sz w:val="22"/>
                <w:szCs w:val="22"/>
              </w:rPr>
            </w:pPr>
            <w:r w:rsidRPr="00F426C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00CF" w:rsidRPr="00F426CF" w14:paraId="4C1B03B5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D35982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>26 - Publicita projektu</w:t>
            </w:r>
          </w:p>
        </w:tc>
      </w:tr>
      <w:tr w:rsidR="00795E2B" w:rsidRPr="00F426CF" w14:paraId="4B5CAE32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436A140A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lastRenderedPageBreak/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78FA2F1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3C6AD330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934B7E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267FB5C4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0C6CF76C" w14:textId="02D881BD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1FACE26C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3550D48A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F48BEB7" w14:textId="7E86EE25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so Zmluvou o NFP?</w:t>
            </w:r>
          </w:p>
        </w:tc>
        <w:tc>
          <w:tcPr>
            <w:tcW w:w="567" w:type="dxa"/>
            <w:vAlign w:val="center"/>
            <w:hideMark/>
          </w:tcPr>
          <w:p w14:paraId="04C96CC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3E5E5F7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811DE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05657101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335DDAD3" w14:textId="77777777" w:rsidTr="003D14A7">
        <w:trPr>
          <w:gridAfter w:val="1"/>
          <w:wAfter w:w="8" w:type="dxa"/>
          <w:trHeight w:val="315"/>
        </w:trPr>
        <w:tc>
          <w:tcPr>
            <w:tcW w:w="1050" w:type="dxa"/>
            <w:vAlign w:val="center"/>
            <w:hideMark/>
          </w:tcPr>
          <w:p w14:paraId="0F75A1D4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8024DB3" w14:textId="32DEE4C4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informovanie a komunikácia projektu v súlade s usmerneniami RO?</w:t>
            </w:r>
          </w:p>
        </w:tc>
        <w:tc>
          <w:tcPr>
            <w:tcW w:w="567" w:type="dxa"/>
            <w:vAlign w:val="center"/>
            <w:hideMark/>
          </w:tcPr>
          <w:p w14:paraId="3B6BB23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2DA151F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0D2EE2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7069A64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8D0746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32A0AB18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27 - Kontrola dokumentácie </w:t>
            </w:r>
            <w:r>
              <w:rPr>
                <w:b/>
                <w:bCs/>
                <w:color w:val="FFFFFF"/>
                <w:sz w:val="22"/>
                <w:szCs w:val="22"/>
              </w:rPr>
              <w:t>VO v rámci finančnej kontroly na mieste</w:t>
            </w:r>
            <w:r>
              <w:rPr>
                <w:rStyle w:val="Odkaznapoznmkupodiarou"/>
                <w:b/>
                <w:bCs/>
                <w:color w:val="FFFFFF"/>
                <w:sz w:val="22"/>
                <w:szCs w:val="22"/>
              </w:rPr>
              <w:footnoteReference w:id="17"/>
            </w:r>
          </w:p>
        </w:tc>
      </w:tr>
      <w:tr w:rsidR="00795E2B" w:rsidRPr="00F426CF" w14:paraId="1FA57C0D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500EBEEE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60BF81AE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2DDEEC8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5C246AE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7C260FC8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5B387320" w14:textId="304192AC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46374C2C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73CEB44" w14:textId="047ECA85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27.1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039B50E" w14:textId="77777777" w:rsidR="00616A9B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pravdivosť čestného vyhlásenia prijímateľa o súlade predloženej dokumentácie na administratívnej</w:t>
            </w:r>
            <w:r>
              <w:rPr>
                <w:color w:val="000000"/>
                <w:sz w:val="20"/>
                <w:szCs w:val="20"/>
              </w:rPr>
              <w:t xml:space="preserve"> finančnej</w:t>
            </w:r>
            <w:r w:rsidRPr="00F426CF">
              <w:rPr>
                <w:color w:val="000000"/>
                <w:sz w:val="20"/>
                <w:szCs w:val="20"/>
              </w:rPr>
              <w:t xml:space="preserve"> kontrole VO s originálom dokumentácie, ktorú archivuje prijímateľ?</w:t>
            </w:r>
          </w:p>
          <w:p w14:paraId="28C99A91" w14:textId="6B22F21B" w:rsidR="00F97232" w:rsidRPr="003D14A7" w:rsidRDefault="00F97232" w:rsidP="002243C7">
            <w:pPr>
              <w:jc w:val="both"/>
              <w:rPr>
                <w:color w:val="000000"/>
                <w:sz w:val="16"/>
              </w:rPr>
            </w:pPr>
            <w:r w:rsidRPr="003D14A7">
              <w:rPr>
                <w:color w:val="000000"/>
                <w:sz w:val="16"/>
              </w:rPr>
              <w:t>Uviesť aj označenie AFK VO a VO, ku ktorému sa čestné vyhlásenie prijímateľa vzťahuje, podľa ITMS2014+</w:t>
            </w:r>
          </w:p>
        </w:tc>
        <w:tc>
          <w:tcPr>
            <w:tcW w:w="567" w:type="dxa"/>
            <w:vAlign w:val="center"/>
            <w:hideMark/>
          </w:tcPr>
          <w:p w14:paraId="593B7C1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A14B99A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68211FB6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9CA6FFE" w14:textId="4CF679A5" w:rsidR="00616A9B" w:rsidRPr="002243C7" w:rsidRDefault="00616A9B" w:rsidP="008400CF">
            <w:pPr>
              <w:jc w:val="both"/>
              <w:rPr>
                <w:color w:val="000000"/>
                <w:sz w:val="20"/>
              </w:rPr>
            </w:pPr>
          </w:p>
        </w:tc>
      </w:tr>
      <w:tr w:rsidR="00616A9B" w:rsidRPr="00F426CF" w14:paraId="4E6F3988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3131B993" w14:textId="0F2C0B4A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27.2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7E3E15AA" w14:textId="77777777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 xml:space="preserve">Bola overená dokumentácia VO, ktorá nebola súčasťou predloženej dokumentácie na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kontrole VO, ak to RO umožňuje (napr. technickej dokumentácie)?</w:t>
            </w:r>
          </w:p>
        </w:tc>
        <w:tc>
          <w:tcPr>
            <w:tcW w:w="567" w:type="dxa"/>
            <w:vAlign w:val="center"/>
            <w:hideMark/>
          </w:tcPr>
          <w:p w14:paraId="2ED20DE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4B6CF79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E643CEB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681D903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05D02EB6" w14:textId="77777777" w:rsidTr="003D14A7">
        <w:trPr>
          <w:gridAfter w:val="1"/>
          <w:wAfter w:w="8" w:type="dxa"/>
          <w:trHeight w:val="1020"/>
        </w:trPr>
        <w:tc>
          <w:tcPr>
            <w:tcW w:w="1050" w:type="dxa"/>
            <w:vAlign w:val="center"/>
            <w:hideMark/>
          </w:tcPr>
          <w:p w14:paraId="08ED3E1B" w14:textId="27B9C77D" w:rsidR="00616A9B" w:rsidRPr="003D14A7" w:rsidRDefault="00616A9B" w:rsidP="277050EB">
            <w:pPr>
              <w:jc w:val="center"/>
              <w:rPr>
                <w:color w:val="000000"/>
                <w:vertAlign w:val="superscript"/>
              </w:rPr>
            </w:pPr>
            <w:r w:rsidRPr="003D14A7">
              <w:rPr>
                <w:color w:val="000000" w:themeColor="text1"/>
                <w:sz w:val="20"/>
              </w:rPr>
              <w:t>27.3</w:t>
            </w:r>
            <w:r w:rsidR="0010370D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1E59324D" w14:textId="6BC0931E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overená dokumentácia, ktorá vyplýva z osobitých podmienok plnenia zmluvy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 xml:space="preserve">určených prijímateľom v oznámení  vyhlásení  VO a ktoré neboli predmetom administratívnej </w:t>
            </w:r>
            <w:r>
              <w:rPr>
                <w:color w:val="000000"/>
                <w:sz w:val="20"/>
                <w:szCs w:val="20"/>
              </w:rPr>
              <w:t xml:space="preserve">finančnej </w:t>
            </w:r>
            <w:r w:rsidRPr="00F426CF">
              <w:rPr>
                <w:color w:val="000000"/>
                <w:sz w:val="20"/>
                <w:szCs w:val="20"/>
              </w:rPr>
              <w:t>kontroly VO (napr. plnenie osobitých podmienok zmluvy týkajúcich sa subdodávateľov, plnenie osobitých podmienok plnenia zmluvy týkajúcich sa sociálnych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environmentálnych hľadísk</w:t>
            </w:r>
            <w:r>
              <w:rPr>
                <w:color w:val="000000"/>
                <w:sz w:val="20"/>
                <w:szCs w:val="20"/>
              </w:rPr>
              <w:t>)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567" w:type="dxa"/>
            <w:vAlign w:val="center"/>
            <w:hideMark/>
          </w:tcPr>
          <w:p w14:paraId="5EEB851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C5EC53D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AC179DF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5B6D2924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7BB5CFA3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1E9CAD6C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28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Cieľová skupina a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s</w:t>
            </w:r>
            <w:r>
              <w:rPr>
                <w:b/>
                <w:bCs/>
                <w:color w:val="FFFFFF"/>
                <w:sz w:val="22"/>
                <w:szCs w:val="22"/>
              </w:rPr>
              <w:t> 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>ňou súvisiace dáta</w:t>
            </w:r>
          </w:p>
        </w:tc>
      </w:tr>
      <w:tr w:rsidR="00795E2B" w:rsidRPr="00F426CF" w14:paraId="140F81E3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08EBA464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530E53B0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67AD6C17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0318907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6069E99C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5A33E61B" w14:textId="05BF4FBA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62873B6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4C4CDF25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5D747F6F" w14:textId="6FB58A15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Je cieľová skupina vrátane všetkých jej jednotlivcov oprávnená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</w:t>
            </w:r>
            <w:r>
              <w:rPr>
                <w:color w:val="000000"/>
                <w:sz w:val="20"/>
                <w:szCs w:val="20"/>
              </w:rPr>
              <w:t>F</w:t>
            </w:r>
            <w:r w:rsidRPr="00F426CF">
              <w:rPr>
                <w:color w:val="000000"/>
                <w:sz w:val="20"/>
                <w:szCs w:val="20"/>
              </w:rPr>
              <w:t>P?</w:t>
            </w:r>
          </w:p>
        </w:tc>
        <w:tc>
          <w:tcPr>
            <w:tcW w:w="567" w:type="dxa"/>
            <w:vAlign w:val="center"/>
            <w:hideMark/>
          </w:tcPr>
          <w:p w14:paraId="5949B45E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7B995B5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455195E8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65F0D0CD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576C4769" w14:textId="77777777" w:rsidTr="003D14A7">
        <w:trPr>
          <w:gridAfter w:val="1"/>
          <w:wAfter w:w="8" w:type="dxa"/>
          <w:trHeight w:val="510"/>
        </w:trPr>
        <w:tc>
          <w:tcPr>
            <w:tcW w:w="1050" w:type="dxa"/>
            <w:vAlign w:val="center"/>
            <w:hideMark/>
          </w:tcPr>
          <w:p w14:paraId="2619B177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6E181F0E" w14:textId="32078A53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Vykázal prijímateľ povinné dáta vo vzťahu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cieľovej skupine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čase stanovenom v</w:t>
            </w:r>
            <w:r>
              <w:rPr>
                <w:color w:val="000000"/>
                <w:sz w:val="20"/>
                <w:szCs w:val="20"/>
              </w:rPr>
              <w:t> Zmluv</w:t>
            </w:r>
            <w:r w:rsidRPr="00F426CF">
              <w:rPr>
                <w:color w:val="000000"/>
                <w:sz w:val="20"/>
                <w:szCs w:val="20"/>
              </w:rPr>
              <w:t>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</w:t>
            </w:r>
          </w:p>
        </w:tc>
        <w:tc>
          <w:tcPr>
            <w:tcW w:w="567" w:type="dxa"/>
            <w:vAlign w:val="center"/>
            <w:hideMark/>
          </w:tcPr>
          <w:p w14:paraId="2E6C5B17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DEF56B4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31DDE69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8E43FB2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616A9B" w:rsidRPr="00F426CF" w14:paraId="0848FAB8" w14:textId="77777777" w:rsidTr="003D14A7">
        <w:trPr>
          <w:gridAfter w:val="1"/>
          <w:wAfter w:w="8" w:type="dxa"/>
          <w:trHeight w:val="765"/>
        </w:trPr>
        <w:tc>
          <w:tcPr>
            <w:tcW w:w="1050" w:type="dxa"/>
            <w:vAlign w:val="center"/>
            <w:hideMark/>
          </w:tcPr>
          <w:p w14:paraId="4BE6EA83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28.3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40F06BE8" w14:textId="7EEC9025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Predložil prijímateľ doplňujúce informácie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účastníkoch projektu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zmysle </w:t>
            </w:r>
            <w:r>
              <w:rPr>
                <w:color w:val="000000"/>
                <w:sz w:val="20"/>
                <w:szCs w:val="20"/>
              </w:rPr>
              <w:t>Zmluv</w:t>
            </w:r>
            <w:r w:rsidRPr="00F426CF">
              <w:rPr>
                <w:color w:val="000000"/>
                <w:sz w:val="20"/>
                <w:szCs w:val="20"/>
              </w:rPr>
              <w:t>y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 xml:space="preserve"> NFP? (napr. rozdelenie účastníkov podľa postavenia na trhu práce, podľa veku, podľa skupín zraniteľnosti, podľa pohlavia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pod.)</w:t>
            </w:r>
          </w:p>
        </w:tc>
        <w:tc>
          <w:tcPr>
            <w:tcW w:w="567" w:type="dxa"/>
            <w:vAlign w:val="center"/>
            <w:hideMark/>
          </w:tcPr>
          <w:p w14:paraId="62688702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5F104EDC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0FAE46C9" w14:textId="77777777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  <w:vAlign w:val="center"/>
            <w:hideMark/>
          </w:tcPr>
          <w:p w14:paraId="2BDE3FF9" w14:textId="77777777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  <w:r w:rsidRPr="00F426CF">
              <w:rPr>
                <w:b/>
                <w:bCs/>
                <w:color w:val="000000"/>
              </w:rPr>
              <w:t> </w:t>
            </w:r>
          </w:p>
        </w:tc>
      </w:tr>
      <w:tr w:rsidR="008400CF" w:rsidRPr="00F426CF" w14:paraId="597E84A9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60497A"/>
            <w:vAlign w:val="center"/>
            <w:hideMark/>
          </w:tcPr>
          <w:p w14:paraId="72C70E5A" w14:textId="77777777" w:rsidR="008400CF" w:rsidRPr="00F426CF" w:rsidRDefault="008400CF" w:rsidP="008400CF">
            <w:pPr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29 </w:t>
            </w:r>
            <w:r>
              <w:rPr>
                <w:b/>
                <w:bCs/>
                <w:color w:val="FFFFFF"/>
                <w:sz w:val="22"/>
                <w:szCs w:val="22"/>
              </w:rPr>
              <w:t>–</w:t>
            </w:r>
            <w:r w:rsidRPr="00F426CF">
              <w:rPr>
                <w:b/>
                <w:bCs/>
                <w:color w:val="FFFFFF"/>
                <w:sz w:val="22"/>
                <w:szCs w:val="22"/>
              </w:rPr>
              <w:t xml:space="preserve"> Konflikt záujmov</w:t>
            </w:r>
          </w:p>
        </w:tc>
      </w:tr>
      <w:tr w:rsidR="00795E2B" w:rsidRPr="00F426CF" w14:paraId="4F199D0A" w14:textId="77777777" w:rsidTr="00795E2B">
        <w:trPr>
          <w:gridAfter w:val="1"/>
          <w:wAfter w:w="8" w:type="dxa"/>
          <w:trHeight w:val="330"/>
        </w:trPr>
        <w:tc>
          <w:tcPr>
            <w:tcW w:w="1050" w:type="dxa"/>
            <w:shd w:val="clear" w:color="auto" w:fill="60497A"/>
            <w:vAlign w:val="center"/>
            <w:hideMark/>
          </w:tcPr>
          <w:p w14:paraId="65B42BDF" w14:textId="77777777" w:rsidR="008400CF" w:rsidRPr="003D14A7" w:rsidRDefault="008400CF" w:rsidP="008400CF">
            <w:pPr>
              <w:jc w:val="center"/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P. č.</w:t>
            </w:r>
          </w:p>
        </w:tc>
        <w:tc>
          <w:tcPr>
            <w:tcW w:w="4111" w:type="dxa"/>
            <w:gridSpan w:val="3"/>
            <w:shd w:val="clear" w:color="auto" w:fill="60497A"/>
            <w:vAlign w:val="center"/>
            <w:hideMark/>
          </w:tcPr>
          <w:p w14:paraId="4C03FA1B" w14:textId="77777777" w:rsidR="008400CF" w:rsidRPr="003D14A7" w:rsidRDefault="008400CF" w:rsidP="008400CF">
            <w:pPr>
              <w:rPr>
                <w:b/>
                <w:color w:val="FFFFFF"/>
                <w:sz w:val="20"/>
              </w:rPr>
            </w:pPr>
            <w:r w:rsidRPr="003D14A7">
              <w:rPr>
                <w:b/>
                <w:color w:val="FFFFFF"/>
                <w:sz w:val="20"/>
              </w:rPr>
              <w:t>Kontrolné otázky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4F9EAD7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áno</w:t>
            </w:r>
          </w:p>
        </w:tc>
        <w:tc>
          <w:tcPr>
            <w:tcW w:w="567" w:type="dxa"/>
            <w:shd w:val="clear" w:color="auto" w:fill="60497A"/>
            <w:vAlign w:val="center"/>
            <w:hideMark/>
          </w:tcPr>
          <w:p w14:paraId="15713E91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nie</w:t>
            </w:r>
          </w:p>
        </w:tc>
        <w:tc>
          <w:tcPr>
            <w:tcW w:w="708" w:type="dxa"/>
            <w:shd w:val="clear" w:color="auto" w:fill="60497A"/>
            <w:vAlign w:val="center"/>
            <w:hideMark/>
          </w:tcPr>
          <w:p w14:paraId="347A0B15" w14:textId="77777777" w:rsidR="008400CF" w:rsidRPr="003D14A7" w:rsidRDefault="008400CF" w:rsidP="008400CF">
            <w:pPr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3D14A7">
              <w:rPr>
                <w:rFonts w:ascii="Arial Narrow" w:hAnsi="Arial Narrow"/>
                <w:b/>
                <w:color w:val="FFFFFF"/>
                <w:sz w:val="20"/>
              </w:rPr>
              <w:t>netýka sa</w:t>
            </w:r>
          </w:p>
        </w:tc>
        <w:tc>
          <w:tcPr>
            <w:tcW w:w="1776" w:type="dxa"/>
            <w:shd w:val="clear" w:color="auto" w:fill="60497A"/>
            <w:vAlign w:val="center"/>
            <w:hideMark/>
          </w:tcPr>
          <w:p w14:paraId="4907E644" w14:textId="1F364E96" w:rsidR="008400CF" w:rsidRPr="00F426CF" w:rsidRDefault="008400CF" w:rsidP="00C64006">
            <w:pPr>
              <w:jc w:val="center"/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</w:pPr>
            <w:r w:rsidRPr="00F426CF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begin"/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NOTEREF _Ref65827975 \h </w:instrText>
            </w:r>
            <w:r w:rsid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instrText xml:space="preserve"> \* MERGEFORMAT </w:instrTex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separate"/>
            </w:r>
            <w:r w:rsidR="005F1B2F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t>7</w:t>
            </w:r>
            <w:r w:rsidR="006D7D48" w:rsidRPr="006D7D48">
              <w:rPr>
                <w:rFonts w:ascii="Arial Narrow" w:hAnsi="Arial Narrow"/>
                <w:b/>
                <w:bCs/>
                <w:color w:val="FFFFFF"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616A9B" w:rsidRPr="00F426CF" w14:paraId="5D4EDCEF" w14:textId="77777777" w:rsidTr="003D14A7">
        <w:trPr>
          <w:gridAfter w:val="1"/>
          <w:wAfter w:w="8" w:type="dxa"/>
          <w:trHeight w:val="1008"/>
        </w:trPr>
        <w:tc>
          <w:tcPr>
            <w:tcW w:w="1050" w:type="dxa"/>
            <w:vAlign w:val="center"/>
            <w:hideMark/>
          </w:tcPr>
          <w:p w14:paraId="5C67FFF8" w14:textId="77777777" w:rsidR="00616A9B" w:rsidRPr="00F426CF" w:rsidRDefault="00616A9B" w:rsidP="008400CF">
            <w:pPr>
              <w:jc w:val="center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29.1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35C1C274" w14:textId="018752C0" w:rsidR="00616A9B" w:rsidRPr="00F426CF" w:rsidRDefault="00616A9B" w:rsidP="002243C7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Bola identifikovaná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skutočnosť, ktorá spĺňa podmienky stanovené § 46 zákona č. 292/2014 Z. z. 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príspevku poskytovanom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eu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rópskych štrukturálnych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investičných fondov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zmene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doplnení niektorých zákonov? (t.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426CF">
              <w:rPr>
                <w:color w:val="000000"/>
                <w:sz w:val="20"/>
                <w:szCs w:val="20"/>
              </w:rPr>
              <w:t>j. ak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finančných, osobných, rodinných, politických alebo iných dôvodov je narušený alebo ohrozený nestranný, transparentný, nediskriminačný, efek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426CF">
              <w:rPr>
                <w:color w:val="000000"/>
                <w:sz w:val="20"/>
                <w:szCs w:val="20"/>
              </w:rPr>
              <w:t>tívny, hospodárny a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objektívny výkon funkcie pri poskytovaní príspevku)</w:t>
            </w:r>
          </w:p>
        </w:tc>
        <w:tc>
          <w:tcPr>
            <w:tcW w:w="567" w:type="dxa"/>
            <w:vAlign w:val="center"/>
            <w:hideMark/>
          </w:tcPr>
          <w:p w14:paraId="654D9A7B" w14:textId="3F7E3AE9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  <w:hideMark/>
          </w:tcPr>
          <w:p w14:paraId="6D2C3F51" w14:textId="68A6DF18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  <w:hideMark/>
          </w:tcPr>
          <w:p w14:paraId="5585F013" w14:textId="64C97C60" w:rsidR="00616A9B" w:rsidRPr="00F426CF" w:rsidRDefault="00616A9B" w:rsidP="008400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vAlign w:val="center"/>
            <w:hideMark/>
          </w:tcPr>
          <w:p w14:paraId="0E57E73E" w14:textId="20B554DB" w:rsidR="00616A9B" w:rsidRPr="00F426CF" w:rsidRDefault="00616A9B" w:rsidP="008400CF">
            <w:pPr>
              <w:jc w:val="both"/>
              <w:rPr>
                <w:b/>
                <w:bCs/>
                <w:color w:val="000000"/>
              </w:rPr>
            </w:pPr>
          </w:p>
        </w:tc>
      </w:tr>
      <w:tr w:rsidR="008400CF" w:rsidRPr="00F426CF" w14:paraId="5785E57A" w14:textId="77777777" w:rsidTr="003D14A7">
        <w:trPr>
          <w:gridAfter w:val="1"/>
          <w:wAfter w:w="8" w:type="dxa"/>
          <w:trHeight w:val="300"/>
        </w:trPr>
        <w:tc>
          <w:tcPr>
            <w:tcW w:w="8779" w:type="dxa"/>
            <w:gridSpan w:val="8"/>
            <w:shd w:val="clear" w:color="auto" w:fill="DA9694"/>
            <w:vAlign w:val="center"/>
            <w:hideMark/>
          </w:tcPr>
          <w:p w14:paraId="357EAB7F" w14:textId="3B96D717" w:rsidR="008400CF" w:rsidRPr="00F426CF" w:rsidRDefault="007D2D80" w:rsidP="008400CF">
            <w:pPr>
              <w:jc w:val="center"/>
              <w:rPr>
                <w:b/>
                <w:bCs/>
                <w:sz w:val="22"/>
                <w:szCs w:val="22"/>
              </w:rPr>
            </w:pPr>
            <w:hyperlink r:id="rId10" w:anchor="RANGE!_ftn9" w:history="1">
              <w:r w:rsidR="008400CF" w:rsidRPr="00F426CF">
                <w:rPr>
                  <w:b/>
                  <w:bCs/>
                  <w:sz w:val="22"/>
                  <w:szCs w:val="22"/>
                </w:rPr>
                <w:t>Podozrenie z</w:t>
              </w:r>
              <w:r w:rsidR="008400CF">
                <w:rPr>
                  <w:b/>
                  <w:bCs/>
                  <w:sz w:val="22"/>
                  <w:szCs w:val="22"/>
                </w:rPr>
                <w:t> </w:t>
              </w:r>
              <w:r w:rsidR="008400CF" w:rsidRPr="00F426CF">
                <w:rPr>
                  <w:b/>
                  <w:bCs/>
                  <w:sz w:val="22"/>
                  <w:szCs w:val="22"/>
                </w:rPr>
                <w:t>podvodu</w:t>
              </w:r>
            </w:hyperlink>
            <w:r w:rsidR="008400CF">
              <w:rPr>
                <w:b/>
                <w:bCs/>
                <w:sz w:val="22"/>
                <w:szCs w:val="22"/>
              </w:rPr>
              <w:t xml:space="preserve"> a korupcie</w:t>
            </w:r>
            <w:r w:rsidR="008400CF">
              <w:rPr>
                <w:rStyle w:val="Odkaznapoznmkupodiarou"/>
                <w:b/>
                <w:bCs/>
                <w:sz w:val="22"/>
                <w:szCs w:val="22"/>
              </w:rPr>
              <w:footnoteReference w:id="18"/>
            </w:r>
          </w:p>
        </w:tc>
      </w:tr>
      <w:tr w:rsidR="00106A4D" w:rsidRPr="00F426CF" w14:paraId="7E6AB056" w14:textId="77777777" w:rsidTr="00795E2B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  <w:hideMark/>
          </w:tcPr>
          <w:p w14:paraId="383D2A80" w14:textId="77777777" w:rsidR="000D2B4D" w:rsidRPr="00106A4D" w:rsidRDefault="000D2B4D" w:rsidP="000D2B4D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AA.1</w:t>
            </w:r>
          </w:p>
        </w:tc>
        <w:tc>
          <w:tcPr>
            <w:tcW w:w="4111" w:type="dxa"/>
            <w:gridSpan w:val="3"/>
            <w:vAlign w:val="center"/>
            <w:hideMark/>
          </w:tcPr>
          <w:p w14:paraId="0258154B" w14:textId="67851133" w:rsidR="000D2B4D" w:rsidRPr="00F426CF" w:rsidRDefault="000D2B4D" w:rsidP="000D2B4D">
            <w:pPr>
              <w:jc w:val="both"/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Bolo v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rámci kontroly identifikované podozrenie z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426CF">
              <w:rPr>
                <w:color w:val="000000"/>
                <w:sz w:val="20"/>
                <w:szCs w:val="20"/>
              </w:rPr>
              <w:t>podvodu</w:t>
            </w:r>
            <w:r>
              <w:rPr>
                <w:color w:val="000000"/>
                <w:sz w:val="20"/>
                <w:szCs w:val="20"/>
              </w:rPr>
              <w:t xml:space="preserve"> alebo korupcie napr. </w:t>
            </w:r>
            <w:r w:rsidRPr="003F72B0">
              <w:rPr>
                <w:color w:val="000000"/>
                <w:sz w:val="20"/>
                <w:szCs w:val="20"/>
              </w:rPr>
              <w:t>na základe indikátorov podvodov, mediálnych káuz, podnetov, výsledkov predchádzajúcich kontrol/auditov</w:t>
            </w:r>
            <w:r w:rsidRPr="00F426CF">
              <w:rPr>
                <w:color w:val="000000"/>
                <w:sz w:val="20"/>
                <w:szCs w:val="20"/>
              </w:rPr>
              <w:t>?</w:t>
            </w:r>
            <w:r>
              <w:rPr>
                <w:color w:val="000000"/>
                <w:sz w:val="20"/>
                <w:szCs w:val="20"/>
              </w:rPr>
              <w:t xml:space="preserve"> (P</w:t>
            </w:r>
            <w:r w:rsidRPr="00F2449E">
              <w:rPr>
                <w:color w:val="000000"/>
                <w:sz w:val="20"/>
                <w:szCs w:val="20"/>
              </w:rPr>
              <w:t>ostupuje sa v zmysle usmernení Ministerstva financií SR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2449E">
              <w:rPr>
                <w:color w:val="000000"/>
                <w:sz w:val="20"/>
                <w:szCs w:val="20"/>
              </w:rPr>
              <w:t>- najmä usmernenia k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2449E">
              <w:rPr>
                <w:color w:val="000000"/>
                <w:sz w:val="20"/>
                <w:szCs w:val="20"/>
              </w:rPr>
              <w:t>nezrovnalostiam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567" w:type="dxa"/>
            <w:vAlign w:val="center"/>
            <w:hideMark/>
          </w:tcPr>
          <w:p w14:paraId="08359612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14:paraId="0ACAF062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2674A0C8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  <w:r w:rsidRPr="00F426C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6" w:type="dxa"/>
          </w:tcPr>
          <w:p w14:paraId="6348E449" w14:textId="2F108475" w:rsidR="000D2B4D" w:rsidRPr="00F426CF" w:rsidRDefault="000D2B4D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2B4D" w:rsidRPr="00F426CF" w14:paraId="076BA4DF" w14:textId="77777777" w:rsidTr="003D14A7">
        <w:trPr>
          <w:gridAfter w:val="1"/>
          <w:wAfter w:w="8" w:type="dxa"/>
          <w:trHeight w:val="300"/>
        </w:trPr>
        <w:tc>
          <w:tcPr>
            <w:tcW w:w="1050" w:type="dxa"/>
            <w:vAlign w:val="center"/>
          </w:tcPr>
          <w:p w14:paraId="59F1BB42" w14:textId="5FEE94CB" w:rsidR="000D2B4D" w:rsidRPr="00106A4D" w:rsidRDefault="000D2B4D" w:rsidP="000D2B4D">
            <w:pPr>
              <w:jc w:val="center"/>
              <w:rPr>
                <w:color w:val="000000"/>
                <w:sz w:val="20"/>
              </w:rPr>
            </w:pPr>
            <w:r w:rsidRPr="00106A4D">
              <w:rPr>
                <w:color w:val="000000"/>
                <w:sz w:val="20"/>
              </w:rPr>
              <w:t>AA. 2</w:t>
            </w:r>
          </w:p>
        </w:tc>
        <w:tc>
          <w:tcPr>
            <w:tcW w:w="4111" w:type="dxa"/>
            <w:gridSpan w:val="3"/>
            <w:vAlign w:val="center"/>
          </w:tcPr>
          <w:p w14:paraId="03EDF1D8" w14:textId="10BE9708" w:rsidR="000D2B4D" w:rsidRPr="00F426CF" w:rsidRDefault="000D2B4D" w:rsidP="000D2B4D">
            <w:pPr>
              <w:jc w:val="both"/>
              <w:rPr>
                <w:color w:val="000000"/>
                <w:sz w:val="20"/>
                <w:szCs w:val="20"/>
              </w:rPr>
            </w:pPr>
            <w:r w:rsidRPr="002B4D2A">
              <w:rPr>
                <w:color w:val="000000"/>
                <w:sz w:val="20"/>
                <w:szCs w:val="20"/>
              </w:rPr>
              <w:t>Bolo podozrenie z podvodu zaevidované ako nezrovnalosť</w:t>
            </w:r>
            <w:r w:rsidRPr="002B4D2A">
              <w:rPr>
                <w:rStyle w:val="Odkaznapoznmkupodiarou"/>
                <w:color w:val="000000"/>
                <w:sz w:val="20"/>
                <w:szCs w:val="20"/>
              </w:rPr>
              <w:footnoteReference w:id="19"/>
            </w:r>
            <w:r w:rsidRPr="002B4D2A">
              <w:rPr>
                <w:color w:val="000000"/>
                <w:sz w:val="20"/>
                <w:szCs w:val="20"/>
              </w:rPr>
              <w:t xml:space="preserve"> a riešené v zmysle príslušných ustanovení príslušných právnych predpisov?</w:t>
            </w:r>
            <w:r w:rsidRPr="002B4D2A">
              <w:rPr>
                <w:rStyle w:val="Odkaznapoznmkupodiarou"/>
                <w:color w:val="000000"/>
                <w:sz w:val="20"/>
                <w:szCs w:val="20"/>
              </w:rPr>
              <w:footnoteReference w:id="20"/>
            </w:r>
          </w:p>
        </w:tc>
        <w:tc>
          <w:tcPr>
            <w:tcW w:w="567" w:type="dxa"/>
            <w:vAlign w:val="center"/>
          </w:tcPr>
          <w:p w14:paraId="5A639A99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2EC316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EFF0539" w14:textId="77777777" w:rsidR="000D2B4D" w:rsidRPr="00F426CF" w:rsidRDefault="000D2B4D" w:rsidP="000D2B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</w:tcPr>
          <w:p w14:paraId="08783A92" w14:textId="6A62CB39" w:rsidR="000D2B4D" w:rsidRPr="00F426CF" w:rsidRDefault="000D2B4D" w:rsidP="003D14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400CF" w:rsidRPr="00C11731" w14:paraId="2B69130A" w14:textId="77777777" w:rsidTr="003D14A7">
        <w:trPr>
          <w:gridAfter w:val="1"/>
          <w:wAfter w:w="8" w:type="dxa"/>
          <w:trHeight w:val="330"/>
        </w:trPr>
        <w:tc>
          <w:tcPr>
            <w:tcW w:w="8779" w:type="dxa"/>
            <w:gridSpan w:val="8"/>
            <w:vAlign w:val="center"/>
            <w:hideMark/>
          </w:tcPr>
          <w:p w14:paraId="5DFBE20E" w14:textId="77777777" w:rsidR="008400CF" w:rsidRPr="0012627C" w:rsidRDefault="008400CF" w:rsidP="008400CF">
            <w:pPr>
              <w:jc w:val="both"/>
              <w:rPr>
                <w:b/>
                <w:sz w:val="20"/>
                <w:szCs w:val="20"/>
              </w:rPr>
            </w:pPr>
            <w:r w:rsidRPr="007C64A9">
              <w:rPr>
                <w:b/>
              </w:rPr>
              <w:t>V</w:t>
            </w:r>
            <w:r w:rsidRPr="0012627C">
              <w:rPr>
                <w:b/>
                <w:sz w:val="20"/>
                <w:szCs w:val="20"/>
              </w:rPr>
              <w:t>YJADRENIE</w:t>
            </w:r>
          </w:p>
          <w:p w14:paraId="231C1505" w14:textId="77777777" w:rsidR="008400CF" w:rsidRPr="0012627C" w:rsidRDefault="008400CF" w:rsidP="008400CF">
            <w:pPr>
              <w:jc w:val="both"/>
              <w:rPr>
                <w:sz w:val="20"/>
                <w:szCs w:val="20"/>
              </w:rPr>
            </w:pPr>
          </w:p>
          <w:p w14:paraId="075F23CE" w14:textId="49CF1274" w:rsidR="008400CF" w:rsidRPr="00D52705" w:rsidRDefault="008400CF" w:rsidP="008400CF">
            <w:pPr>
              <w:rPr>
                <w:sz w:val="20"/>
                <w:szCs w:val="20"/>
              </w:rPr>
            </w:pPr>
            <w:r w:rsidRPr="00D52705">
              <w:rPr>
                <w:sz w:val="20"/>
                <w:szCs w:val="20"/>
              </w:rPr>
              <w:t>Na základe overených skutočností potvrdzujem, že</w:t>
            </w:r>
            <w:r>
              <w:rPr>
                <w:sz w:val="20"/>
                <w:szCs w:val="20"/>
              </w:rPr>
              <w:t xml:space="preserve"> </w:t>
            </w:r>
            <w:r w:rsidRPr="00C34004">
              <w:rPr>
                <w:sz w:val="20"/>
                <w:szCs w:val="20"/>
              </w:rPr>
              <w:t>(uveďte jednu z možností v súlade s ustanovením § 7 ods. 3 zákona o finančnej kontrole).</w:t>
            </w:r>
            <w:r w:rsidRPr="277050EB">
              <w:rPr>
                <w:sz w:val="20"/>
                <w:szCs w:val="20"/>
                <w:vertAlign w:val="superscript"/>
              </w:rPr>
              <w:footnoteReference w:id="21"/>
            </w:r>
            <w:r w:rsidRPr="00D52705">
              <w:rPr>
                <w:sz w:val="20"/>
                <w:szCs w:val="20"/>
              </w:rPr>
              <w:t xml:space="preserve">     </w:t>
            </w:r>
          </w:p>
          <w:p w14:paraId="67ED5825" w14:textId="77777777" w:rsidR="008400CF" w:rsidRPr="00A54276" w:rsidRDefault="008400CF" w:rsidP="008400CF">
            <w:r w:rsidRPr="00B64015">
              <w:rPr>
                <w:sz w:val="20"/>
                <w:szCs w:val="20"/>
              </w:rPr>
              <w:t xml:space="preserve">   </w:t>
            </w:r>
          </w:p>
          <w:p w14:paraId="175B7A21" w14:textId="77777777" w:rsidR="008400CF" w:rsidRPr="00C11731" w:rsidRDefault="008400CF" w:rsidP="008400CF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8400CF" w:rsidRPr="0012627C" w14:paraId="7957539D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vAlign w:val="center"/>
          </w:tcPr>
          <w:p w14:paraId="790C324F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Kontrolu vykonal: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2"/>
            </w:r>
          </w:p>
        </w:tc>
        <w:tc>
          <w:tcPr>
            <w:tcW w:w="7381" w:type="dxa"/>
            <w:gridSpan w:val="6"/>
            <w:vAlign w:val="center"/>
          </w:tcPr>
          <w:p w14:paraId="63F2EC1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</w:p>
        </w:tc>
      </w:tr>
      <w:tr w:rsidR="008400CF" w:rsidRPr="0012627C" w14:paraId="08176BEA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vAlign w:val="center"/>
            <w:hideMark/>
          </w:tcPr>
          <w:p w14:paraId="262FAF83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E6D09A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74B580E2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shd w:val="clear" w:color="auto" w:fill="FFFFFF" w:themeFill="background1"/>
            <w:vAlign w:val="center"/>
            <w:hideMark/>
          </w:tcPr>
          <w:p w14:paraId="05939E3E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2A66C6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1228C741" w14:textId="77777777" w:rsidTr="003D14A7">
        <w:trPr>
          <w:gridAfter w:val="1"/>
          <w:wAfter w:w="8" w:type="dxa"/>
          <w:trHeight w:val="330"/>
        </w:trPr>
        <w:tc>
          <w:tcPr>
            <w:tcW w:w="8779" w:type="dxa"/>
            <w:gridSpan w:val="8"/>
            <w:noWrap/>
            <w:hideMark/>
          </w:tcPr>
          <w:p w14:paraId="721E5ED3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67159C41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vAlign w:val="center"/>
            <w:hideMark/>
          </w:tcPr>
          <w:p w14:paraId="4170D32B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Kontrolu vykonal</w:t>
            </w:r>
            <w:r w:rsidRPr="0012627C">
              <w:rPr>
                <w:b/>
                <w:bCs/>
                <w:sz w:val="20"/>
                <w:szCs w:val="20"/>
              </w:rPr>
              <w:t>:</w:t>
            </w:r>
            <w:r w:rsidRPr="0012627C">
              <w:rPr>
                <w:rStyle w:val="Odkaznapoznmkupodiarou"/>
                <w:b/>
                <w:bCs/>
                <w:sz w:val="20"/>
                <w:szCs w:val="20"/>
              </w:rPr>
              <w:footnoteReference w:id="23"/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2061E832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0685797C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shd w:val="clear" w:color="auto" w:fill="FFFFFF" w:themeFill="background1"/>
            <w:vAlign w:val="center"/>
            <w:hideMark/>
          </w:tcPr>
          <w:p w14:paraId="43185E8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18EE3C21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400CF" w:rsidRPr="0012627C" w14:paraId="3167F09F" w14:textId="77777777" w:rsidTr="003D14A7">
        <w:trPr>
          <w:gridAfter w:val="1"/>
          <w:wAfter w:w="8" w:type="dxa"/>
          <w:trHeight w:val="330"/>
        </w:trPr>
        <w:tc>
          <w:tcPr>
            <w:tcW w:w="1398" w:type="dxa"/>
            <w:gridSpan w:val="2"/>
            <w:shd w:val="clear" w:color="auto" w:fill="FFFFFF" w:themeFill="background1"/>
            <w:vAlign w:val="center"/>
            <w:hideMark/>
          </w:tcPr>
          <w:p w14:paraId="49924610" w14:textId="77777777" w:rsidR="008400CF" w:rsidRPr="0012627C" w:rsidRDefault="008400CF" w:rsidP="008400CF">
            <w:pPr>
              <w:rPr>
                <w:b/>
                <w:bCs/>
                <w:sz w:val="20"/>
                <w:szCs w:val="20"/>
              </w:rPr>
            </w:pPr>
            <w:r w:rsidRPr="0012627C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381" w:type="dxa"/>
            <w:gridSpan w:val="6"/>
            <w:vAlign w:val="center"/>
            <w:hideMark/>
          </w:tcPr>
          <w:p w14:paraId="0B96C09D" w14:textId="77777777" w:rsidR="008400CF" w:rsidRPr="0012627C" w:rsidRDefault="008400CF" w:rsidP="008400CF">
            <w:pPr>
              <w:rPr>
                <w:color w:val="000000"/>
                <w:sz w:val="20"/>
                <w:szCs w:val="20"/>
              </w:rPr>
            </w:pPr>
            <w:r w:rsidRPr="0012627C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7B86D654" w14:textId="77777777" w:rsidR="00F426CF" w:rsidRDefault="00F426CF" w:rsidP="00697B85">
      <w:pPr>
        <w:spacing w:after="200" w:line="276" w:lineRule="auto"/>
      </w:pPr>
    </w:p>
    <w:sectPr w:rsidR="00F426CF" w:rsidSect="000D01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1B54D" w14:textId="77777777" w:rsidR="007D2D80" w:rsidRDefault="007D2D80" w:rsidP="00B948E0">
      <w:r>
        <w:separator/>
      </w:r>
    </w:p>
  </w:endnote>
  <w:endnote w:type="continuationSeparator" w:id="0">
    <w:p w14:paraId="62E52704" w14:textId="77777777" w:rsidR="007D2D80" w:rsidRDefault="007D2D80" w:rsidP="00B948E0">
      <w:r>
        <w:continuationSeparator/>
      </w:r>
    </w:p>
  </w:endnote>
  <w:endnote w:type="continuationNotice" w:id="1">
    <w:p w14:paraId="5DA633AE" w14:textId="77777777" w:rsidR="007D2D80" w:rsidRDefault="007D2D80"/>
  </w:endnote>
  <w:endnote w:id="2">
    <w:p w14:paraId="38F7F801" w14:textId="7ED6E789" w:rsidR="007A01FB" w:rsidRDefault="007A01FB" w:rsidP="277050EB">
      <w:pPr>
        <w:pStyle w:val="Textvysvetlivky"/>
        <w:rPr>
          <w:color w:val="000000" w:themeColor="text1"/>
          <w:vertAlign w:val="superscript"/>
        </w:rPr>
      </w:pPr>
      <w:r w:rsidRPr="277050EB">
        <w:rPr>
          <w:rStyle w:val="Odkaznavysvetlivku"/>
        </w:rPr>
        <w:endnoteRef/>
      </w:r>
      <w:r w:rsidRPr="277050EB">
        <w:t xml:space="preserve"> Kontrolná otázka označená “</w:t>
      </w:r>
      <w:r>
        <w:rPr>
          <w:color w:val="000000" w:themeColor="text1"/>
        </w:rPr>
        <w:t>*</w:t>
      </w:r>
      <w:r w:rsidRPr="277050EB">
        <w:rPr>
          <w:color w:val="000000" w:themeColor="text1"/>
        </w:rPr>
        <w:t>” je predmetom AFK ŽoP v</w:t>
      </w:r>
      <w:r>
        <w:rPr>
          <w:color w:val="000000" w:themeColor="text1"/>
        </w:rPr>
        <w:t> </w:t>
      </w:r>
      <w:r w:rsidRPr="277050EB">
        <w:rPr>
          <w:color w:val="000000" w:themeColor="text1"/>
        </w:rPr>
        <w:t>prípade</w:t>
      </w:r>
      <w:r>
        <w:rPr>
          <w:color w:val="000000" w:themeColor="text1"/>
        </w:rPr>
        <w:t xml:space="preserve"> výkonu AFK ŽoP formou</w:t>
      </w:r>
      <w:r w:rsidRPr="277050EB">
        <w:rPr>
          <w:color w:val="000000" w:themeColor="text1"/>
        </w:rPr>
        <w:t xml:space="preserve"> “</w:t>
      </w:r>
      <w:r>
        <w:rPr>
          <w:color w:val="000000" w:themeColor="text1"/>
        </w:rPr>
        <w:t>formálnej kontroly,</w:t>
      </w:r>
      <w:r w:rsidRPr="277050EB">
        <w:rPr>
          <w:color w:val="000000" w:themeColor="text1"/>
        </w:rPr>
        <w:t>”</w:t>
      </w:r>
      <w:r>
        <w:rPr>
          <w:color w:val="000000" w:themeColor="text1"/>
        </w:rPr>
        <w:t xml:space="preserve"> ktorú upravuje MP CKO č. 38.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57B49" w14:textId="77777777" w:rsidR="007A01FB" w:rsidRDefault="007A01F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E988" w14:textId="0FAE9FCA" w:rsidR="007A01FB" w:rsidRDefault="007A01FB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C1DB39" wp14:editId="5E03EF5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 w14:anchorId="3BC8018C">
            <v:line id="Rovná spojnica 4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064a2 [3207]" strokeweight="3pt" from="-.35pt,11.9pt" to="453.4pt,12.65pt" w14:anchorId="161B7EA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>
              <v:shadow on="t" color="black" opacity="22937f" offset="0,.63889mm" origin=",.5"/>
              <o:lock v:ext="edit" shapetype="f"/>
            </v:line>
          </w:pict>
        </mc:Fallback>
      </mc:AlternateContent>
    </w:r>
    <w:r>
      <w:t xml:space="preserve"> </w:t>
    </w:r>
  </w:p>
  <w:p w14:paraId="2ADE07BC" w14:textId="6D37996B" w:rsidR="007A01FB" w:rsidRDefault="007A01FB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58021AC6" wp14:editId="63C9F7E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045A8">
      <w:rPr>
        <w:noProof/>
      </w:rPr>
      <w:t>2</w:t>
    </w:r>
    <w:r>
      <w:fldChar w:fldCharType="end"/>
    </w:r>
  </w:p>
  <w:p w14:paraId="22DB7E8E" w14:textId="77777777" w:rsidR="007A01FB" w:rsidRPr="00627EA3" w:rsidRDefault="007A01FB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9C12B" w14:textId="77777777" w:rsidR="007A01FB" w:rsidRDefault="007A01F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50A43" w14:textId="77777777" w:rsidR="007D2D80" w:rsidRDefault="007D2D80" w:rsidP="00B948E0">
      <w:r>
        <w:separator/>
      </w:r>
    </w:p>
  </w:footnote>
  <w:footnote w:type="continuationSeparator" w:id="0">
    <w:p w14:paraId="37AF9628" w14:textId="77777777" w:rsidR="007D2D80" w:rsidRDefault="007D2D80" w:rsidP="00B948E0">
      <w:r>
        <w:continuationSeparator/>
      </w:r>
    </w:p>
  </w:footnote>
  <w:footnote w:type="continuationNotice" w:id="1">
    <w:p w14:paraId="029B40CF" w14:textId="77777777" w:rsidR="007D2D80" w:rsidRDefault="007D2D80"/>
  </w:footnote>
  <w:footnote w:id="2">
    <w:p w14:paraId="67EE0BD7" w14:textId="6BDB8831" w:rsidR="007A01FB" w:rsidRDefault="007A01FB" w:rsidP="00C537A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Kontrolný zoznam sa povinne vyhotovuje pri všetkých formách kontroly projektu. Vo vzore sú používané skratky a pojmy zavedené v Systéme riadenia európskych štrukturálnych a investičných fondov. Všetky ustanovenia vzoru, ktoré sa vzťahujú na RO, sa rovnako aplikujú aj na  SO v rozsahu, v akom naňho bol delegovaný výkon činností RO.</w:t>
      </w:r>
    </w:p>
  </w:footnote>
  <w:footnote w:id="3">
    <w:p w14:paraId="0C41454B" w14:textId="34488C4F" w:rsidR="007A01FB" w:rsidRDefault="007A01FB" w:rsidP="00DF769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 spoločnej administratívnej finančnej kontrole a finančnej kontrole na mieste sa uvedie len kód ŽoP, ktorá je predmetom kontroly, nakoľko tento kód v sebe obsahuje aj kód projektu.</w:t>
      </w:r>
    </w:p>
  </w:footnote>
  <w:footnote w:id="4">
    <w:p w14:paraId="0DDDF4F3" w14:textId="212780DD" w:rsidR="007A01FB" w:rsidRDefault="007A01FB" w:rsidP="00DF769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  Dátum prijatia ŽoP sa uvádza len v prípade, ak sa vykonáva administratívna finančná kontrola ŽoP, resp. spoločná administratívna finančná kontrola ŽoP a finančná kontrola na mieste.</w:t>
      </w:r>
    </w:p>
  </w:footnote>
  <w:footnote w:id="5">
    <w:p w14:paraId="0CE75562" w14:textId="77777777" w:rsidR="007A01FB" w:rsidRDefault="007A01FB" w:rsidP="00ED0DFA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Vyberte tie predmety kontroly, ktoré sú pre danú kontrolu relevantné. Ostatné predmety kontroly ako aj otázky k nim prislúchajúce vypustite. Ak je predmetom kontroly ŽoP a nejedná sa o žiadosť o platbu </w:t>
      </w:r>
      <w:r w:rsidRPr="000526F5">
        <w:t>- poskytnutie zálohovej platby</w:t>
      </w:r>
      <w:r>
        <w:t xml:space="preserve"> alebo žiadosť o platbu - </w:t>
      </w:r>
      <w:r w:rsidRPr="000526F5">
        <w:t>zúčtovanie predfinancovania</w:t>
      </w:r>
      <w:r>
        <w:t>, vyberte predmet kontroly žiadosť o platbu.</w:t>
      </w:r>
    </w:p>
  </w:footnote>
  <w:footnote w:id="6">
    <w:p w14:paraId="21C33DA3" w14:textId="77777777" w:rsidR="007A01FB" w:rsidRDefault="007A01FB" w:rsidP="009E78ED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Povinnosť overiť predmet kontroly minimálne raz počas realizácie projektu.</w:t>
      </w:r>
    </w:p>
  </w:footnote>
  <w:footnote w:id="7">
    <w:p w14:paraId="162976BB" w14:textId="4A50B718" w:rsidR="007A01FB" w:rsidRDefault="007A01FB" w:rsidP="00DF769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Ponechajte len kontrolné otázky k vybranému, resp. k vybraným predmetom kontroly okrem otázok týkajúcich sa podozrenia z podvodu a korupcie. Tie nevypúšťajte! Tie sú súčasťou každého kontrolného zoznamu vytvoreného z tohto vzoru.</w:t>
      </w:r>
      <w:r w:rsidRPr="00921DEB">
        <w:t xml:space="preserve"> </w:t>
      </w:r>
      <w:r>
        <w:t>Jednotlivé kontrolné otázky k vybranému predmetu kontroly nie je možné vypustiť, pokiaľ to v kontrolnej otázke nie je priamo umožnené! Možné je ich len doplniť o ďalšie kontrolné otázky.</w:t>
      </w:r>
    </w:p>
  </w:footnote>
  <w:footnote w:id="8">
    <w:p w14:paraId="0DABD18D" w14:textId="0F25193D" w:rsidR="007A01FB" w:rsidRDefault="007A01FB" w:rsidP="00790CA5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poznámke sa uvádza </w:t>
      </w:r>
      <w:r w:rsidRPr="00675C58">
        <w:t xml:space="preserve">spôsob, akým </w:t>
      </w:r>
      <w:r>
        <w:t xml:space="preserve">RO </w:t>
      </w:r>
      <w:r w:rsidRPr="00675C58">
        <w:t xml:space="preserve">dospel k vyhodnoteniu predmetnej otázky, aby bol zabezpečený dostatočný </w:t>
      </w:r>
      <w:r w:rsidRPr="002C3A23">
        <w:t xml:space="preserve">audit trail. </w:t>
      </w:r>
      <w:r>
        <w:t xml:space="preserve">Uvádza sa tu </w:t>
      </w:r>
      <w:r w:rsidRPr="00DF769D">
        <w:t>vlastné overenie/posúdenie s</w:t>
      </w:r>
      <w:r>
        <w:t xml:space="preserve"> odkazom na </w:t>
      </w:r>
      <w:r w:rsidRPr="00CD46B5">
        <w:t>konkrétne dokumenty s ich jednoznačnou identifikáciou (napr. názov, kód ITMS2014+, dátum vypracovania)</w:t>
      </w:r>
      <w:r>
        <w:t xml:space="preserve">, resp. </w:t>
      </w:r>
      <w:r w:rsidRPr="00DF769D">
        <w:t>informačn</w:t>
      </w:r>
      <w:r>
        <w:t>é</w:t>
      </w:r>
      <w:r w:rsidRPr="00DF769D">
        <w:t xml:space="preserve"> zdroj</w:t>
      </w:r>
      <w:r>
        <w:t>e</w:t>
      </w:r>
      <w:r w:rsidRPr="00DF769D">
        <w:t>, na základe ktorých bola predmetná otázka zodpovedaná.</w:t>
      </w:r>
      <w:r w:rsidRPr="002C3A23">
        <w:t xml:space="preserve"> </w:t>
      </w:r>
      <w:r>
        <w:t>Ak je s</w:t>
      </w:r>
      <w:r w:rsidRPr="002C3A23">
        <w:t xml:space="preserve">pôsob overenia </w:t>
      </w:r>
      <w:r>
        <w:t xml:space="preserve">uvedený </w:t>
      </w:r>
      <w:r w:rsidRPr="002C3A23">
        <w:t xml:space="preserve">v návrhu (čiastkovej) správy/(čiastkovej) </w:t>
      </w:r>
      <w:r>
        <w:t>správe z kontroly, pri kontrolnej otázke naň postačuje uviesť len odkaz.</w:t>
      </w:r>
    </w:p>
  </w:footnote>
  <w:footnote w:id="9">
    <w:p w14:paraId="2859D0B2" w14:textId="79C230FA" w:rsidR="007A01FB" w:rsidRDefault="007A01FB" w:rsidP="0024400F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Overuje sa len formou finančnej kontroly na mieste</w:t>
      </w:r>
    </w:p>
  </w:footnote>
  <w:footnote w:id="10">
    <w:p w14:paraId="438BF664" w14:textId="30B092A0" w:rsidR="007A01FB" w:rsidRDefault="007A01FB" w:rsidP="00353FA4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Otázka je relevantná a ú</w:t>
      </w:r>
      <w:r w:rsidRPr="00DF769D">
        <w:t>daj</w:t>
      </w:r>
      <w:r>
        <w:t>e</w:t>
      </w:r>
      <w:r w:rsidRPr="00DF769D">
        <w:t xml:space="preserve"> sa kontroluj</w:t>
      </w:r>
      <w:r>
        <w:t>ú</w:t>
      </w:r>
      <w:r w:rsidRPr="00DF769D">
        <w:t xml:space="preserve"> len pri prvej ŽoP, resp. pri prvej ŽoP po vykonanej zmene. </w:t>
      </w:r>
      <w:r w:rsidRPr="00F00D53">
        <w:t>V ostatných prípadoch sa zaškrtne „netýka sa</w:t>
      </w:r>
      <w:r>
        <w:t>.“</w:t>
      </w:r>
    </w:p>
  </w:footnote>
  <w:footnote w:id="11">
    <w:p w14:paraId="18A80592" w14:textId="77777777" w:rsidR="007A01FB" w:rsidRDefault="007A01FB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čase potreby aktivity/aktivít projektu.</w:t>
      </w:r>
    </w:p>
  </w:footnote>
  <w:footnote w:id="12">
    <w:p w14:paraId="00EA81C4" w14:textId="77777777" w:rsidR="007A01FB" w:rsidRDefault="007A01FB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množstve nevyhnutom pre potrebu zrealizovania aktivity/aktivít projektu.</w:t>
      </w:r>
    </w:p>
  </w:footnote>
  <w:footnote w:id="13">
    <w:p w14:paraId="3F80F9DF" w14:textId="77777777" w:rsidR="007A01FB" w:rsidRDefault="007A01FB" w:rsidP="0024400F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  <w:t>V kvalite nevyhnutnej pre úspešné zrealizovanie aktivity/aktivít projektu, resp. užívanie výsledkov projektu.</w:t>
      </w:r>
    </w:p>
  </w:footnote>
  <w:footnote w:id="14">
    <w:p w14:paraId="32CD0C13" w14:textId="1BD49D87" w:rsidR="007A01FB" w:rsidRDefault="007A01FB" w:rsidP="0057532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bCs/>
          <w:color w:val="000000"/>
        </w:rPr>
        <w:t xml:space="preserve">V </w:t>
      </w:r>
      <w:r w:rsidRPr="00F2125A">
        <w:rPr>
          <w:bCs/>
          <w:color w:val="000000"/>
        </w:rPr>
        <w:t>prípade, že v z</w:t>
      </w:r>
      <w:r>
        <w:rPr>
          <w:bCs/>
          <w:color w:val="000000"/>
        </w:rPr>
        <w:t>my</w:t>
      </w:r>
      <w:r w:rsidRPr="00F2125A">
        <w:rPr>
          <w:bCs/>
          <w:color w:val="000000"/>
        </w:rPr>
        <w:t>sle interných postupov prijímateľa sa správa z pracovnej cesty nevyp</w:t>
      </w:r>
      <w:r>
        <w:rPr>
          <w:bCs/>
          <w:color w:val="000000"/>
        </w:rPr>
        <w:t>racováva, zaškrtne sa "netýka sa."</w:t>
      </w:r>
    </w:p>
  </w:footnote>
  <w:footnote w:id="15">
    <w:p w14:paraId="51FEA64B" w14:textId="77777777" w:rsidR="007A01FB" w:rsidRDefault="007A01FB" w:rsidP="0024400F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  <w:t>R</w:t>
      </w:r>
      <w:r w:rsidRPr="002243C7">
        <w:t>O</w:t>
      </w:r>
      <w:r w:rsidRPr="00F00D53">
        <w:t xml:space="preserve"> </w:t>
      </w:r>
      <w:r w:rsidRPr="002243C7">
        <w:t>môže</w:t>
      </w:r>
      <w:r w:rsidRPr="00F00D53">
        <w:t xml:space="preserve"> rozhodnúť</w:t>
      </w:r>
      <w:r>
        <w:t>, že za oprávnené výdavky budú pokladané ako alternatíva - odpisy, pričom kumulovaná výška odpisov nesmie presiahnuť reálnu úhradu splátok zodpovedajúcej časti vstupnej ceny.</w:t>
      </w:r>
    </w:p>
  </w:footnote>
  <w:footnote w:id="16">
    <w:p w14:paraId="2204305F" w14:textId="39E80402" w:rsidR="007A01FB" w:rsidRDefault="007A01FB" w:rsidP="00DF769D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color w:val="000000"/>
        </w:rPr>
        <w:t xml:space="preserve">Overuje sa len v rámci finančnej kontroly na mieste u tých výdavkoch, ktoré neboli preukázané a overené na základe účtovných dokladov, alebo dokumentácií, ktorá ich nahradzuje pri AFK ŽoP a ktoré v ŽoP boli preukázané len sumarizačnými hárkami. </w:t>
      </w:r>
      <w:r>
        <w:t>Ak je otázka irelevantná, možno ju vypusti</w:t>
      </w:r>
      <w:r>
        <w:rPr>
          <w:color w:val="000000"/>
        </w:rPr>
        <w:t xml:space="preserve">ť. </w:t>
      </w:r>
    </w:p>
  </w:footnote>
  <w:footnote w:id="17">
    <w:p w14:paraId="313E7F16" w14:textId="513EA529" w:rsidR="007A01FB" w:rsidRDefault="007A01FB" w:rsidP="0024400F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A20CF">
        <w:t>R</w:t>
      </w:r>
      <w:r>
        <w:t>elevantný predmet kontroly len v prípade finančnej kontroly na mieste.</w:t>
      </w:r>
    </w:p>
  </w:footnote>
  <w:footnote w:id="18">
    <w:p w14:paraId="459E41CA" w14:textId="01C4226F" w:rsidR="007A01FB" w:rsidRDefault="007A01FB" w:rsidP="0024400F">
      <w:pPr>
        <w:pStyle w:val="Textpoznmkypodiarou"/>
        <w:tabs>
          <w:tab w:val="left" w:pos="284"/>
        </w:tabs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Vypĺňa sa  pri každom KZ, t. j. bez ohľadu na vybraný predmet kontroly.</w:t>
      </w:r>
    </w:p>
  </w:footnote>
  <w:footnote w:id="19">
    <w:p w14:paraId="41FA8FC5" w14:textId="464BDFB1" w:rsidR="007A01FB" w:rsidRDefault="007A01FB" w:rsidP="000D2B4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 zmysle platného </w:t>
      </w:r>
      <w:r w:rsidRPr="002B4D2A">
        <w:t>Usmerneni</w:t>
      </w:r>
      <w:r>
        <w:t>a</w:t>
      </w:r>
      <w:r w:rsidRPr="002B4D2A">
        <w:t xml:space="preserve"> č. 2/2015 - U k nezrovnalostiam a finančným opravám v rámci finančného riadenia štrukturálnych fondov, Kohézneho fondu a Európskeho námorného a rybárskeho fondu na programové obdobie 2014 – 2020.</w:t>
      </w:r>
    </w:p>
  </w:footnote>
  <w:footnote w:id="20">
    <w:p w14:paraId="4A80EBB1" w14:textId="0D3287D7" w:rsidR="007A01FB" w:rsidRDefault="007A01FB" w:rsidP="000D2B4D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2B4D2A">
        <w:t>§ 37  zákona č. 292/2014 Z. z. o príspevku poskytovanom z európskych štrukturálnych a investičných fondov a o zmene a doplnení niektorých zákonov</w:t>
      </w:r>
      <w:r>
        <w:t>.</w:t>
      </w:r>
    </w:p>
  </w:footnote>
  <w:footnote w:id="21">
    <w:p w14:paraId="634EB135" w14:textId="6B52E970" w:rsidR="007A01FB" w:rsidRDefault="007A01FB" w:rsidP="008D020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 xml:space="preserve">Výrok je povinným údajom len v prípade, ak kontrolný zoznam slúži v podmienkach RO ako doklad súvisiaci s finančnou operáciou alebo jej časťou v zmysle § 7 ods. 3 zákona o finančnej kontrole </w:t>
      </w:r>
      <w:r w:rsidRPr="00395AF5">
        <w:t>(v opačnom prípade je RO oprávnený tento výrok odstrániť alebo uviesť neuplatňuje sa)</w:t>
      </w:r>
      <w:r>
        <w:t xml:space="preserve">. Ak je výrok povinný, uvádza sa pri každej osobe osobitne. </w:t>
      </w:r>
    </w:p>
  </w:footnote>
  <w:footnote w:id="22">
    <w:p w14:paraId="5CF11B63" w14:textId="1F361959" w:rsidR="007A01FB" w:rsidRDefault="007A01FB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Uvádza sa</w:t>
      </w:r>
      <w:r w:rsidRPr="0043575B">
        <w:t xml:space="preserve"> meno, priezvisko a pozíci</w:t>
      </w:r>
      <w:r>
        <w:t>a</w:t>
      </w:r>
      <w:r w:rsidRPr="0043575B">
        <w:t xml:space="preserve">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/vedúceho kontrolnej skupiny uvedeného nižšie. Každý zamestnanec sa uvedie osobitne.</w:t>
      </w:r>
    </w:p>
  </w:footnote>
  <w:footnote w:id="23">
    <w:p w14:paraId="28B49CB4" w14:textId="525B85E9" w:rsidR="007A01FB" w:rsidRDefault="007A01FB" w:rsidP="0024400F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 prípade, ak je kontrola vykonávaná formou administratívnej finančnej kontroly, uvádza sa</w:t>
      </w:r>
      <w:r w:rsidRPr="00744A1E">
        <w:t xml:space="preserve"> meno, priezvisko a pozíci</w:t>
      </w:r>
      <w:r>
        <w:t>a</w:t>
      </w:r>
      <w:r w:rsidRPr="00744A1E">
        <w:t xml:space="preserve"> </w:t>
      </w:r>
      <w:r>
        <w:t xml:space="preserve">štatutárneho orgánu alebo ním určeného </w:t>
      </w:r>
      <w:r w:rsidRPr="00744A1E">
        <w:t>vedúceho zamestnanca.</w:t>
      </w:r>
      <w:r>
        <w:t xml:space="preserve"> V prípade, ak je kontrola vykonávaná formou finančnej kontroly na mieste, uvádza sa meno, priezvisko a pozícia vedúceho kontrolnej skupiny.</w:t>
      </w:r>
      <w:r w:rsidRPr="00315C47">
        <w:t xml:space="preserve"> V prípade, že je vykonávaná súčasne </w:t>
      </w:r>
      <w:r>
        <w:t>a</w:t>
      </w:r>
      <w:r w:rsidRPr="00315C47">
        <w:t>dministratívna finančná kontrola a finančná kontrola na mieste, uv</w:t>
      </w:r>
      <w:r>
        <w:t>ádza sa</w:t>
      </w:r>
      <w:r w:rsidRPr="00315C47">
        <w:t xml:space="preserve"> samostatne meno, priezvisko a pozíci</w:t>
      </w:r>
      <w:r>
        <w:t>a</w:t>
      </w:r>
      <w:r w:rsidRPr="00315C47">
        <w:t xml:space="preserve"> vedúceho kontrolnej skupiny a meno, priezvisko a pozíci</w:t>
      </w:r>
      <w:r>
        <w:t>a</w:t>
      </w:r>
      <w:r w:rsidRPr="00315C47">
        <w:t xml:space="preserve"> štatutárneho orgánu alebo ním určeného vedúceho zamestnanca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86568" w14:textId="77777777" w:rsidR="007A01FB" w:rsidRDefault="007A01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C62E8" w14:textId="0A330DB1" w:rsidR="007A01FB" w:rsidRDefault="007A01FB" w:rsidP="00462A9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6B1900E" wp14:editId="64F01B2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 w14:anchorId="649CD0C0">
            <v:line id="Rovná spojnica 2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8064a2 [3207]" strokeweight="3pt" from="-.35pt,10.65pt" to="453.4pt,11.4pt" w14:anchorId="5342A5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>
              <v:shadow on="t" color="black" opacity="22937f" offset="0,.63889mm" origin=",.5"/>
            </v:line>
          </w:pict>
        </mc:Fallback>
      </mc:AlternateContent>
    </w:r>
  </w:p>
  <w:sdt>
    <w:sdtPr>
      <w:rPr>
        <w:szCs w:val="20"/>
      </w:rPr>
      <w:id w:val="2070840989"/>
      <w:date w:fullDate="2022-12-01T00:00:00Z">
        <w:dateFormat w:val="dd.MM.yyyy"/>
        <w:lid w:val="sk-SK"/>
        <w:storeMappedDataAs w:val="dateTime"/>
        <w:calendar w:val="gregorian"/>
      </w:date>
    </w:sdtPr>
    <w:sdtEndPr/>
    <w:sdtContent>
      <w:p w14:paraId="0E9B3CFE" w14:textId="3A004EE3" w:rsidR="007A01FB" w:rsidRDefault="00126565" w:rsidP="00462A91">
        <w:pPr>
          <w:pStyle w:val="Hlavika"/>
          <w:jc w:val="right"/>
        </w:pPr>
        <w:r>
          <w:rPr>
            <w:szCs w:val="20"/>
          </w:rPr>
          <w:t>01.12.2022</w:t>
        </w:r>
      </w:p>
    </w:sdtContent>
  </w:sdt>
  <w:p w14:paraId="747FA686" w14:textId="77777777" w:rsidR="007A01FB" w:rsidRDefault="007A01FB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9246F" w14:textId="77777777" w:rsidR="007A01FB" w:rsidRDefault="007A01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207B1"/>
    <w:rsid w:val="00021824"/>
    <w:rsid w:val="00022180"/>
    <w:rsid w:val="00024BB9"/>
    <w:rsid w:val="0002586B"/>
    <w:rsid w:val="00025C56"/>
    <w:rsid w:val="00027FFC"/>
    <w:rsid w:val="00030473"/>
    <w:rsid w:val="00032231"/>
    <w:rsid w:val="000374C3"/>
    <w:rsid w:val="00037A32"/>
    <w:rsid w:val="00037BF1"/>
    <w:rsid w:val="00040040"/>
    <w:rsid w:val="000405A6"/>
    <w:rsid w:val="000427EC"/>
    <w:rsid w:val="00042BFF"/>
    <w:rsid w:val="00044AF7"/>
    <w:rsid w:val="00050728"/>
    <w:rsid w:val="000526F5"/>
    <w:rsid w:val="00052C06"/>
    <w:rsid w:val="00053A26"/>
    <w:rsid w:val="000540CE"/>
    <w:rsid w:val="00054799"/>
    <w:rsid w:val="00054F28"/>
    <w:rsid w:val="00055115"/>
    <w:rsid w:val="00066955"/>
    <w:rsid w:val="00070A6C"/>
    <w:rsid w:val="00071088"/>
    <w:rsid w:val="00071CD7"/>
    <w:rsid w:val="000732E2"/>
    <w:rsid w:val="00074384"/>
    <w:rsid w:val="00076092"/>
    <w:rsid w:val="00081BD0"/>
    <w:rsid w:val="000830FE"/>
    <w:rsid w:val="000835CF"/>
    <w:rsid w:val="00083AAC"/>
    <w:rsid w:val="00087560"/>
    <w:rsid w:val="0008767F"/>
    <w:rsid w:val="00092F29"/>
    <w:rsid w:val="00093C2F"/>
    <w:rsid w:val="000970FB"/>
    <w:rsid w:val="000A328A"/>
    <w:rsid w:val="000A6205"/>
    <w:rsid w:val="000A7177"/>
    <w:rsid w:val="000A7DBC"/>
    <w:rsid w:val="000B4ABE"/>
    <w:rsid w:val="000B7BC0"/>
    <w:rsid w:val="000C04E8"/>
    <w:rsid w:val="000C170F"/>
    <w:rsid w:val="000C4CF4"/>
    <w:rsid w:val="000C7CA5"/>
    <w:rsid w:val="000D01BB"/>
    <w:rsid w:val="000D1F76"/>
    <w:rsid w:val="000D298C"/>
    <w:rsid w:val="000D2B4D"/>
    <w:rsid w:val="000D6B86"/>
    <w:rsid w:val="000E2AA4"/>
    <w:rsid w:val="000E2C0C"/>
    <w:rsid w:val="000E6ED2"/>
    <w:rsid w:val="000F4718"/>
    <w:rsid w:val="000F47B0"/>
    <w:rsid w:val="000F5073"/>
    <w:rsid w:val="000F50C4"/>
    <w:rsid w:val="000F6634"/>
    <w:rsid w:val="00100B6F"/>
    <w:rsid w:val="0010370D"/>
    <w:rsid w:val="00104983"/>
    <w:rsid w:val="00104A23"/>
    <w:rsid w:val="00104D64"/>
    <w:rsid w:val="001053C7"/>
    <w:rsid w:val="0010554A"/>
    <w:rsid w:val="00106A4D"/>
    <w:rsid w:val="001147BD"/>
    <w:rsid w:val="00116F61"/>
    <w:rsid w:val="00120311"/>
    <w:rsid w:val="00121342"/>
    <w:rsid w:val="00121FD1"/>
    <w:rsid w:val="001225FA"/>
    <w:rsid w:val="00124DE0"/>
    <w:rsid w:val="00126565"/>
    <w:rsid w:val="001275E3"/>
    <w:rsid w:val="00130EC7"/>
    <w:rsid w:val="00131963"/>
    <w:rsid w:val="0013739B"/>
    <w:rsid w:val="00137ED6"/>
    <w:rsid w:val="00144ADA"/>
    <w:rsid w:val="001456C1"/>
    <w:rsid w:val="0014641E"/>
    <w:rsid w:val="00146518"/>
    <w:rsid w:val="0015233E"/>
    <w:rsid w:val="0015305D"/>
    <w:rsid w:val="0015481B"/>
    <w:rsid w:val="00155FF1"/>
    <w:rsid w:val="001563E3"/>
    <w:rsid w:val="00156EEB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8791C"/>
    <w:rsid w:val="0019319E"/>
    <w:rsid w:val="00193EC9"/>
    <w:rsid w:val="001A14F5"/>
    <w:rsid w:val="001A1A53"/>
    <w:rsid w:val="001A40CE"/>
    <w:rsid w:val="001A775D"/>
    <w:rsid w:val="001A7D58"/>
    <w:rsid w:val="001B0138"/>
    <w:rsid w:val="001B12DC"/>
    <w:rsid w:val="001B27DA"/>
    <w:rsid w:val="001B2D1C"/>
    <w:rsid w:val="001B6E9F"/>
    <w:rsid w:val="001C3F4B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7E2B"/>
    <w:rsid w:val="001F0193"/>
    <w:rsid w:val="001F1F4D"/>
    <w:rsid w:val="001F7B0D"/>
    <w:rsid w:val="0020438D"/>
    <w:rsid w:val="00204BF1"/>
    <w:rsid w:val="002064A8"/>
    <w:rsid w:val="0020682C"/>
    <w:rsid w:val="00207C93"/>
    <w:rsid w:val="00212B45"/>
    <w:rsid w:val="00213EC1"/>
    <w:rsid w:val="00215E35"/>
    <w:rsid w:val="0022201C"/>
    <w:rsid w:val="00222D02"/>
    <w:rsid w:val="002243C7"/>
    <w:rsid w:val="002259C4"/>
    <w:rsid w:val="00225A05"/>
    <w:rsid w:val="002308B9"/>
    <w:rsid w:val="00230B5A"/>
    <w:rsid w:val="00234C1A"/>
    <w:rsid w:val="00235926"/>
    <w:rsid w:val="00237ADA"/>
    <w:rsid w:val="0024169B"/>
    <w:rsid w:val="002432C5"/>
    <w:rsid w:val="00243A3C"/>
    <w:rsid w:val="0024400F"/>
    <w:rsid w:val="002442D8"/>
    <w:rsid w:val="00246970"/>
    <w:rsid w:val="00247599"/>
    <w:rsid w:val="002520A5"/>
    <w:rsid w:val="002528BC"/>
    <w:rsid w:val="00253AE6"/>
    <w:rsid w:val="00254C47"/>
    <w:rsid w:val="00256687"/>
    <w:rsid w:val="002577FA"/>
    <w:rsid w:val="002611AC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67BC"/>
    <w:rsid w:val="002873C9"/>
    <w:rsid w:val="00287FBB"/>
    <w:rsid w:val="00296E5E"/>
    <w:rsid w:val="002A1E17"/>
    <w:rsid w:val="002A335F"/>
    <w:rsid w:val="002A3906"/>
    <w:rsid w:val="002B1303"/>
    <w:rsid w:val="002B3683"/>
    <w:rsid w:val="002B4D2A"/>
    <w:rsid w:val="002B6BA4"/>
    <w:rsid w:val="002B7758"/>
    <w:rsid w:val="002B7A90"/>
    <w:rsid w:val="002C3A23"/>
    <w:rsid w:val="002D08F1"/>
    <w:rsid w:val="002D65BD"/>
    <w:rsid w:val="002E387D"/>
    <w:rsid w:val="002E611C"/>
    <w:rsid w:val="002E6A94"/>
    <w:rsid w:val="002E7F32"/>
    <w:rsid w:val="002E7F66"/>
    <w:rsid w:val="002F2EFB"/>
    <w:rsid w:val="002F6E6B"/>
    <w:rsid w:val="00305938"/>
    <w:rsid w:val="0030599D"/>
    <w:rsid w:val="003069E6"/>
    <w:rsid w:val="00306D2E"/>
    <w:rsid w:val="00307EE9"/>
    <w:rsid w:val="003108A1"/>
    <w:rsid w:val="00311B78"/>
    <w:rsid w:val="00313BBB"/>
    <w:rsid w:val="00314A6E"/>
    <w:rsid w:val="00314AFE"/>
    <w:rsid w:val="00315C47"/>
    <w:rsid w:val="00317B59"/>
    <w:rsid w:val="00317CA8"/>
    <w:rsid w:val="003215D7"/>
    <w:rsid w:val="00322B17"/>
    <w:rsid w:val="00323F3B"/>
    <w:rsid w:val="003244EF"/>
    <w:rsid w:val="00326956"/>
    <w:rsid w:val="00326FE8"/>
    <w:rsid w:val="00327E75"/>
    <w:rsid w:val="00331D22"/>
    <w:rsid w:val="00332418"/>
    <w:rsid w:val="00332AD8"/>
    <w:rsid w:val="00335274"/>
    <w:rsid w:val="003364CC"/>
    <w:rsid w:val="00342B24"/>
    <w:rsid w:val="00344174"/>
    <w:rsid w:val="00350318"/>
    <w:rsid w:val="0035254A"/>
    <w:rsid w:val="00353FA4"/>
    <w:rsid w:val="00354330"/>
    <w:rsid w:val="00355D65"/>
    <w:rsid w:val="00360B04"/>
    <w:rsid w:val="003613E2"/>
    <w:rsid w:val="00364122"/>
    <w:rsid w:val="00367E91"/>
    <w:rsid w:val="00372EBD"/>
    <w:rsid w:val="00374D3C"/>
    <w:rsid w:val="0037670C"/>
    <w:rsid w:val="00380CC5"/>
    <w:rsid w:val="00381ED1"/>
    <w:rsid w:val="00386CBA"/>
    <w:rsid w:val="003935E9"/>
    <w:rsid w:val="00394002"/>
    <w:rsid w:val="003957FC"/>
    <w:rsid w:val="00395AF5"/>
    <w:rsid w:val="003A3D9D"/>
    <w:rsid w:val="003A3EC5"/>
    <w:rsid w:val="003A67E1"/>
    <w:rsid w:val="003B0DFE"/>
    <w:rsid w:val="003B2F8A"/>
    <w:rsid w:val="003B61C8"/>
    <w:rsid w:val="003C0AA8"/>
    <w:rsid w:val="003C0D98"/>
    <w:rsid w:val="003C0ED7"/>
    <w:rsid w:val="003C2544"/>
    <w:rsid w:val="003C3A24"/>
    <w:rsid w:val="003C51B1"/>
    <w:rsid w:val="003C55CB"/>
    <w:rsid w:val="003D0894"/>
    <w:rsid w:val="003D14A7"/>
    <w:rsid w:val="003D568C"/>
    <w:rsid w:val="003D5EE5"/>
    <w:rsid w:val="003D5F48"/>
    <w:rsid w:val="003D7CB5"/>
    <w:rsid w:val="003E2D64"/>
    <w:rsid w:val="003E37C8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9D4"/>
    <w:rsid w:val="004059C9"/>
    <w:rsid w:val="00406772"/>
    <w:rsid w:val="0040726A"/>
    <w:rsid w:val="00410CF4"/>
    <w:rsid w:val="00410D30"/>
    <w:rsid w:val="00411C65"/>
    <w:rsid w:val="00413821"/>
    <w:rsid w:val="00416E2D"/>
    <w:rsid w:val="004224C2"/>
    <w:rsid w:val="00422612"/>
    <w:rsid w:val="00426EA3"/>
    <w:rsid w:val="00431EE0"/>
    <w:rsid w:val="00432095"/>
    <w:rsid w:val="00432DF1"/>
    <w:rsid w:val="004339E6"/>
    <w:rsid w:val="0043575B"/>
    <w:rsid w:val="004357AB"/>
    <w:rsid w:val="00437A9C"/>
    <w:rsid w:val="0044273E"/>
    <w:rsid w:val="0044450A"/>
    <w:rsid w:val="004445A9"/>
    <w:rsid w:val="00446370"/>
    <w:rsid w:val="004470FB"/>
    <w:rsid w:val="0044711F"/>
    <w:rsid w:val="00451B8F"/>
    <w:rsid w:val="00454370"/>
    <w:rsid w:val="00454540"/>
    <w:rsid w:val="004567C4"/>
    <w:rsid w:val="00462A91"/>
    <w:rsid w:val="00465704"/>
    <w:rsid w:val="004659EF"/>
    <w:rsid w:val="00471083"/>
    <w:rsid w:val="004722FD"/>
    <w:rsid w:val="004724F1"/>
    <w:rsid w:val="00477B8E"/>
    <w:rsid w:val="004819CA"/>
    <w:rsid w:val="00482963"/>
    <w:rsid w:val="0048497B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08F9"/>
    <w:rsid w:val="004B09E9"/>
    <w:rsid w:val="004B17DF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E07F1"/>
    <w:rsid w:val="004E2120"/>
    <w:rsid w:val="004E3ABD"/>
    <w:rsid w:val="004E3C3A"/>
    <w:rsid w:val="004E4705"/>
    <w:rsid w:val="004E4A29"/>
    <w:rsid w:val="004F096A"/>
    <w:rsid w:val="004F350F"/>
    <w:rsid w:val="004F3CEC"/>
    <w:rsid w:val="004F48A0"/>
    <w:rsid w:val="004F5937"/>
    <w:rsid w:val="004F613B"/>
    <w:rsid w:val="004F6B82"/>
    <w:rsid w:val="004F72F4"/>
    <w:rsid w:val="004F7736"/>
    <w:rsid w:val="00501C2C"/>
    <w:rsid w:val="00503240"/>
    <w:rsid w:val="00503754"/>
    <w:rsid w:val="00505CB5"/>
    <w:rsid w:val="005122F6"/>
    <w:rsid w:val="00512B3A"/>
    <w:rsid w:val="00516E2C"/>
    <w:rsid w:val="005176E6"/>
    <w:rsid w:val="00521B38"/>
    <w:rsid w:val="00524261"/>
    <w:rsid w:val="005247FD"/>
    <w:rsid w:val="005276B4"/>
    <w:rsid w:val="0052771D"/>
    <w:rsid w:val="00530676"/>
    <w:rsid w:val="0053124D"/>
    <w:rsid w:val="00531729"/>
    <w:rsid w:val="005336DE"/>
    <w:rsid w:val="00535C9A"/>
    <w:rsid w:val="005414CE"/>
    <w:rsid w:val="00541F6F"/>
    <w:rsid w:val="00541FF5"/>
    <w:rsid w:val="00542BD7"/>
    <w:rsid w:val="00542D6C"/>
    <w:rsid w:val="00543C66"/>
    <w:rsid w:val="00543D5B"/>
    <w:rsid w:val="005459A6"/>
    <w:rsid w:val="00545A28"/>
    <w:rsid w:val="00547BC3"/>
    <w:rsid w:val="005501EA"/>
    <w:rsid w:val="00550D3C"/>
    <w:rsid w:val="00554697"/>
    <w:rsid w:val="005553C6"/>
    <w:rsid w:val="00562291"/>
    <w:rsid w:val="00563382"/>
    <w:rsid w:val="00573AEA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5BD2"/>
    <w:rsid w:val="00586129"/>
    <w:rsid w:val="00586FDB"/>
    <w:rsid w:val="00587751"/>
    <w:rsid w:val="00595875"/>
    <w:rsid w:val="00595B75"/>
    <w:rsid w:val="005A4D4D"/>
    <w:rsid w:val="005B333F"/>
    <w:rsid w:val="005B3F13"/>
    <w:rsid w:val="005B49EF"/>
    <w:rsid w:val="005B5F2D"/>
    <w:rsid w:val="005B694A"/>
    <w:rsid w:val="005C1306"/>
    <w:rsid w:val="005C18CC"/>
    <w:rsid w:val="005C3ECC"/>
    <w:rsid w:val="005C3ED3"/>
    <w:rsid w:val="005C5F0B"/>
    <w:rsid w:val="005C6739"/>
    <w:rsid w:val="005C680F"/>
    <w:rsid w:val="005D51B8"/>
    <w:rsid w:val="005E1C19"/>
    <w:rsid w:val="005E6EF4"/>
    <w:rsid w:val="005E76FF"/>
    <w:rsid w:val="005F0410"/>
    <w:rsid w:val="005F0BA6"/>
    <w:rsid w:val="005F0FCC"/>
    <w:rsid w:val="005F12A9"/>
    <w:rsid w:val="005F1B2F"/>
    <w:rsid w:val="005F1C3F"/>
    <w:rsid w:val="005F34FB"/>
    <w:rsid w:val="005F415A"/>
    <w:rsid w:val="005F5B71"/>
    <w:rsid w:val="006005E1"/>
    <w:rsid w:val="00600A45"/>
    <w:rsid w:val="00602A26"/>
    <w:rsid w:val="006045D6"/>
    <w:rsid w:val="00604DA4"/>
    <w:rsid w:val="00611722"/>
    <w:rsid w:val="00614F60"/>
    <w:rsid w:val="00615783"/>
    <w:rsid w:val="0061639C"/>
    <w:rsid w:val="00616A9B"/>
    <w:rsid w:val="00616EA9"/>
    <w:rsid w:val="006229CE"/>
    <w:rsid w:val="00622C1D"/>
    <w:rsid w:val="00622D7A"/>
    <w:rsid w:val="0062644D"/>
    <w:rsid w:val="00627EA3"/>
    <w:rsid w:val="00632791"/>
    <w:rsid w:val="00633D3D"/>
    <w:rsid w:val="00640099"/>
    <w:rsid w:val="00640A13"/>
    <w:rsid w:val="00645A3A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D24"/>
    <w:rsid w:val="00681D0B"/>
    <w:rsid w:val="00682DDD"/>
    <w:rsid w:val="00685059"/>
    <w:rsid w:val="006852E9"/>
    <w:rsid w:val="00685A7E"/>
    <w:rsid w:val="00687102"/>
    <w:rsid w:val="006953BE"/>
    <w:rsid w:val="00697B85"/>
    <w:rsid w:val="006A2B3D"/>
    <w:rsid w:val="006A496E"/>
    <w:rsid w:val="006A4F4A"/>
    <w:rsid w:val="006A5157"/>
    <w:rsid w:val="006A5244"/>
    <w:rsid w:val="006A7DF2"/>
    <w:rsid w:val="006B1099"/>
    <w:rsid w:val="006B2227"/>
    <w:rsid w:val="006C12D3"/>
    <w:rsid w:val="006C3436"/>
    <w:rsid w:val="006C3F16"/>
    <w:rsid w:val="006C4317"/>
    <w:rsid w:val="006C4A7F"/>
    <w:rsid w:val="006C5296"/>
    <w:rsid w:val="006C556A"/>
    <w:rsid w:val="006C65C7"/>
    <w:rsid w:val="006C6A25"/>
    <w:rsid w:val="006C719D"/>
    <w:rsid w:val="006D082A"/>
    <w:rsid w:val="006D3B82"/>
    <w:rsid w:val="006D5A81"/>
    <w:rsid w:val="006D67D3"/>
    <w:rsid w:val="006D75DC"/>
    <w:rsid w:val="006D7D48"/>
    <w:rsid w:val="006E34AD"/>
    <w:rsid w:val="006F15B4"/>
    <w:rsid w:val="006F164B"/>
    <w:rsid w:val="006F4F9A"/>
    <w:rsid w:val="006F565A"/>
    <w:rsid w:val="006F7D3C"/>
    <w:rsid w:val="00704199"/>
    <w:rsid w:val="0070439D"/>
    <w:rsid w:val="007104B4"/>
    <w:rsid w:val="007137FA"/>
    <w:rsid w:val="0072034F"/>
    <w:rsid w:val="0072298D"/>
    <w:rsid w:val="007324A7"/>
    <w:rsid w:val="007338E9"/>
    <w:rsid w:val="00734CF5"/>
    <w:rsid w:val="00735A83"/>
    <w:rsid w:val="00741A8A"/>
    <w:rsid w:val="0074251B"/>
    <w:rsid w:val="00743A67"/>
    <w:rsid w:val="00744A1E"/>
    <w:rsid w:val="007477C2"/>
    <w:rsid w:val="0075079E"/>
    <w:rsid w:val="00752FB2"/>
    <w:rsid w:val="00753BFE"/>
    <w:rsid w:val="007551F0"/>
    <w:rsid w:val="0076037B"/>
    <w:rsid w:val="00761A14"/>
    <w:rsid w:val="0076236A"/>
    <w:rsid w:val="00763563"/>
    <w:rsid w:val="0076414C"/>
    <w:rsid w:val="007647DB"/>
    <w:rsid w:val="00765555"/>
    <w:rsid w:val="007660E3"/>
    <w:rsid w:val="00766F2A"/>
    <w:rsid w:val="00771CC6"/>
    <w:rsid w:val="0077337C"/>
    <w:rsid w:val="00777F4F"/>
    <w:rsid w:val="0078017B"/>
    <w:rsid w:val="007803C3"/>
    <w:rsid w:val="007804AB"/>
    <w:rsid w:val="00780B01"/>
    <w:rsid w:val="0078112C"/>
    <w:rsid w:val="00782970"/>
    <w:rsid w:val="00783D1F"/>
    <w:rsid w:val="00790CA5"/>
    <w:rsid w:val="00794FDC"/>
    <w:rsid w:val="00795A58"/>
    <w:rsid w:val="00795E2B"/>
    <w:rsid w:val="0079675A"/>
    <w:rsid w:val="007A01FB"/>
    <w:rsid w:val="007A13BD"/>
    <w:rsid w:val="007A1F88"/>
    <w:rsid w:val="007A60EF"/>
    <w:rsid w:val="007A7A33"/>
    <w:rsid w:val="007B51CB"/>
    <w:rsid w:val="007B70BC"/>
    <w:rsid w:val="007B76D5"/>
    <w:rsid w:val="007C0184"/>
    <w:rsid w:val="007C7894"/>
    <w:rsid w:val="007D15C5"/>
    <w:rsid w:val="007D2CE6"/>
    <w:rsid w:val="007D2D80"/>
    <w:rsid w:val="007E1726"/>
    <w:rsid w:val="007E78F7"/>
    <w:rsid w:val="007F0D9A"/>
    <w:rsid w:val="007F2084"/>
    <w:rsid w:val="007F2C41"/>
    <w:rsid w:val="007F2DF0"/>
    <w:rsid w:val="007F40D1"/>
    <w:rsid w:val="007F4F64"/>
    <w:rsid w:val="00801225"/>
    <w:rsid w:val="00803014"/>
    <w:rsid w:val="008036DD"/>
    <w:rsid w:val="00807413"/>
    <w:rsid w:val="008109A4"/>
    <w:rsid w:val="00815734"/>
    <w:rsid w:val="00815795"/>
    <w:rsid w:val="008169B1"/>
    <w:rsid w:val="008205E0"/>
    <w:rsid w:val="00821013"/>
    <w:rsid w:val="0082196F"/>
    <w:rsid w:val="00821FE5"/>
    <w:rsid w:val="00823107"/>
    <w:rsid w:val="00824554"/>
    <w:rsid w:val="00826DA0"/>
    <w:rsid w:val="008278FE"/>
    <w:rsid w:val="00832387"/>
    <w:rsid w:val="00832AA1"/>
    <w:rsid w:val="008400CF"/>
    <w:rsid w:val="00840AC5"/>
    <w:rsid w:val="00841C2C"/>
    <w:rsid w:val="00841C4B"/>
    <w:rsid w:val="0084259A"/>
    <w:rsid w:val="0084363A"/>
    <w:rsid w:val="00845562"/>
    <w:rsid w:val="0084743A"/>
    <w:rsid w:val="00850A0E"/>
    <w:rsid w:val="008528A5"/>
    <w:rsid w:val="00853947"/>
    <w:rsid w:val="00853CB5"/>
    <w:rsid w:val="00854662"/>
    <w:rsid w:val="008550BA"/>
    <w:rsid w:val="0085660D"/>
    <w:rsid w:val="008569DC"/>
    <w:rsid w:val="00857B04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6744D"/>
    <w:rsid w:val="00872034"/>
    <w:rsid w:val="008727BB"/>
    <w:rsid w:val="008737F8"/>
    <w:rsid w:val="008738AD"/>
    <w:rsid w:val="008743E6"/>
    <w:rsid w:val="0087561B"/>
    <w:rsid w:val="008806AC"/>
    <w:rsid w:val="008825D3"/>
    <w:rsid w:val="0088328E"/>
    <w:rsid w:val="008841E6"/>
    <w:rsid w:val="0088535B"/>
    <w:rsid w:val="00890458"/>
    <w:rsid w:val="00892CBF"/>
    <w:rsid w:val="00897CC3"/>
    <w:rsid w:val="0089DC97"/>
    <w:rsid w:val="008A0483"/>
    <w:rsid w:val="008A1CF0"/>
    <w:rsid w:val="008A20CF"/>
    <w:rsid w:val="008A4AA3"/>
    <w:rsid w:val="008A623E"/>
    <w:rsid w:val="008A751A"/>
    <w:rsid w:val="008B1246"/>
    <w:rsid w:val="008B2024"/>
    <w:rsid w:val="008B4915"/>
    <w:rsid w:val="008B526B"/>
    <w:rsid w:val="008B791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7D1D"/>
    <w:rsid w:val="008E0ADC"/>
    <w:rsid w:val="008E18C8"/>
    <w:rsid w:val="008E2AC4"/>
    <w:rsid w:val="008E5974"/>
    <w:rsid w:val="008E61CE"/>
    <w:rsid w:val="008E627D"/>
    <w:rsid w:val="008E6315"/>
    <w:rsid w:val="008F2627"/>
    <w:rsid w:val="008F28B7"/>
    <w:rsid w:val="008F66AE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3F57"/>
    <w:rsid w:val="0091541E"/>
    <w:rsid w:val="0092115C"/>
    <w:rsid w:val="00921DEB"/>
    <w:rsid w:val="0092298F"/>
    <w:rsid w:val="00925AF2"/>
    <w:rsid w:val="00926284"/>
    <w:rsid w:val="00927EAC"/>
    <w:rsid w:val="0093081E"/>
    <w:rsid w:val="009314EA"/>
    <w:rsid w:val="00933B31"/>
    <w:rsid w:val="00934596"/>
    <w:rsid w:val="00936609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EDF"/>
    <w:rsid w:val="009606FA"/>
    <w:rsid w:val="00962457"/>
    <w:rsid w:val="0096642F"/>
    <w:rsid w:val="00970A2B"/>
    <w:rsid w:val="0097463D"/>
    <w:rsid w:val="00977CF6"/>
    <w:rsid w:val="009817FE"/>
    <w:rsid w:val="00981C30"/>
    <w:rsid w:val="009836CF"/>
    <w:rsid w:val="0098672C"/>
    <w:rsid w:val="009911BF"/>
    <w:rsid w:val="00997C36"/>
    <w:rsid w:val="009A0DCF"/>
    <w:rsid w:val="009A12C5"/>
    <w:rsid w:val="009A282C"/>
    <w:rsid w:val="009A420D"/>
    <w:rsid w:val="009A573D"/>
    <w:rsid w:val="009A599F"/>
    <w:rsid w:val="009B0D88"/>
    <w:rsid w:val="009B421D"/>
    <w:rsid w:val="009B4D54"/>
    <w:rsid w:val="009B4F7B"/>
    <w:rsid w:val="009C05FF"/>
    <w:rsid w:val="009C13D4"/>
    <w:rsid w:val="009C3923"/>
    <w:rsid w:val="009C3F0E"/>
    <w:rsid w:val="009D2A8A"/>
    <w:rsid w:val="009D34FE"/>
    <w:rsid w:val="009D36BF"/>
    <w:rsid w:val="009D45D0"/>
    <w:rsid w:val="009E08C6"/>
    <w:rsid w:val="009E0DC8"/>
    <w:rsid w:val="009E3593"/>
    <w:rsid w:val="009E44AA"/>
    <w:rsid w:val="009E7319"/>
    <w:rsid w:val="009E78ED"/>
    <w:rsid w:val="009F00A2"/>
    <w:rsid w:val="009F2D2A"/>
    <w:rsid w:val="009F75B4"/>
    <w:rsid w:val="00A00067"/>
    <w:rsid w:val="00A01CEC"/>
    <w:rsid w:val="00A02282"/>
    <w:rsid w:val="00A03493"/>
    <w:rsid w:val="00A06195"/>
    <w:rsid w:val="00A06BA2"/>
    <w:rsid w:val="00A06F34"/>
    <w:rsid w:val="00A144AE"/>
    <w:rsid w:val="00A15785"/>
    <w:rsid w:val="00A20411"/>
    <w:rsid w:val="00A20BD1"/>
    <w:rsid w:val="00A20FFF"/>
    <w:rsid w:val="00A24C95"/>
    <w:rsid w:val="00A2735B"/>
    <w:rsid w:val="00A274A5"/>
    <w:rsid w:val="00A3288E"/>
    <w:rsid w:val="00A357CE"/>
    <w:rsid w:val="00A35A92"/>
    <w:rsid w:val="00A35ABE"/>
    <w:rsid w:val="00A43E80"/>
    <w:rsid w:val="00A451FB"/>
    <w:rsid w:val="00A459E7"/>
    <w:rsid w:val="00A47192"/>
    <w:rsid w:val="00A473FD"/>
    <w:rsid w:val="00A50068"/>
    <w:rsid w:val="00A509FF"/>
    <w:rsid w:val="00A520FC"/>
    <w:rsid w:val="00A53791"/>
    <w:rsid w:val="00A5426A"/>
    <w:rsid w:val="00A550A3"/>
    <w:rsid w:val="00A5625A"/>
    <w:rsid w:val="00A568C8"/>
    <w:rsid w:val="00A60795"/>
    <w:rsid w:val="00A615FF"/>
    <w:rsid w:val="00A634B0"/>
    <w:rsid w:val="00A65887"/>
    <w:rsid w:val="00A671EA"/>
    <w:rsid w:val="00A72539"/>
    <w:rsid w:val="00A73042"/>
    <w:rsid w:val="00A74622"/>
    <w:rsid w:val="00A8102A"/>
    <w:rsid w:val="00A83394"/>
    <w:rsid w:val="00A83BFA"/>
    <w:rsid w:val="00A84FBD"/>
    <w:rsid w:val="00A86F82"/>
    <w:rsid w:val="00A9254C"/>
    <w:rsid w:val="00A9321E"/>
    <w:rsid w:val="00A94B2A"/>
    <w:rsid w:val="00A951DC"/>
    <w:rsid w:val="00A96789"/>
    <w:rsid w:val="00AA039B"/>
    <w:rsid w:val="00AA0733"/>
    <w:rsid w:val="00AA10AA"/>
    <w:rsid w:val="00AA3859"/>
    <w:rsid w:val="00AA5121"/>
    <w:rsid w:val="00AA6738"/>
    <w:rsid w:val="00AA7F12"/>
    <w:rsid w:val="00AB230A"/>
    <w:rsid w:val="00AB2C14"/>
    <w:rsid w:val="00AB2E60"/>
    <w:rsid w:val="00AB4B75"/>
    <w:rsid w:val="00AB755C"/>
    <w:rsid w:val="00AC0A75"/>
    <w:rsid w:val="00AC2951"/>
    <w:rsid w:val="00AC341A"/>
    <w:rsid w:val="00AC3BA4"/>
    <w:rsid w:val="00AC4CF5"/>
    <w:rsid w:val="00AD19BD"/>
    <w:rsid w:val="00AE24CC"/>
    <w:rsid w:val="00AE772C"/>
    <w:rsid w:val="00AE79AA"/>
    <w:rsid w:val="00AF0006"/>
    <w:rsid w:val="00AF1739"/>
    <w:rsid w:val="00AF761B"/>
    <w:rsid w:val="00B00000"/>
    <w:rsid w:val="00B064FA"/>
    <w:rsid w:val="00B07939"/>
    <w:rsid w:val="00B1112A"/>
    <w:rsid w:val="00B11836"/>
    <w:rsid w:val="00B12061"/>
    <w:rsid w:val="00B12C7B"/>
    <w:rsid w:val="00B12F82"/>
    <w:rsid w:val="00B13427"/>
    <w:rsid w:val="00B1360B"/>
    <w:rsid w:val="00B17F55"/>
    <w:rsid w:val="00B214DD"/>
    <w:rsid w:val="00B252C3"/>
    <w:rsid w:val="00B25749"/>
    <w:rsid w:val="00B276E2"/>
    <w:rsid w:val="00B30696"/>
    <w:rsid w:val="00B315E9"/>
    <w:rsid w:val="00B31E63"/>
    <w:rsid w:val="00B326EC"/>
    <w:rsid w:val="00B32726"/>
    <w:rsid w:val="00B34553"/>
    <w:rsid w:val="00B36CBD"/>
    <w:rsid w:val="00B423F9"/>
    <w:rsid w:val="00B4284E"/>
    <w:rsid w:val="00B43E1B"/>
    <w:rsid w:val="00B44FAF"/>
    <w:rsid w:val="00B45EAB"/>
    <w:rsid w:val="00B46073"/>
    <w:rsid w:val="00B47ABC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362E"/>
    <w:rsid w:val="00B86FC1"/>
    <w:rsid w:val="00B9226F"/>
    <w:rsid w:val="00B948E0"/>
    <w:rsid w:val="00B979DA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C079B"/>
    <w:rsid w:val="00BC3557"/>
    <w:rsid w:val="00BC4BAC"/>
    <w:rsid w:val="00BC4CFC"/>
    <w:rsid w:val="00BD1976"/>
    <w:rsid w:val="00BD2BFE"/>
    <w:rsid w:val="00BD6DA4"/>
    <w:rsid w:val="00BE0F9A"/>
    <w:rsid w:val="00BE1CA2"/>
    <w:rsid w:val="00BE2BFB"/>
    <w:rsid w:val="00BE321D"/>
    <w:rsid w:val="00BE50CB"/>
    <w:rsid w:val="00BF109C"/>
    <w:rsid w:val="00BF4803"/>
    <w:rsid w:val="00BF4995"/>
    <w:rsid w:val="00BF6F14"/>
    <w:rsid w:val="00BF74E4"/>
    <w:rsid w:val="00C0003A"/>
    <w:rsid w:val="00C005CD"/>
    <w:rsid w:val="00C01719"/>
    <w:rsid w:val="00C02033"/>
    <w:rsid w:val="00C02E6D"/>
    <w:rsid w:val="00C033BB"/>
    <w:rsid w:val="00C05E20"/>
    <w:rsid w:val="00C06855"/>
    <w:rsid w:val="00C06FF0"/>
    <w:rsid w:val="00C07A5C"/>
    <w:rsid w:val="00C11731"/>
    <w:rsid w:val="00C11E85"/>
    <w:rsid w:val="00C12814"/>
    <w:rsid w:val="00C12E6E"/>
    <w:rsid w:val="00C13AF9"/>
    <w:rsid w:val="00C1610B"/>
    <w:rsid w:val="00C214B6"/>
    <w:rsid w:val="00C23853"/>
    <w:rsid w:val="00C3348D"/>
    <w:rsid w:val="00C34004"/>
    <w:rsid w:val="00C348A2"/>
    <w:rsid w:val="00C366F4"/>
    <w:rsid w:val="00C41273"/>
    <w:rsid w:val="00C41CCB"/>
    <w:rsid w:val="00C47C5B"/>
    <w:rsid w:val="00C5083F"/>
    <w:rsid w:val="00C53567"/>
    <w:rsid w:val="00C537AD"/>
    <w:rsid w:val="00C53FAD"/>
    <w:rsid w:val="00C56358"/>
    <w:rsid w:val="00C56C00"/>
    <w:rsid w:val="00C6143D"/>
    <w:rsid w:val="00C62EC7"/>
    <w:rsid w:val="00C63C8C"/>
    <w:rsid w:val="00C64006"/>
    <w:rsid w:val="00C6424B"/>
    <w:rsid w:val="00C6439D"/>
    <w:rsid w:val="00C644E8"/>
    <w:rsid w:val="00C679E7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04B1"/>
    <w:rsid w:val="00C92BF0"/>
    <w:rsid w:val="00C93AF9"/>
    <w:rsid w:val="00CA208E"/>
    <w:rsid w:val="00CB08FB"/>
    <w:rsid w:val="00CB33DE"/>
    <w:rsid w:val="00CB55BC"/>
    <w:rsid w:val="00CB5667"/>
    <w:rsid w:val="00CC07B0"/>
    <w:rsid w:val="00CC1D6A"/>
    <w:rsid w:val="00CC30F8"/>
    <w:rsid w:val="00CC3BBF"/>
    <w:rsid w:val="00CC5C91"/>
    <w:rsid w:val="00CD1FEE"/>
    <w:rsid w:val="00CD24E3"/>
    <w:rsid w:val="00CD3B90"/>
    <w:rsid w:val="00CD3D13"/>
    <w:rsid w:val="00CD46B5"/>
    <w:rsid w:val="00CD6849"/>
    <w:rsid w:val="00CE2CAC"/>
    <w:rsid w:val="00CE5EBE"/>
    <w:rsid w:val="00CE706E"/>
    <w:rsid w:val="00CF0978"/>
    <w:rsid w:val="00CF1E4A"/>
    <w:rsid w:val="00CF243A"/>
    <w:rsid w:val="00CF2475"/>
    <w:rsid w:val="00CF427D"/>
    <w:rsid w:val="00CF5046"/>
    <w:rsid w:val="00D01D73"/>
    <w:rsid w:val="00D028D4"/>
    <w:rsid w:val="00D0426E"/>
    <w:rsid w:val="00D045A8"/>
    <w:rsid w:val="00D05307"/>
    <w:rsid w:val="00D05350"/>
    <w:rsid w:val="00D0584A"/>
    <w:rsid w:val="00D078F9"/>
    <w:rsid w:val="00D10014"/>
    <w:rsid w:val="00D121E9"/>
    <w:rsid w:val="00D27A14"/>
    <w:rsid w:val="00D31746"/>
    <w:rsid w:val="00D3202F"/>
    <w:rsid w:val="00D37AA0"/>
    <w:rsid w:val="00D41417"/>
    <w:rsid w:val="00D41846"/>
    <w:rsid w:val="00D434C3"/>
    <w:rsid w:val="00D479B5"/>
    <w:rsid w:val="00D51CE3"/>
    <w:rsid w:val="00D52705"/>
    <w:rsid w:val="00D5558B"/>
    <w:rsid w:val="00D56ACC"/>
    <w:rsid w:val="00D6004A"/>
    <w:rsid w:val="00D6108B"/>
    <w:rsid w:val="00D61BB6"/>
    <w:rsid w:val="00D64671"/>
    <w:rsid w:val="00D71A7B"/>
    <w:rsid w:val="00D71BDB"/>
    <w:rsid w:val="00D7552C"/>
    <w:rsid w:val="00D76CCA"/>
    <w:rsid w:val="00D82C7F"/>
    <w:rsid w:val="00D84923"/>
    <w:rsid w:val="00D86D11"/>
    <w:rsid w:val="00D86DA2"/>
    <w:rsid w:val="00D86FA1"/>
    <w:rsid w:val="00D9009D"/>
    <w:rsid w:val="00D90CF6"/>
    <w:rsid w:val="00D923AD"/>
    <w:rsid w:val="00DA0DB9"/>
    <w:rsid w:val="00DA7857"/>
    <w:rsid w:val="00DB0798"/>
    <w:rsid w:val="00DB081E"/>
    <w:rsid w:val="00DB0A69"/>
    <w:rsid w:val="00DB1B56"/>
    <w:rsid w:val="00DB3113"/>
    <w:rsid w:val="00DB3F4C"/>
    <w:rsid w:val="00DB6A59"/>
    <w:rsid w:val="00DB6D37"/>
    <w:rsid w:val="00DB798B"/>
    <w:rsid w:val="00DC187C"/>
    <w:rsid w:val="00DC5E26"/>
    <w:rsid w:val="00DC6714"/>
    <w:rsid w:val="00DC799C"/>
    <w:rsid w:val="00DD07C1"/>
    <w:rsid w:val="00DD08D4"/>
    <w:rsid w:val="00DD091C"/>
    <w:rsid w:val="00DD587E"/>
    <w:rsid w:val="00DE0C35"/>
    <w:rsid w:val="00DE2405"/>
    <w:rsid w:val="00DE5663"/>
    <w:rsid w:val="00DE71D7"/>
    <w:rsid w:val="00DE78B6"/>
    <w:rsid w:val="00DE7AE7"/>
    <w:rsid w:val="00DF2439"/>
    <w:rsid w:val="00DF2E17"/>
    <w:rsid w:val="00DF3074"/>
    <w:rsid w:val="00DF4D6C"/>
    <w:rsid w:val="00DF6942"/>
    <w:rsid w:val="00DF6EE5"/>
    <w:rsid w:val="00DF769D"/>
    <w:rsid w:val="00E01EB8"/>
    <w:rsid w:val="00E05C21"/>
    <w:rsid w:val="00E13B09"/>
    <w:rsid w:val="00E14B05"/>
    <w:rsid w:val="00E17838"/>
    <w:rsid w:val="00E24F0F"/>
    <w:rsid w:val="00E32F65"/>
    <w:rsid w:val="00E35F8A"/>
    <w:rsid w:val="00E36AFE"/>
    <w:rsid w:val="00E370A2"/>
    <w:rsid w:val="00E370FE"/>
    <w:rsid w:val="00E401BC"/>
    <w:rsid w:val="00E40974"/>
    <w:rsid w:val="00E41F94"/>
    <w:rsid w:val="00E43793"/>
    <w:rsid w:val="00E47C3E"/>
    <w:rsid w:val="00E50614"/>
    <w:rsid w:val="00E51F19"/>
    <w:rsid w:val="00E52737"/>
    <w:rsid w:val="00E52D37"/>
    <w:rsid w:val="00E532FA"/>
    <w:rsid w:val="00E535F2"/>
    <w:rsid w:val="00E53AEC"/>
    <w:rsid w:val="00E5416A"/>
    <w:rsid w:val="00E54FE8"/>
    <w:rsid w:val="00E610D1"/>
    <w:rsid w:val="00E61216"/>
    <w:rsid w:val="00E61D18"/>
    <w:rsid w:val="00E6265E"/>
    <w:rsid w:val="00E64457"/>
    <w:rsid w:val="00E648F9"/>
    <w:rsid w:val="00E6639B"/>
    <w:rsid w:val="00E673E9"/>
    <w:rsid w:val="00E701EB"/>
    <w:rsid w:val="00E708D5"/>
    <w:rsid w:val="00E742C1"/>
    <w:rsid w:val="00E74C6F"/>
    <w:rsid w:val="00E74EA1"/>
    <w:rsid w:val="00E7702D"/>
    <w:rsid w:val="00E77ED6"/>
    <w:rsid w:val="00E83484"/>
    <w:rsid w:val="00E90A2F"/>
    <w:rsid w:val="00E942FE"/>
    <w:rsid w:val="00E97FC4"/>
    <w:rsid w:val="00EA0A5E"/>
    <w:rsid w:val="00EA0D6B"/>
    <w:rsid w:val="00EA1E3F"/>
    <w:rsid w:val="00EB1A3F"/>
    <w:rsid w:val="00EB2464"/>
    <w:rsid w:val="00EB2C56"/>
    <w:rsid w:val="00EB42CB"/>
    <w:rsid w:val="00EB673E"/>
    <w:rsid w:val="00EB6BC0"/>
    <w:rsid w:val="00EB7906"/>
    <w:rsid w:val="00EB7E0A"/>
    <w:rsid w:val="00EC2828"/>
    <w:rsid w:val="00ED0DFA"/>
    <w:rsid w:val="00ED17E4"/>
    <w:rsid w:val="00ED3311"/>
    <w:rsid w:val="00ED442D"/>
    <w:rsid w:val="00ED62F7"/>
    <w:rsid w:val="00EE70FE"/>
    <w:rsid w:val="00EE793A"/>
    <w:rsid w:val="00EF005A"/>
    <w:rsid w:val="00EF03A7"/>
    <w:rsid w:val="00EF2288"/>
    <w:rsid w:val="00EF55AE"/>
    <w:rsid w:val="00EF6548"/>
    <w:rsid w:val="00F00D53"/>
    <w:rsid w:val="00F03F56"/>
    <w:rsid w:val="00F0607A"/>
    <w:rsid w:val="00F07FC8"/>
    <w:rsid w:val="00F10B9D"/>
    <w:rsid w:val="00F162B8"/>
    <w:rsid w:val="00F16A66"/>
    <w:rsid w:val="00F2125A"/>
    <w:rsid w:val="00F21BF4"/>
    <w:rsid w:val="00F225BE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6369"/>
    <w:rsid w:val="00F56E20"/>
    <w:rsid w:val="00F60497"/>
    <w:rsid w:val="00F60AE0"/>
    <w:rsid w:val="00F62D39"/>
    <w:rsid w:val="00F63B0B"/>
    <w:rsid w:val="00F64F3B"/>
    <w:rsid w:val="00F65B65"/>
    <w:rsid w:val="00F66EE0"/>
    <w:rsid w:val="00F67358"/>
    <w:rsid w:val="00F67F37"/>
    <w:rsid w:val="00F7483A"/>
    <w:rsid w:val="00F77A94"/>
    <w:rsid w:val="00F82ACE"/>
    <w:rsid w:val="00F83000"/>
    <w:rsid w:val="00F832E1"/>
    <w:rsid w:val="00F8414E"/>
    <w:rsid w:val="00F854AC"/>
    <w:rsid w:val="00F87B6B"/>
    <w:rsid w:val="00F903E7"/>
    <w:rsid w:val="00F96882"/>
    <w:rsid w:val="00F97232"/>
    <w:rsid w:val="00F97E56"/>
    <w:rsid w:val="00F97E8C"/>
    <w:rsid w:val="00FA45CC"/>
    <w:rsid w:val="00FA5A74"/>
    <w:rsid w:val="00FA6892"/>
    <w:rsid w:val="00FB062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C65C2"/>
    <w:rsid w:val="00FC6886"/>
    <w:rsid w:val="00FC7602"/>
    <w:rsid w:val="00FD1E6A"/>
    <w:rsid w:val="00FD4C9F"/>
    <w:rsid w:val="00FD5967"/>
    <w:rsid w:val="00FD7F84"/>
    <w:rsid w:val="00FE3A12"/>
    <w:rsid w:val="00FE5023"/>
    <w:rsid w:val="00FE54D3"/>
    <w:rsid w:val="00FE6080"/>
    <w:rsid w:val="00FF09A8"/>
    <w:rsid w:val="00FF1B0C"/>
    <w:rsid w:val="00FF4F49"/>
    <w:rsid w:val="00FF5748"/>
    <w:rsid w:val="00FF6318"/>
    <w:rsid w:val="03C17D59"/>
    <w:rsid w:val="0B3CDFE4"/>
    <w:rsid w:val="0C10573D"/>
    <w:rsid w:val="1136D2F8"/>
    <w:rsid w:val="1D6D4892"/>
    <w:rsid w:val="1EAC2897"/>
    <w:rsid w:val="27142AD8"/>
    <w:rsid w:val="277050EB"/>
    <w:rsid w:val="2F6304BC"/>
    <w:rsid w:val="3FF6D2C0"/>
    <w:rsid w:val="490ECFF5"/>
    <w:rsid w:val="57CC2114"/>
    <w:rsid w:val="72C0E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300C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file:///C:\Users\barna\AppData\Local\Microsoft\Windows\Temporary%20Internet%20Files\Content.Outlook\VBA%20-%20Aplik&#225;cie%20FINAL\KZ%20Kontrola%20-%20Zapracovanie%20pripomienok\KZ%20po%20zaprac.%20Vzor%20-%20Kontroln&#233;%20zoznamy%20k%20spr&#225;ve%20z%20kontroly.xl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1A0903CA3C48C3BEB3D64B7DAE30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14C301-7771-4B67-8F0A-BF4ECB007F34}"/>
      </w:docPartPr>
      <w:docPartBody>
        <w:p w:rsidR="004F368F" w:rsidRDefault="001B0138" w:rsidP="001B0138">
          <w:pPr>
            <w:pStyle w:val="441A0903CA3C48C3BEB3D64B7DAE306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77BCD4A474C48B5901D004AE4728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81ADAF-31BF-40BF-8B1E-77F722166EA7}"/>
      </w:docPartPr>
      <w:docPartBody>
        <w:p w:rsidR="004F368F" w:rsidRDefault="001B0138" w:rsidP="001B0138">
          <w:pPr>
            <w:pStyle w:val="877BCD4A474C48B5901D004AE472813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2C43D4256E64B5DBE210D611409D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CE9A-66D1-42E9-ACBF-A317E8D9C3D5}"/>
      </w:docPartPr>
      <w:docPartBody>
        <w:p w:rsidR="00BF109C" w:rsidRDefault="00BF109C" w:rsidP="00BF109C">
          <w:pPr>
            <w:pStyle w:val="42C43D4256E64B5DBE210D611409D8E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D26A7A895AB4519A017638379710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22F76-2D81-47B1-A93C-2C27CF76596F}"/>
      </w:docPartPr>
      <w:docPartBody>
        <w:p w:rsidR="00CD261E" w:rsidRDefault="007137FA" w:rsidP="007137FA">
          <w:pPr>
            <w:pStyle w:val="AD26A7A895AB4519A017638379710E7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53866-4523-4711-B37B-89CD1B53E044}"/>
      </w:docPartPr>
      <w:docPartBody>
        <w:p w:rsidR="00D724A2" w:rsidRDefault="00DA7857"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CB85D5838086481DAD00012BC0CF39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675C8-3892-4B50-A55F-F5DF866BEC95}"/>
      </w:docPartPr>
      <w:docPartBody>
        <w:p w:rsidR="00D724A2" w:rsidRDefault="00DA7857" w:rsidP="00DA7857">
          <w:pPr>
            <w:pStyle w:val="CB85D5838086481DAD00012BC0CF3975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27D97"/>
    <w:rsid w:val="00080E5C"/>
    <w:rsid w:val="00090FBC"/>
    <w:rsid w:val="000C1E83"/>
    <w:rsid w:val="001732F4"/>
    <w:rsid w:val="0018379B"/>
    <w:rsid w:val="001B0138"/>
    <w:rsid w:val="001D0D85"/>
    <w:rsid w:val="001E5562"/>
    <w:rsid w:val="0020589B"/>
    <w:rsid w:val="00205BC2"/>
    <w:rsid w:val="002162D2"/>
    <w:rsid w:val="00224B72"/>
    <w:rsid w:val="00231FD5"/>
    <w:rsid w:val="00241A24"/>
    <w:rsid w:val="00253BCD"/>
    <w:rsid w:val="00263DE6"/>
    <w:rsid w:val="002837D2"/>
    <w:rsid w:val="002918B3"/>
    <w:rsid w:val="002C27A3"/>
    <w:rsid w:val="002E3ABD"/>
    <w:rsid w:val="002E40E2"/>
    <w:rsid w:val="00303EBE"/>
    <w:rsid w:val="00313BAF"/>
    <w:rsid w:val="00346D89"/>
    <w:rsid w:val="003733B3"/>
    <w:rsid w:val="003C617B"/>
    <w:rsid w:val="004109A1"/>
    <w:rsid w:val="00451FC5"/>
    <w:rsid w:val="004913D2"/>
    <w:rsid w:val="004966DE"/>
    <w:rsid w:val="004A6297"/>
    <w:rsid w:val="004C0BB7"/>
    <w:rsid w:val="004C4CA0"/>
    <w:rsid w:val="004F368F"/>
    <w:rsid w:val="00536059"/>
    <w:rsid w:val="005864DA"/>
    <w:rsid w:val="005B08D5"/>
    <w:rsid w:val="005C16E7"/>
    <w:rsid w:val="005E15FD"/>
    <w:rsid w:val="005F39A8"/>
    <w:rsid w:val="0061685E"/>
    <w:rsid w:val="006453A1"/>
    <w:rsid w:val="00692508"/>
    <w:rsid w:val="007137FA"/>
    <w:rsid w:val="00731A24"/>
    <w:rsid w:val="00736008"/>
    <w:rsid w:val="00743476"/>
    <w:rsid w:val="007623A1"/>
    <w:rsid w:val="007742B1"/>
    <w:rsid w:val="007B283F"/>
    <w:rsid w:val="007F244B"/>
    <w:rsid w:val="007F3AA6"/>
    <w:rsid w:val="008371F3"/>
    <w:rsid w:val="008437DF"/>
    <w:rsid w:val="00860609"/>
    <w:rsid w:val="008658A5"/>
    <w:rsid w:val="00872946"/>
    <w:rsid w:val="008E3938"/>
    <w:rsid w:val="008E64DB"/>
    <w:rsid w:val="009000F8"/>
    <w:rsid w:val="00912A9A"/>
    <w:rsid w:val="00952D3C"/>
    <w:rsid w:val="0095640D"/>
    <w:rsid w:val="00970A9C"/>
    <w:rsid w:val="00984D0D"/>
    <w:rsid w:val="00991F01"/>
    <w:rsid w:val="009C030B"/>
    <w:rsid w:val="009C2C00"/>
    <w:rsid w:val="009F2DCC"/>
    <w:rsid w:val="00A5021F"/>
    <w:rsid w:val="00A51A61"/>
    <w:rsid w:val="00A6746F"/>
    <w:rsid w:val="00A848D4"/>
    <w:rsid w:val="00AA4C5E"/>
    <w:rsid w:val="00AD2A54"/>
    <w:rsid w:val="00AD2C74"/>
    <w:rsid w:val="00AE7185"/>
    <w:rsid w:val="00B0249F"/>
    <w:rsid w:val="00B36128"/>
    <w:rsid w:val="00B641BF"/>
    <w:rsid w:val="00BC797E"/>
    <w:rsid w:val="00BD648A"/>
    <w:rsid w:val="00BD7240"/>
    <w:rsid w:val="00BE5837"/>
    <w:rsid w:val="00BF109C"/>
    <w:rsid w:val="00C17F25"/>
    <w:rsid w:val="00C373CA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7B87"/>
    <w:rsid w:val="00D37B2D"/>
    <w:rsid w:val="00D676BF"/>
    <w:rsid w:val="00D724A2"/>
    <w:rsid w:val="00D735A9"/>
    <w:rsid w:val="00D738ED"/>
    <w:rsid w:val="00D8273E"/>
    <w:rsid w:val="00D84B43"/>
    <w:rsid w:val="00D84C31"/>
    <w:rsid w:val="00D8732C"/>
    <w:rsid w:val="00DA7857"/>
    <w:rsid w:val="00DB7DC6"/>
    <w:rsid w:val="00DC396A"/>
    <w:rsid w:val="00DF6261"/>
    <w:rsid w:val="00E31719"/>
    <w:rsid w:val="00E401BC"/>
    <w:rsid w:val="00EC4C7C"/>
    <w:rsid w:val="00ED3855"/>
    <w:rsid w:val="00F01D26"/>
    <w:rsid w:val="00F056BF"/>
    <w:rsid w:val="00F07672"/>
    <w:rsid w:val="00F21B7D"/>
    <w:rsid w:val="00F22DBC"/>
    <w:rsid w:val="00F30B7B"/>
    <w:rsid w:val="00F43386"/>
    <w:rsid w:val="00F45F3A"/>
    <w:rsid w:val="00F62571"/>
    <w:rsid w:val="00F673F0"/>
    <w:rsid w:val="00F77172"/>
    <w:rsid w:val="00F81934"/>
    <w:rsid w:val="00F81A97"/>
    <w:rsid w:val="00F8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3B3"/>
    <w:rPr>
      <w:rFonts w:cs="Times New Roman"/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42C43D4256E64B5DBE210D611409D8E6">
    <w:name w:val="42C43D4256E64B5DBE210D611409D8E6"/>
    <w:rsid w:val="00BF109C"/>
  </w:style>
  <w:style w:type="paragraph" w:customStyle="1" w:styleId="AD26A7A895AB4519A017638379710E77">
    <w:name w:val="AD26A7A895AB4519A017638379710E77"/>
    <w:rsid w:val="007137FA"/>
    <w:pPr>
      <w:spacing w:after="160" w:line="259" w:lineRule="auto"/>
    </w:p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A1AE9409AF724548BE69CEE31547F9BA">
    <w:name w:val="A1AE9409AF724548BE69CEE31547F9BA"/>
    <w:pPr>
      <w:spacing w:after="160" w:line="259" w:lineRule="auto"/>
    </w:pPr>
  </w:style>
  <w:style w:type="paragraph" w:customStyle="1" w:styleId="216478315B884C398E8385538EBEC138">
    <w:name w:val="216478315B884C398E8385538EBEC138"/>
    <w:pPr>
      <w:spacing w:after="160" w:line="259" w:lineRule="auto"/>
    </w:pPr>
  </w:style>
  <w:style w:type="paragraph" w:customStyle="1" w:styleId="8335C4C1BBE34A53B36970743C98BDDC">
    <w:name w:val="8335C4C1BBE34A53B36970743C98BDDC"/>
    <w:pPr>
      <w:spacing w:after="160" w:line="259" w:lineRule="auto"/>
    </w:pPr>
  </w:style>
  <w:style w:type="paragraph" w:customStyle="1" w:styleId="3FBD0CD07AA745B2982E452373F3FF20">
    <w:name w:val="3FBD0CD07AA745B2982E452373F3FF20"/>
    <w:pPr>
      <w:spacing w:after="160" w:line="259" w:lineRule="auto"/>
    </w:pPr>
  </w:style>
  <w:style w:type="paragraph" w:customStyle="1" w:styleId="52695B93C2544E0AB96389FD855F08BA">
    <w:name w:val="52695B93C2544E0AB96389FD855F08BA"/>
    <w:pPr>
      <w:spacing w:after="160" w:line="259" w:lineRule="auto"/>
    </w:pPr>
  </w:style>
  <w:style w:type="paragraph" w:customStyle="1" w:styleId="5A3A3F18447443B89C19924597F4D4F9">
    <w:name w:val="5A3A3F18447443B89C19924597F4D4F9"/>
    <w:pPr>
      <w:spacing w:after="160" w:line="259" w:lineRule="auto"/>
    </w:pPr>
  </w:style>
  <w:style w:type="paragraph" w:customStyle="1" w:styleId="2F242D95B6974CBE99B5448418AE915F">
    <w:name w:val="2F242D95B6974CBE99B5448418AE915F"/>
    <w:pPr>
      <w:spacing w:after="160" w:line="259" w:lineRule="auto"/>
    </w:pPr>
  </w:style>
  <w:style w:type="paragraph" w:customStyle="1" w:styleId="549FFCD33C554CA6854CA933CE23BF64">
    <w:name w:val="549FFCD33C554CA6854CA933CE23BF64"/>
    <w:pPr>
      <w:spacing w:after="160" w:line="259" w:lineRule="auto"/>
    </w:pPr>
  </w:style>
  <w:style w:type="paragraph" w:customStyle="1" w:styleId="406D7833001945949DA3843DCF84BF5E">
    <w:name w:val="406D7833001945949DA3843DCF84BF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84811-A5DF-41C6-8F7E-64305B2AB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7142</Words>
  <Characters>40710</Characters>
  <Application>Microsoft Office Word</Application>
  <DocSecurity>0</DocSecurity>
  <Lines>339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2022-10-04T09:29:00Z</dcterms:created>
  <dcterms:modified xsi:type="dcterms:W3CDTF">2022-10-13T09:11:00Z</dcterms:modified>
</cp:coreProperties>
</file>