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1D477" w14:textId="4955AA6C" w:rsidR="00214576" w:rsidRPr="0022244F" w:rsidRDefault="000440CE" w:rsidP="0093333D">
      <w:pPr>
        <w:spacing w:after="0" w:line="288" w:lineRule="auto"/>
        <w:ind w:right="26"/>
        <w:jc w:val="right"/>
        <w:outlineLvl w:val="0"/>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t>P</w:t>
      </w:r>
      <w:r w:rsidRPr="0022244F">
        <w:rPr>
          <w:rFonts w:ascii="Arial" w:eastAsia="Calibri" w:hAnsi="Arial" w:cs="Arial"/>
          <w:b/>
          <w:bCs/>
          <w:color w:val="000000" w:themeColor="text1"/>
          <w:sz w:val="20"/>
          <w:szCs w:val="20"/>
        </w:rPr>
        <w:t>ríloha č.</w:t>
      </w:r>
      <w:r w:rsidR="007C1F8E">
        <w:rPr>
          <w:rFonts w:ascii="Arial" w:eastAsia="Calibri" w:hAnsi="Arial" w:cs="Arial"/>
          <w:b/>
          <w:bCs/>
          <w:color w:val="000000" w:themeColor="text1"/>
          <w:sz w:val="20"/>
          <w:szCs w:val="20"/>
        </w:rPr>
        <w:t>9</w:t>
      </w:r>
    </w:p>
    <w:p w14:paraId="7CAC3764" w14:textId="02158BF6"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Spôsob vyhodnotenia kritérií</w:t>
      </w:r>
    </w:p>
    <w:p w14:paraId="75D5EE76" w14:textId="77777777" w:rsidR="000440CE" w:rsidRPr="000440CE" w:rsidRDefault="000440CE" w:rsidP="00F503A1">
      <w:pPr>
        <w:spacing w:after="0" w:line="288" w:lineRule="auto"/>
        <w:ind w:right="91"/>
        <w:jc w:val="center"/>
        <w:outlineLvl w:val="0"/>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pre hodnotenie žiadostí o NFP v rámci</w:t>
      </w:r>
    </w:p>
    <w:p w14:paraId="05C403CD" w14:textId="0FA717F0" w:rsidR="000440CE" w:rsidRDefault="000440CE" w:rsidP="00F503A1">
      <w:pPr>
        <w:spacing w:after="0" w:line="288" w:lineRule="auto"/>
        <w:ind w:right="91"/>
        <w:jc w:val="center"/>
        <w:rPr>
          <w:rFonts w:ascii="Arial" w:eastAsia="Calibri" w:hAnsi="Arial" w:cs="Arial"/>
          <w:b/>
          <w:bCs/>
          <w:color w:val="000000" w:themeColor="text1"/>
          <w:sz w:val="24"/>
          <w:szCs w:val="24"/>
        </w:rPr>
      </w:pPr>
      <w:r w:rsidRPr="000440CE">
        <w:rPr>
          <w:rFonts w:ascii="Arial" w:eastAsia="Calibri" w:hAnsi="Arial" w:cs="Arial"/>
          <w:b/>
          <w:bCs/>
          <w:color w:val="000000" w:themeColor="text1"/>
          <w:sz w:val="24"/>
          <w:szCs w:val="24"/>
        </w:rPr>
        <w:t>Integrovaného regionálneho operačného programu</w:t>
      </w:r>
    </w:p>
    <w:p w14:paraId="471C4619" w14:textId="39AAE4AC" w:rsidR="00BE2F8F" w:rsidRDefault="00214576" w:rsidP="00F503A1">
      <w:pPr>
        <w:spacing w:after="0" w:line="288" w:lineRule="auto"/>
        <w:ind w:right="91"/>
        <w:jc w:val="center"/>
        <w:rPr>
          <w:rFonts w:ascii="Arial" w:eastAsia="Times New Roman" w:hAnsi="Arial" w:cs="Arial"/>
          <w:b/>
          <w:color w:val="000000" w:themeColor="text1"/>
          <w:sz w:val="24"/>
          <w:szCs w:val="24"/>
        </w:rPr>
      </w:pPr>
      <w:r w:rsidRPr="00D96F1C">
        <w:rPr>
          <w:rFonts w:ascii="Arial" w:eastAsia="Times New Roman" w:hAnsi="Arial" w:cs="Arial"/>
          <w:b/>
          <w:color w:val="000000" w:themeColor="text1"/>
          <w:sz w:val="24"/>
          <w:szCs w:val="24"/>
        </w:rPr>
        <w:t>prioritná os 2</w:t>
      </w:r>
    </w:p>
    <w:p w14:paraId="7B390138" w14:textId="090192C8" w:rsidR="0076465A" w:rsidRPr="002C76A7" w:rsidRDefault="0076465A" w:rsidP="0076465A">
      <w:pPr>
        <w:spacing w:after="130" w:line="240" w:lineRule="auto"/>
        <w:ind w:left="1925" w:right="1640"/>
        <w:jc w:val="center"/>
        <w:rPr>
          <w:rFonts w:ascii="Arial" w:eastAsia="Times New Roman" w:hAnsi="Arial" w:cs="Arial"/>
          <w:b/>
          <w:color w:val="000000" w:themeColor="text1"/>
          <w:sz w:val="24"/>
          <w:szCs w:val="19"/>
        </w:rPr>
      </w:pPr>
      <w:r w:rsidRPr="00C67A7A">
        <w:rPr>
          <w:rFonts w:ascii="Arial" w:eastAsia="Times New Roman" w:hAnsi="Arial" w:cs="Arial"/>
          <w:b/>
          <w:bCs/>
          <w:color w:val="000000" w:themeColor="text1"/>
          <w:sz w:val="24"/>
          <w:szCs w:val="19"/>
          <w:lang w:val="en-US" w:bidi="en-US"/>
        </w:rPr>
        <w:t>(</w:t>
      </w:r>
      <w:r w:rsidRPr="00C67A7A">
        <w:rPr>
          <w:rFonts w:ascii="Arial" w:eastAsia="Times New Roman" w:hAnsi="Arial" w:cs="Arial"/>
          <w:b/>
          <w:bCs/>
          <w:color w:val="000000" w:themeColor="text1"/>
          <w:sz w:val="24"/>
          <w:szCs w:val="19"/>
          <w:lang w:bidi="en-US"/>
        </w:rPr>
        <w:t>platné pre výzvy vyhlásené p</w:t>
      </w:r>
      <w:r w:rsidR="00332A98" w:rsidRPr="00C67A7A">
        <w:rPr>
          <w:rFonts w:ascii="Arial" w:eastAsia="Times New Roman" w:hAnsi="Arial" w:cs="Arial"/>
          <w:b/>
          <w:bCs/>
          <w:color w:val="000000" w:themeColor="text1"/>
          <w:sz w:val="24"/>
          <w:szCs w:val="19"/>
          <w:lang w:bidi="en-US"/>
        </w:rPr>
        <w:t>o</w:t>
      </w:r>
      <w:r w:rsidRPr="00C67A7A">
        <w:rPr>
          <w:rFonts w:ascii="Arial" w:eastAsia="Times New Roman" w:hAnsi="Arial" w:cs="Arial"/>
          <w:b/>
          <w:bCs/>
          <w:color w:val="000000" w:themeColor="text1"/>
          <w:sz w:val="24"/>
          <w:szCs w:val="19"/>
          <w:lang w:bidi="en-US"/>
        </w:rPr>
        <w:t xml:space="preserve"> nadobudnutí účinnosti zákona</w:t>
      </w:r>
      <w:r w:rsidRPr="00C67A7A">
        <w:rPr>
          <w:rFonts w:ascii="Arial" w:eastAsia="Times New Roman" w:hAnsi="Arial" w:cs="Arial"/>
          <w:b/>
          <w:bCs/>
          <w:color w:val="000000" w:themeColor="text1"/>
          <w:sz w:val="24"/>
          <w:szCs w:val="19"/>
          <w:lang w:val="en-US" w:bidi="en-US"/>
        </w:rPr>
        <w:t xml:space="preserve"> č. </w:t>
      </w:r>
      <w:r w:rsidR="00C67A7A" w:rsidRPr="00C67A7A">
        <w:rPr>
          <w:rFonts w:ascii="Arial" w:eastAsia="Times New Roman" w:hAnsi="Arial" w:cs="Arial"/>
          <w:b/>
          <w:bCs/>
          <w:color w:val="000000" w:themeColor="text1"/>
          <w:sz w:val="24"/>
          <w:szCs w:val="19"/>
          <w:lang w:bidi="en-US"/>
        </w:rPr>
        <w:t xml:space="preserve">154/2019 </w:t>
      </w:r>
      <w:r w:rsidRPr="00C67A7A">
        <w:rPr>
          <w:rFonts w:ascii="Arial" w:eastAsia="Times New Roman" w:hAnsi="Arial" w:cs="Arial"/>
          <w:b/>
          <w:bCs/>
          <w:color w:val="000000" w:themeColor="text1"/>
          <w:sz w:val="24"/>
          <w:szCs w:val="19"/>
          <w:lang w:val="en-US" w:bidi="en-US"/>
        </w:rPr>
        <w:t>Z. z.</w:t>
      </w:r>
      <w:r w:rsidR="008039DA" w:rsidRPr="00C67A7A">
        <w:rPr>
          <w:rStyle w:val="Odkaznapoznmkupodiarou"/>
          <w:rFonts w:ascii="Arial" w:eastAsia="Times New Roman" w:hAnsi="Arial"/>
          <w:b/>
          <w:bCs/>
          <w:color w:val="000000" w:themeColor="text1"/>
          <w:sz w:val="24"/>
          <w:szCs w:val="19"/>
          <w:lang w:val="en-US" w:bidi="en-US"/>
        </w:rPr>
        <w:footnoteReference w:id="1"/>
      </w:r>
      <w:r w:rsidRPr="00C67A7A">
        <w:rPr>
          <w:rFonts w:ascii="Arial" w:eastAsia="Times New Roman" w:hAnsi="Arial" w:cs="Arial"/>
          <w:b/>
          <w:bCs/>
          <w:color w:val="000000" w:themeColor="text1"/>
          <w:sz w:val="24"/>
          <w:szCs w:val="19"/>
          <w:lang w:val="en-US" w:bidi="en-US"/>
        </w:rPr>
        <w:t>)</w:t>
      </w:r>
    </w:p>
    <w:p w14:paraId="278197C7" w14:textId="6FF9C642" w:rsidR="002B4BB6" w:rsidRPr="00D96F1C" w:rsidRDefault="00980F45" w:rsidP="008836B7">
      <w:pPr>
        <w:spacing w:after="120" w:line="288" w:lineRule="auto"/>
        <w:jc w:val="both"/>
        <w:outlineLvl w:val="0"/>
        <w:rPr>
          <w:rFonts w:ascii="Arial" w:hAnsi="Arial" w:cs="Arial"/>
          <w:b/>
          <w:color w:val="000000" w:themeColor="text1"/>
          <w:sz w:val="24"/>
          <w:szCs w:val="24"/>
        </w:rPr>
      </w:pPr>
      <w:r w:rsidRPr="00D96F1C">
        <w:rPr>
          <w:rFonts w:ascii="Arial" w:hAnsi="Arial" w:cs="Arial"/>
          <w:b/>
          <w:color w:val="000000" w:themeColor="text1"/>
          <w:sz w:val="24"/>
          <w:szCs w:val="24"/>
        </w:rPr>
        <w:t>Š</w:t>
      </w:r>
      <w:r w:rsidR="002B4BB6" w:rsidRPr="00D96F1C">
        <w:rPr>
          <w:rFonts w:ascii="Arial" w:hAnsi="Arial" w:cs="Arial"/>
          <w:b/>
          <w:color w:val="000000" w:themeColor="text1"/>
          <w:sz w:val="24"/>
          <w:szCs w:val="24"/>
        </w:rPr>
        <w:t>pecifický cieľ 2.2.2 – Zlepšenie kľúčových kompetencií žiakov základných škôl</w:t>
      </w:r>
    </w:p>
    <w:tbl>
      <w:tblPr>
        <w:tblStyle w:val="TableGrid6"/>
        <w:tblW w:w="14850" w:type="dxa"/>
        <w:tblLayout w:type="fixed"/>
        <w:tblLook w:val="04A0" w:firstRow="1" w:lastRow="0" w:firstColumn="1" w:lastColumn="0" w:noHBand="0" w:noVBand="1"/>
      </w:tblPr>
      <w:tblGrid>
        <w:gridCol w:w="606"/>
        <w:gridCol w:w="14244"/>
      </w:tblGrid>
      <w:tr w:rsidR="00E63A14" w:rsidRPr="00D96F1C" w14:paraId="7D6B08F4"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80396FA" w14:textId="300BB1BB" w:rsidR="00E63A14" w:rsidRPr="00D96F1C" w:rsidRDefault="00E63A14" w:rsidP="0016276E">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1.</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2B308" w14:textId="3323BE65"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Príspevok navrhovaného projektu k cieľom a výsledkom IROP a PO 2</w:t>
            </w:r>
          </w:p>
        </w:tc>
      </w:tr>
    </w:tbl>
    <w:p w14:paraId="508D20AA" w14:textId="77777777" w:rsidR="00BE2F8F" w:rsidRPr="00ED37FF" w:rsidRDefault="00BE2F8F" w:rsidP="000E34AD">
      <w:pPr>
        <w:spacing w:after="0"/>
        <w:rPr>
          <w:sz w:val="10"/>
          <w:szCs w:val="10"/>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2028E6" w:rsidRPr="00D96F1C" w14:paraId="119E6987"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B6B0ED"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1AE2015" w14:textId="77777777" w:rsidR="002B4BB6" w:rsidRPr="00D96F1C" w:rsidRDefault="002B4BB6" w:rsidP="008836B7">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0119101"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CF4C93A" w14:textId="77777777" w:rsidR="002B4BB6" w:rsidRPr="00D96F1C" w:rsidRDefault="002B4BB6" w:rsidP="008836B7">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D88531" w14:textId="1B05A30B" w:rsidR="002B4BB6" w:rsidRPr="00D96F1C" w:rsidRDefault="002B4BB6" w:rsidP="008836B7">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w:t>
            </w:r>
            <w:r w:rsidR="002028E6" w:rsidRPr="00D96F1C">
              <w:rPr>
                <w:rFonts w:ascii="Arial" w:hAnsi="Arial" w:cs="Arial"/>
                <w:b/>
                <w:bCs/>
                <w:color w:val="000000" w:themeColor="text1"/>
                <w:sz w:val="19"/>
                <w:szCs w:val="19"/>
                <w:u w:color="000000"/>
              </w:rPr>
              <w:t>odno</w:t>
            </w:r>
            <w:r w:rsidRPr="00D96F1C">
              <w:rPr>
                <w:rFonts w:ascii="Arial" w:hAnsi="Arial" w:cs="Arial"/>
                <w:b/>
                <w:bCs/>
                <w:color w:val="000000" w:themeColor="text1"/>
                <w:sz w:val="19"/>
                <w:szCs w:val="19"/>
                <w:u w:color="000000"/>
              </w:rPr>
              <w:t>tenie</w:t>
            </w:r>
          </w:p>
        </w:tc>
        <w:tc>
          <w:tcPr>
            <w:tcW w:w="405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E7AA1D0" w14:textId="77777777" w:rsidR="002B4BB6" w:rsidRPr="00D96F1C" w:rsidRDefault="002B4BB6" w:rsidP="008836B7">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7561167" w14:textId="77777777" w:rsidTr="005E1546">
        <w:trPr>
          <w:trHeight w:val="20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8FCE748"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1.1</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79418D6B" w14:textId="493ABDB6" w:rsidR="00193184" w:rsidRPr="00D96F1C" w:rsidRDefault="00193184" w:rsidP="000E34AD">
            <w:pPr>
              <w:spacing w:line="288" w:lineRule="auto"/>
              <w:contextualSpacing/>
              <w:rPr>
                <w:rFonts w:ascii="Arial" w:eastAsia="Helvetica" w:hAnsi="Arial" w:cs="Arial"/>
                <w:color w:val="000000" w:themeColor="text1"/>
                <w:sz w:val="19"/>
                <w:szCs w:val="19"/>
              </w:rPr>
            </w:pPr>
            <w:r w:rsidRPr="00763F34">
              <w:rPr>
                <w:rFonts w:ascii="Arial" w:eastAsia="Helvetica" w:hAnsi="Arial" w:cs="Arial"/>
                <w:color w:val="000000" w:themeColor="text1"/>
                <w:sz w:val="19"/>
                <w:szCs w:val="19"/>
              </w:rPr>
              <w:t>Súlad projektu s intervenčnou stratégiou IROP</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5030CC35"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r w:rsidRPr="009F3360">
              <w:rPr>
                <w:rFonts w:ascii="Arial" w:hAnsi="Arial" w:cs="Arial"/>
                <w:color w:val="000000" w:themeColor="text1"/>
                <w:sz w:val="19"/>
                <w:szCs w:val="19"/>
              </w:rPr>
              <w:t>Posudzuje sa súlad projektu</w:t>
            </w:r>
            <w:r>
              <w:rPr>
                <w:rFonts w:ascii="Arial" w:hAnsi="Arial" w:cs="Arial"/>
                <w:color w:val="000000" w:themeColor="text1"/>
                <w:sz w:val="19"/>
                <w:szCs w:val="19"/>
              </w:rPr>
              <w:t xml:space="preserve"> s intervenčnou stratégiou IROP, prioritnou osou</w:t>
            </w:r>
            <w:r w:rsidRPr="00C94B78">
              <w:rPr>
                <w:rFonts w:ascii="Arial" w:hAnsi="Arial" w:cs="Arial"/>
                <w:color w:val="000000" w:themeColor="text1"/>
                <w:sz w:val="19"/>
                <w:szCs w:val="19"/>
              </w:rPr>
              <w:t xml:space="preserve"> č. 2 – Ľahší prístup k efektívnym a kvalitnejším verejným službám, špecifickým cieľom 2.2.2 - Zlepšenie kľúčových kompetencií žiakov základných škôl</w:t>
            </w:r>
            <w:r w:rsidRPr="009F3360">
              <w:rPr>
                <w:rFonts w:ascii="Arial" w:hAnsi="Arial" w:cs="Arial"/>
                <w:color w:val="000000" w:themeColor="text1"/>
                <w:sz w:val="19"/>
                <w:szCs w:val="19"/>
              </w:rPr>
              <w:t xml:space="preserve">. </w:t>
            </w:r>
          </w:p>
          <w:p w14:paraId="7B16DB67" w14:textId="77777777" w:rsidR="00193184" w:rsidRPr="009F3360" w:rsidRDefault="00193184" w:rsidP="000E34AD">
            <w:pPr>
              <w:keepNext/>
              <w:keepLines/>
              <w:spacing w:line="288" w:lineRule="auto"/>
              <w:contextualSpacing/>
              <w:jc w:val="both"/>
              <w:outlineLvl w:val="2"/>
              <w:rPr>
                <w:rFonts w:ascii="Arial" w:hAnsi="Arial" w:cs="Arial"/>
                <w:color w:val="000000" w:themeColor="text1"/>
                <w:sz w:val="19"/>
                <w:szCs w:val="19"/>
              </w:rPr>
            </w:pPr>
          </w:p>
          <w:p w14:paraId="36EBE991" w14:textId="77777777" w:rsidR="00193184" w:rsidRPr="00E24D5C" w:rsidRDefault="00193184" w:rsidP="000E34AD">
            <w:pPr>
              <w:keepNext/>
              <w:keepLines/>
              <w:spacing w:line="288" w:lineRule="auto"/>
              <w:contextualSpacing/>
              <w:jc w:val="both"/>
              <w:outlineLvl w:val="2"/>
              <w:rPr>
                <w:rFonts w:ascii="Arial" w:hAnsi="Arial" w:cs="Arial"/>
                <w:color w:val="000000" w:themeColor="text1"/>
                <w:sz w:val="19"/>
                <w:szCs w:val="19"/>
              </w:rPr>
            </w:pPr>
            <w:r w:rsidRPr="00E24D5C">
              <w:rPr>
                <w:rFonts w:ascii="Arial" w:hAnsi="Arial" w:cs="Arial"/>
                <w:color w:val="000000" w:themeColor="text1"/>
                <w:sz w:val="19"/>
                <w:szCs w:val="19"/>
              </w:rPr>
              <w:t>Posudzuje sa správne zameranie projektu v rozsahu vecného súladu:</w:t>
            </w:r>
          </w:p>
          <w:p w14:paraId="136C2FED" w14:textId="77777777" w:rsidR="00193184" w:rsidRPr="00C94B78"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Pr>
                <w:rFonts w:ascii="Arial" w:eastAsia="Calibri" w:hAnsi="Arial" w:cs="Arial"/>
                <w:color w:val="000000" w:themeColor="text1"/>
                <w:sz w:val="19"/>
                <w:szCs w:val="19"/>
                <w:lang w:val="sk-SK"/>
              </w:rPr>
              <w:t>projektu s príslušným špecifickým cieľom</w:t>
            </w:r>
            <w:r w:rsidRPr="00C94B78">
              <w:rPr>
                <w:rFonts w:ascii="Arial" w:eastAsia="Calibri" w:hAnsi="Arial" w:cs="Arial"/>
                <w:color w:val="000000" w:themeColor="text1"/>
                <w:sz w:val="19"/>
                <w:szCs w:val="19"/>
                <w:lang w:val="sk-SK"/>
              </w:rPr>
              <w:t xml:space="preserve"> OP,</w:t>
            </w:r>
          </w:p>
          <w:p w14:paraId="38775F2E" w14:textId="77777777" w:rsidR="00193184" w:rsidRPr="00A52375"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A52375">
              <w:rPr>
                <w:rFonts w:ascii="Arial" w:eastAsia="Calibri" w:hAnsi="Arial" w:cs="Arial"/>
                <w:color w:val="000000" w:themeColor="text1"/>
                <w:sz w:val="19"/>
                <w:szCs w:val="19"/>
                <w:lang w:val="sk-SK"/>
              </w:rPr>
              <w:t>cieľov projektu s očakávanými výsledkami IROP,</w:t>
            </w:r>
          </w:p>
          <w:p w14:paraId="568B3782" w14:textId="77777777" w:rsidR="00193184" w:rsidRPr="008A62F9" w:rsidRDefault="00193184" w:rsidP="00DD4A04">
            <w:pPr>
              <w:pStyle w:val="Odsekzoznamu"/>
              <w:keepNext/>
              <w:keepLines/>
              <w:numPr>
                <w:ilvl w:val="0"/>
                <w:numId w:val="10"/>
              </w:numPr>
              <w:spacing w:after="0" w:line="288" w:lineRule="auto"/>
              <w:ind w:left="443"/>
              <w:jc w:val="both"/>
              <w:outlineLvl w:val="2"/>
              <w:rPr>
                <w:rFonts w:ascii="Arial" w:eastAsia="Calibri" w:hAnsi="Arial" w:cs="Arial"/>
                <w:color w:val="000000" w:themeColor="text1"/>
                <w:sz w:val="19"/>
                <w:szCs w:val="19"/>
                <w:lang w:val="sk-SK"/>
              </w:rPr>
            </w:pPr>
            <w:r w:rsidRPr="008A62F9">
              <w:rPr>
                <w:rFonts w:ascii="Arial" w:eastAsia="Calibri" w:hAnsi="Arial" w:cs="Arial"/>
                <w:color w:val="000000" w:themeColor="text1"/>
                <w:sz w:val="19"/>
                <w:szCs w:val="19"/>
                <w:lang w:val="sk-SK"/>
              </w:rPr>
              <w:t>hlavných aktivít projektu s definovanými oprávnenými aktivitami IROP,</w:t>
            </w:r>
          </w:p>
          <w:p w14:paraId="35DD613A" w14:textId="77777777" w:rsidR="00193184" w:rsidRPr="00EF0D8E" w:rsidRDefault="00193184" w:rsidP="00DD4A04">
            <w:pPr>
              <w:pStyle w:val="Odsekzoznamu"/>
              <w:keepNext/>
              <w:keepLines/>
              <w:numPr>
                <w:ilvl w:val="0"/>
                <w:numId w:val="10"/>
              </w:numPr>
              <w:spacing w:after="0" w:line="288" w:lineRule="auto"/>
              <w:ind w:left="443"/>
              <w:jc w:val="both"/>
              <w:outlineLvl w:val="2"/>
              <w:rPr>
                <w:rFonts w:ascii="Arial" w:hAnsi="Arial" w:cs="Arial"/>
                <w:color w:val="000000" w:themeColor="text1"/>
                <w:sz w:val="19"/>
                <w:szCs w:val="19"/>
                <w:lang w:val="sk-SK"/>
              </w:rPr>
            </w:pPr>
            <w:r>
              <w:rPr>
                <w:rFonts w:ascii="Arial" w:eastAsia="Calibri" w:hAnsi="Arial" w:cs="Arial"/>
                <w:color w:val="000000" w:themeColor="text1"/>
                <w:sz w:val="19"/>
                <w:szCs w:val="19"/>
                <w:lang w:val="sk-SK"/>
              </w:rPr>
              <w:t xml:space="preserve">projektu </w:t>
            </w:r>
            <w:r w:rsidRPr="008A62F9">
              <w:rPr>
                <w:rFonts w:ascii="Arial" w:eastAsia="Calibri" w:hAnsi="Arial" w:cs="Arial"/>
                <w:color w:val="000000" w:themeColor="text1"/>
                <w:sz w:val="19"/>
                <w:szCs w:val="19"/>
                <w:lang w:val="sk-SK"/>
              </w:rPr>
              <w:t>s hlavnými zásadami výberu operácií pre príslušný</w:t>
            </w:r>
            <w:r>
              <w:rPr>
                <w:rFonts w:ascii="Arial" w:eastAsia="Calibri" w:hAnsi="Arial" w:cs="Arial"/>
                <w:color w:val="000000" w:themeColor="text1"/>
                <w:sz w:val="19"/>
                <w:szCs w:val="19"/>
                <w:lang w:val="sk-SK"/>
              </w:rPr>
              <w:t xml:space="preserve"> špecifický cieľ.</w:t>
            </w:r>
            <w:r w:rsidRPr="00E24D5C">
              <w:rPr>
                <w:rFonts w:ascii="Arial" w:hAnsi="Arial" w:cs="Arial"/>
                <w:color w:val="000000" w:themeColor="text1"/>
                <w:sz w:val="19"/>
                <w:szCs w:val="19"/>
                <w:lang w:val="sk-SK"/>
              </w:rPr>
              <w:tab/>
            </w:r>
            <w:r w:rsidRPr="00E24D5C">
              <w:rPr>
                <w:rFonts w:ascii="Arial" w:hAnsi="Arial" w:cs="Arial"/>
                <w:color w:val="000000" w:themeColor="text1"/>
                <w:sz w:val="19"/>
                <w:szCs w:val="19"/>
                <w:lang w:val="sk-SK"/>
              </w:rPr>
              <w:tab/>
            </w:r>
          </w:p>
          <w:p w14:paraId="08E7B03C" w14:textId="77777777" w:rsidR="00193184" w:rsidRPr="00A21755" w:rsidRDefault="00193184" w:rsidP="000E34AD">
            <w:pPr>
              <w:pStyle w:val="Odsekzoznamu"/>
              <w:keepNext/>
              <w:keepLines/>
              <w:spacing w:after="0" w:line="288" w:lineRule="auto"/>
              <w:jc w:val="both"/>
              <w:outlineLvl w:val="2"/>
              <w:rPr>
                <w:rFonts w:ascii="Arial" w:hAnsi="Arial" w:cs="Arial"/>
                <w:color w:val="000000" w:themeColor="text1"/>
                <w:sz w:val="19"/>
                <w:szCs w:val="19"/>
              </w:rPr>
            </w:pPr>
          </w:p>
          <w:p w14:paraId="77198A31" w14:textId="3B60B02F" w:rsidR="00193184" w:rsidRPr="00D96F1C" w:rsidRDefault="00193184" w:rsidP="000E34AD">
            <w:pPr>
              <w:spacing w:line="288" w:lineRule="auto"/>
              <w:contextualSpacing/>
              <w:jc w:val="both"/>
              <w:rPr>
                <w:rFonts w:ascii="Arial" w:eastAsia="Times New Roman" w:hAnsi="Arial" w:cs="Arial"/>
                <w:color w:val="000000" w:themeColor="text1"/>
                <w:sz w:val="19"/>
                <w:szCs w:val="19"/>
                <w:lang w:bidi="en-US"/>
              </w:rPr>
            </w:pPr>
            <w:r w:rsidRPr="00A21755">
              <w:rPr>
                <w:rFonts w:ascii="Arial" w:hAnsi="Arial" w:cs="Arial"/>
                <w:i/>
                <w:sz w:val="19"/>
                <w:szCs w:val="19"/>
              </w:rPr>
              <w:t xml:space="preserve">Na rozdiel od administratívneho overenia ide o hĺbkové posúdenie vecnej (obsahovej) stránky projektu z hľadiska jeho súladu so stratégiou a cieľmi </w:t>
            </w:r>
            <w:r>
              <w:rPr>
                <w:rFonts w:ascii="Arial" w:hAnsi="Arial" w:cs="Arial"/>
                <w:i/>
                <w:sz w:val="19"/>
                <w:szCs w:val="19"/>
              </w:rPr>
              <w:lastRenderedPageBreak/>
              <w:t>prioritnej osi 2 v danej oblasti</w:t>
            </w:r>
            <w:r>
              <w:rPr>
                <w:rFonts w:ascii="Arial" w:hAnsi="Arial" w:cs="Arial"/>
                <w:color w:val="000000" w:themeColor="text1"/>
                <w:sz w:val="19"/>
                <w:szCs w:val="19"/>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9D76506" w14:textId="35BA2B14" w:rsidR="00193184" w:rsidRPr="00D96F1C" w:rsidRDefault="00193184" w:rsidP="000E34AD">
            <w:pPr>
              <w:spacing w:line="288" w:lineRule="auto"/>
              <w:contextualSpacing/>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7DE28D46" w14:textId="77777777" w:rsidR="00193184" w:rsidRPr="00F93B3F"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p w14:paraId="33D42325" w14:textId="42136A51" w:rsidR="00193184" w:rsidRPr="00D96F1C" w:rsidRDefault="00193184" w:rsidP="000E34AD">
            <w:pPr>
              <w:widowControl w:val="0"/>
              <w:spacing w:line="288" w:lineRule="auto"/>
              <w:contextualSpacing/>
              <w:jc w:val="center"/>
              <w:rPr>
                <w:rFonts w:ascii="Arial" w:eastAsia="Helvetica" w:hAnsi="Arial" w:cs="Arial"/>
                <w:color w:val="000000" w:themeColor="text1"/>
                <w:sz w:val="19"/>
                <w:szCs w:val="19"/>
                <w:u w:color="000000"/>
              </w:rPr>
            </w:pPr>
          </w:p>
        </w:tc>
        <w:tc>
          <w:tcPr>
            <w:tcW w:w="4054" w:type="dxa"/>
            <w:tcBorders>
              <w:top w:val="single" w:sz="4" w:space="0" w:color="auto"/>
              <w:left w:val="single" w:sz="4" w:space="0" w:color="auto"/>
              <w:bottom w:val="single" w:sz="4" w:space="0" w:color="auto"/>
              <w:right w:val="single" w:sz="4" w:space="0" w:color="auto"/>
            </w:tcBorders>
            <w:vAlign w:val="center"/>
            <w:hideMark/>
          </w:tcPr>
          <w:p w14:paraId="6C5516BC" w14:textId="39CB06E5" w:rsidR="00193184" w:rsidRPr="00D96F1C" w:rsidRDefault="00193184" w:rsidP="000E34AD">
            <w:pPr>
              <w:spacing w:line="288" w:lineRule="auto"/>
              <w:contextualSpacing/>
              <w:jc w:val="both"/>
              <w:rPr>
                <w:rFonts w:ascii="Arial" w:eastAsia="Helvetica" w:hAnsi="Arial" w:cs="Arial"/>
                <w:color w:val="000000" w:themeColor="text1"/>
                <w:sz w:val="19"/>
                <w:szCs w:val="19"/>
              </w:rPr>
            </w:pPr>
            <w:r w:rsidRPr="009F3360">
              <w:rPr>
                <w:rFonts w:ascii="Arial" w:eastAsia="Helvetica" w:hAnsi="Arial" w:cs="Arial"/>
                <w:color w:val="000000" w:themeColor="text1"/>
                <w:sz w:val="19"/>
                <w:szCs w:val="19"/>
              </w:rPr>
              <w:t>Zameranie projektu je v súlade s intervenčnou stratégiou IROP v danej oblasti.</w:t>
            </w:r>
          </w:p>
        </w:tc>
      </w:tr>
      <w:tr w:rsidR="00193184" w:rsidRPr="00D96F1C" w14:paraId="619BE0AA" w14:textId="77777777" w:rsidTr="005E1546">
        <w:trPr>
          <w:trHeight w:val="733"/>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5BE64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2D37DA01" w14:textId="77777777" w:rsidR="00193184" w:rsidRPr="00D96F1C" w:rsidRDefault="00193184" w:rsidP="00697158">
            <w:pPr>
              <w:spacing w:line="288" w:lineRule="auto"/>
              <w:contextualSpacing/>
              <w:rPr>
                <w:rFonts w:ascii="Arial" w:eastAsia="Helvetica"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52B31C2C" w14:textId="77777777" w:rsidR="00193184" w:rsidRPr="00D96F1C" w:rsidRDefault="00193184" w:rsidP="00697158">
            <w:pPr>
              <w:spacing w:line="288" w:lineRule="auto"/>
              <w:contextualSpacing/>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C4CAC96" w14:textId="77777777" w:rsidR="00193184" w:rsidRPr="00D96F1C" w:rsidRDefault="00193184" w:rsidP="00697158">
            <w:pPr>
              <w:spacing w:line="288" w:lineRule="auto"/>
              <w:contextualSpacing/>
              <w:jc w:val="center"/>
              <w:rPr>
                <w:rFonts w:ascii="Arial" w:eastAsiaTheme="minorHAnsi"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485BFD8" w14:textId="37B92CFA" w:rsidR="00193184" w:rsidRPr="00D96F1C" w:rsidRDefault="00193184" w:rsidP="00697158">
            <w:pPr>
              <w:widowControl w:val="0"/>
              <w:spacing w:line="288" w:lineRule="auto"/>
              <w:contextualSpacing/>
              <w:jc w:val="center"/>
              <w:rPr>
                <w:rFonts w:ascii="Arial" w:eastAsiaTheme="minorHAnsi"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054" w:type="dxa"/>
            <w:tcBorders>
              <w:top w:val="single" w:sz="4" w:space="0" w:color="auto"/>
              <w:left w:val="single" w:sz="4" w:space="0" w:color="auto"/>
              <w:bottom w:val="single" w:sz="4" w:space="0" w:color="auto"/>
              <w:right w:val="single" w:sz="4" w:space="0" w:color="auto"/>
            </w:tcBorders>
            <w:vAlign w:val="center"/>
            <w:hideMark/>
          </w:tcPr>
          <w:p w14:paraId="7A1DBB00" w14:textId="3EC23A58" w:rsidR="00193184" w:rsidRPr="00D96F1C" w:rsidRDefault="00193184" w:rsidP="000E34AD">
            <w:pPr>
              <w:spacing w:line="288" w:lineRule="auto"/>
              <w:contextualSpacing/>
              <w:jc w:val="both"/>
              <w:rPr>
                <w:rFonts w:ascii="Arial" w:hAnsi="Arial" w:cs="Arial"/>
                <w:color w:val="000000" w:themeColor="text1"/>
                <w:sz w:val="19"/>
                <w:szCs w:val="19"/>
              </w:rPr>
            </w:pPr>
            <w:r w:rsidRPr="009F3360">
              <w:rPr>
                <w:rFonts w:ascii="Arial" w:eastAsia="Helvetica" w:hAnsi="Arial" w:cs="Arial"/>
                <w:color w:val="000000" w:themeColor="text1"/>
                <w:sz w:val="19"/>
                <w:szCs w:val="19"/>
              </w:rPr>
              <w:t>Zameranie projektu nie je v súlade s intervenčnou stratégiou IROP v danej oblasti.</w:t>
            </w:r>
          </w:p>
        </w:tc>
      </w:tr>
    </w:tbl>
    <w:p w14:paraId="27385BDE" w14:textId="696E9166"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najmä informácie uvedené v častiach ŽoNFP: 5. Identifikácia projektu, 7. Popis projektu, 8. Popis cieľovej skupiny, 10.1 Aktivity projektu a očakávané merateľné ukazovatele.</w:t>
      </w:r>
    </w:p>
    <w:p w14:paraId="382914C3" w14:textId="77777777" w:rsidR="00DE6A69" w:rsidRPr="00D96F1C" w:rsidRDefault="00DE6A6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plnenie nasledovných oblastí:</w:t>
      </w:r>
    </w:p>
    <w:p w14:paraId="444D29AE" w14:textId="34859405" w:rsidR="0080672C" w:rsidRPr="00B5438E" w:rsidRDefault="0080672C" w:rsidP="00DD4A04">
      <w:pPr>
        <w:numPr>
          <w:ilvl w:val="0"/>
          <w:numId w:val="3"/>
        </w:numPr>
        <w:spacing w:before="120" w:after="120" w:line="288" w:lineRule="auto"/>
        <w:jc w:val="both"/>
        <w:rPr>
          <w:rFonts w:ascii="Arial" w:hAnsi="Arial" w:cs="Arial"/>
          <w:b/>
          <w:bCs/>
          <w:color w:val="000000" w:themeColor="text1"/>
          <w:sz w:val="19"/>
          <w:szCs w:val="19"/>
        </w:rPr>
      </w:pPr>
      <w:r w:rsidRPr="00B5438E">
        <w:rPr>
          <w:rFonts w:ascii="Arial" w:hAnsi="Arial" w:cs="Arial"/>
          <w:b/>
          <w:bCs/>
          <w:color w:val="000000" w:themeColor="text1"/>
          <w:sz w:val="19"/>
          <w:szCs w:val="19"/>
        </w:rPr>
        <w:t xml:space="preserve">súlad projektu so špecifickým cieľom </w:t>
      </w:r>
      <w:r w:rsidR="003D1367" w:rsidRPr="00B5438E">
        <w:rPr>
          <w:rFonts w:ascii="Arial" w:hAnsi="Arial" w:cs="Arial"/>
          <w:b/>
          <w:bCs/>
          <w:color w:val="000000" w:themeColor="text1"/>
          <w:sz w:val="19"/>
          <w:szCs w:val="19"/>
        </w:rPr>
        <w:t>2</w:t>
      </w:r>
      <w:r w:rsidRPr="00B5438E">
        <w:rPr>
          <w:rFonts w:ascii="Arial" w:hAnsi="Arial" w:cs="Arial"/>
          <w:b/>
          <w:bCs/>
          <w:color w:val="000000" w:themeColor="text1"/>
          <w:sz w:val="19"/>
          <w:szCs w:val="19"/>
        </w:rPr>
        <w:t>.</w:t>
      </w:r>
      <w:r w:rsidR="003D1367" w:rsidRPr="00B5438E">
        <w:rPr>
          <w:rFonts w:ascii="Arial" w:hAnsi="Arial" w:cs="Arial"/>
          <w:b/>
          <w:bCs/>
          <w:color w:val="000000" w:themeColor="text1"/>
          <w:sz w:val="19"/>
          <w:szCs w:val="19"/>
        </w:rPr>
        <w:t>2.2</w:t>
      </w:r>
    </w:p>
    <w:p w14:paraId="1B0E50C3" w14:textId="6288145B" w:rsidR="00DE6A69" w:rsidRPr="00BA0041" w:rsidRDefault="00AB481E" w:rsidP="00485D5E">
      <w:pPr>
        <w:spacing w:before="120" w:after="120" w:line="288" w:lineRule="auto"/>
        <w:ind w:left="708"/>
        <w:jc w:val="both"/>
        <w:rPr>
          <w:rFonts w:ascii="Arial" w:hAnsi="Arial" w:cs="Arial"/>
          <w:color w:val="000000" w:themeColor="text1"/>
          <w:sz w:val="19"/>
          <w:szCs w:val="19"/>
        </w:rPr>
      </w:pPr>
      <w:r w:rsidRPr="00B5438E">
        <w:rPr>
          <w:rFonts w:ascii="Arial" w:hAnsi="Arial" w:cs="Arial"/>
          <w:color w:val="000000" w:themeColor="text1"/>
          <w:sz w:val="19"/>
          <w:szCs w:val="19"/>
        </w:rPr>
        <w:t>H</w:t>
      </w:r>
      <w:r w:rsidR="00DE6A69" w:rsidRPr="00B5438E">
        <w:rPr>
          <w:rFonts w:ascii="Arial" w:hAnsi="Arial" w:cs="Arial"/>
          <w:color w:val="000000" w:themeColor="text1"/>
          <w:sz w:val="19"/>
          <w:szCs w:val="19"/>
        </w:rPr>
        <w:t xml:space="preserve">odnotí sa (áno/nie), či žiadosť o NFP </w:t>
      </w:r>
      <w:r w:rsidR="00DE6A69" w:rsidRPr="00BA0041">
        <w:rPr>
          <w:rFonts w:ascii="Arial" w:hAnsi="Arial" w:cs="Arial"/>
          <w:color w:val="000000" w:themeColor="text1"/>
          <w:sz w:val="19"/>
          <w:szCs w:val="19"/>
        </w:rPr>
        <w:t>prispieva k cieľom PO 2 Ľahší prístup k efektívnym a kvalitnejším verejným službám, ktorým je vytvorenie podmienok pre kvalitné vzdelávanie a tým zlepšenie kvality života obyvate</w:t>
      </w:r>
      <w:r w:rsidR="003D1367" w:rsidRPr="00BA0041">
        <w:rPr>
          <w:rFonts w:ascii="Arial" w:hAnsi="Arial" w:cs="Arial"/>
          <w:color w:val="000000" w:themeColor="text1"/>
          <w:sz w:val="19"/>
          <w:szCs w:val="19"/>
        </w:rPr>
        <w:t xml:space="preserve">ľstva a je v súlade so špecifickým cieľom </w:t>
      </w:r>
      <w:r w:rsidR="003D1367" w:rsidRPr="00BA0041">
        <w:rPr>
          <w:rFonts w:ascii="Arial" w:hAnsi="Arial" w:cs="Arial"/>
          <w:bCs/>
          <w:color w:val="000000" w:themeColor="text1"/>
          <w:sz w:val="19"/>
          <w:szCs w:val="19"/>
        </w:rPr>
        <w:t>2.2.2</w:t>
      </w:r>
      <w:r w:rsidR="003D1367" w:rsidRPr="00BA0041">
        <w:rPr>
          <w:rFonts w:ascii="Arial" w:hAnsi="Arial" w:cs="Arial"/>
          <w:color w:val="000000" w:themeColor="text1"/>
          <w:sz w:val="19"/>
          <w:szCs w:val="19"/>
        </w:rPr>
        <w:t>, ktorým je zlepšenie kľúčových kompetencií žiakov základných škôl</w:t>
      </w:r>
      <w:r w:rsidR="00DF1468">
        <w:rPr>
          <w:rFonts w:ascii="Arial" w:hAnsi="Arial" w:cs="Arial"/>
          <w:color w:val="000000" w:themeColor="text1"/>
          <w:sz w:val="19"/>
          <w:szCs w:val="19"/>
        </w:rPr>
        <w:t>.</w:t>
      </w:r>
    </w:p>
    <w:p w14:paraId="1BE05F06" w14:textId="18CBE59A" w:rsidR="00DE6A69" w:rsidRPr="00BA0041" w:rsidRDefault="00B5438E" w:rsidP="00DD4A04">
      <w:pPr>
        <w:numPr>
          <w:ilvl w:val="0"/>
          <w:numId w:val="3"/>
        </w:numPr>
        <w:spacing w:before="120" w:after="120" w:line="288" w:lineRule="auto"/>
        <w:jc w:val="both"/>
        <w:rPr>
          <w:rFonts w:ascii="Arial" w:hAnsi="Arial" w:cs="Arial"/>
          <w:color w:val="000000" w:themeColor="text1"/>
          <w:sz w:val="19"/>
          <w:szCs w:val="19"/>
        </w:rPr>
      </w:pPr>
      <w:r w:rsidRPr="00BA0041">
        <w:rPr>
          <w:rFonts w:ascii="Arial" w:hAnsi="Arial" w:cs="Arial"/>
          <w:b/>
          <w:color w:val="000000" w:themeColor="text1"/>
          <w:sz w:val="19"/>
          <w:szCs w:val="19"/>
        </w:rPr>
        <w:t xml:space="preserve">súlad cieľov projektu s očakávanými výsledkami IROP </w:t>
      </w:r>
    </w:p>
    <w:p w14:paraId="342C6421" w14:textId="61340934" w:rsidR="00DE6A69" w:rsidRPr="00B451C1" w:rsidRDefault="00DE6A69" w:rsidP="0022244F">
      <w:pPr>
        <w:spacing w:before="120" w:after="120" w:line="288" w:lineRule="auto"/>
        <w:ind w:left="720"/>
        <w:jc w:val="both"/>
        <w:rPr>
          <w:rFonts w:ascii="Arial" w:hAnsi="Arial" w:cs="Arial"/>
          <w:bCs/>
          <w:color w:val="000000" w:themeColor="text1"/>
          <w:sz w:val="19"/>
          <w:szCs w:val="19"/>
        </w:rPr>
      </w:pPr>
      <w:r w:rsidRPr="00BA0041">
        <w:rPr>
          <w:rFonts w:ascii="Arial" w:hAnsi="Arial" w:cs="Arial"/>
          <w:bCs/>
          <w:color w:val="000000" w:themeColor="text1"/>
          <w:sz w:val="19"/>
          <w:szCs w:val="19"/>
        </w:rPr>
        <w:t xml:space="preserve">Hodnotí sa </w:t>
      </w:r>
      <w:r w:rsidRPr="00BA0041">
        <w:rPr>
          <w:rFonts w:ascii="Arial" w:hAnsi="Arial" w:cs="Arial"/>
          <w:color w:val="000000" w:themeColor="text1"/>
          <w:sz w:val="19"/>
          <w:szCs w:val="19"/>
        </w:rPr>
        <w:t>(áno/nie)</w:t>
      </w:r>
      <w:r w:rsidRPr="00BA0041">
        <w:rPr>
          <w:rFonts w:ascii="Arial" w:hAnsi="Arial" w:cs="Arial"/>
          <w:bCs/>
          <w:color w:val="000000" w:themeColor="text1"/>
          <w:sz w:val="19"/>
          <w:szCs w:val="19"/>
        </w:rPr>
        <w:t xml:space="preserve">, či je </w:t>
      </w:r>
      <w:r w:rsidRPr="00BA0041">
        <w:rPr>
          <w:rFonts w:ascii="Arial" w:hAnsi="Arial" w:cs="Arial"/>
          <w:color w:val="000000" w:themeColor="text1"/>
          <w:sz w:val="19"/>
          <w:szCs w:val="19"/>
        </w:rPr>
        <w:t xml:space="preserve">žiadosť o NFP svojimi aktivitami konzistentne zameraná na </w:t>
      </w:r>
      <w:r w:rsidRPr="00BA0041">
        <w:rPr>
          <w:rFonts w:ascii="Arial" w:hAnsi="Arial" w:cs="Arial"/>
          <w:bCs/>
          <w:color w:val="000000" w:themeColor="text1"/>
          <w:sz w:val="19"/>
          <w:szCs w:val="19"/>
        </w:rPr>
        <w:t>dosiahnutie minimálne jedného z výsledkov ŠC 2.2.</w:t>
      </w:r>
      <w:r w:rsidR="006651B3" w:rsidRPr="00BA0041">
        <w:rPr>
          <w:rFonts w:ascii="Arial" w:hAnsi="Arial" w:cs="Arial"/>
          <w:bCs/>
          <w:color w:val="000000" w:themeColor="text1"/>
          <w:sz w:val="19"/>
          <w:szCs w:val="19"/>
        </w:rPr>
        <w:t>2</w:t>
      </w:r>
      <w:r w:rsidR="000A5ED6" w:rsidRPr="000A5ED6">
        <w:rPr>
          <w:rFonts w:ascii="Arial" w:hAnsi="Arial" w:cs="Arial"/>
          <w:b/>
          <w:color w:val="000000" w:themeColor="text1"/>
          <w:sz w:val="19"/>
          <w:szCs w:val="19"/>
        </w:rPr>
        <w:t xml:space="preserve"> </w:t>
      </w:r>
      <w:r w:rsidR="000A5ED6">
        <w:rPr>
          <w:rFonts w:ascii="Arial" w:hAnsi="Arial" w:cs="Arial"/>
          <w:b/>
          <w:color w:val="000000" w:themeColor="text1"/>
          <w:sz w:val="19"/>
          <w:szCs w:val="19"/>
        </w:rPr>
        <w:t xml:space="preserve">- </w:t>
      </w:r>
      <w:r w:rsidR="000A5ED6" w:rsidRPr="0022244F">
        <w:rPr>
          <w:rFonts w:ascii="Arial" w:hAnsi="Arial" w:cs="Arial"/>
          <w:bCs/>
          <w:color w:val="000000" w:themeColor="text1"/>
          <w:sz w:val="19"/>
          <w:szCs w:val="19"/>
        </w:rPr>
        <w:t>Zlepšenie kľúčových kompetencií žiakov základných škôl</w:t>
      </w:r>
      <w:r w:rsidRPr="000A5ED6">
        <w:rPr>
          <w:rFonts w:ascii="Arial" w:hAnsi="Arial" w:cs="Arial"/>
          <w:bCs/>
          <w:color w:val="000000" w:themeColor="text1"/>
          <w:sz w:val="19"/>
          <w:szCs w:val="19"/>
        </w:rPr>
        <w:t xml:space="preserve">, ktoré </w:t>
      </w:r>
      <w:r w:rsidRPr="000A5ED6">
        <w:rPr>
          <w:rFonts w:ascii="Arial" w:hAnsi="Arial" w:cs="Arial"/>
          <w:color w:val="000000" w:themeColor="text1"/>
          <w:sz w:val="19"/>
          <w:szCs w:val="19"/>
        </w:rPr>
        <w:t>sú definované nasledovne: </w:t>
      </w:r>
    </w:p>
    <w:p w14:paraId="000185F5" w14:textId="056B27EE"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výsledkov v národnom mera</w:t>
      </w:r>
      <w:r w:rsidR="00DF1468">
        <w:rPr>
          <w:rFonts w:ascii="Arial" w:eastAsiaTheme="minorHAnsi" w:hAnsi="Arial" w:cs="Arial"/>
          <w:color w:val="000000" w:themeColor="text1"/>
          <w:sz w:val="19"/>
          <w:szCs w:val="19"/>
          <w:lang w:val="sk-SK" w:bidi="ar-SA"/>
        </w:rPr>
        <w:t>ní Testovanie 9 vyučovací jazyk,</w:t>
      </w:r>
    </w:p>
    <w:p w14:paraId="0C52158C" w14:textId="44E08354"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w:t>
      </w:r>
      <w:r w:rsidR="00DF1468">
        <w:rPr>
          <w:rFonts w:ascii="Arial" w:eastAsiaTheme="minorHAnsi" w:hAnsi="Arial" w:cs="Arial"/>
          <w:color w:val="000000" w:themeColor="text1"/>
          <w:sz w:val="19"/>
          <w:szCs w:val="19"/>
          <w:lang w:val="sk-SK" w:bidi="ar-SA"/>
        </w:rPr>
        <w:t>a jazykových učební, IKT učební,</w:t>
      </w:r>
    </w:p>
    <w:p w14:paraId="03AB8EC9" w14:textId="1267D00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technického vybavenia odborných učeb</w:t>
      </w:r>
      <w:r w:rsidR="00AB481E" w:rsidRPr="00BA0041">
        <w:rPr>
          <w:rFonts w:ascii="Arial" w:eastAsiaTheme="minorHAnsi" w:hAnsi="Arial" w:cs="Arial"/>
          <w:color w:val="000000" w:themeColor="text1"/>
          <w:sz w:val="19"/>
          <w:szCs w:val="19"/>
          <w:lang w:val="sk-SK" w:bidi="ar-SA"/>
        </w:rPr>
        <w:t xml:space="preserve">ní zameraných na prírodné </w:t>
      </w:r>
      <w:r w:rsidR="00DF1468">
        <w:rPr>
          <w:rFonts w:ascii="Arial" w:eastAsiaTheme="minorHAnsi" w:hAnsi="Arial" w:cs="Arial"/>
          <w:color w:val="000000" w:themeColor="text1"/>
          <w:sz w:val="19"/>
          <w:szCs w:val="19"/>
          <w:lang w:val="sk-SK" w:bidi="ar-SA"/>
        </w:rPr>
        <w:t>vedy,</w:t>
      </w:r>
    </w:p>
    <w:p w14:paraId="7A946C51" w14:textId="211CD222"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zlepšenie technick</w:t>
      </w:r>
      <w:r w:rsidR="00DF1468">
        <w:rPr>
          <w:rFonts w:ascii="Arial" w:eastAsiaTheme="minorHAnsi" w:hAnsi="Arial" w:cs="Arial"/>
          <w:color w:val="000000" w:themeColor="text1"/>
          <w:sz w:val="19"/>
          <w:szCs w:val="19"/>
          <w:lang w:val="sk-SK" w:bidi="ar-SA"/>
        </w:rPr>
        <w:t>ého vybavenia školských knižníc,</w:t>
      </w:r>
    </w:p>
    <w:p w14:paraId="5CA544C0" w14:textId="09183869"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prepojenie teoretického a praktického vzdelávania na základných školách s potrebami trhu práce a tým zlepšenie umiestn</w:t>
      </w:r>
      <w:r w:rsidR="00DF1468">
        <w:rPr>
          <w:rFonts w:ascii="Arial" w:eastAsiaTheme="minorHAnsi" w:hAnsi="Arial" w:cs="Arial"/>
          <w:color w:val="000000" w:themeColor="text1"/>
          <w:sz w:val="19"/>
          <w:szCs w:val="19"/>
          <w:lang w:val="sk-SK" w:bidi="ar-SA"/>
        </w:rPr>
        <w:t>enia mladých ľudí na trhu práce,</w:t>
      </w:r>
    </w:p>
    <w:p w14:paraId="6C940BEB" w14:textId="4B4B577C" w:rsidR="00196B21" w:rsidRPr="00BA0041" w:rsidRDefault="00196B21"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vytvorenie podmienok na celoživotné vzdelávania.</w:t>
      </w:r>
    </w:p>
    <w:p w14:paraId="0F3AA16F" w14:textId="23CACC09" w:rsidR="003363C7" w:rsidRPr="00BA0041" w:rsidRDefault="00DE6A69" w:rsidP="00DD4A04">
      <w:pPr>
        <w:numPr>
          <w:ilvl w:val="0"/>
          <w:numId w:val="4"/>
        </w:numPr>
        <w:spacing w:before="120" w:after="120" w:line="288" w:lineRule="auto"/>
        <w:jc w:val="both"/>
        <w:rPr>
          <w:rFonts w:ascii="Arial" w:hAnsi="Arial" w:cs="Arial"/>
          <w:b/>
          <w:color w:val="000000" w:themeColor="text1"/>
          <w:sz w:val="19"/>
          <w:szCs w:val="19"/>
        </w:rPr>
      </w:pPr>
      <w:r w:rsidRPr="00BA0041">
        <w:rPr>
          <w:rFonts w:ascii="Arial" w:hAnsi="Arial" w:cs="Arial"/>
          <w:b/>
          <w:bCs/>
          <w:color w:val="000000" w:themeColor="text1"/>
          <w:sz w:val="19"/>
          <w:szCs w:val="19"/>
        </w:rPr>
        <w:t xml:space="preserve">súlad </w:t>
      </w:r>
      <w:r w:rsidR="00BA0041" w:rsidRPr="00BA0041">
        <w:rPr>
          <w:rFonts w:ascii="Arial" w:hAnsi="Arial" w:cs="Arial"/>
          <w:b/>
          <w:bCs/>
          <w:color w:val="000000" w:themeColor="text1"/>
          <w:sz w:val="19"/>
          <w:szCs w:val="19"/>
        </w:rPr>
        <w:t xml:space="preserve">hlavných </w:t>
      </w:r>
      <w:r w:rsidRPr="00BA0041">
        <w:rPr>
          <w:rFonts w:ascii="Arial" w:hAnsi="Arial" w:cs="Arial"/>
          <w:b/>
          <w:bCs/>
          <w:color w:val="000000" w:themeColor="text1"/>
          <w:sz w:val="19"/>
          <w:szCs w:val="19"/>
        </w:rPr>
        <w:t xml:space="preserve">aktivít projektu s </w:t>
      </w:r>
      <w:r w:rsidR="000A5ED6" w:rsidRPr="000A5ED6">
        <w:rPr>
          <w:rFonts w:ascii="Arial" w:hAnsi="Arial" w:cs="Arial"/>
          <w:b/>
          <w:bCs/>
          <w:color w:val="000000" w:themeColor="text1"/>
          <w:sz w:val="19"/>
          <w:szCs w:val="19"/>
        </w:rPr>
        <w:t>definovanými oprávnenými aktivitami</w:t>
      </w:r>
      <w:r w:rsidR="000A5ED6" w:rsidRPr="000A5ED6" w:rsidDel="00926CF2">
        <w:rPr>
          <w:rFonts w:ascii="Arial" w:hAnsi="Arial" w:cs="Arial"/>
          <w:b/>
          <w:bCs/>
          <w:color w:val="000000" w:themeColor="text1"/>
          <w:sz w:val="19"/>
          <w:szCs w:val="19"/>
        </w:rPr>
        <w:t xml:space="preserve"> </w:t>
      </w:r>
      <w:r w:rsidR="000A5ED6" w:rsidRPr="000A5ED6">
        <w:rPr>
          <w:rFonts w:ascii="Arial" w:hAnsi="Arial" w:cs="Arial"/>
          <w:b/>
          <w:bCs/>
          <w:color w:val="000000" w:themeColor="text1"/>
          <w:sz w:val="19"/>
          <w:szCs w:val="19"/>
        </w:rPr>
        <w:t>IROP</w:t>
      </w:r>
    </w:p>
    <w:p w14:paraId="294B97B8" w14:textId="28BEE8E7" w:rsidR="00DE6A69" w:rsidRPr="00BA0041" w:rsidRDefault="00DE6A69" w:rsidP="00485D5E">
      <w:pPr>
        <w:spacing w:before="120" w:after="120" w:line="288" w:lineRule="auto"/>
        <w:ind w:left="720"/>
        <w:jc w:val="both"/>
        <w:rPr>
          <w:rFonts w:ascii="Arial" w:hAnsi="Arial" w:cs="Arial"/>
          <w:b/>
          <w:color w:val="000000" w:themeColor="text1"/>
          <w:sz w:val="19"/>
          <w:szCs w:val="19"/>
        </w:rPr>
      </w:pPr>
      <w:r w:rsidRPr="00BA0041">
        <w:rPr>
          <w:rFonts w:ascii="Arial" w:hAnsi="Arial" w:cs="Arial"/>
          <w:color w:val="000000" w:themeColor="text1"/>
          <w:sz w:val="19"/>
          <w:szCs w:val="19"/>
        </w:rPr>
        <w:t xml:space="preserve">Hodnotí sa (áno/nie), či je žiadosť o NFP </w:t>
      </w:r>
      <w:r w:rsidR="000A5ED6" w:rsidRPr="000A5ED6">
        <w:rPr>
          <w:rFonts w:ascii="Arial" w:hAnsi="Arial" w:cs="Arial"/>
          <w:color w:val="000000" w:themeColor="text1"/>
          <w:sz w:val="19"/>
          <w:szCs w:val="19"/>
        </w:rPr>
        <w:t>v súlade s definovanými oprávnenými aktivitami IROP</w:t>
      </w:r>
      <w:r w:rsidR="000A5ED6">
        <w:rPr>
          <w:rFonts w:ascii="Arial" w:hAnsi="Arial" w:cs="Arial"/>
          <w:color w:val="000000" w:themeColor="text1"/>
          <w:sz w:val="19"/>
          <w:szCs w:val="19"/>
        </w:rPr>
        <w:t xml:space="preserve"> </w:t>
      </w:r>
      <w:r w:rsidRPr="00BA0041">
        <w:rPr>
          <w:rFonts w:ascii="Arial" w:hAnsi="Arial" w:cs="Arial"/>
          <w:color w:val="000000" w:themeColor="text1"/>
          <w:sz w:val="19"/>
          <w:szCs w:val="19"/>
        </w:rPr>
        <w:t>zameraná na minimálne jednu z uvedených oblastí:</w:t>
      </w:r>
    </w:p>
    <w:p w14:paraId="090473E0" w14:textId="3B78AB54"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jazykových učební na výučbu slovenského jazyka a cudzích jazykov, vrátane slovenského jazyka  pre osoby vyrastaj</w:t>
      </w:r>
      <w:r w:rsidR="00DF1468">
        <w:rPr>
          <w:rFonts w:ascii="Arial" w:eastAsiaTheme="minorHAnsi" w:hAnsi="Arial" w:cs="Arial"/>
          <w:color w:val="000000" w:themeColor="text1"/>
          <w:sz w:val="19"/>
          <w:szCs w:val="19"/>
          <w:lang w:val="sk-SK" w:bidi="ar-SA"/>
        </w:rPr>
        <w:t>úce v inom jazykovom prostredí,</w:t>
      </w:r>
    </w:p>
    <w:p w14:paraId="2CA30472" w14:textId="57AEA475"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obstaranie školských knižníc vrátane priestorov pre ďalší rozvo</w:t>
      </w:r>
      <w:r w:rsidR="00DF1468">
        <w:rPr>
          <w:rFonts w:ascii="Arial" w:eastAsiaTheme="minorHAnsi" w:hAnsi="Arial" w:cs="Arial"/>
          <w:color w:val="000000" w:themeColor="text1"/>
          <w:sz w:val="19"/>
          <w:szCs w:val="19"/>
          <w:lang w:val="sk-SK" w:bidi="ar-SA"/>
        </w:rPr>
        <w:t>j kľúčových kompetencií žiakov,</w:t>
      </w:r>
    </w:p>
    <w:p w14:paraId="57913E53" w14:textId="73450946"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w:t>
      </w:r>
      <w:r w:rsidR="00DF1468">
        <w:rPr>
          <w:rFonts w:ascii="Arial" w:eastAsiaTheme="minorHAnsi" w:hAnsi="Arial" w:cs="Arial"/>
          <w:color w:val="000000" w:themeColor="text1"/>
          <w:sz w:val="19"/>
          <w:szCs w:val="19"/>
          <w:lang w:val="sk-SK" w:bidi="ar-SA"/>
        </w:rPr>
        <w:t>bstaranie prírodovedných učební,</w:t>
      </w:r>
    </w:p>
    <w:p w14:paraId="0DEDF815" w14:textId="6EDEE64E" w:rsidR="00E82680" w:rsidRPr="00BA0041"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ob</w:t>
      </w:r>
      <w:r w:rsidR="0007012A" w:rsidRPr="00BA0041">
        <w:rPr>
          <w:rFonts w:ascii="Arial" w:eastAsiaTheme="minorHAnsi" w:hAnsi="Arial" w:cs="Arial"/>
          <w:color w:val="000000" w:themeColor="text1"/>
          <w:sz w:val="19"/>
          <w:szCs w:val="19"/>
          <w:lang w:val="sk-SK" w:bidi="ar-SA"/>
        </w:rPr>
        <w:t xml:space="preserve">staranie </w:t>
      </w:r>
      <w:r w:rsidR="00DF1468">
        <w:rPr>
          <w:rFonts w:ascii="Arial" w:eastAsiaTheme="minorHAnsi" w:hAnsi="Arial" w:cs="Arial"/>
          <w:color w:val="000000" w:themeColor="text1"/>
          <w:sz w:val="19"/>
          <w:szCs w:val="19"/>
          <w:lang w:val="sk-SK" w:bidi="ar-SA"/>
        </w:rPr>
        <w:t>polytechnických učební,</w:t>
      </w:r>
    </w:p>
    <w:p w14:paraId="2D3ECC15" w14:textId="1677A947" w:rsidR="00E82680" w:rsidRPr="00BA0041" w:rsidRDefault="00DF1468"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eastAsiaTheme="minorHAnsi" w:hAnsi="Arial" w:cs="Arial"/>
          <w:color w:val="000000" w:themeColor="text1"/>
          <w:sz w:val="19"/>
          <w:szCs w:val="19"/>
          <w:lang w:val="sk-SK" w:bidi="ar-SA"/>
        </w:rPr>
        <w:t>obstaranie IKT učební,</w:t>
      </w:r>
    </w:p>
    <w:p w14:paraId="775CAD59" w14:textId="0E436FF3" w:rsidR="00F57143" w:rsidRPr="00214576" w:rsidRDefault="00E826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BA0041">
        <w:rPr>
          <w:rFonts w:ascii="Arial" w:eastAsiaTheme="minorHAnsi" w:hAnsi="Arial" w:cs="Arial"/>
          <w:color w:val="000000" w:themeColor="text1"/>
          <w:sz w:val="19"/>
          <w:szCs w:val="19"/>
          <w:lang w:val="sk-SK" w:bidi="ar-SA"/>
        </w:rPr>
        <w:t>stavebno-technické úpravy pre potreby obstarania učební.</w:t>
      </w:r>
      <w:r w:rsidR="00DE6A69" w:rsidRPr="00BA0041">
        <w:rPr>
          <w:rFonts w:ascii="Arial" w:eastAsiaTheme="minorHAnsi" w:hAnsi="Arial" w:cs="Arial"/>
          <w:color w:val="000000" w:themeColor="text1"/>
          <w:sz w:val="19"/>
          <w:szCs w:val="19"/>
          <w:lang w:val="sk-SK" w:bidi="ar-SA"/>
        </w:rPr>
        <w:t xml:space="preserve">  </w:t>
      </w:r>
    </w:p>
    <w:p w14:paraId="274BEC19" w14:textId="36022D64" w:rsidR="00F57143" w:rsidRPr="00F57143" w:rsidRDefault="00F57143" w:rsidP="00DD4A04">
      <w:pPr>
        <w:numPr>
          <w:ilvl w:val="0"/>
          <w:numId w:val="4"/>
        </w:numPr>
        <w:spacing w:before="120" w:after="120" w:line="288" w:lineRule="auto"/>
        <w:jc w:val="both"/>
        <w:rPr>
          <w:rFonts w:ascii="Arial" w:hAnsi="Arial" w:cs="Arial"/>
          <w:b/>
          <w:bCs/>
          <w:color w:val="000000" w:themeColor="text1"/>
          <w:sz w:val="19"/>
          <w:szCs w:val="19"/>
        </w:rPr>
      </w:pPr>
      <w:r w:rsidRPr="00F57143">
        <w:rPr>
          <w:rFonts w:ascii="Arial" w:hAnsi="Arial" w:cs="Arial"/>
          <w:b/>
          <w:bCs/>
          <w:color w:val="000000" w:themeColor="text1"/>
          <w:sz w:val="19"/>
          <w:szCs w:val="19"/>
        </w:rPr>
        <w:t xml:space="preserve">súlad projektu s hlavnými zásadami výberu operácií </w:t>
      </w:r>
      <w:r w:rsidR="000A5ED6">
        <w:rPr>
          <w:rFonts w:ascii="Arial" w:hAnsi="Arial" w:cs="Arial"/>
          <w:b/>
          <w:bCs/>
          <w:color w:val="000000" w:themeColor="text1"/>
          <w:sz w:val="19"/>
          <w:szCs w:val="19"/>
        </w:rPr>
        <w:t>pre SC 2.2.2</w:t>
      </w:r>
    </w:p>
    <w:p w14:paraId="26AD49C2" w14:textId="1504844B" w:rsidR="00F57143" w:rsidRPr="00F57143" w:rsidRDefault="00F57143" w:rsidP="00485D5E">
      <w:pPr>
        <w:pStyle w:val="Odsekzoznamu"/>
        <w:spacing w:before="120" w:after="120" w:line="288" w:lineRule="auto"/>
        <w:jc w:val="both"/>
        <w:rPr>
          <w:rFonts w:ascii="Arial" w:hAnsi="Arial" w:cs="Arial"/>
          <w:b/>
          <w:color w:val="000000" w:themeColor="text1"/>
          <w:sz w:val="19"/>
          <w:szCs w:val="19"/>
        </w:rPr>
      </w:pPr>
      <w:r w:rsidRPr="00F57143">
        <w:rPr>
          <w:rFonts w:ascii="Arial" w:hAnsi="Arial" w:cs="Arial"/>
          <w:color w:val="000000" w:themeColor="text1"/>
          <w:sz w:val="19"/>
          <w:szCs w:val="19"/>
        </w:rPr>
        <w:t xml:space="preserve">Hodnotí sa (áno/nie), či je ŽoNFP v súlade s nižšie uvedenými zásadami výberu operácií. ŽoNFP musí byť v súlade </w:t>
      </w:r>
      <w:r w:rsidR="005E1546" w:rsidRPr="00080293">
        <w:rPr>
          <w:rFonts w:ascii="Arial" w:hAnsi="Arial" w:cs="Arial"/>
          <w:color w:val="000000" w:themeColor="text1"/>
          <w:sz w:val="19"/>
          <w:szCs w:val="19"/>
        </w:rPr>
        <w:t>so zásadami výberu operácií, ktoré sú relevantné pre projekt, a to primerane a v kontexte podmienok výzvy</w:t>
      </w:r>
      <w:r w:rsidR="00007D80">
        <w:rPr>
          <w:rFonts w:ascii="Arial" w:hAnsi="Arial" w:cs="Arial"/>
          <w:color w:val="000000" w:themeColor="text1"/>
          <w:sz w:val="19"/>
          <w:szCs w:val="19"/>
        </w:rPr>
        <w:t>:</w:t>
      </w:r>
    </w:p>
    <w:p w14:paraId="1365E53D" w14:textId="1E4A307F"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lastRenderedPageBreak/>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sa realizuje v plnoorganizovaných ZŠ so všetkými ročníkmi 1. – 9.,</w:t>
      </w:r>
    </w:p>
    <w:p w14:paraId="4718111A" w14:textId="0C61721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podporuje integrovaný prístup ako komplementárnu podporu aktivít z IROP a </w:t>
      </w:r>
      <w:r w:rsidR="00D2103F" w:rsidRPr="007161C3">
        <w:rPr>
          <w:rFonts w:ascii="Arial" w:eastAsiaTheme="minorHAnsi" w:hAnsi="Arial" w:cs="Arial"/>
          <w:color w:val="000000" w:themeColor="text1"/>
          <w:sz w:val="19"/>
          <w:szCs w:val="19"/>
          <w:lang w:val="sk-SK" w:bidi="ar-SA"/>
        </w:rPr>
        <w:t>OP ĽZ, prípadné</w:t>
      </w:r>
      <w:r w:rsidR="00D2103F" w:rsidRPr="00D2103F">
        <w:rPr>
          <w:rFonts w:ascii="Arial" w:eastAsiaTheme="minorHAnsi" w:hAnsi="Arial" w:cs="Arial"/>
          <w:color w:val="000000" w:themeColor="text1"/>
          <w:sz w:val="19"/>
          <w:szCs w:val="19"/>
          <w:lang w:val="sk-SK" w:bidi="ar-SA"/>
        </w:rPr>
        <w:t xml:space="preserve"> iných OP, </w:t>
      </w:r>
    </w:p>
    <w:p w14:paraId="0154F847" w14:textId="5D345D89"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cielene podporuje inkluzívne vzdelávanie</w:t>
      </w:r>
      <w:r w:rsidR="007161C3">
        <w:rPr>
          <w:rFonts w:ascii="Arial" w:eastAsiaTheme="minorHAnsi" w:hAnsi="Arial" w:cs="Arial"/>
          <w:color w:val="000000" w:themeColor="text1"/>
          <w:sz w:val="19"/>
          <w:szCs w:val="19"/>
          <w:lang w:val="sk-SK" w:bidi="ar-SA"/>
        </w:rPr>
        <w:t xml:space="preserve"> (h</w:t>
      </w:r>
      <w:r w:rsidR="007161C3" w:rsidRPr="007161C3">
        <w:rPr>
          <w:rFonts w:ascii="Arial" w:eastAsiaTheme="minorHAnsi" w:hAnsi="Arial" w:cs="Arial"/>
          <w:color w:val="000000" w:themeColor="text1"/>
          <w:sz w:val="19"/>
          <w:szCs w:val="19"/>
          <w:lang w:val="sk-SK" w:bidi="ar-SA"/>
        </w:rPr>
        <w:t xml:space="preserve">odnotiteľ posúdi, či je správne a dostatočne deklarovaný súlad žiadosti o NFP s princípmi inkluzívneho vzdelávania, (zavádzania prvkov solidarity, rovnakého zaobchádzania (nediskriminácie), komplexnosti, individuálneho prístupu, motivácie, zásluhovost </w:t>
      </w:r>
      <w:r w:rsidR="007161C3">
        <w:rPr>
          <w:rFonts w:ascii="Arial" w:eastAsiaTheme="minorHAnsi" w:hAnsi="Arial" w:cs="Arial"/>
          <w:color w:val="000000" w:themeColor="text1"/>
          <w:sz w:val="19"/>
          <w:szCs w:val="19"/>
          <w:lang w:val="sk-SK" w:bidi="ar-SA"/>
        </w:rPr>
        <w:t>a spolupráce</w:t>
      </w:r>
      <w:r w:rsidR="007161C3" w:rsidRPr="007161C3">
        <w:rPr>
          <w:rFonts w:ascii="Arial" w:eastAsiaTheme="minorHAnsi" w:hAnsi="Arial" w:cs="Arial"/>
          <w:color w:val="000000" w:themeColor="text1"/>
          <w:sz w:val="19"/>
          <w:szCs w:val="19"/>
          <w:lang w:val="sk-SK" w:bidi="ar-SA"/>
        </w:rPr>
        <w:t>. Cieľom inkluzívneho vzdelávania je tvoriť prostredie, v ktorom je možné uspokojiť rôznorodé vzdelávacie potreby každého jedinca v súlade s ich špecifickými potrebami. Prostredníctvom plnohodnotnej účasti na vzdelávaní inklúzivny prístup vedie k zvyšovaniu úspešnosti detí/žiakov so špecifickými potrebami a ich predčasnému zar</w:t>
      </w:r>
      <w:r w:rsidR="007161C3">
        <w:rPr>
          <w:rFonts w:ascii="Arial" w:eastAsiaTheme="minorHAnsi" w:hAnsi="Arial" w:cs="Arial"/>
          <w:color w:val="000000" w:themeColor="text1"/>
          <w:sz w:val="19"/>
          <w:szCs w:val="19"/>
          <w:lang w:val="sk-SK" w:bidi="ar-SA"/>
        </w:rPr>
        <w:t>adeniu do špeciálnych zariadení)</w:t>
      </w:r>
      <w:r w:rsidR="00D2103F" w:rsidRPr="00D2103F">
        <w:rPr>
          <w:rFonts w:ascii="Arial" w:eastAsiaTheme="minorHAnsi" w:hAnsi="Arial" w:cs="Arial"/>
          <w:color w:val="000000" w:themeColor="text1"/>
          <w:sz w:val="19"/>
          <w:szCs w:val="19"/>
          <w:lang w:val="sk-SK" w:bidi="ar-SA"/>
        </w:rPr>
        <w:t>,</w:t>
      </w:r>
    </w:p>
    <w:p w14:paraId="33C56980" w14:textId="2D621BB8"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podporuje celoživotné vzdelávanie v súlade so zákonom č. 568/2009 </w:t>
      </w:r>
      <w:r w:rsidR="00C67A7A">
        <w:rPr>
          <w:rFonts w:ascii="Arial" w:eastAsiaTheme="minorHAnsi" w:hAnsi="Arial" w:cs="Arial"/>
          <w:color w:val="000000" w:themeColor="text1"/>
          <w:sz w:val="19"/>
          <w:szCs w:val="19"/>
          <w:lang w:val="sk-SK" w:bidi="ar-SA"/>
        </w:rPr>
        <w:t xml:space="preserve">Z. z. </w:t>
      </w:r>
      <w:r w:rsidR="00D2103F" w:rsidRPr="00D2103F">
        <w:rPr>
          <w:rFonts w:ascii="Arial" w:eastAsiaTheme="minorHAnsi" w:hAnsi="Arial" w:cs="Arial"/>
          <w:color w:val="000000" w:themeColor="text1"/>
          <w:sz w:val="19"/>
          <w:szCs w:val="19"/>
          <w:lang w:val="sk-SK" w:bidi="ar-SA"/>
        </w:rPr>
        <w:t>o celoživotnom vzdelávaní v platnom znení,</w:t>
      </w:r>
    </w:p>
    <w:p w14:paraId="376D25B3" w14:textId="377E0280"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Pr>
          <w:rFonts w:ascii="Arial" w:hAnsi="Arial" w:cs="Arial"/>
          <w:color w:val="000000" w:themeColor="text1"/>
          <w:sz w:val="19"/>
          <w:szCs w:val="19"/>
        </w:rPr>
        <w:t>projekt</w:t>
      </w:r>
      <w:r w:rsidRPr="00D2103F">
        <w:rPr>
          <w:rFonts w:ascii="Arial" w:eastAsiaTheme="minorHAnsi" w:hAnsi="Arial" w:cs="Arial"/>
          <w:color w:val="000000" w:themeColor="text1"/>
          <w:sz w:val="19"/>
          <w:szCs w:val="19"/>
          <w:lang w:val="sk-SK" w:bidi="ar-SA"/>
        </w:rPr>
        <w:t xml:space="preserve"> </w:t>
      </w:r>
      <w:r w:rsidR="00D2103F" w:rsidRPr="00D2103F">
        <w:rPr>
          <w:rFonts w:ascii="Arial" w:eastAsiaTheme="minorHAnsi" w:hAnsi="Arial" w:cs="Arial"/>
          <w:color w:val="000000" w:themeColor="text1"/>
          <w:sz w:val="19"/>
          <w:szCs w:val="19"/>
          <w:lang w:val="sk-SK" w:bidi="ar-SA"/>
        </w:rPr>
        <w:t xml:space="preserve">sa realizuje v škole, ktorá je </w:t>
      </w:r>
      <w:r w:rsidR="00D2103F" w:rsidRPr="00807F6D">
        <w:rPr>
          <w:rFonts w:ascii="Arial" w:eastAsiaTheme="minorHAnsi" w:hAnsi="Arial" w:cs="Arial"/>
          <w:color w:val="000000" w:themeColor="text1"/>
          <w:sz w:val="19"/>
          <w:szCs w:val="19"/>
          <w:lang w:val="sk-SK" w:bidi="ar-SA"/>
        </w:rPr>
        <w:t>zaradená do siete škôl a školských zariadení v súlade so zákonom č. 596/2003 Z. z. o štátnej správe v školstve a školskej samospráve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§15 Sieť</w:t>
      </w:r>
      <w:r w:rsidR="00807F6D" w:rsidRPr="00807F6D">
        <w:rPr>
          <w:rFonts w:ascii="Arial"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0D9A6C73" w14:textId="7832C422" w:rsidR="00D2103F" w:rsidRPr="00807F6D"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zákonom č. 245/2008 Z. z. o výchove a vzdelávaní (školský zákon) v platnom znení</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eastAsia="Helvetica" w:hAnsi="Arial" w:cs="Arial"/>
          <w:color w:val="000000" w:themeColor="text1"/>
          <w:sz w:val="19"/>
          <w:szCs w:val="19"/>
        </w:rPr>
        <w:t>najmä §29-§31 Základná škola a ďalšie ustanovenia týkajúce sa základných škôl a základného vzdelávania</w:t>
      </w:r>
      <w:r w:rsidR="00807F6D">
        <w:rPr>
          <w:rFonts w:ascii="Arial" w:eastAsia="Helvetica" w:hAnsi="Arial" w:cs="Arial"/>
          <w:color w:val="000000" w:themeColor="text1"/>
          <w:sz w:val="19"/>
          <w:szCs w:val="19"/>
        </w:rPr>
        <w:t>)</w:t>
      </w:r>
      <w:r w:rsidR="00D2103F" w:rsidRPr="00807F6D">
        <w:rPr>
          <w:rFonts w:ascii="Arial" w:eastAsiaTheme="minorHAnsi" w:hAnsi="Arial" w:cs="Arial"/>
          <w:color w:val="000000" w:themeColor="text1"/>
          <w:sz w:val="19"/>
          <w:szCs w:val="19"/>
          <w:lang w:val="sk-SK" w:bidi="ar-SA"/>
        </w:rPr>
        <w:t>,</w:t>
      </w:r>
    </w:p>
    <w:p w14:paraId="783F300C" w14:textId="63159204" w:rsidR="00D2103F" w:rsidRPr="00D2103F" w:rsidRDefault="00007D80" w:rsidP="00DD4A04">
      <w:pPr>
        <w:pStyle w:val="Odsekzoznamu"/>
        <w:numPr>
          <w:ilvl w:val="0"/>
          <w:numId w:val="5"/>
        </w:numPr>
        <w:spacing w:before="120" w:after="120" w:line="288" w:lineRule="auto"/>
        <w:ind w:left="1134"/>
        <w:jc w:val="both"/>
        <w:rPr>
          <w:rFonts w:ascii="Arial" w:eastAsiaTheme="minorHAnsi" w:hAnsi="Arial" w:cs="Arial"/>
          <w:color w:val="000000" w:themeColor="text1"/>
          <w:sz w:val="19"/>
          <w:szCs w:val="19"/>
          <w:lang w:val="sk-SK" w:bidi="ar-SA"/>
        </w:rPr>
      </w:pPr>
      <w:r w:rsidRPr="00807F6D">
        <w:rPr>
          <w:rFonts w:ascii="Arial" w:hAnsi="Arial" w:cs="Arial"/>
          <w:color w:val="000000" w:themeColor="text1"/>
          <w:sz w:val="19"/>
          <w:szCs w:val="19"/>
        </w:rPr>
        <w:t>projekt</w:t>
      </w:r>
      <w:r w:rsidRPr="00807F6D">
        <w:rPr>
          <w:rFonts w:ascii="Arial" w:eastAsiaTheme="minorHAnsi" w:hAnsi="Arial" w:cs="Arial"/>
          <w:color w:val="000000" w:themeColor="text1"/>
          <w:sz w:val="19"/>
          <w:szCs w:val="19"/>
          <w:lang w:val="sk-SK" w:bidi="ar-SA"/>
        </w:rPr>
        <w:t xml:space="preserve"> </w:t>
      </w:r>
      <w:r w:rsidR="00D2103F" w:rsidRPr="00807F6D">
        <w:rPr>
          <w:rFonts w:ascii="Arial" w:eastAsiaTheme="minorHAnsi" w:hAnsi="Arial" w:cs="Arial"/>
          <w:color w:val="000000" w:themeColor="text1"/>
          <w:sz w:val="19"/>
          <w:szCs w:val="19"/>
          <w:lang w:val="sk-SK" w:bidi="ar-SA"/>
        </w:rPr>
        <w:t>je v súlade so Štátnym vzdeláva</w:t>
      </w:r>
      <w:r w:rsidR="00D2103F" w:rsidRPr="00D2103F">
        <w:rPr>
          <w:rFonts w:ascii="Arial" w:eastAsiaTheme="minorHAnsi" w:hAnsi="Arial" w:cs="Arial"/>
          <w:color w:val="000000" w:themeColor="text1"/>
          <w:sz w:val="19"/>
          <w:szCs w:val="19"/>
          <w:lang w:val="sk-SK" w:bidi="ar-SA"/>
        </w:rPr>
        <w:t xml:space="preserve">cím programom vrátane prvkov inkluzívneho vzdelávania pre prvý a druhý </w:t>
      </w:r>
      <w:r w:rsidR="00D2103F" w:rsidRPr="00807F6D">
        <w:rPr>
          <w:rFonts w:ascii="Arial" w:eastAsiaTheme="minorHAnsi" w:hAnsi="Arial" w:cs="Arial"/>
          <w:color w:val="000000" w:themeColor="text1"/>
          <w:sz w:val="19"/>
          <w:szCs w:val="19"/>
          <w:lang w:val="sk-SK" w:bidi="ar-SA"/>
        </w:rPr>
        <w:t>stupeň základných škôl</w:t>
      </w:r>
      <w:r w:rsidR="00807F6D" w:rsidRPr="00807F6D">
        <w:rPr>
          <w:rFonts w:ascii="Arial" w:eastAsiaTheme="minorHAnsi" w:hAnsi="Arial" w:cs="Arial"/>
          <w:color w:val="000000" w:themeColor="text1"/>
          <w:sz w:val="19"/>
          <w:szCs w:val="19"/>
          <w:lang w:val="sk-SK" w:bidi="ar-SA"/>
        </w:rPr>
        <w:t xml:space="preserve"> (</w:t>
      </w:r>
      <w:r w:rsidR="00807F6D" w:rsidRPr="00807F6D">
        <w:rPr>
          <w:rFonts w:ascii="Arial" w:hAnsi="Arial" w:cs="Arial"/>
          <w:color w:val="000000" w:themeColor="text1"/>
          <w:sz w:val="19"/>
          <w:szCs w:val="19"/>
        </w:rPr>
        <w:t>najmä Štátny vzdelávací program pre 1. stupeň základných škôl (ISCED 1), Štátny vzdelávací program pre 2. stupeň základných škôl (ISCED 2), ďalej Štátny vzdelávací program pre deti a žiakov so zdravotným znevýhodnením, Štátny vzdelávací program a pre žiakov so všeobecn</w:t>
      </w:r>
      <w:r w:rsidR="007F6641">
        <w:rPr>
          <w:rFonts w:ascii="Arial" w:hAnsi="Arial" w:cs="Arial"/>
          <w:color w:val="000000" w:themeColor="text1"/>
          <w:sz w:val="19"/>
          <w:szCs w:val="19"/>
        </w:rPr>
        <w:t>ým intelektovým nadaním a pod.)</w:t>
      </w:r>
      <w:r w:rsidR="00FC19E1">
        <w:rPr>
          <w:rFonts w:ascii="Arial" w:eastAsiaTheme="minorHAnsi" w:hAnsi="Arial" w:cs="Arial"/>
          <w:color w:val="000000" w:themeColor="text1"/>
          <w:sz w:val="19"/>
          <w:szCs w:val="19"/>
          <w:lang w:val="sk-SK" w:bidi="ar-SA"/>
        </w:rPr>
        <w:t>.</w:t>
      </w:r>
    </w:p>
    <w:p w14:paraId="43510FF6" w14:textId="67294002" w:rsidR="00361F32" w:rsidRDefault="00361F32" w:rsidP="007D5A75">
      <w:pPr>
        <w:spacing w:before="120" w:after="120" w:line="288" w:lineRule="auto"/>
        <w:jc w:val="both"/>
        <w:rPr>
          <w:rFonts w:ascii="Arial" w:hAnsi="Arial" w:cs="Arial"/>
          <w:color w:val="000000" w:themeColor="text1"/>
          <w:sz w:val="19"/>
          <w:szCs w:val="19"/>
        </w:rPr>
      </w:pPr>
      <w:r w:rsidRPr="00345550">
        <w:rPr>
          <w:rFonts w:ascii="Arial" w:hAnsi="Arial" w:cs="Arial"/>
          <w:color w:val="000000" w:themeColor="text1"/>
          <w:sz w:val="19"/>
          <w:szCs w:val="19"/>
        </w:rPr>
        <w:t xml:space="preserve">Hodnotiteľ posúdi zásadu </w:t>
      </w:r>
      <w:r>
        <w:rPr>
          <w:rFonts w:ascii="Arial" w:hAnsi="Arial" w:cs="Arial"/>
          <w:color w:val="000000" w:themeColor="text1"/>
          <w:sz w:val="19"/>
          <w:szCs w:val="19"/>
        </w:rPr>
        <w:t>„</w:t>
      </w:r>
      <w:r w:rsidRPr="00345550">
        <w:rPr>
          <w:rFonts w:ascii="Arial" w:hAnsi="Arial" w:cs="Arial"/>
          <w:color w:val="000000" w:themeColor="text1"/>
          <w:sz w:val="19"/>
          <w:szCs w:val="19"/>
        </w:rPr>
        <w:t>projekt sa realizuje v škole, ktorá je v súlade so zásadami optimalizácie siete škôl a školských zariadení (pasportizácia)</w:t>
      </w:r>
      <w:r>
        <w:rPr>
          <w:rFonts w:ascii="Arial" w:hAnsi="Arial" w:cs="Arial"/>
          <w:color w:val="000000" w:themeColor="text1"/>
          <w:sz w:val="19"/>
          <w:szCs w:val="19"/>
        </w:rPr>
        <w:t>“ odpoveďou</w:t>
      </w:r>
      <w:r w:rsidRPr="00345550">
        <w:rPr>
          <w:rFonts w:ascii="Arial" w:hAnsi="Arial" w:cs="Arial"/>
          <w:color w:val="000000" w:themeColor="text1"/>
          <w:sz w:val="19"/>
          <w:szCs w:val="19"/>
        </w:rPr>
        <w:t xml:space="preserve"> (áno) v prípade, ak sa </w:t>
      </w:r>
      <w:r>
        <w:rPr>
          <w:rFonts w:ascii="Arial" w:hAnsi="Arial" w:cs="Arial"/>
          <w:color w:val="000000" w:themeColor="text1"/>
          <w:sz w:val="19"/>
          <w:szCs w:val="19"/>
        </w:rPr>
        <w:t xml:space="preserve">projekt </w:t>
      </w:r>
      <w:r w:rsidRPr="00345550">
        <w:rPr>
          <w:rFonts w:ascii="Arial" w:hAnsi="Arial" w:cs="Arial"/>
          <w:color w:val="000000" w:themeColor="text1"/>
          <w:sz w:val="19"/>
          <w:szCs w:val="19"/>
        </w:rPr>
        <w:t>realizuje v škole, ktorá je zaradená do siete škôl a školských zariadení v súlade so zákonom č. 596/2003 Z. z. o štátnej správe v školstve a školskej samospráve v platnom znení (</w:t>
      </w:r>
      <w:r w:rsidRPr="00345550">
        <w:rPr>
          <w:rFonts w:ascii="Arial" w:eastAsia="Helvetica" w:hAnsi="Arial" w:cs="Arial"/>
          <w:color w:val="000000" w:themeColor="text1"/>
          <w:sz w:val="19"/>
          <w:szCs w:val="19"/>
        </w:rPr>
        <w:t>najmä §15 Sieť</w:t>
      </w:r>
      <w:r w:rsidRPr="00345550">
        <w:rPr>
          <w:rFonts w:ascii="Arial" w:hAnsi="Arial" w:cs="Arial"/>
          <w:color w:val="000000" w:themeColor="text1"/>
          <w:sz w:val="19"/>
          <w:szCs w:val="19"/>
        </w:rPr>
        <w:t>),</w:t>
      </w:r>
    </w:p>
    <w:p w14:paraId="7D98A245" w14:textId="37EBE4C8" w:rsidR="00305551" w:rsidRDefault="00E20D75" w:rsidP="007D5A75">
      <w:pPr>
        <w:spacing w:before="120" w:after="120" w:line="288" w:lineRule="auto"/>
        <w:jc w:val="both"/>
        <w:rPr>
          <w:rFonts w:ascii="Arial" w:hAnsi="Arial" w:cs="Arial"/>
          <w:color w:val="000000" w:themeColor="text1"/>
          <w:sz w:val="19"/>
          <w:szCs w:val="19"/>
        </w:rPr>
      </w:pPr>
      <w:r w:rsidRPr="00E20D75">
        <w:rPr>
          <w:rFonts w:ascii="Arial" w:hAnsi="Arial" w:cs="Arial"/>
          <w:color w:val="000000" w:themeColor="text1"/>
          <w:sz w:val="19"/>
          <w:szCs w:val="19"/>
        </w:rPr>
        <w:t>V prípade, že na každú čiastkovú otázku bola priradená odpoveď (áno) hodnotiteľ zvolí výsledné hodnotenie (áno). V opačnom prípade (t.j. odpoveď na minimálne 1 čiastkovú otázku je (nie))</w:t>
      </w:r>
      <w:r w:rsidR="00ED0C37">
        <w:rPr>
          <w:rFonts w:ascii="Arial" w:hAnsi="Arial" w:cs="Arial"/>
          <w:color w:val="000000" w:themeColor="text1"/>
          <w:sz w:val="19"/>
          <w:szCs w:val="19"/>
        </w:rPr>
        <w:t>,</w:t>
      </w:r>
      <w:r w:rsidRPr="00E20D75">
        <w:rPr>
          <w:rFonts w:ascii="Arial" w:hAnsi="Arial" w:cs="Arial"/>
          <w:color w:val="000000" w:themeColor="text1"/>
          <w:sz w:val="19"/>
          <w:szCs w:val="19"/>
        </w:rPr>
        <w:t xml:space="preserve"> hodnotiteľ priradí výslednú odpoveď (nie). 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w:t>
      </w:r>
      <w:r w:rsidR="00DF1468">
        <w:rPr>
          <w:rFonts w:ascii="Arial" w:hAnsi="Arial" w:cs="Arial"/>
          <w:color w:val="000000" w:themeColor="text1"/>
          <w:sz w:val="19"/>
          <w:szCs w:val="19"/>
        </w:rPr>
        <w:t>vylučujúceho</w:t>
      </w:r>
      <w:r w:rsidRPr="00E20D75">
        <w:rPr>
          <w:rFonts w:ascii="Arial" w:hAnsi="Arial" w:cs="Arial"/>
          <w:color w:val="000000" w:themeColor="text1"/>
          <w:sz w:val="19"/>
          <w:szCs w:val="19"/>
        </w:rPr>
        <w:t xml:space="preserve"> kritéria, a to tak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4520"/>
        <w:gridCol w:w="1417"/>
        <w:gridCol w:w="1474"/>
        <w:gridCol w:w="4480"/>
      </w:tblGrid>
      <w:tr w:rsidR="00E63A14" w:rsidRPr="00D96F1C" w14:paraId="4155116F" w14:textId="77777777" w:rsidTr="000E34AD">
        <w:trPr>
          <w:trHeight w:val="397"/>
        </w:trPr>
        <w:tc>
          <w:tcPr>
            <w:tcW w:w="606" w:type="dxa"/>
            <w:shd w:val="clear" w:color="auto" w:fill="DEEAF6" w:themeFill="accent1" w:themeFillTint="33"/>
            <w:vAlign w:val="center"/>
            <w:hideMark/>
          </w:tcPr>
          <w:p w14:paraId="227120D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69067C40"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520" w:type="dxa"/>
            <w:shd w:val="clear" w:color="auto" w:fill="DEEAF6" w:themeFill="accent1" w:themeFillTint="33"/>
            <w:vAlign w:val="center"/>
            <w:hideMark/>
          </w:tcPr>
          <w:p w14:paraId="38D9856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0BDFBEA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21A2A8CC"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480" w:type="dxa"/>
            <w:shd w:val="clear" w:color="auto" w:fill="DEEAF6" w:themeFill="accent1" w:themeFillTint="33"/>
            <w:vAlign w:val="center"/>
            <w:hideMark/>
          </w:tcPr>
          <w:p w14:paraId="78326B8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24A458F" w14:textId="77777777" w:rsidTr="000E34AD">
        <w:trPr>
          <w:trHeight w:val="974"/>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10F6B25" w14:textId="3160C923" w:rsidR="00193184" w:rsidRPr="00D96F1C" w:rsidRDefault="00193184" w:rsidP="00747775">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78E4C5F" w14:textId="4D23EABC" w:rsidR="00193184" w:rsidRPr="00D96F1C" w:rsidRDefault="00193184" w:rsidP="008836B7">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Súlad projektu s Regionálnou integrovanou územnou stratégiou/Integrovanou územnou stratégiou UMR</w:t>
            </w:r>
          </w:p>
        </w:tc>
        <w:tc>
          <w:tcPr>
            <w:tcW w:w="4520" w:type="dxa"/>
            <w:vMerge w:val="restart"/>
            <w:tcBorders>
              <w:top w:val="single" w:sz="4" w:space="0" w:color="auto"/>
              <w:left w:val="single" w:sz="4" w:space="0" w:color="auto"/>
              <w:bottom w:val="single" w:sz="4" w:space="0" w:color="auto"/>
              <w:right w:val="single" w:sz="4" w:space="0" w:color="auto"/>
            </w:tcBorders>
            <w:vAlign w:val="center"/>
            <w:hideMark/>
          </w:tcPr>
          <w:p w14:paraId="0914C1DD" w14:textId="3E55AFE8"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súlad s vypracovanou </w:t>
            </w:r>
            <w:r w:rsidRPr="00F93B3F">
              <w:rPr>
                <w:rFonts w:ascii="Arial" w:eastAsia="Helvetica" w:hAnsi="Arial" w:cs="Arial"/>
                <w:color w:val="000000" w:themeColor="text1"/>
                <w:sz w:val="19"/>
                <w:szCs w:val="19"/>
              </w:rPr>
              <w:t>Regionálnou integrovanou územnou stratégiou/Integrovanou územnou stratégiou UMR.</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C5DFD98" w14:textId="5367AB9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CD6A6E8" w14:textId="029E0F12"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áno</w:t>
            </w:r>
          </w:p>
        </w:tc>
        <w:tc>
          <w:tcPr>
            <w:tcW w:w="4480" w:type="dxa"/>
            <w:tcBorders>
              <w:top w:val="single" w:sz="4" w:space="0" w:color="auto"/>
              <w:left w:val="single" w:sz="4" w:space="0" w:color="auto"/>
              <w:bottom w:val="single" w:sz="4" w:space="0" w:color="auto"/>
              <w:right w:val="single" w:sz="4" w:space="0" w:color="auto"/>
            </w:tcBorders>
            <w:vAlign w:val="center"/>
            <w:hideMark/>
          </w:tcPr>
          <w:p w14:paraId="11CDE155" w14:textId="29E1F58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je v súlade s Regionálnou integrovanou územnou stratégiou/Integrovanou územnou stratégiou UMR.</w:t>
            </w:r>
          </w:p>
        </w:tc>
      </w:tr>
      <w:tr w:rsidR="00193184" w:rsidRPr="00D96F1C" w14:paraId="034C2909" w14:textId="77777777" w:rsidTr="000E34AD">
        <w:trPr>
          <w:trHeight w:val="105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165B43F6"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64AF302" w14:textId="77777777" w:rsidR="00193184" w:rsidRPr="00D96F1C" w:rsidRDefault="00193184" w:rsidP="008836B7">
            <w:pPr>
              <w:spacing w:line="288" w:lineRule="auto"/>
              <w:rPr>
                <w:rFonts w:ascii="Arial" w:eastAsia="Helvetica" w:hAnsi="Arial" w:cs="Arial"/>
                <w:color w:val="000000" w:themeColor="text1"/>
                <w:sz w:val="19"/>
                <w:szCs w:val="19"/>
              </w:rPr>
            </w:pPr>
          </w:p>
        </w:tc>
        <w:tc>
          <w:tcPr>
            <w:tcW w:w="4520" w:type="dxa"/>
            <w:vMerge/>
            <w:tcBorders>
              <w:top w:val="single" w:sz="4" w:space="0" w:color="auto"/>
              <w:left w:val="single" w:sz="4" w:space="0" w:color="auto"/>
              <w:bottom w:val="single" w:sz="4" w:space="0" w:color="auto"/>
              <w:right w:val="single" w:sz="4" w:space="0" w:color="auto"/>
            </w:tcBorders>
            <w:vAlign w:val="center"/>
            <w:hideMark/>
          </w:tcPr>
          <w:p w14:paraId="445967DF"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4F2AF2D"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D373108" w14:textId="577065A0" w:rsidR="00193184" w:rsidRPr="00D96F1C" w:rsidRDefault="00193184" w:rsidP="008836B7">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nie</w:t>
            </w:r>
          </w:p>
        </w:tc>
        <w:tc>
          <w:tcPr>
            <w:tcW w:w="4480" w:type="dxa"/>
            <w:tcBorders>
              <w:top w:val="single" w:sz="4" w:space="0" w:color="auto"/>
              <w:left w:val="single" w:sz="4" w:space="0" w:color="auto"/>
              <w:bottom w:val="single" w:sz="4" w:space="0" w:color="auto"/>
              <w:right w:val="single" w:sz="4" w:space="0" w:color="auto"/>
            </w:tcBorders>
            <w:vAlign w:val="center"/>
            <w:hideMark/>
          </w:tcPr>
          <w:p w14:paraId="2960D806" w14:textId="6F833D8F"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Projekt nie je v súlade s Regionálnou integrovanou územnou stratégiou/Integrovanou územnou stratégiou UMR.</w:t>
            </w:r>
          </w:p>
        </w:tc>
      </w:tr>
    </w:tbl>
    <w:p w14:paraId="51157608" w14:textId="51CCE4A6"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informácie uvedené v častiach ŽoNFP: 5. Identifikácia projektu, 7. Popis projektu, 10.1 Aktivity projektu a očakávané merateľné ukazovatele.</w:t>
      </w:r>
    </w:p>
    <w:p w14:paraId="668B3FC8" w14:textId="77777777" w:rsidR="00AB1670" w:rsidRPr="00BE41F0" w:rsidRDefault="00AB1670" w:rsidP="00485D5E">
      <w:pPr>
        <w:spacing w:before="120" w:after="120" w:line="288" w:lineRule="auto"/>
        <w:jc w:val="both"/>
        <w:rPr>
          <w:rFonts w:ascii="Arial" w:hAnsi="Arial" w:cs="Arial"/>
          <w:color w:val="000000" w:themeColor="text1"/>
          <w:sz w:val="19"/>
          <w:szCs w:val="19"/>
        </w:rPr>
      </w:pPr>
      <w:r w:rsidRPr="00BE41F0">
        <w:rPr>
          <w:rFonts w:ascii="Arial" w:hAnsi="Arial" w:cs="Arial"/>
          <w:color w:val="000000" w:themeColor="text1"/>
          <w:sz w:val="19"/>
          <w:szCs w:val="19"/>
        </w:rPr>
        <w:lastRenderedPageBreak/>
        <w:t>Hodnotiteľ posúdi (áno/nie), či je správne a dostatočne deklarovaný súlad žiadosti o NFP s vypracovanou Regionálnou integrovanou územnou stratégiou/Integrovanou územnou stratégiou UMR. Hodnotiteľ posúdi, či deklarovaný príspevok vyplýva z realizácie konkrétnych aktivít projektu pričom posudzuje najmä tematický súlad príslušných strategických častí Regionálnej integrovanej územnej stratégie/Integrovanej územnej stratégie UMR s cieľmi a výsledkami hodnoteného projektu a nezameriava sa len na súlad projektu s indikatívnym zoznam projektových zámerov danej RIÚS/IÚS UMR. V prípade, že projekt je v súlade s príslušnou regionálnou integrovanou stratégiou priradí odpoveď (áno), v opačnom prípade priradí odpoveď (nie).</w:t>
      </w:r>
    </w:p>
    <w:p w14:paraId="12A2649D" w14:textId="079FA027" w:rsidR="00305551" w:rsidRDefault="0007012A" w:rsidP="007D5A75">
      <w:pPr>
        <w:tabs>
          <w:tab w:val="left" w:pos="1620"/>
        </w:tabs>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i negatívneho hodnotenia.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5D2F8496" w14:textId="77777777" w:rsidTr="005E1546">
        <w:trPr>
          <w:trHeight w:val="397"/>
        </w:trPr>
        <w:tc>
          <w:tcPr>
            <w:tcW w:w="606" w:type="dxa"/>
            <w:shd w:val="clear" w:color="auto" w:fill="DEEAF6" w:themeFill="accent1" w:themeFillTint="33"/>
            <w:vAlign w:val="center"/>
            <w:hideMark/>
          </w:tcPr>
          <w:p w14:paraId="124FA69D"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4B7851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F78A136"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1CD6BC3"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0ABD4D5"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4B10C3A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43A1A0C" w14:textId="77777777" w:rsidTr="005E1546">
        <w:trPr>
          <w:trHeight w:val="556"/>
        </w:trPr>
        <w:tc>
          <w:tcPr>
            <w:tcW w:w="606" w:type="dxa"/>
            <w:vMerge w:val="restart"/>
            <w:tcBorders>
              <w:top w:val="single" w:sz="4" w:space="0" w:color="auto"/>
              <w:left w:val="single" w:sz="4" w:space="0" w:color="auto"/>
              <w:right w:val="single" w:sz="4" w:space="0" w:color="auto"/>
            </w:tcBorders>
            <w:vAlign w:val="center"/>
          </w:tcPr>
          <w:p w14:paraId="179BE50B" w14:textId="30FD86AE" w:rsidR="00193184" w:rsidRPr="00D96F1C" w:rsidRDefault="00193184" w:rsidP="0014117A">
            <w:pPr>
              <w:spacing w:line="288" w:lineRule="auto"/>
              <w:jc w:val="center"/>
              <w:rPr>
                <w:rFonts w:ascii="Arial" w:hAnsi="Arial" w:cs="Arial"/>
                <w:color w:val="000000" w:themeColor="text1"/>
                <w:sz w:val="19"/>
                <w:szCs w:val="19"/>
              </w:rPr>
            </w:pPr>
            <w:r>
              <w:rPr>
                <w:rFonts w:ascii="Arial" w:hAnsi="Arial" w:cs="Arial"/>
                <w:color w:val="000000" w:themeColor="text1"/>
                <w:sz w:val="19"/>
                <w:szCs w:val="19"/>
              </w:rPr>
              <w:t>1.3</w:t>
            </w:r>
          </w:p>
        </w:tc>
        <w:tc>
          <w:tcPr>
            <w:tcW w:w="2495" w:type="dxa"/>
            <w:vMerge w:val="restart"/>
            <w:tcBorders>
              <w:top w:val="single" w:sz="4" w:space="0" w:color="auto"/>
              <w:left w:val="single" w:sz="4" w:space="0" w:color="auto"/>
              <w:right w:val="single" w:sz="4" w:space="0" w:color="auto"/>
            </w:tcBorders>
            <w:vAlign w:val="center"/>
          </w:tcPr>
          <w:p w14:paraId="52AE91AA" w14:textId="5A9CA791" w:rsidR="00193184" w:rsidRPr="00D96F1C" w:rsidRDefault="00193184" w:rsidP="000E34AD">
            <w:pPr>
              <w:spacing w:line="288" w:lineRule="auto"/>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Príspevok projektu k integrovaným operáciám </w:t>
            </w:r>
          </w:p>
        </w:tc>
        <w:tc>
          <w:tcPr>
            <w:tcW w:w="4804" w:type="dxa"/>
            <w:vMerge w:val="restart"/>
            <w:tcBorders>
              <w:top w:val="single" w:sz="4" w:space="0" w:color="auto"/>
              <w:left w:val="single" w:sz="4" w:space="0" w:color="auto"/>
              <w:right w:val="single" w:sz="4" w:space="0" w:color="auto"/>
            </w:tcBorders>
            <w:vAlign w:val="center"/>
          </w:tcPr>
          <w:p w14:paraId="0E170938" w14:textId="023C8B3A" w:rsidR="00193184" w:rsidRPr="00D96F1C" w:rsidRDefault="00193184" w:rsidP="000E34AD">
            <w:pPr>
              <w:spacing w:line="288" w:lineRule="auto"/>
              <w:jc w:val="both"/>
              <w:rPr>
                <w:rFonts w:ascii="Arial" w:eastAsia="Helvetica" w:hAnsi="Arial" w:cs="Arial"/>
                <w:i/>
                <w:color w:val="000000" w:themeColor="text1"/>
                <w:sz w:val="19"/>
                <w:szCs w:val="19"/>
              </w:rPr>
            </w:pPr>
            <w:r w:rsidRPr="00F93B3F">
              <w:rPr>
                <w:rFonts w:ascii="Arial" w:hAnsi="Arial" w:cs="Arial"/>
                <w:color w:val="000000" w:themeColor="text1"/>
                <w:sz w:val="19"/>
                <w:szCs w:val="19"/>
              </w:rPr>
              <w:t>Posudzuje sa, či je projekt súčasťou integrovanej operácie uvedenej v RIÚS/IÚS UMR a či vytvára synergický efekt s inými aktivitami IROP alebo iných OP a podporuje tak integrovaný prístup.</w:t>
            </w:r>
          </w:p>
        </w:tc>
        <w:tc>
          <w:tcPr>
            <w:tcW w:w="1417" w:type="dxa"/>
            <w:vMerge w:val="restart"/>
            <w:tcBorders>
              <w:top w:val="single" w:sz="4" w:space="0" w:color="auto"/>
              <w:left w:val="single" w:sz="4" w:space="0" w:color="auto"/>
              <w:right w:val="single" w:sz="4" w:space="0" w:color="auto"/>
            </w:tcBorders>
            <w:vAlign w:val="center"/>
          </w:tcPr>
          <w:p w14:paraId="67B5E1BF" w14:textId="77777777" w:rsidR="00193184" w:rsidRPr="00F93B3F" w:rsidRDefault="00193184" w:rsidP="000E34AD">
            <w:pPr>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4C9506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A1D8B6D" w14:textId="377CBB6C"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Pr>
                <w:rFonts w:ascii="Arial"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tcPr>
          <w:p w14:paraId="3A7ACDE8" w14:textId="713D3392"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je súčasťou integrovanej operácie uvedenej v RIÚS/IÚS UMR </w:t>
            </w:r>
            <w:r w:rsidRPr="00F93B3F">
              <w:rPr>
                <w:rFonts w:ascii="Arial" w:hAnsi="Arial" w:cs="Arial"/>
                <w:color w:val="000000" w:themeColor="text1"/>
                <w:sz w:val="19"/>
                <w:szCs w:val="19"/>
              </w:rPr>
              <w:t xml:space="preserve">a podporuje integrovaný prístup a vytvára synergický efekt s inými aktivitami IROP alebo iných OP. </w:t>
            </w:r>
          </w:p>
        </w:tc>
      </w:tr>
      <w:tr w:rsidR="00193184" w:rsidRPr="00D96F1C" w14:paraId="6C0A3562" w14:textId="77777777" w:rsidTr="005E1546">
        <w:trPr>
          <w:trHeight w:val="556"/>
        </w:trPr>
        <w:tc>
          <w:tcPr>
            <w:tcW w:w="606" w:type="dxa"/>
            <w:vMerge/>
            <w:tcBorders>
              <w:left w:val="single" w:sz="4" w:space="0" w:color="auto"/>
              <w:bottom w:val="single" w:sz="4" w:space="0" w:color="auto"/>
              <w:right w:val="single" w:sz="4" w:space="0" w:color="auto"/>
            </w:tcBorders>
            <w:vAlign w:val="center"/>
          </w:tcPr>
          <w:p w14:paraId="65B9FBF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left w:val="single" w:sz="4" w:space="0" w:color="auto"/>
              <w:bottom w:val="single" w:sz="4" w:space="0" w:color="auto"/>
              <w:right w:val="single" w:sz="4" w:space="0" w:color="auto"/>
            </w:tcBorders>
            <w:vAlign w:val="center"/>
          </w:tcPr>
          <w:p w14:paraId="2B03790A" w14:textId="77777777" w:rsidR="00193184" w:rsidRPr="00D96F1C" w:rsidRDefault="00193184" w:rsidP="000E34AD">
            <w:pPr>
              <w:spacing w:line="288" w:lineRule="auto"/>
              <w:rPr>
                <w:rFonts w:ascii="Arial" w:eastAsia="Helvetica" w:hAnsi="Arial" w:cs="Arial"/>
                <w:color w:val="000000" w:themeColor="text1"/>
                <w:sz w:val="19"/>
                <w:szCs w:val="19"/>
              </w:rPr>
            </w:pPr>
          </w:p>
        </w:tc>
        <w:tc>
          <w:tcPr>
            <w:tcW w:w="4804" w:type="dxa"/>
            <w:vMerge/>
            <w:tcBorders>
              <w:left w:val="single" w:sz="4" w:space="0" w:color="auto"/>
              <w:bottom w:val="single" w:sz="4" w:space="0" w:color="auto"/>
              <w:right w:val="single" w:sz="4" w:space="0" w:color="auto"/>
            </w:tcBorders>
            <w:vAlign w:val="center"/>
          </w:tcPr>
          <w:p w14:paraId="3F472D5B" w14:textId="77777777" w:rsidR="00193184" w:rsidRPr="00D96F1C" w:rsidRDefault="00193184" w:rsidP="000E34AD">
            <w:pPr>
              <w:spacing w:line="288" w:lineRule="auto"/>
              <w:rPr>
                <w:rFonts w:ascii="Arial" w:eastAsia="Helvetica" w:hAnsi="Arial" w:cs="Arial"/>
                <w:i/>
                <w:color w:val="000000" w:themeColor="text1"/>
                <w:sz w:val="19"/>
                <w:szCs w:val="19"/>
              </w:rPr>
            </w:pPr>
          </w:p>
        </w:tc>
        <w:tc>
          <w:tcPr>
            <w:tcW w:w="1417" w:type="dxa"/>
            <w:vMerge/>
            <w:tcBorders>
              <w:left w:val="single" w:sz="4" w:space="0" w:color="auto"/>
              <w:bottom w:val="single" w:sz="4" w:space="0" w:color="auto"/>
              <w:right w:val="single" w:sz="4" w:space="0" w:color="auto"/>
            </w:tcBorders>
            <w:vAlign w:val="center"/>
          </w:tcPr>
          <w:p w14:paraId="28A3C2CB"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74AB35" w14:textId="46244391" w:rsidR="00193184" w:rsidRPr="00D96F1C"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tcPr>
          <w:p w14:paraId="6FD8D257" w14:textId="6E8C4DA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Projekt nie je súčasťou integrovanej operácie uvedenej v RIÚS/IÚS UMR </w:t>
            </w:r>
            <w:r w:rsidRPr="00F93B3F">
              <w:rPr>
                <w:rFonts w:ascii="Arial" w:hAnsi="Arial" w:cs="Arial"/>
                <w:color w:val="000000" w:themeColor="text1"/>
                <w:sz w:val="19"/>
                <w:szCs w:val="19"/>
              </w:rPr>
              <w:t>a nepodporuje integrovaný prístup a nevytvára synergický efekt s inými aktivitami IROP alebo iných OP.</w:t>
            </w:r>
          </w:p>
        </w:tc>
      </w:tr>
    </w:tbl>
    <w:p w14:paraId="2E595D73" w14:textId="3C6C920A" w:rsidR="008A4BA9" w:rsidRPr="00BF47E6" w:rsidRDefault="008A4BA9"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w:t>
      </w:r>
      <w:r w:rsidRPr="00BF47E6">
        <w:rPr>
          <w:rFonts w:ascii="Arial" w:hAnsi="Arial" w:cs="Arial"/>
          <w:color w:val="000000" w:themeColor="text1"/>
          <w:sz w:val="19"/>
          <w:szCs w:val="19"/>
        </w:rPr>
        <w:t>najmä informácie uvedené v častiach ŽoNFP: 7. Popis projektu</w:t>
      </w:r>
      <w:r w:rsidR="00361F32">
        <w:rPr>
          <w:rFonts w:ascii="Arial" w:hAnsi="Arial" w:cs="Arial"/>
          <w:color w:val="000000" w:themeColor="text1"/>
          <w:sz w:val="19"/>
          <w:szCs w:val="19"/>
        </w:rPr>
        <w:t xml:space="preserve"> a príslušnú stratégiu RIÚS/UMR</w:t>
      </w:r>
      <w:r w:rsidRPr="00BF47E6">
        <w:rPr>
          <w:rFonts w:ascii="Arial" w:hAnsi="Arial" w:cs="Arial"/>
          <w:color w:val="000000" w:themeColor="text1"/>
          <w:sz w:val="19"/>
          <w:szCs w:val="19"/>
        </w:rPr>
        <w:t>.</w:t>
      </w:r>
    </w:p>
    <w:p w14:paraId="3562D63A" w14:textId="13132CE4" w:rsidR="008A4BA9" w:rsidRPr="00BF47E6" w:rsidRDefault="00E34B56"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 xml:space="preserve">Hodnotiteľ posúdi, </w:t>
      </w:r>
      <w:r w:rsidR="008A4BA9" w:rsidRPr="00BF47E6">
        <w:rPr>
          <w:rFonts w:ascii="Arial" w:hAnsi="Arial" w:cs="Arial"/>
          <w:color w:val="000000" w:themeColor="text1"/>
          <w:sz w:val="19"/>
          <w:szCs w:val="19"/>
        </w:rPr>
        <w:t xml:space="preserve">či je správne a dostatočne deklarovaná integrovaná operácia a či je predložená žiadosť o NFP integrálnou súčasťou oprávnenej integrovanej operácie. </w:t>
      </w:r>
    </w:p>
    <w:p w14:paraId="2BC1338E" w14:textId="77777777" w:rsidR="008A4BA9" w:rsidRPr="00BF47E6" w:rsidRDefault="008A4BA9" w:rsidP="00485D5E">
      <w:pPr>
        <w:pStyle w:val="aNormal"/>
        <w:spacing w:line="288" w:lineRule="auto"/>
        <w:rPr>
          <w:rFonts w:ascii="Arial" w:hAnsi="Arial" w:cs="Arial"/>
          <w:color w:val="000000" w:themeColor="text1"/>
          <w:sz w:val="19"/>
          <w:szCs w:val="19"/>
        </w:rPr>
      </w:pPr>
      <w:r w:rsidRPr="00BF47E6">
        <w:rPr>
          <w:rFonts w:ascii="Arial" w:hAnsi="Arial" w:cs="Arial"/>
          <w:color w:val="000000" w:themeColor="text1"/>
          <w:sz w:val="19"/>
          <w:szCs w:val="19"/>
        </w:rPr>
        <w:t>Integrovaná operácia spočíva v identifikovaní projektov, ktorých financovanie je z viac než jednej prioritnej osi, špecifického cieľa alebo operačných programov a umožňuje tak priniesť synergický efekt, ktorý je vytvorený vďaka spoločnej realizácií jednotlivých projektov a ktorý presahuje sumár čiastkových cieľov jednotlivých projektov.</w:t>
      </w:r>
    </w:p>
    <w:p w14:paraId="2FC8AAB5" w14:textId="77777777" w:rsidR="00087C43" w:rsidRPr="00087C43" w:rsidRDefault="008A4BA9" w:rsidP="00087C43">
      <w:pPr>
        <w:pStyle w:val="aNormal"/>
        <w:rPr>
          <w:rFonts w:ascii="Arial" w:hAnsi="Arial" w:cs="Arial"/>
          <w:color w:val="000000" w:themeColor="text1"/>
          <w:sz w:val="19"/>
          <w:szCs w:val="19"/>
        </w:rPr>
      </w:pPr>
      <w:r w:rsidRPr="00BF47E6">
        <w:rPr>
          <w:rFonts w:ascii="Arial" w:hAnsi="Arial" w:cs="Arial"/>
          <w:color w:val="000000" w:themeColor="text1"/>
          <w:sz w:val="19"/>
          <w:szCs w:val="19"/>
        </w:rPr>
        <w:t>Podmienkou pre uplatnenie integrovanej operácie je existencia integrovanej stratégie oblasti s jasne identifikovanými spoločnými problémami a potrebami na danom území. Súčasťou integrovanej stratégie musí byť stanovenie špecifických cieľov a opatrení (skladajúcich sa z jedného alebo viacerých projektov), ktoré budú plne reflektovať identifikované problémy a potreby územia so zacielením na zlepšenie ekonomických, environmentálnych, klimatických, demografických a sociálnych podmienok.</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Integrovaná operácia musí byť zároveň uvedená v RIÚS/IÚS UMR.</w:t>
      </w:r>
    </w:p>
    <w:p w14:paraId="11DDEDFB" w14:textId="1D34967E" w:rsidR="008A4BA9" w:rsidRPr="00BF47E6" w:rsidRDefault="008A4BA9" w:rsidP="00485D5E">
      <w:pPr>
        <w:spacing w:before="120" w:after="120" w:line="288" w:lineRule="auto"/>
        <w:jc w:val="both"/>
        <w:rPr>
          <w:rFonts w:ascii="Arial" w:hAnsi="Arial" w:cs="Arial"/>
          <w:color w:val="000000" w:themeColor="text1"/>
          <w:sz w:val="19"/>
          <w:szCs w:val="19"/>
        </w:rPr>
      </w:pPr>
      <w:r w:rsidRPr="00BF47E6">
        <w:rPr>
          <w:rFonts w:ascii="Arial" w:hAnsi="Arial" w:cs="Arial"/>
          <w:color w:val="000000" w:themeColor="text1"/>
          <w:sz w:val="19"/>
          <w:szCs w:val="19"/>
        </w:rPr>
        <w:t xml:space="preserve">Hodnotiteľ </w:t>
      </w:r>
      <w:r w:rsidR="00E34B56" w:rsidRPr="00BF47E6">
        <w:rPr>
          <w:rFonts w:ascii="Arial" w:hAnsi="Arial" w:cs="Arial"/>
          <w:color w:val="000000" w:themeColor="text1"/>
          <w:sz w:val="19"/>
          <w:szCs w:val="19"/>
        </w:rPr>
        <w:t>priradí bodovú hodnotu (</w:t>
      </w:r>
      <w:r w:rsidR="0014117A" w:rsidRPr="00BF47E6">
        <w:rPr>
          <w:rFonts w:ascii="Arial" w:hAnsi="Arial" w:cs="Arial"/>
          <w:color w:val="000000" w:themeColor="text1"/>
          <w:sz w:val="19"/>
          <w:szCs w:val="19"/>
        </w:rPr>
        <w:t>6</w:t>
      </w:r>
      <w:r w:rsidR="00E34B56" w:rsidRPr="00BF47E6">
        <w:rPr>
          <w:rFonts w:ascii="Arial" w:hAnsi="Arial" w:cs="Arial"/>
          <w:color w:val="000000" w:themeColor="text1"/>
          <w:sz w:val="19"/>
          <w:szCs w:val="19"/>
        </w:rPr>
        <w:t xml:space="preserve">/0) na základe vyhodnotenia </w:t>
      </w:r>
      <w:r w:rsidRPr="00BF47E6">
        <w:rPr>
          <w:rFonts w:ascii="Arial" w:hAnsi="Arial" w:cs="Arial"/>
          <w:color w:val="000000" w:themeColor="text1"/>
          <w:sz w:val="19"/>
          <w:szCs w:val="19"/>
        </w:rPr>
        <w:t>či navrhovaná integrovaná op</w:t>
      </w:r>
      <w:r w:rsidR="009A5968" w:rsidRPr="00BF47E6">
        <w:rPr>
          <w:rFonts w:ascii="Arial" w:hAnsi="Arial" w:cs="Arial"/>
          <w:color w:val="000000" w:themeColor="text1"/>
          <w:sz w:val="19"/>
          <w:szCs w:val="19"/>
        </w:rPr>
        <w:t>e</w:t>
      </w:r>
      <w:r w:rsidRPr="00BF47E6">
        <w:rPr>
          <w:rFonts w:ascii="Arial" w:hAnsi="Arial" w:cs="Arial"/>
          <w:color w:val="000000" w:themeColor="text1"/>
          <w:sz w:val="19"/>
          <w:szCs w:val="19"/>
        </w:rPr>
        <w:t>rácia spĺňa podmienky stanovené v </w:t>
      </w:r>
      <w:r w:rsidR="00DF1468">
        <w:rPr>
          <w:rFonts w:ascii="Arial" w:hAnsi="Arial" w:cs="Arial"/>
          <w:color w:val="000000" w:themeColor="text1"/>
          <w:sz w:val="19"/>
          <w:szCs w:val="19"/>
        </w:rPr>
        <w:t>definícií integrovanej operácie a</w:t>
      </w:r>
      <w:r w:rsidRPr="00BF47E6">
        <w:rPr>
          <w:rFonts w:ascii="Arial" w:hAnsi="Arial" w:cs="Arial"/>
          <w:color w:val="000000" w:themeColor="text1"/>
          <w:sz w:val="19"/>
          <w:szCs w:val="19"/>
        </w:rPr>
        <w:t xml:space="preserve"> či deklarovaný príspevok ŽoNFP  k integrovanému projektu vyplýva z realizácie konkrétnych aktivít projektu, či existuje priama súvislosť predkladaného projektu s ostatnými projektami integrovanej operácie, či je predkladaný projekt nevyhnutnou súčasťou integrovanej operácie</w:t>
      </w:r>
      <w:r w:rsidR="005E4F55">
        <w:rPr>
          <w:rFonts w:ascii="Arial" w:hAnsi="Arial" w:cs="Arial"/>
          <w:color w:val="000000" w:themeColor="text1"/>
          <w:sz w:val="19"/>
          <w:szCs w:val="19"/>
        </w:rPr>
        <w:t xml:space="preserve"> </w:t>
      </w:r>
      <w:r w:rsidR="005E4F55" w:rsidRPr="00F93B3F">
        <w:rPr>
          <w:rFonts w:ascii="Arial" w:eastAsia="Helvetica" w:hAnsi="Arial" w:cs="Arial"/>
          <w:color w:val="000000" w:themeColor="text1"/>
          <w:sz w:val="19"/>
          <w:szCs w:val="19"/>
        </w:rPr>
        <w:t>uvedenej v RIÚS/IÚS UMR</w:t>
      </w:r>
      <w:r w:rsidRPr="00BF47E6">
        <w:rPr>
          <w:rFonts w:ascii="Arial" w:hAnsi="Arial" w:cs="Arial"/>
          <w:color w:val="000000" w:themeColor="text1"/>
          <w:sz w:val="19"/>
          <w:szCs w:val="19"/>
        </w:rPr>
        <w:t>.</w:t>
      </w:r>
    </w:p>
    <w:p w14:paraId="69FCE397" w14:textId="697C8DA4" w:rsidR="0014117A" w:rsidRDefault="008A4BA9" w:rsidP="007D5A75">
      <w:pPr>
        <w:spacing w:before="120" w:after="120" w:line="288" w:lineRule="auto"/>
        <w:jc w:val="both"/>
        <w:rPr>
          <w:rFonts w:ascii="Arial" w:eastAsia="Arial Unicode MS" w:hAnsi="Arial" w:cs="Arial"/>
          <w:color w:val="000000" w:themeColor="text1"/>
          <w:sz w:val="19"/>
          <w:szCs w:val="19"/>
        </w:rPr>
      </w:pPr>
      <w:r w:rsidRPr="00BF47E6">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BF47E6">
        <w:rPr>
          <w:rFonts w:ascii="Arial" w:eastAsia="Arial Unicode MS" w:hAnsi="Arial" w:cs="Arial"/>
          <w:color w:val="000000" w:themeColor="text1"/>
          <w:sz w:val="19"/>
          <w:szCs w:val="19"/>
        </w:rPr>
        <w:t>Hodnotiteľ je povinný uviesť odpoveď pri každom konkrétnom hodnotení bodového kritéria.</w:t>
      </w:r>
    </w:p>
    <w:p w14:paraId="77343223" w14:textId="77777777" w:rsidR="004E7F22" w:rsidRDefault="004E7F22" w:rsidP="000E34AD">
      <w:pPr>
        <w:spacing w:before="120" w:after="120" w:line="288" w:lineRule="auto"/>
        <w:rPr>
          <w:rFonts w:ascii="Arial" w:eastAsia="Arial Unicode MS"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14386"/>
      </w:tblGrid>
      <w:tr w:rsidR="00E63A14" w:rsidRPr="00D96F1C" w14:paraId="5A0DD13B"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31E8CD7" w14:textId="31AF6E1B" w:rsidR="00E63A14" w:rsidRPr="00D96F1C" w:rsidRDefault="00E63A14"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2.</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26FE76B" w14:textId="06DEF329"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rPr>
              <w:t>Navrhovaný spôsob realizácie projektu</w:t>
            </w:r>
          </w:p>
        </w:tc>
      </w:tr>
    </w:tbl>
    <w:p w14:paraId="512AFC96" w14:textId="77777777" w:rsidR="00BE2F8F" w:rsidRDefault="00BE2F8F" w:rsidP="000E34AD">
      <w:pPr>
        <w:spacing w:after="0"/>
      </w:pPr>
    </w:p>
    <w:tbl>
      <w:tblPr>
        <w:tblStyle w:val="TableGrid6"/>
        <w:tblW w:w="14992" w:type="dxa"/>
        <w:tblLayout w:type="fixed"/>
        <w:tblLook w:val="04A0" w:firstRow="1" w:lastRow="0" w:firstColumn="1" w:lastColumn="0" w:noHBand="0" w:noVBand="1"/>
      </w:tblPr>
      <w:tblGrid>
        <w:gridCol w:w="606"/>
        <w:gridCol w:w="2337"/>
        <w:gridCol w:w="3261"/>
        <w:gridCol w:w="1417"/>
        <w:gridCol w:w="1474"/>
        <w:gridCol w:w="5897"/>
      </w:tblGrid>
      <w:tr w:rsidR="00E63A14" w:rsidRPr="00D96F1C" w14:paraId="698B001E" w14:textId="77777777" w:rsidTr="004E7F22">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FCDBAB0"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33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27FDC1D" w14:textId="77777777" w:rsidR="00E63A14" w:rsidRPr="00D96F1C" w:rsidRDefault="00E63A14" w:rsidP="00E63A14">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6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2C1DC6"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7F1B95" w14:textId="77777777" w:rsidR="00E63A14" w:rsidRPr="00D96F1C" w:rsidRDefault="00E63A14" w:rsidP="00E63A14">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051F71F" w14:textId="77777777" w:rsidR="00E63A14" w:rsidRPr="00D96F1C" w:rsidRDefault="00E63A14" w:rsidP="00E63A14">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89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8251DA" w14:textId="77777777" w:rsidR="00E63A14" w:rsidRPr="00D96F1C" w:rsidRDefault="00E63A14"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3E974740" w14:textId="77777777" w:rsidTr="004E7F22">
        <w:trPr>
          <w:trHeight w:val="898"/>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00F341DE" w14:textId="5D208B85"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2.1</w:t>
            </w:r>
          </w:p>
        </w:tc>
        <w:tc>
          <w:tcPr>
            <w:tcW w:w="2337" w:type="dxa"/>
            <w:vMerge w:val="restart"/>
            <w:tcBorders>
              <w:top w:val="single" w:sz="4" w:space="0" w:color="auto"/>
              <w:left w:val="single" w:sz="4" w:space="0" w:color="auto"/>
              <w:bottom w:val="single" w:sz="4" w:space="0" w:color="auto"/>
              <w:right w:val="single" w:sz="4" w:space="0" w:color="auto"/>
            </w:tcBorders>
            <w:vAlign w:val="center"/>
            <w:hideMark/>
          </w:tcPr>
          <w:p w14:paraId="0F32A29D" w14:textId="2FAC2620" w:rsidR="00193184" w:rsidRPr="00D96F1C" w:rsidRDefault="00193184" w:rsidP="004E7F22">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Vhodnosť a prepojenosť navrhovaných aktivít projektu vo vzťahu k východiskovej situácii a k stanoveným cieľom projektu</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14:paraId="6C3DF06E"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Posudzuje sa vnútorná logika projektu, t.j. či sú aktivity projektu zvolené na základe východiskovej situácie, či sú zrozumiteľne definované a či zabezpečujú dosiahnutie plánovaných cieľov projektu. </w:t>
            </w:r>
          </w:p>
          <w:p w14:paraId="24952705" w14:textId="7A3F5F74" w:rsidR="00193184" w:rsidRPr="00D96F1C" w:rsidRDefault="00193184" w:rsidP="000E34AD">
            <w:pPr>
              <w:spacing w:line="288" w:lineRule="auto"/>
              <w:rPr>
                <w:rFonts w:ascii="Arial" w:hAnsi="Arial" w:cs="Arial"/>
                <w:color w:val="000000" w:themeColor="text1"/>
                <w:sz w:val="19"/>
                <w:szCs w:val="19"/>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A1FAEBC"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Bodové</w:t>
            </w:r>
          </w:p>
          <w:p w14:paraId="636CC5DF" w14:textId="4C7F1E17"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kritérium</w:t>
            </w:r>
          </w:p>
        </w:tc>
        <w:tc>
          <w:tcPr>
            <w:tcW w:w="1474" w:type="dxa"/>
            <w:tcBorders>
              <w:top w:val="single" w:sz="4" w:space="0" w:color="auto"/>
              <w:left w:val="single" w:sz="4" w:space="0" w:color="auto"/>
              <w:bottom w:val="single" w:sz="4" w:space="0" w:color="auto"/>
              <w:right w:val="single" w:sz="4" w:space="0" w:color="auto"/>
            </w:tcBorders>
            <w:vAlign w:val="center"/>
            <w:hideMark/>
          </w:tcPr>
          <w:p w14:paraId="5EEFDA75" w14:textId="25F1BD3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897" w:type="dxa"/>
            <w:tcBorders>
              <w:top w:val="single" w:sz="4" w:space="0" w:color="auto"/>
              <w:left w:val="single" w:sz="4" w:space="0" w:color="auto"/>
              <w:bottom w:val="single" w:sz="4" w:space="0" w:color="auto"/>
              <w:right w:val="single" w:sz="4" w:space="0" w:color="auto"/>
            </w:tcBorders>
            <w:vAlign w:val="center"/>
            <w:hideMark/>
          </w:tcPr>
          <w:p w14:paraId="329CA5F4" w14:textId="4155214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Všetky hlavné aktivity projektu sú odôvodnené z pohľadu východiskovej situácie, sú zrozumiteľne definované a ich realizáciou sa dosiahnu plánované ciele projektu. </w:t>
            </w:r>
          </w:p>
        </w:tc>
      </w:tr>
      <w:tr w:rsidR="00193184" w:rsidRPr="00D96F1C" w14:paraId="65D3AC25" w14:textId="77777777" w:rsidTr="004E7F22">
        <w:trPr>
          <w:trHeight w:val="1120"/>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C95324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12B680F9"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7E7E8641"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6F1557C"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3696937" w14:textId="5BCA59BA"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897" w:type="dxa"/>
            <w:tcBorders>
              <w:top w:val="single" w:sz="4" w:space="0" w:color="auto"/>
              <w:left w:val="single" w:sz="4" w:space="0" w:color="auto"/>
              <w:bottom w:val="single" w:sz="4" w:space="0" w:color="auto"/>
              <w:right w:val="single" w:sz="4" w:space="0" w:color="auto"/>
            </w:tcBorders>
            <w:vAlign w:val="center"/>
            <w:hideMark/>
          </w:tcPr>
          <w:p w14:paraId="7DF61D6C" w14:textId="6074298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jedna z hlavných aktivít projektu nie je odôvodnená z pohľadu východiskovej situácie, nie je potrebná/neprispieva k dosahovaniu plánovaných cieľov projektu, resp. </w:t>
            </w:r>
            <w:r>
              <w:rPr>
                <w:rFonts w:ascii="Arial" w:eastAsia="Helvetica" w:hAnsi="Arial" w:cs="Arial"/>
                <w:color w:val="000000" w:themeColor="text1"/>
                <w:sz w:val="19"/>
                <w:szCs w:val="19"/>
              </w:rPr>
              <w:t>niektoré aktivity sa javia ako nevhodné pre realizáciu  projektu</w:t>
            </w:r>
            <w:r w:rsidRPr="00F93B3F">
              <w:rPr>
                <w:rFonts w:ascii="Arial" w:eastAsia="Helvetica" w:hAnsi="Arial" w:cs="Arial"/>
                <w:color w:val="000000" w:themeColor="text1"/>
                <w:sz w:val="19"/>
                <w:szCs w:val="19"/>
              </w:rPr>
              <w:t xml:space="preserve">. Nedostatky nie sú závažného charakteru, neohrozujú jeho úspešnú realizáciu. </w:t>
            </w:r>
          </w:p>
        </w:tc>
      </w:tr>
      <w:tr w:rsidR="00193184" w:rsidRPr="00D96F1C" w14:paraId="1745B73B" w14:textId="77777777" w:rsidTr="004E7F22">
        <w:trPr>
          <w:trHeight w:val="1038"/>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48007A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3EB2169D" w14:textId="77777777" w:rsidR="00193184" w:rsidRPr="00D96F1C" w:rsidRDefault="00193184" w:rsidP="000E34AD">
            <w:pPr>
              <w:spacing w:line="288" w:lineRule="auto"/>
              <w:rPr>
                <w:rFonts w:ascii="Arial" w:hAnsi="Arial" w:cs="Arial"/>
                <w:color w:val="000000" w:themeColor="text1"/>
                <w:sz w:val="19"/>
                <w:szCs w:val="19"/>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14:paraId="511A5E6D"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A549D2"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F0DEF68" w14:textId="55478278"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897" w:type="dxa"/>
            <w:tcBorders>
              <w:top w:val="single" w:sz="4" w:space="0" w:color="auto"/>
              <w:left w:val="single" w:sz="4" w:space="0" w:color="auto"/>
              <w:bottom w:val="single" w:sz="4" w:space="0" w:color="auto"/>
              <w:right w:val="single" w:sz="4" w:space="0" w:color="auto"/>
            </w:tcBorders>
            <w:vAlign w:val="center"/>
            <w:hideMark/>
          </w:tcPr>
          <w:p w14:paraId="24A634D6" w14:textId="49AE88B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Minimálne jedna z hlavných aktivít projektu nie je odôvodnená z pohľadu východiskovej situácie, nie je potrebná/neprispieva k dosahovaniu plánovaných cieľov projektu, resp. projekt neobsahuje aktivity, ktoré sú nevyhnutné pre jeho realizáciu. Nedostatky sú závažného charakteru, ohrozujú jeho úspešnú realizáciu.</w:t>
            </w:r>
          </w:p>
        </w:tc>
      </w:tr>
    </w:tbl>
    <w:p w14:paraId="4379CC59" w14:textId="571432C8" w:rsidR="0007012A" w:rsidRPr="00D952E3"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posudzuje najmä </w:t>
      </w:r>
      <w:r w:rsidRPr="00D952E3">
        <w:rPr>
          <w:rFonts w:ascii="Arial" w:hAnsi="Arial" w:cs="Arial"/>
          <w:color w:val="000000" w:themeColor="text1"/>
          <w:sz w:val="19"/>
          <w:szCs w:val="19"/>
        </w:rPr>
        <w:t>informácie uvedené</w:t>
      </w:r>
      <w:r w:rsidR="00936075">
        <w:rPr>
          <w:rFonts w:ascii="Arial" w:hAnsi="Arial" w:cs="Arial"/>
          <w:color w:val="000000" w:themeColor="text1"/>
          <w:sz w:val="19"/>
          <w:szCs w:val="19"/>
        </w:rPr>
        <w:t xml:space="preserve"> v</w:t>
      </w:r>
      <w:r w:rsidR="004F57F5">
        <w:rPr>
          <w:rFonts w:ascii="Arial" w:hAnsi="Arial" w:cs="Arial"/>
          <w:color w:val="000000" w:themeColor="text1"/>
          <w:sz w:val="19"/>
          <w:szCs w:val="19"/>
        </w:rPr>
        <w:t> </w:t>
      </w:r>
      <w:r w:rsidR="00936075">
        <w:rPr>
          <w:rFonts w:ascii="Arial" w:hAnsi="Arial" w:cs="Arial"/>
          <w:color w:val="000000" w:themeColor="text1"/>
          <w:sz w:val="19"/>
          <w:szCs w:val="19"/>
        </w:rPr>
        <w:t>častiach</w:t>
      </w:r>
      <w:r w:rsidR="004F57F5">
        <w:rPr>
          <w:rFonts w:ascii="Arial" w:hAnsi="Arial" w:cs="Arial"/>
          <w:color w:val="000000" w:themeColor="text1"/>
          <w:sz w:val="19"/>
          <w:szCs w:val="19"/>
        </w:rPr>
        <w:t xml:space="preserve"> ŽoNFP</w:t>
      </w:r>
      <w:r w:rsidR="00936075">
        <w:rPr>
          <w:rFonts w:ascii="Arial" w:hAnsi="Arial" w:cs="Arial"/>
          <w:color w:val="000000" w:themeColor="text1"/>
          <w:sz w:val="19"/>
          <w:szCs w:val="19"/>
        </w:rPr>
        <w:t>: 7. Popis projektu</w:t>
      </w:r>
      <w:r w:rsidRPr="00D952E3">
        <w:rPr>
          <w:rFonts w:ascii="Arial" w:hAnsi="Arial" w:cs="Arial"/>
          <w:color w:val="000000" w:themeColor="text1"/>
          <w:sz w:val="19"/>
          <w:szCs w:val="19"/>
        </w:rPr>
        <w:t>, 10.1 Aktivity projektu a očakávané merateľné ukazovatele, 10.2. Prehľad merateľných ukazovateľov projektu.</w:t>
      </w:r>
    </w:p>
    <w:p w14:paraId="32A1407C" w14:textId="77777777" w:rsidR="0007012A" w:rsidRPr="00D952E3" w:rsidRDefault="0007012A" w:rsidP="004E7F22">
      <w:pPr>
        <w:spacing w:after="0"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Hodnotiteľ posudzuje najmä plnenie nasledovných oblastí:</w:t>
      </w:r>
    </w:p>
    <w:p w14:paraId="6F3399D4" w14:textId="6953F4E7" w:rsidR="0007012A" w:rsidRPr="00D952E3" w:rsidRDefault="0007012A" w:rsidP="00DD4A04">
      <w:pPr>
        <w:pStyle w:val="Odsekzoznamu"/>
        <w:numPr>
          <w:ilvl w:val="0"/>
          <w:numId w:val="6"/>
        </w:numPr>
        <w:spacing w:after="0" w:line="288" w:lineRule="auto"/>
        <w:contextualSpacing w:val="0"/>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navrhované aktivity projektu sú dostatočne odôvodnené a vychádzajú z definovaných potrieb ži</w:t>
      </w:r>
      <w:r w:rsidR="00DF1468">
        <w:rPr>
          <w:rFonts w:ascii="Arial" w:hAnsi="Arial" w:cs="Arial"/>
          <w:color w:val="000000" w:themeColor="text1"/>
          <w:sz w:val="19"/>
          <w:szCs w:val="19"/>
          <w:lang w:val="sk-SK"/>
        </w:rPr>
        <w:t>adateľa,</w:t>
      </w:r>
    </w:p>
    <w:p w14:paraId="29A1507B" w14:textId="3867E0F6"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všetky aktivity smer</w:t>
      </w:r>
      <w:r w:rsidR="00DF1468">
        <w:rPr>
          <w:rFonts w:ascii="Arial" w:hAnsi="Arial" w:cs="Arial"/>
          <w:color w:val="000000" w:themeColor="text1"/>
          <w:sz w:val="19"/>
          <w:szCs w:val="19"/>
          <w:lang w:val="sk-SK"/>
        </w:rPr>
        <w:t>ujú k napĺňaniu cieľov projektu,</w:t>
      </w:r>
    </w:p>
    <w:p w14:paraId="2C9938E8" w14:textId="77777777" w:rsidR="0007012A" w:rsidRPr="00D952E3" w:rsidRDefault="0007012A"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952E3">
        <w:rPr>
          <w:rFonts w:ascii="Arial" w:hAnsi="Arial" w:cs="Arial"/>
          <w:color w:val="000000" w:themeColor="text1"/>
          <w:sz w:val="19"/>
          <w:szCs w:val="19"/>
          <w:lang w:val="sk-SK"/>
        </w:rPr>
        <w:t>ciele projektu sú realisticky postavené vzhľadom na aktivity projektu (cieľ projektu nie je podhodnotený, ani príliš ambiciózny vzhľadom na navrhované aktivity).</w:t>
      </w:r>
    </w:p>
    <w:p w14:paraId="0D28D4EE" w14:textId="30D85935" w:rsidR="0007012A" w:rsidRPr="00D952E3" w:rsidRDefault="0007012A"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 xml:space="preserve">Hodnotiteľ priradí príslušnú bodovú hodnotu (6,3,0) v zmysle popisu aplikácie hodnotiaceho kritéria. Hodnotiteľ identifikuje prípadné neoprávnené aktivity a zaradí s nimi súvisiace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medzi neoprávnené </w:t>
      </w:r>
      <w:r w:rsidR="00DF1468">
        <w:rPr>
          <w:rFonts w:ascii="Arial" w:hAnsi="Arial" w:cs="Arial"/>
          <w:color w:val="000000" w:themeColor="text1"/>
          <w:sz w:val="19"/>
          <w:szCs w:val="19"/>
        </w:rPr>
        <w:t>výdavky</w:t>
      </w:r>
      <w:r w:rsidRPr="00D952E3">
        <w:rPr>
          <w:rFonts w:ascii="Arial" w:hAnsi="Arial" w:cs="Arial"/>
          <w:color w:val="000000" w:themeColor="text1"/>
          <w:sz w:val="19"/>
          <w:szCs w:val="19"/>
        </w:rPr>
        <w:t xml:space="preserve"> (tie následne vyhodnotí a vyčísli v hodnotiacich kritériách 4.1, 4.2 a 4.4.). </w:t>
      </w:r>
    </w:p>
    <w:p w14:paraId="18B10E59" w14:textId="148E7C9C" w:rsidR="00305A79" w:rsidRPr="00D952E3" w:rsidRDefault="00305A79" w:rsidP="00485D5E">
      <w:pPr>
        <w:tabs>
          <w:tab w:val="left" w:pos="1680"/>
        </w:tabs>
        <w:spacing w:line="288" w:lineRule="auto"/>
        <w:jc w:val="both"/>
        <w:rPr>
          <w:rFonts w:ascii="Arial" w:hAnsi="Arial" w:cs="Arial"/>
          <w:color w:val="000000" w:themeColor="text1"/>
          <w:sz w:val="19"/>
          <w:szCs w:val="19"/>
        </w:rPr>
      </w:pPr>
      <w:r w:rsidRPr="00D952E3">
        <w:rPr>
          <w:rFonts w:ascii="Arial" w:hAnsi="Arial" w:cs="Arial"/>
          <w:color w:val="000000" w:themeColor="text1"/>
          <w:sz w:val="19"/>
          <w:szCs w:val="19"/>
        </w:rPr>
        <w:t>V prípade, ak hodnotiteľ vyhodnotí niektorú z hlavných aktivít projektu ako nevhodnú, resp. neúčelnú (napr. z titulu neexistencie logického prepojenia na východiskovú situáciu alebo ciele projektu) a tieto tvoria menej ako 30%</w:t>
      </w:r>
      <w:r w:rsidR="00087C43">
        <w:rPr>
          <w:rFonts w:ascii="Arial" w:hAnsi="Arial" w:cs="Arial"/>
          <w:color w:val="000000" w:themeColor="text1"/>
          <w:sz w:val="19"/>
          <w:szCs w:val="19"/>
        </w:rPr>
        <w:t xml:space="preserve"> (vrátane)</w:t>
      </w:r>
      <w:r w:rsidRPr="00D952E3">
        <w:rPr>
          <w:rFonts w:ascii="Arial" w:hAnsi="Arial" w:cs="Arial"/>
          <w:color w:val="000000" w:themeColor="text1"/>
          <w:sz w:val="19"/>
          <w:szCs w:val="19"/>
        </w:rPr>
        <w:t xml:space="preserve"> neoprávnených výdavkov z celkových oprávnených výdavkov projektu, tak určí výdavky na takúto aktivitu ako neoprávnené. Takéto výdavky majú za následok zníženie celkovej výšky oprávnených výdavkov projektu. Hodnotiteľ uvedie v komentári % identifikovaných neoprávnených výdavkov v procese hodnotenia. Zároveň zadefinuje potrebu prípadných ďalších súvisiacich úprav projektu (napr. časový rámec realizácie aktivít projektu) a konkrétne skutočnosti uvedie v komentári hodnotiaceho hárku a proces hodnotenia naďalej môže pokračovať.</w:t>
      </w:r>
    </w:p>
    <w:p w14:paraId="0F1ADDB4" w14:textId="6BF85649" w:rsidR="00214576"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r w:rsidR="00E63A14" w:rsidRPr="00D96F1C">
        <w:rPr>
          <w:rFonts w:ascii="Arial" w:hAnsi="Arial" w:cs="Arial"/>
          <w:color w:val="000000" w:themeColor="text1"/>
          <w:sz w:val="19"/>
          <w:szCs w:val="19"/>
        </w:rPr>
        <w:t xml:space="preserve"> </w:t>
      </w:r>
    </w:p>
    <w:tbl>
      <w:tblPr>
        <w:tblStyle w:val="TableGrid6"/>
        <w:tblW w:w="14850" w:type="dxa"/>
        <w:tblLayout w:type="fixed"/>
        <w:tblLook w:val="04A0" w:firstRow="1" w:lastRow="0" w:firstColumn="1" w:lastColumn="0" w:noHBand="0" w:noVBand="1"/>
      </w:tblPr>
      <w:tblGrid>
        <w:gridCol w:w="606"/>
        <w:gridCol w:w="2495"/>
        <w:gridCol w:w="3811"/>
        <w:gridCol w:w="1417"/>
        <w:gridCol w:w="1474"/>
        <w:gridCol w:w="5047"/>
      </w:tblGrid>
      <w:tr w:rsidR="00D60222" w:rsidRPr="00D96F1C" w14:paraId="14E32243" w14:textId="77777777" w:rsidTr="000E34AD">
        <w:trPr>
          <w:trHeight w:val="397"/>
        </w:trPr>
        <w:tc>
          <w:tcPr>
            <w:tcW w:w="606" w:type="dxa"/>
            <w:shd w:val="clear" w:color="auto" w:fill="DEEAF6" w:themeFill="accent1" w:themeFillTint="33"/>
            <w:vAlign w:val="center"/>
            <w:hideMark/>
          </w:tcPr>
          <w:p w14:paraId="55399F7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1EA8AF8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8632A4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1F58F9C0"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371F113"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047" w:type="dxa"/>
            <w:shd w:val="clear" w:color="auto" w:fill="DEEAF6" w:themeFill="accent1" w:themeFillTint="33"/>
            <w:vAlign w:val="center"/>
            <w:hideMark/>
          </w:tcPr>
          <w:p w14:paraId="353A33D4"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4A089C94" w14:textId="77777777" w:rsidTr="000E34AD">
        <w:trPr>
          <w:trHeight w:val="1322"/>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689322D4" w14:textId="1DD992EA"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2.2</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6FAC1B65" w14:textId="14319A10" w:rsidR="00193184" w:rsidRPr="00D96F1C" w:rsidRDefault="00193184" w:rsidP="008836B7">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vhodnosti navrhovaných aktivít z vecného a časového hľadiska</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38A3DF9D" w14:textId="0E131A5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DE73CD4" w14:textId="77777777" w:rsidR="00193184" w:rsidRPr="00F93B3F" w:rsidRDefault="00193184" w:rsidP="00DC138C">
            <w:pPr>
              <w:widowControl w:val="0"/>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2FE47D3A"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BA4D57D" w14:textId="782E1BBF"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6</w:t>
            </w:r>
          </w:p>
        </w:tc>
        <w:tc>
          <w:tcPr>
            <w:tcW w:w="5047" w:type="dxa"/>
            <w:tcBorders>
              <w:top w:val="single" w:sz="4" w:space="0" w:color="auto"/>
              <w:left w:val="single" w:sz="4" w:space="0" w:color="auto"/>
              <w:bottom w:val="single" w:sz="4" w:space="0" w:color="auto"/>
              <w:right w:val="single" w:sz="4" w:space="0" w:color="auto"/>
            </w:tcBorders>
            <w:vAlign w:val="center"/>
            <w:hideMark/>
          </w:tcPr>
          <w:p w14:paraId="2D9F0ED4" w14:textId="3129B22C"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umožňuje dosiahnutie výstupov projektu v navrhovanom rozsahu, aktivity projektu majú logickú vzájomnú súvislosť, časové lehoty realizácie aktivít sú reálne a sú v súlade so súvisiacou dokumentáciou.</w:t>
            </w:r>
          </w:p>
        </w:tc>
      </w:tr>
      <w:tr w:rsidR="00193184" w:rsidRPr="00D96F1C" w14:paraId="65AD73A8" w14:textId="77777777" w:rsidTr="000E34AD">
        <w:trPr>
          <w:trHeight w:val="5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76BB122"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9773740"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3D8F5A2E"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F837EF0"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D226F97" w14:textId="04D89770"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tc>
        <w:tc>
          <w:tcPr>
            <w:tcW w:w="5047" w:type="dxa"/>
            <w:tcBorders>
              <w:top w:val="single" w:sz="4" w:space="0" w:color="auto"/>
              <w:left w:val="single" w:sz="4" w:space="0" w:color="auto"/>
              <w:bottom w:val="single" w:sz="4" w:space="0" w:color="auto"/>
              <w:right w:val="single" w:sz="4" w:space="0" w:color="auto"/>
            </w:tcBorders>
            <w:vAlign w:val="center"/>
            <w:hideMark/>
          </w:tcPr>
          <w:p w14:paraId="1D1FBD4A" w14:textId="363BBB1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Navrhovaný spôsob realizácie aktivít vykazuje jeden z nedostatkov: neumožňuje dosiahnutie minimálne jedného z výstupov projektu v navrhovanom rozsahu, aktivity projektu nie sú v plnej miere logicky previazané, časové lehoty realizácie aktivít nie sú reálne, nie sú chronologicky usporiadané a nie sú v súlade so súvisiacou dokumentáciou.</w:t>
            </w:r>
          </w:p>
        </w:tc>
      </w:tr>
      <w:tr w:rsidR="00193184" w:rsidRPr="00D96F1C" w14:paraId="4E02BBA5" w14:textId="77777777" w:rsidTr="000E34AD">
        <w:trPr>
          <w:trHeight w:val="689"/>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4A3AE193"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4FECB3AC" w14:textId="77777777" w:rsidR="00193184" w:rsidRPr="00D96F1C" w:rsidRDefault="00193184" w:rsidP="008836B7">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46B59D35" w14:textId="77777777" w:rsidR="00193184" w:rsidRPr="00D96F1C" w:rsidRDefault="00193184" w:rsidP="008836B7">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5CDE49" w14:textId="77777777" w:rsidR="00193184" w:rsidRPr="00D96F1C" w:rsidRDefault="00193184" w:rsidP="008836B7">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45C85CCD" w14:textId="0E6D9CA4"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047" w:type="dxa"/>
            <w:tcBorders>
              <w:top w:val="single" w:sz="4" w:space="0" w:color="auto"/>
              <w:left w:val="single" w:sz="4" w:space="0" w:color="auto"/>
              <w:bottom w:val="single" w:sz="4" w:space="0" w:color="auto"/>
              <w:right w:val="single" w:sz="4" w:space="0" w:color="auto"/>
            </w:tcBorders>
            <w:vAlign w:val="center"/>
            <w:hideMark/>
          </w:tcPr>
          <w:p w14:paraId="329D0CD9" w14:textId="254DC70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Navrhovaný spôsob realizácie aktivít vykazuje viaceré z nasledovných nedostatkov: neumožňuje dosiahnutie výstupov projektu v navrhovanom rozsahu, aktivity projektu nie sú v plnej miere logicky previazané, časové lehoty realizácie aktivít nie sú reálne, nie sú chronologicky usporiadané, nie sú v súlade so súvisiacou dokumentáciou. </w:t>
            </w:r>
          </w:p>
        </w:tc>
      </w:tr>
    </w:tbl>
    <w:p w14:paraId="5A28F6BF" w14:textId="2C2B6C64"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7.2 Spôsob realizácie aktivít projektu, </w:t>
      </w:r>
      <w:r w:rsidR="004F57F5">
        <w:rPr>
          <w:rFonts w:ascii="Arial" w:hAnsi="Arial" w:cs="Arial"/>
          <w:color w:val="000000" w:themeColor="text1"/>
          <w:sz w:val="19"/>
          <w:szCs w:val="19"/>
        </w:rPr>
        <w:t>9.</w:t>
      </w:r>
      <w:r w:rsidRPr="00D96F1C">
        <w:rPr>
          <w:rFonts w:ascii="Arial" w:hAnsi="Arial" w:cs="Arial"/>
          <w:color w:val="000000" w:themeColor="text1"/>
          <w:sz w:val="19"/>
          <w:szCs w:val="19"/>
        </w:rPr>
        <w:t xml:space="preserve"> Harmonogram realizácie aktivít</w:t>
      </w:r>
      <w:r w:rsidR="00E73746">
        <w:rPr>
          <w:rFonts w:ascii="Arial" w:hAnsi="Arial" w:cs="Arial"/>
          <w:color w:val="000000" w:themeColor="text1"/>
          <w:sz w:val="19"/>
          <w:szCs w:val="19"/>
        </w:rPr>
        <w:t>.</w:t>
      </w:r>
    </w:p>
    <w:p w14:paraId="5DCF3E10" w14:textId="77777777" w:rsidR="00A27153" w:rsidRPr="003C6DE1" w:rsidRDefault="00A27153" w:rsidP="000E34AD">
      <w:pPr>
        <w:spacing w:after="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najmä plnenie nasledovných oblastí:</w:t>
      </w:r>
    </w:p>
    <w:p w14:paraId="728CD78E" w14:textId="54E742F2"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w:t>
      </w:r>
      <w:r w:rsidR="00087C43">
        <w:rPr>
          <w:rFonts w:ascii="Arial" w:hAnsi="Arial" w:cs="Arial"/>
          <w:color w:val="000000" w:themeColor="text1"/>
          <w:sz w:val="19"/>
          <w:szCs w:val="19"/>
          <w:lang w:val="sk-SK"/>
        </w:rPr>
        <w:t>, resp. čiastkové práce na</w:t>
      </w:r>
      <w:r w:rsidRPr="003C6DE1">
        <w:rPr>
          <w:rFonts w:ascii="Arial" w:hAnsi="Arial" w:cs="Arial"/>
          <w:color w:val="000000" w:themeColor="text1"/>
          <w:sz w:val="19"/>
          <w:szCs w:val="19"/>
          <w:lang w:val="sk-SK"/>
        </w:rPr>
        <w:t xml:space="preserve"> projekt</w:t>
      </w:r>
      <w:r w:rsidR="00087C43">
        <w:rPr>
          <w:rFonts w:ascii="Arial" w:hAnsi="Arial" w:cs="Arial"/>
          <w:color w:val="000000" w:themeColor="text1"/>
          <w:sz w:val="19"/>
          <w:szCs w:val="19"/>
          <w:lang w:val="sk-SK"/>
        </w:rPr>
        <w:t>e</w:t>
      </w:r>
      <w:r w:rsidRPr="003C6DE1">
        <w:rPr>
          <w:rFonts w:ascii="Arial" w:hAnsi="Arial" w:cs="Arial"/>
          <w:color w:val="000000" w:themeColor="text1"/>
          <w:sz w:val="19"/>
          <w:szCs w:val="19"/>
          <w:lang w:val="sk-SK"/>
        </w:rPr>
        <w:t xml:space="preserve"> na</w:t>
      </w:r>
      <w:r>
        <w:rPr>
          <w:rFonts w:ascii="Arial" w:hAnsi="Arial" w:cs="Arial"/>
          <w:color w:val="000000" w:themeColor="text1"/>
          <w:sz w:val="19"/>
          <w:szCs w:val="19"/>
          <w:lang w:val="sk-SK"/>
        </w:rPr>
        <w:t xml:space="preserve"> seba vecne a logicky nadväzujú,</w:t>
      </w:r>
    </w:p>
    <w:p w14:paraId="20366A6F" w14:textId="625E06D5"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jednotlivé aktivity sú uvedené</w:t>
      </w:r>
      <w:r>
        <w:rPr>
          <w:rFonts w:ascii="Arial" w:hAnsi="Arial" w:cs="Arial"/>
          <w:color w:val="000000" w:themeColor="text1"/>
          <w:sz w:val="19"/>
          <w:szCs w:val="19"/>
          <w:lang w:val="sk-SK"/>
        </w:rPr>
        <w:t xml:space="preserve"> v správnej časovej nadväznosti,</w:t>
      </w:r>
    </w:p>
    <w:p w14:paraId="629DE3F0" w14:textId="408F74BD"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dĺžka trvania jednotlivých aktivít je realistická (napr. v zmysle sta</w:t>
      </w:r>
      <w:r>
        <w:rPr>
          <w:rFonts w:ascii="Arial" w:hAnsi="Arial" w:cs="Arial"/>
          <w:color w:val="000000" w:themeColor="text1"/>
          <w:sz w:val="19"/>
          <w:szCs w:val="19"/>
          <w:lang w:val="sk-SK"/>
        </w:rPr>
        <w:t>vebno-technologických postupov),</w:t>
      </w:r>
    </w:p>
    <w:p w14:paraId="5E3E5031" w14:textId="47000F83" w:rsidR="00A27153" w:rsidRPr="003C6DE1" w:rsidRDefault="00A27153" w:rsidP="00DD4A04">
      <w:pPr>
        <w:pStyle w:val="Odsekzoznamu"/>
        <w:numPr>
          <w:ilvl w:val="0"/>
          <w:numId w:val="6"/>
        </w:numPr>
        <w:spacing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časové obdobie realizácie projektu</w:t>
      </w:r>
      <w:r w:rsidR="00087C43">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je v súlade s ďalšími lehotami vyplývajúcimi z legislatívy SR, relevantnými zmluvnými vzťahmi, resp. relevantnými povoleniami súvisiacimi s realizáciou projektu</w:t>
      </w:r>
      <w:r>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w:t>
      </w:r>
    </w:p>
    <w:p w14:paraId="6FF7A7C4" w14:textId="77777777" w:rsidR="0007012A" w:rsidRPr="00D96F1C"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(6,3,0) v zmysle popisu aplikácie hodnotiaceho kritéria.</w:t>
      </w:r>
    </w:p>
    <w:p w14:paraId="4A1671F0" w14:textId="17E7B91D" w:rsidR="007C13C3" w:rsidRDefault="0007012A" w:rsidP="000E34AD">
      <w:pPr>
        <w:spacing w:after="120" w:line="288" w:lineRule="auto"/>
        <w:contextualSpacing/>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7C5D50E" w14:textId="77777777" w:rsidR="004E7F22" w:rsidRDefault="004E7F22" w:rsidP="000E34AD">
      <w:pPr>
        <w:spacing w:after="120" w:line="288" w:lineRule="auto"/>
        <w:contextualSpacing/>
        <w:jc w:val="both"/>
        <w:rPr>
          <w:rFonts w:ascii="Arial" w:hAnsi="Arial" w:cs="Arial"/>
          <w:color w:val="000000" w:themeColor="text1"/>
          <w:sz w:val="19"/>
          <w:szCs w:val="19"/>
        </w:rPr>
      </w:pPr>
    </w:p>
    <w:p w14:paraId="2B8B5E7E" w14:textId="77777777" w:rsidR="004E7F22" w:rsidRDefault="004E7F22" w:rsidP="000E34AD">
      <w:pPr>
        <w:spacing w:after="120" w:line="288" w:lineRule="auto"/>
        <w:contextualSpacing/>
        <w:jc w:val="both"/>
        <w:rPr>
          <w:rFonts w:ascii="Arial" w:hAnsi="Arial" w:cs="Arial"/>
          <w:color w:val="000000" w:themeColor="text1"/>
          <w:sz w:val="19"/>
          <w:szCs w:val="19"/>
        </w:rPr>
      </w:pPr>
    </w:p>
    <w:p w14:paraId="1CB4CA89" w14:textId="77777777" w:rsidR="004E7F22" w:rsidRPr="00D96F1C" w:rsidRDefault="004E7F22" w:rsidP="000E34AD">
      <w:pPr>
        <w:spacing w:after="120" w:line="288" w:lineRule="auto"/>
        <w:contextualSpacing/>
        <w:jc w:val="both"/>
        <w:rPr>
          <w:rFonts w:ascii="Arial" w:hAnsi="Arial" w:cs="Arial"/>
          <w:color w:val="000000" w:themeColor="text1"/>
          <w:sz w:val="19"/>
          <w:szCs w:val="19"/>
        </w:rPr>
      </w:pPr>
    </w:p>
    <w:tbl>
      <w:tblPr>
        <w:tblStyle w:val="TableGrid6"/>
        <w:tblW w:w="14992" w:type="dxa"/>
        <w:tblLayout w:type="fixed"/>
        <w:tblLook w:val="04A0" w:firstRow="1" w:lastRow="0" w:firstColumn="1" w:lastColumn="0" w:noHBand="0" w:noVBand="1"/>
      </w:tblPr>
      <w:tblGrid>
        <w:gridCol w:w="606"/>
        <w:gridCol w:w="2495"/>
        <w:gridCol w:w="3811"/>
        <w:gridCol w:w="1417"/>
        <w:gridCol w:w="1474"/>
        <w:gridCol w:w="5189"/>
      </w:tblGrid>
      <w:tr w:rsidR="00D60222" w:rsidRPr="00D96F1C" w14:paraId="4DF481CA" w14:textId="77777777" w:rsidTr="000E34AD">
        <w:trPr>
          <w:trHeight w:val="397"/>
        </w:trPr>
        <w:tc>
          <w:tcPr>
            <w:tcW w:w="606" w:type="dxa"/>
            <w:shd w:val="clear" w:color="auto" w:fill="DEEAF6" w:themeFill="accent1" w:themeFillTint="33"/>
            <w:vAlign w:val="center"/>
            <w:hideMark/>
          </w:tcPr>
          <w:p w14:paraId="0D620726"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04B8F1C8"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811" w:type="dxa"/>
            <w:shd w:val="clear" w:color="auto" w:fill="DEEAF6" w:themeFill="accent1" w:themeFillTint="33"/>
            <w:vAlign w:val="center"/>
            <w:hideMark/>
          </w:tcPr>
          <w:p w14:paraId="4620493E"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FA6A337"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16D07111"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189" w:type="dxa"/>
            <w:shd w:val="clear" w:color="auto" w:fill="DEEAF6" w:themeFill="accent1" w:themeFillTint="33"/>
            <w:vAlign w:val="center"/>
            <w:hideMark/>
          </w:tcPr>
          <w:p w14:paraId="558E44DC"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08D6FCD8" w14:textId="77777777" w:rsidTr="000E34AD">
        <w:trPr>
          <w:trHeight w:val="1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9E58879" w14:textId="77777777" w:rsidR="00193184" w:rsidRPr="00D96F1C" w:rsidRDefault="00193184" w:rsidP="008836B7">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2.3</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5B17A80" w14:textId="4B2CEC3C"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Posúdenie primeranosti a reálnosti plánovaných hodnôt merateľných ukazovateľov s ohľadom na časové, finančné a vecné hľadisko</w:t>
            </w:r>
          </w:p>
        </w:tc>
        <w:tc>
          <w:tcPr>
            <w:tcW w:w="3811" w:type="dxa"/>
            <w:vMerge w:val="restart"/>
            <w:tcBorders>
              <w:top w:val="single" w:sz="4" w:space="0" w:color="auto"/>
              <w:left w:val="single" w:sz="4" w:space="0" w:color="auto"/>
              <w:bottom w:val="single" w:sz="4" w:space="0" w:color="auto"/>
              <w:right w:val="single" w:sz="4" w:space="0" w:color="auto"/>
            </w:tcBorders>
            <w:vAlign w:val="center"/>
            <w:hideMark/>
          </w:tcPr>
          <w:p w14:paraId="14B55399" w14:textId="75E135FA"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Posudzuje sa primeranosť nastavenia hodnôt merateľných ukazovateľov vzhľadom na rozsah navrhovaných aktivít projektu a časový harmonogram realizácie projektu. Posudzuje sa či hodnoty merateľných ukazovateľov sú  nastavené  reálne na výšku žiadaného NFP.</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BE0AF68" w14:textId="77777777" w:rsidR="00193184" w:rsidRPr="00F93B3F" w:rsidRDefault="00193184" w:rsidP="000E34AD">
            <w:pPr>
              <w:widowControl w:val="0"/>
              <w:spacing w:line="288" w:lineRule="auto"/>
              <w:jc w:val="center"/>
              <w:rPr>
                <w:rFonts w:ascii="Arial" w:eastAsia="Helvetica" w:hAnsi="Arial" w:cs="Arial"/>
                <w:color w:val="000000" w:themeColor="text1"/>
                <w:sz w:val="19"/>
                <w:szCs w:val="19"/>
                <w:u w:color="000000"/>
              </w:rPr>
            </w:pPr>
            <w:r w:rsidRPr="00F93B3F">
              <w:rPr>
                <w:rFonts w:ascii="Arial" w:eastAsia="Helvetica" w:hAnsi="Arial" w:cs="Arial"/>
                <w:color w:val="000000" w:themeColor="text1"/>
                <w:sz w:val="19"/>
                <w:szCs w:val="19"/>
                <w:u w:color="000000"/>
              </w:rPr>
              <w:t>Bodové kritérium</w:t>
            </w:r>
          </w:p>
          <w:p w14:paraId="51127C06"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55B5FEB9" w14:textId="77777777" w:rsidR="00193184" w:rsidRPr="00F93B3F"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3</w:t>
            </w:r>
          </w:p>
          <w:p w14:paraId="4990598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5189" w:type="dxa"/>
            <w:tcBorders>
              <w:top w:val="single" w:sz="4" w:space="0" w:color="auto"/>
              <w:left w:val="single" w:sz="4" w:space="0" w:color="auto"/>
              <w:bottom w:val="single" w:sz="4" w:space="0" w:color="auto"/>
              <w:right w:val="single" w:sz="4" w:space="0" w:color="auto"/>
            </w:tcBorders>
            <w:vAlign w:val="center"/>
            <w:hideMark/>
          </w:tcPr>
          <w:p w14:paraId="41C6F5F8" w14:textId="2AFF7C67"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tc>
      </w:tr>
      <w:tr w:rsidR="00193184" w:rsidRPr="00D96F1C" w14:paraId="01FC6265" w14:textId="77777777" w:rsidTr="000E34AD">
        <w:trPr>
          <w:trHeight w:val="675"/>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AAEA477"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8E83355" w14:textId="77777777" w:rsidR="00193184" w:rsidRPr="00D96F1C" w:rsidRDefault="00193184" w:rsidP="000E34AD">
            <w:pPr>
              <w:spacing w:line="288" w:lineRule="auto"/>
              <w:rPr>
                <w:rFonts w:ascii="Arial" w:hAnsi="Arial" w:cs="Arial"/>
                <w:color w:val="000000" w:themeColor="text1"/>
                <w:sz w:val="19"/>
                <w:szCs w:val="19"/>
              </w:rPr>
            </w:pPr>
          </w:p>
        </w:tc>
        <w:tc>
          <w:tcPr>
            <w:tcW w:w="3811" w:type="dxa"/>
            <w:vMerge/>
            <w:tcBorders>
              <w:top w:val="single" w:sz="4" w:space="0" w:color="auto"/>
              <w:left w:val="single" w:sz="4" w:space="0" w:color="auto"/>
              <w:bottom w:val="single" w:sz="4" w:space="0" w:color="auto"/>
              <w:right w:val="single" w:sz="4" w:space="0" w:color="auto"/>
            </w:tcBorders>
            <w:vAlign w:val="center"/>
            <w:hideMark/>
          </w:tcPr>
          <w:p w14:paraId="5F06365E" w14:textId="77777777" w:rsidR="00193184" w:rsidRPr="00D96F1C" w:rsidRDefault="00193184" w:rsidP="000E34AD">
            <w:pPr>
              <w:spacing w:line="288" w:lineRule="auto"/>
              <w:rPr>
                <w:rFonts w:ascii="Arial" w:hAnsi="Arial" w:cs="Arial"/>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0A2F9"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7258D05E" w14:textId="07AEAC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5189" w:type="dxa"/>
            <w:tcBorders>
              <w:top w:val="single" w:sz="4" w:space="0" w:color="auto"/>
              <w:left w:val="single" w:sz="4" w:space="0" w:color="auto"/>
              <w:bottom w:val="single" w:sz="4" w:space="0" w:color="auto"/>
              <w:right w:val="single" w:sz="4" w:space="0" w:color="auto"/>
            </w:tcBorders>
            <w:vAlign w:val="center"/>
            <w:hideMark/>
          </w:tcPr>
          <w:p w14:paraId="543EA2E7" w14:textId="7D1E71BD"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Minimálne jeden z merateľných ukazovateľov vykazuje závažné nedostatky v nasledovných oblastiach: nereálna plánovaná hodnota z vecného, časového alebo finančného hľadiska. </w:t>
            </w:r>
          </w:p>
        </w:tc>
      </w:tr>
    </w:tbl>
    <w:p w14:paraId="0F69AE73" w14:textId="47C5FAF7" w:rsidR="0007012A" w:rsidRPr="00D96F1C" w:rsidRDefault="0007012A" w:rsidP="000E34AD">
      <w:pPr>
        <w:spacing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D96F1C">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D96F1C">
        <w:rPr>
          <w:rFonts w:ascii="Arial" w:hAnsi="Arial" w:cs="Arial"/>
          <w:color w:val="000000" w:themeColor="text1"/>
          <w:sz w:val="19"/>
          <w:szCs w:val="19"/>
        </w:rPr>
        <w:t xml:space="preserve"> 10.1. Aktivity projektu a očakávané merateľné ukazovatele a 10.2. Prehľad merateľných ukazovateľov projekt</w:t>
      </w:r>
      <w:r w:rsidR="004F57F5">
        <w:rPr>
          <w:rFonts w:ascii="Arial" w:hAnsi="Arial" w:cs="Arial"/>
          <w:color w:val="000000" w:themeColor="text1"/>
          <w:sz w:val="19"/>
          <w:szCs w:val="19"/>
        </w:rPr>
        <w:t>u</w:t>
      </w:r>
      <w:r w:rsidRPr="00D96F1C">
        <w:rPr>
          <w:rFonts w:ascii="Arial" w:hAnsi="Arial" w:cs="Arial"/>
          <w:color w:val="000000" w:themeColor="text1"/>
          <w:sz w:val="19"/>
          <w:szCs w:val="19"/>
        </w:rPr>
        <w:t>.</w:t>
      </w:r>
    </w:p>
    <w:p w14:paraId="64561D9C" w14:textId="77777777" w:rsidR="0007012A" w:rsidRPr="00D96F1C" w:rsidRDefault="0007012A" w:rsidP="000E34AD">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posudzuje najmä plnenie nasledovných oblastí:</w:t>
      </w:r>
    </w:p>
    <w:p w14:paraId="6B0EBE9E" w14:textId="77777777" w:rsidR="006E681E" w:rsidRPr="003C6DE1"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merateľné ukazovatele v plnej miere zachytávajú výsledky aktivít pro</w:t>
      </w:r>
      <w:r>
        <w:rPr>
          <w:rFonts w:ascii="Arial" w:hAnsi="Arial" w:cs="Arial"/>
          <w:color w:val="000000" w:themeColor="text1"/>
          <w:sz w:val="19"/>
          <w:szCs w:val="19"/>
          <w:lang w:val="sk-SK"/>
        </w:rPr>
        <w:t>jektu a podstatu cieľa projektu,</w:t>
      </w:r>
    </w:p>
    <w:p w14:paraId="2FB39375"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vecne dosiahnuteľné realizác</w:t>
      </w:r>
      <w:r>
        <w:rPr>
          <w:rFonts w:ascii="Arial" w:hAnsi="Arial" w:cs="Arial"/>
          <w:color w:val="000000" w:themeColor="text1"/>
          <w:sz w:val="19"/>
          <w:szCs w:val="19"/>
          <w:lang w:val="sk-SK"/>
        </w:rPr>
        <w:t>iou navrhovaných aktivít,</w:t>
      </w:r>
    </w:p>
    <w:p w14:paraId="172CC440" w14:textId="77777777" w:rsidR="006E681E" w:rsidRPr="004F0628"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hodnoty merateľných ukazovateľov sú časovo</w:t>
      </w:r>
      <w:r>
        <w:rPr>
          <w:rFonts w:ascii="Arial" w:hAnsi="Arial" w:cs="Arial"/>
          <w:color w:val="000000" w:themeColor="text1"/>
          <w:sz w:val="19"/>
          <w:szCs w:val="19"/>
          <w:lang w:val="sk-SK"/>
        </w:rPr>
        <w:t xml:space="preserve"> </w:t>
      </w:r>
      <w:r w:rsidRPr="003C6DE1">
        <w:rPr>
          <w:rFonts w:ascii="Arial" w:hAnsi="Arial" w:cs="Arial"/>
          <w:color w:val="000000" w:themeColor="text1"/>
          <w:sz w:val="19"/>
          <w:szCs w:val="19"/>
          <w:lang w:val="sk-SK"/>
        </w:rPr>
        <w:t>dosiahnuteľné</w:t>
      </w:r>
      <w:r>
        <w:rPr>
          <w:rFonts w:ascii="Arial" w:hAnsi="Arial" w:cs="Arial"/>
          <w:color w:val="000000" w:themeColor="text1"/>
          <w:sz w:val="19"/>
          <w:szCs w:val="19"/>
          <w:lang w:val="sk-SK"/>
        </w:rPr>
        <w:t xml:space="preserve"> v rámci plánovaného harmonogramu realizácie aktivít ŽoNFP,</w:t>
      </w:r>
    </w:p>
    <w:p w14:paraId="2B718F70" w14:textId="77777777" w:rsidR="006E681E" w:rsidRDefault="006E681E"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plánované hodnoty merateľných ukazovateľov sú primerané výške celkových nákladov projektu (t.j. sú v zmysle celkovej výšky nákladov projektu dosiahnuteľné a zároveň dostatočne ambiciózne v zmy</w:t>
      </w:r>
      <w:r>
        <w:rPr>
          <w:rFonts w:ascii="Arial" w:hAnsi="Arial" w:cs="Arial"/>
          <w:color w:val="000000" w:themeColor="text1"/>
          <w:sz w:val="19"/>
          <w:szCs w:val="19"/>
          <w:lang w:val="sk-SK"/>
        </w:rPr>
        <w:t>sle princípu „Value for Money“).</w:t>
      </w:r>
    </w:p>
    <w:p w14:paraId="01056FAF" w14:textId="77777777" w:rsidR="00087C43" w:rsidRPr="00087C43" w:rsidRDefault="0007012A" w:rsidP="00087C43">
      <w:pPr>
        <w:spacing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priradí príslušnú bodovú hodnotu (3,0) v zmysle popisu aplikácie hodnotiaceho kritéria.</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V prípade, že žiadateľ neuviedol všetky povinné merateľné ukazovatele, hodnotiteľ priradí bodovú hodnotu (0).</w:t>
      </w:r>
    </w:p>
    <w:p w14:paraId="44C7BC24" w14:textId="60657C04" w:rsidR="007C13C3" w:rsidRDefault="0007012A" w:rsidP="000E2D6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FACFC41" w14:textId="77777777" w:rsidTr="005E1546">
        <w:trPr>
          <w:trHeight w:val="397"/>
        </w:trPr>
        <w:tc>
          <w:tcPr>
            <w:tcW w:w="606" w:type="dxa"/>
            <w:shd w:val="clear" w:color="auto" w:fill="DEEAF6" w:themeFill="accent1" w:themeFillTint="33"/>
            <w:vAlign w:val="center"/>
            <w:hideMark/>
          </w:tcPr>
          <w:p w14:paraId="5D3D7E9B"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1B2ED53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6EB5FE02"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56DE95ED"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42A8109"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5DA50B3D"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12AFF25C" w14:textId="77777777" w:rsidTr="005E1546">
        <w:trPr>
          <w:trHeight w:val="663"/>
        </w:trPr>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7B2F1F1F" w14:textId="6ADEFF4E" w:rsidR="00193184" w:rsidRPr="00D96F1C" w:rsidRDefault="00193184" w:rsidP="008836B7">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4</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59C9E577" w14:textId="66C9C6F3"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projektu k zlepšeniu výsledkov žiakov v meraniach dosiahnutých vedomostí</w:t>
            </w:r>
          </w:p>
        </w:tc>
        <w:tc>
          <w:tcPr>
            <w:tcW w:w="4804" w:type="dxa"/>
            <w:vMerge w:val="restart"/>
            <w:tcBorders>
              <w:top w:val="single" w:sz="4" w:space="0" w:color="auto"/>
              <w:left w:val="single" w:sz="4" w:space="0" w:color="auto"/>
              <w:bottom w:val="single" w:sz="4" w:space="0" w:color="auto"/>
              <w:right w:val="single" w:sz="4" w:space="0" w:color="auto"/>
            </w:tcBorders>
            <w:vAlign w:val="center"/>
            <w:hideMark/>
          </w:tcPr>
          <w:p w14:paraId="3174F427" w14:textId="365264E7" w:rsidR="00193184" w:rsidRPr="00D96F1C" w:rsidRDefault="00193184" w:rsidP="000E34AD">
            <w:pPr>
              <w:spacing w:line="288" w:lineRule="auto"/>
              <w:jc w:val="both"/>
              <w:rPr>
                <w:rFonts w:ascii="Arial" w:hAnsi="Arial" w:cs="Arial"/>
                <w:i/>
                <w:color w:val="000000" w:themeColor="text1"/>
                <w:sz w:val="19"/>
                <w:szCs w:val="19"/>
              </w:rPr>
            </w:pPr>
            <w:r w:rsidRPr="00F93B3F">
              <w:rPr>
                <w:rFonts w:ascii="Arial" w:hAnsi="Arial" w:cs="Arial"/>
                <w:color w:val="000000" w:themeColor="text1"/>
                <w:sz w:val="19"/>
                <w:szCs w:val="19"/>
              </w:rPr>
              <w:t xml:space="preserve">Kritérium hodnotí príspevok projektu k zlepšeniu výsledkov žiakov v meraniach dosiahnutých vedomostí (Testovanie 9, PISA, IT Fitness Test). </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1F5B50F"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6D2A9FB4"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173DA25F" w14:textId="31A66D5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hideMark/>
          </w:tcPr>
          <w:p w14:paraId="328AD23B" w14:textId="5FDBCD46"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v plnej miere podporujú cieľ zlepšenie výsledkov v meraniach dosiahnutých vedomostí.</w:t>
            </w:r>
          </w:p>
        </w:tc>
      </w:tr>
      <w:tr w:rsidR="00193184" w:rsidRPr="00D96F1C" w14:paraId="38D41A30"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02F16D7F"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3024BDA"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0A248BD8"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71596EF"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24C2D40" w14:textId="689C1F63"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1</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F70E37D" w14:textId="1C099CB1"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Navrhované aktivity čiastočne podporujú cieľ zlepšenie výsledkov v meraniach dosiahnutých vedomostí.</w:t>
            </w:r>
          </w:p>
        </w:tc>
      </w:tr>
      <w:tr w:rsidR="00193184" w:rsidRPr="00D96F1C" w14:paraId="5C80925A" w14:textId="77777777" w:rsidTr="005E1546">
        <w:trPr>
          <w:trHeight w:val="701"/>
        </w:trPr>
        <w:tc>
          <w:tcPr>
            <w:tcW w:w="606" w:type="dxa"/>
            <w:vMerge/>
            <w:tcBorders>
              <w:top w:val="single" w:sz="4" w:space="0" w:color="auto"/>
              <w:left w:val="single" w:sz="4" w:space="0" w:color="auto"/>
              <w:bottom w:val="single" w:sz="4" w:space="0" w:color="auto"/>
              <w:right w:val="single" w:sz="4" w:space="0" w:color="auto"/>
            </w:tcBorders>
            <w:vAlign w:val="center"/>
            <w:hideMark/>
          </w:tcPr>
          <w:p w14:paraId="3BFD6CDE" w14:textId="77777777" w:rsidR="00193184" w:rsidRPr="00D96F1C" w:rsidRDefault="00193184" w:rsidP="008836B7">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4465ACB"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hideMark/>
          </w:tcPr>
          <w:p w14:paraId="1A15BE91" w14:textId="77777777" w:rsidR="00193184" w:rsidRPr="00D96F1C" w:rsidRDefault="00193184" w:rsidP="000E34AD">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F3C89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076E8DA" w14:textId="4E46AA8C"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hideMark/>
          </w:tcPr>
          <w:p w14:paraId="4CCFD739" w14:textId="717CF2FE" w:rsidR="00193184" w:rsidRPr="00D96F1C" w:rsidRDefault="00193184" w:rsidP="000E34AD">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Navrhované aktivity </w:t>
            </w:r>
            <w:r>
              <w:rPr>
                <w:rFonts w:ascii="Arial" w:eastAsia="Helvetica" w:hAnsi="Arial" w:cs="Arial"/>
                <w:color w:val="000000" w:themeColor="text1"/>
                <w:sz w:val="19"/>
                <w:szCs w:val="19"/>
              </w:rPr>
              <w:t>nepodporujú</w:t>
            </w:r>
            <w:r w:rsidRPr="00F93B3F">
              <w:rPr>
                <w:rFonts w:ascii="Arial" w:eastAsia="Helvetica" w:hAnsi="Arial" w:cs="Arial"/>
                <w:color w:val="000000" w:themeColor="text1"/>
                <w:sz w:val="19"/>
                <w:szCs w:val="19"/>
              </w:rPr>
              <w:t xml:space="preserve"> cieľ zlepšeni</w:t>
            </w:r>
            <w:r>
              <w:rPr>
                <w:rFonts w:ascii="Arial" w:eastAsia="Helvetica" w:hAnsi="Arial" w:cs="Arial"/>
                <w:color w:val="000000" w:themeColor="text1"/>
                <w:sz w:val="19"/>
                <w:szCs w:val="19"/>
              </w:rPr>
              <w:t>a</w:t>
            </w:r>
            <w:r w:rsidRPr="00F93B3F">
              <w:rPr>
                <w:rFonts w:ascii="Arial" w:eastAsia="Helvetica" w:hAnsi="Arial" w:cs="Arial"/>
                <w:color w:val="000000" w:themeColor="text1"/>
                <w:sz w:val="19"/>
                <w:szCs w:val="19"/>
              </w:rPr>
              <w:t xml:space="preserve"> výsledkov v meraniach dosiahnutých vedomostí.</w:t>
            </w:r>
          </w:p>
        </w:tc>
      </w:tr>
    </w:tbl>
    <w:p w14:paraId="7251DBE7" w14:textId="18E9FB3E"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Hodnotiteľ posudzuje najmä informácie uvedené v častiach ŽoNFP: 7. Popis projektu.</w:t>
      </w:r>
    </w:p>
    <w:p w14:paraId="496E312B" w14:textId="0D9DC410"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 xml:space="preserve">Hodnotiteľ posúdi (áno/nie), či je správne a dostatočne deklarovaný príspevok projektu k zlepšeniu výsledkov žiakov v meraniach dosiahnutých vedomostí ako napríklad </w:t>
      </w:r>
      <w:r w:rsidR="000556FF" w:rsidRPr="00D96F1C">
        <w:rPr>
          <w:rFonts w:ascii="Arial" w:hAnsi="Arial" w:cs="Arial"/>
          <w:color w:val="000000" w:themeColor="text1"/>
          <w:sz w:val="19"/>
          <w:szCs w:val="19"/>
        </w:rPr>
        <w:t xml:space="preserve">Testovanie 5, </w:t>
      </w:r>
      <w:r w:rsidRPr="00D96F1C">
        <w:rPr>
          <w:rFonts w:ascii="Arial" w:hAnsi="Arial" w:cs="Arial"/>
          <w:color w:val="000000" w:themeColor="text1"/>
          <w:sz w:val="19"/>
          <w:szCs w:val="19"/>
        </w:rPr>
        <w:t xml:space="preserve">Testovanie 9, PISA, </w:t>
      </w:r>
      <w:r w:rsidR="000556FF" w:rsidRPr="00D96F1C">
        <w:rPr>
          <w:rFonts w:ascii="Arial" w:hAnsi="Arial" w:cs="Arial"/>
          <w:color w:val="000000" w:themeColor="text1"/>
          <w:sz w:val="19"/>
          <w:szCs w:val="19"/>
        </w:rPr>
        <w:t xml:space="preserve">TALIS, PIRLS, TIMSS a ICILS, </w:t>
      </w:r>
      <w:r w:rsidRPr="00D96F1C">
        <w:rPr>
          <w:rFonts w:ascii="Arial" w:hAnsi="Arial" w:cs="Arial"/>
          <w:color w:val="000000" w:themeColor="text1"/>
          <w:sz w:val="19"/>
          <w:szCs w:val="19"/>
        </w:rPr>
        <w:t xml:space="preserve">IT Fitness Test a pod. </w:t>
      </w:r>
    </w:p>
    <w:p w14:paraId="23610907" w14:textId="7BDDCD56" w:rsidR="001D4D1D" w:rsidRPr="00D96F1C" w:rsidRDefault="001D4D1D"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posúdi</w:t>
      </w:r>
      <w:r w:rsidR="00D60177" w:rsidRPr="00D96F1C">
        <w:rPr>
          <w:rFonts w:ascii="Arial" w:hAnsi="Arial" w:cs="Arial"/>
          <w:color w:val="000000" w:themeColor="text1"/>
          <w:sz w:val="19"/>
          <w:szCs w:val="19"/>
        </w:rPr>
        <w:t xml:space="preserve"> (2,1,0)</w:t>
      </w:r>
      <w:r w:rsidRPr="00D96F1C">
        <w:rPr>
          <w:rFonts w:ascii="Arial" w:hAnsi="Arial" w:cs="Arial"/>
          <w:color w:val="000000" w:themeColor="text1"/>
          <w:sz w:val="19"/>
          <w:szCs w:val="19"/>
        </w:rPr>
        <w:t>, či deklarovaný príspevok vyplýva z realizácie konkrétnych aktivít projektu</w:t>
      </w:r>
      <w:r w:rsidR="00DF5B18" w:rsidRPr="00D96F1C">
        <w:rPr>
          <w:rFonts w:ascii="Arial" w:hAnsi="Arial" w:cs="Arial"/>
          <w:color w:val="000000" w:themeColor="text1"/>
          <w:sz w:val="19"/>
          <w:szCs w:val="19"/>
        </w:rPr>
        <w:t xml:space="preserve"> a do akej miery aktivity projektu prispievajú v priamej súvislosti k zlepšeniu výsledkov v národných a medzinárodných meraniach vzdelávania.</w:t>
      </w:r>
    </w:p>
    <w:p w14:paraId="0379DF92" w14:textId="7582A6B9" w:rsidR="000E2D66" w:rsidRDefault="001D4D1D" w:rsidP="000E2D66">
      <w:pPr>
        <w:spacing w:before="120" w:after="120" w:line="288" w:lineRule="auto"/>
        <w:jc w:val="both"/>
        <w:rPr>
          <w:rFonts w:ascii="Arial" w:eastAsia="Arial Unicode MS" w:hAnsi="Arial" w:cs="Arial"/>
          <w:color w:val="000000" w:themeColor="text1"/>
          <w:sz w:val="19"/>
          <w:szCs w:val="19"/>
        </w:rPr>
      </w:pPr>
      <w:r w:rsidRPr="00D96F1C">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Pr="00D96F1C">
        <w:rPr>
          <w:rFonts w:ascii="Arial" w:eastAsia="Arial Unicode MS" w:hAnsi="Arial" w:cs="Arial"/>
          <w:color w:val="000000" w:themeColor="text1"/>
          <w:sz w:val="19"/>
          <w:szCs w:val="19"/>
        </w:rPr>
        <w:t>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0D79C799" w14:textId="77777777" w:rsidTr="005E1546">
        <w:trPr>
          <w:trHeight w:val="397"/>
        </w:trPr>
        <w:tc>
          <w:tcPr>
            <w:tcW w:w="606" w:type="dxa"/>
            <w:shd w:val="clear" w:color="auto" w:fill="DEEAF6" w:themeFill="accent1" w:themeFillTint="33"/>
            <w:vAlign w:val="center"/>
            <w:hideMark/>
          </w:tcPr>
          <w:p w14:paraId="003B0A94"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4117201"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C4F90F1"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3784A1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68BF1458"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057C529B"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193184" w:rsidRPr="00D96F1C" w14:paraId="25864F53" w14:textId="77777777" w:rsidTr="005E1546">
        <w:trPr>
          <w:trHeight w:val="835"/>
        </w:trPr>
        <w:tc>
          <w:tcPr>
            <w:tcW w:w="606"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4B7B6F12" w14:textId="553D1722"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5</w:t>
            </w:r>
          </w:p>
        </w:tc>
        <w:tc>
          <w:tcPr>
            <w:tcW w:w="2495"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5960E05A" w14:textId="4949500D" w:rsidR="00193184" w:rsidRPr="00D96F1C" w:rsidRDefault="00193184"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 xml:space="preserve">Príspevok projektu k zvyšovaniu kvality a zlepšeniu infraštruktúry základného vzdelávania </w:t>
            </w:r>
          </w:p>
        </w:tc>
        <w:tc>
          <w:tcPr>
            <w:tcW w:w="4804" w:type="dxa"/>
            <w:vMerge w:val="restart"/>
            <w:tcBorders>
              <w:top w:val="single" w:sz="4" w:space="0" w:color="auto"/>
              <w:left w:val="single" w:sz="4" w:space="0" w:color="auto"/>
              <w:bottom w:val="single" w:sz="4" w:space="0" w:color="000000" w:themeColor="text1"/>
              <w:right w:val="single" w:sz="4" w:space="0" w:color="auto"/>
            </w:tcBorders>
            <w:vAlign w:val="center"/>
            <w:hideMark/>
          </w:tcPr>
          <w:p w14:paraId="7DF42043" w14:textId="77777777" w:rsidR="00193184"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Kritérium hodnotí príspevok k zlepšeniu infraštruktúry základného vzdelávania nasledovnými aktivitami:</w:t>
            </w:r>
          </w:p>
          <w:p w14:paraId="1986B4F6"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jazykových učební na výučbu slovenského jazyka a cudzích jazykov, vrátane slovenského jazyka  pre osoby vyrastajúce v inom jazykovom prostredí;</w:t>
            </w:r>
          </w:p>
          <w:p w14:paraId="5FD8F657"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školských knižníc vrátane priestorov pre ďalší rozvoj kľúčových kompetencií žiakov;</w:t>
            </w:r>
          </w:p>
          <w:p w14:paraId="216F518E"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prírodovedných učební;</w:t>
            </w:r>
          </w:p>
          <w:p w14:paraId="46988848" w14:textId="77777777" w:rsidR="00193184" w:rsidRPr="00F93B3F" w:rsidRDefault="00193184"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obstaranie polytechnických učební;</w:t>
            </w:r>
          </w:p>
          <w:p w14:paraId="2A5EE61A" w14:textId="64B107DF" w:rsidR="00193184" w:rsidRPr="00D96F1C" w:rsidRDefault="00193184" w:rsidP="00DD4A04">
            <w:pPr>
              <w:numPr>
                <w:ilvl w:val="0"/>
                <w:numId w:val="1"/>
              </w:numPr>
              <w:spacing w:line="288" w:lineRule="auto"/>
              <w:ind w:left="443"/>
              <w:jc w:val="both"/>
              <w:rPr>
                <w:rFonts w:ascii="Arial" w:eastAsia="Times New Roman" w:hAnsi="Arial" w:cs="Arial"/>
                <w:strike/>
                <w:color w:val="000000" w:themeColor="text1"/>
                <w:sz w:val="19"/>
                <w:szCs w:val="19"/>
                <w:lang w:bidi="en-US"/>
              </w:rPr>
            </w:pPr>
            <w:r w:rsidRPr="00F93B3F">
              <w:rPr>
                <w:rFonts w:ascii="Arial" w:eastAsia="Times New Roman" w:hAnsi="Arial" w:cs="Arial"/>
                <w:color w:val="000000" w:themeColor="text1"/>
                <w:sz w:val="19"/>
                <w:szCs w:val="19"/>
                <w:lang w:bidi="en-US"/>
              </w:rPr>
              <w:t>obstaranie IKT učební.</w:t>
            </w:r>
          </w:p>
        </w:tc>
        <w:tc>
          <w:tcPr>
            <w:tcW w:w="1417" w:type="dxa"/>
            <w:vMerge w:val="restart"/>
            <w:tcBorders>
              <w:top w:val="single" w:sz="4" w:space="0" w:color="auto"/>
              <w:left w:val="single" w:sz="4" w:space="0" w:color="auto"/>
              <w:bottom w:val="single" w:sz="4" w:space="0" w:color="000000" w:themeColor="text1"/>
              <w:right w:val="single" w:sz="4" w:space="0" w:color="auto"/>
            </w:tcBorders>
            <w:vAlign w:val="center"/>
          </w:tcPr>
          <w:p w14:paraId="7687EE6B" w14:textId="77777777" w:rsidR="00193184" w:rsidRPr="00F93B3F" w:rsidRDefault="00193184"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5A4AE18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05BADB8D" w14:textId="40C97494"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5908D37" w14:textId="2EA2FDFE"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min. 3 oblastiam.</w:t>
            </w:r>
          </w:p>
        </w:tc>
      </w:tr>
      <w:tr w:rsidR="00193184" w:rsidRPr="00D96F1C" w14:paraId="52A3221D" w14:textId="77777777" w:rsidTr="005E1546">
        <w:trPr>
          <w:trHeight w:val="1003"/>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2C9DDC8D"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3F22C5F2"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34109BA6"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7C2FF4C3"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56CDC54A" w14:textId="5F7ABC0F"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5801A851" w14:textId="162F462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2 oblastiam.</w:t>
            </w:r>
          </w:p>
        </w:tc>
      </w:tr>
      <w:tr w:rsidR="00193184" w:rsidRPr="00D96F1C" w14:paraId="5882A761" w14:textId="77777777" w:rsidTr="005E1546">
        <w:trPr>
          <w:trHeight w:val="648"/>
        </w:trPr>
        <w:tc>
          <w:tcPr>
            <w:tcW w:w="606" w:type="dxa"/>
            <w:vMerge/>
            <w:tcBorders>
              <w:top w:val="single" w:sz="4" w:space="0" w:color="auto"/>
              <w:left w:val="single" w:sz="4" w:space="0" w:color="auto"/>
              <w:bottom w:val="single" w:sz="4" w:space="0" w:color="000000" w:themeColor="text1"/>
              <w:right w:val="single" w:sz="4" w:space="0" w:color="auto"/>
            </w:tcBorders>
            <w:vAlign w:val="center"/>
            <w:hideMark/>
          </w:tcPr>
          <w:p w14:paraId="57608195" w14:textId="77777777" w:rsidR="00193184" w:rsidRPr="00D96F1C" w:rsidRDefault="00193184" w:rsidP="000E34AD">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000000" w:themeColor="text1"/>
              <w:right w:val="single" w:sz="4" w:space="0" w:color="auto"/>
            </w:tcBorders>
            <w:vAlign w:val="center"/>
            <w:hideMark/>
          </w:tcPr>
          <w:p w14:paraId="2C58232C" w14:textId="77777777" w:rsidR="00193184" w:rsidRPr="00D96F1C" w:rsidRDefault="00193184" w:rsidP="000E34AD">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000000" w:themeColor="text1"/>
              <w:right w:val="single" w:sz="4" w:space="0" w:color="auto"/>
            </w:tcBorders>
            <w:vAlign w:val="center"/>
            <w:hideMark/>
          </w:tcPr>
          <w:p w14:paraId="4C4A13FE" w14:textId="77777777" w:rsidR="00193184" w:rsidRPr="00D96F1C" w:rsidRDefault="00193184"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auto"/>
              <w:left w:val="single" w:sz="4" w:space="0" w:color="auto"/>
              <w:bottom w:val="single" w:sz="4" w:space="0" w:color="000000" w:themeColor="text1"/>
              <w:right w:val="single" w:sz="4" w:space="0" w:color="auto"/>
            </w:tcBorders>
            <w:vAlign w:val="center"/>
            <w:hideMark/>
          </w:tcPr>
          <w:p w14:paraId="50EDDC47" w14:textId="77777777" w:rsidR="00193184" w:rsidRPr="00D96F1C" w:rsidRDefault="00193184"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02863F0" w14:textId="4A2394EE" w:rsidR="00193184" w:rsidRPr="00D96F1C" w:rsidRDefault="00193184"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388EC75A" w14:textId="139ECD77" w:rsidR="00193184" w:rsidRPr="00D96F1C" w:rsidRDefault="00193184"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1 z oblastí.</w:t>
            </w:r>
          </w:p>
        </w:tc>
      </w:tr>
    </w:tbl>
    <w:p w14:paraId="7590B9AD" w14:textId="3D2A5065" w:rsidR="00F46E40" w:rsidRPr="00D96F1C" w:rsidRDefault="00F46E40" w:rsidP="00485D5E">
      <w:pPr>
        <w:pStyle w:val="Predvolen"/>
        <w:spacing w:before="120" w:after="120" w:line="288" w:lineRule="auto"/>
        <w:ind w:right="-2"/>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xml:space="preserve">: 7. Popis projektu, </w:t>
      </w:r>
      <w:r w:rsidR="00087C43" w:rsidRPr="004F57F5">
        <w:rPr>
          <w:rFonts w:ascii="Arial" w:hAnsi="Arial" w:cs="Arial"/>
          <w:color w:val="000000" w:themeColor="text1"/>
          <w:sz w:val="19"/>
          <w:szCs w:val="19"/>
          <w:lang w:val="sk-SK"/>
        </w:rPr>
        <w:t>príloha Projektová dokumentácia</w:t>
      </w:r>
      <w:r w:rsidR="004F57F5" w:rsidRPr="0022244F">
        <w:rPr>
          <w:rFonts w:ascii="Arial" w:hAnsi="Arial" w:cs="Arial"/>
          <w:color w:val="000000" w:themeColor="text1"/>
          <w:sz w:val="19"/>
          <w:szCs w:val="19"/>
          <w:lang w:val="sk-SK"/>
        </w:rPr>
        <w:t xml:space="preserve"> stavby (ak relevantné)</w:t>
      </w:r>
      <w:r w:rsidR="00087C43" w:rsidRPr="004F57F5">
        <w:rPr>
          <w:rFonts w:ascii="Arial" w:hAnsi="Arial" w:cs="Arial"/>
          <w:color w:val="000000" w:themeColor="text1"/>
          <w:sz w:val="19"/>
          <w:szCs w:val="19"/>
          <w:lang w:val="sk-SK"/>
        </w:rPr>
        <w:t>.</w:t>
      </w:r>
    </w:p>
    <w:p w14:paraId="4C3024F9" w14:textId="68DE9CEE" w:rsidR="00F46E40"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posudzuje mieru príspevku projektu k zlepšeniu infraštruktúry </w:t>
      </w:r>
      <w:r w:rsidR="006B236A" w:rsidRPr="00D96F1C">
        <w:rPr>
          <w:rFonts w:ascii="Arial" w:hAnsi="Arial" w:cs="Arial"/>
          <w:color w:val="000000" w:themeColor="text1"/>
          <w:sz w:val="19"/>
          <w:szCs w:val="19"/>
          <w:lang w:val="sk-SK"/>
        </w:rPr>
        <w:t>základného</w:t>
      </w:r>
      <w:r w:rsidRPr="00D96F1C">
        <w:rPr>
          <w:rFonts w:ascii="Arial" w:hAnsi="Arial" w:cs="Arial"/>
          <w:color w:val="000000" w:themeColor="text1"/>
          <w:sz w:val="19"/>
          <w:szCs w:val="19"/>
          <w:lang w:val="sk-SK"/>
        </w:rPr>
        <w:t xml:space="preserve"> vzdelávania pričom v zmysle nižšie uvedených oblastí identifikuje tie oblasti v rámci ktorých sú realizované aktivity projektu:</w:t>
      </w:r>
    </w:p>
    <w:p w14:paraId="14191F74" w14:textId="00290C04"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jazykových učební na výučbu slovenského jazyka a cudzích jazykov, vrátane slovenského jazyka  pre osoby vyrasta</w:t>
      </w:r>
      <w:r w:rsidR="00485D5E">
        <w:rPr>
          <w:rFonts w:ascii="Arial" w:hAnsi="Arial" w:cs="Arial"/>
          <w:color w:val="000000" w:themeColor="text1"/>
          <w:sz w:val="19"/>
          <w:szCs w:val="19"/>
          <w:lang w:val="sk-SK"/>
        </w:rPr>
        <w:t>júce v inom jazykovom prostredí,</w:t>
      </w:r>
    </w:p>
    <w:p w14:paraId="22D86EB9" w14:textId="304BC55E"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školských knižníc vrátane priestorov pre ďalší rozv</w:t>
      </w:r>
      <w:r w:rsidR="00485D5E">
        <w:rPr>
          <w:rFonts w:ascii="Arial" w:hAnsi="Arial" w:cs="Arial"/>
          <w:color w:val="000000" w:themeColor="text1"/>
          <w:sz w:val="19"/>
          <w:szCs w:val="19"/>
          <w:lang w:val="sk-SK"/>
        </w:rPr>
        <w:t>oj kľúčových kompetencií žiakov,</w:t>
      </w:r>
    </w:p>
    <w:p w14:paraId="641C70EB" w14:textId="402A7A5B"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w:t>
      </w:r>
      <w:r w:rsidR="00485D5E">
        <w:rPr>
          <w:rFonts w:ascii="Arial" w:hAnsi="Arial" w:cs="Arial"/>
          <w:color w:val="000000" w:themeColor="text1"/>
          <w:sz w:val="19"/>
          <w:szCs w:val="19"/>
          <w:lang w:val="sk-SK"/>
        </w:rPr>
        <w:t>bstaranie prírodovedných učební,</w:t>
      </w:r>
    </w:p>
    <w:p w14:paraId="3224CCAD" w14:textId="38B82651" w:rsidR="00F46E40" w:rsidRPr="00D96F1C" w:rsidRDefault="00F46E40"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w:t>
      </w:r>
      <w:r w:rsidR="00485D5E">
        <w:rPr>
          <w:rFonts w:ascii="Arial" w:hAnsi="Arial" w:cs="Arial"/>
          <w:color w:val="000000" w:themeColor="text1"/>
          <w:sz w:val="19"/>
          <w:szCs w:val="19"/>
          <w:lang w:val="sk-SK"/>
        </w:rPr>
        <w:t>staranie polytechnických učební,</w:t>
      </w:r>
    </w:p>
    <w:p w14:paraId="60440EE6" w14:textId="5785BF6F" w:rsidR="00C214E2" w:rsidRPr="00C214E2" w:rsidRDefault="002A26AF"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obstaranie IKT učební.</w:t>
      </w:r>
    </w:p>
    <w:p w14:paraId="545BFED1" w14:textId="77777777" w:rsidR="0007012A" w:rsidRPr="00D96F1C" w:rsidRDefault="00F46E40" w:rsidP="00485D5E">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pri</w:t>
      </w:r>
      <w:r w:rsidR="003D0A01" w:rsidRPr="00D96F1C">
        <w:rPr>
          <w:rFonts w:ascii="Arial" w:hAnsi="Arial" w:cs="Arial"/>
          <w:color w:val="000000" w:themeColor="text1"/>
          <w:sz w:val="19"/>
          <w:szCs w:val="19"/>
          <w:lang w:val="sk-SK"/>
        </w:rPr>
        <w:t>radí príslušnú bodovú hodnotu (4</w:t>
      </w:r>
      <w:r w:rsidRPr="00D96F1C">
        <w:rPr>
          <w:rFonts w:ascii="Arial" w:hAnsi="Arial" w:cs="Arial"/>
          <w:color w:val="000000" w:themeColor="text1"/>
          <w:sz w:val="19"/>
          <w:szCs w:val="19"/>
          <w:lang w:val="sk-SK"/>
        </w:rPr>
        <w:t>,</w:t>
      </w:r>
      <w:r w:rsidR="003D0A01" w:rsidRPr="00D96F1C">
        <w:rPr>
          <w:rFonts w:ascii="Arial" w:hAnsi="Arial" w:cs="Arial"/>
          <w:color w:val="000000" w:themeColor="text1"/>
          <w:sz w:val="19"/>
          <w:szCs w:val="19"/>
          <w:lang w:val="sk-SK"/>
        </w:rPr>
        <w:t>2</w:t>
      </w:r>
      <w:r w:rsidRPr="00D96F1C">
        <w:rPr>
          <w:rFonts w:ascii="Arial" w:hAnsi="Arial" w:cs="Arial"/>
          <w:color w:val="000000" w:themeColor="text1"/>
          <w:sz w:val="19"/>
          <w:szCs w:val="19"/>
          <w:lang w:val="sk-SK"/>
        </w:rPr>
        <w:t xml:space="preserve">,0) v zmysle popisu aplikácie hodnotiaceho kritéria. </w:t>
      </w:r>
    </w:p>
    <w:p w14:paraId="09972B88" w14:textId="13911502" w:rsidR="005E045D" w:rsidRDefault="00F46E40" w:rsidP="0007012A">
      <w:pPr>
        <w:pStyle w:val="Predvolen"/>
        <w:spacing w:before="120" w:after="120" w:line="288" w:lineRule="auto"/>
        <w:ind w:right="-2"/>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lastRenderedPageBreak/>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E63A14" w:rsidRPr="00D96F1C" w14:paraId="133BD215" w14:textId="77777777" w:rsidTr="005E1546">
        <w:trPr>
          <w:trHeight w:val="397"/>
        </w:trPr>
        <w:tc>
          <w:tcPr>
            <w:tcW w:w="606" w:type="dxa"/>
            <w:shd w:val="clear" w:color="auto" w:fill="DEEAF6" w:themeFill="accent1" w:themeFillTint="33"/>
            <w:vAlign w:val="center"/>
            <w:hideMark/>
          </w:tcPr>
          <w:p w14:paraId="4FB3F54F"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45D6BBA7" w14:textId="77777777" w:rsidR="00E63A14" w:rsidRPr="00D96F1C" w:rsidRDefault="00E63A14" w:rsidP="00E63A14">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59E9DB58"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7B90AB76" w14:textId="77777777" w:rsidR="00E63A14" w:rsidRPr="00D96F1C" w:rsidRDefault="00E63A14" w:rsidP="00E63A14">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80ECEAA" w14:textId="77777777" w:rsidR="00E63A14" w:rsidRPr="00D96F1C" w:rsidRDefault="00E63A14" w:rsidP="00E63A14">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6B1B5940" w14:textId="77777777" w:rsidR="00E63A14" w:rsidRPr="00D96F1C" w:rsidRDefault="00E63A14" w:rsidP="00E63A14">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5E045D" w:rsidRPr="00D96F1C" w14:paraId="7389C10B" w14:textId="77777777" w:rsidTr="005E1546">
        <w:trPr>
          <w:trHeight w:val="625"/>
        </w:trPr>
        <w:tc>
          <w:tcPr>
            <w:tcW w:w="606"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275C0C5B" w14:textId="4AA969D8"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r>
              <w:rPr>
                <w:rFonts w:ascii="Arial" w:hAnsi="Arial" w:cs="Arial"/>
                <w:color w:val="000000" w:themeColor="text1"/>
                <w:sz w:val="19"/>
                <w:szCs w:val="19"/>
              </w:rPr>
              <w:t>6</w:t>
            </w:r>
          </w:p>
        </w:tc>
        <w:tc>
          <w:tcPr>
            <w:tcW w:w="2495"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1152C9EA" w14:textId="37F161CC" w:rsidR="005E045D" w:rsidRPr="00D96F1C"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Príspevok k sociálnym aspektom základného vzdelávania</w:t>
            </w:r>
          </w:p>
        </w:tc>
        <w:tc>
          <w:tcPr>
            <w:tcW w:w="4804" w:type="dxa"/>
            <w:vMerge w:val="restart"/>
            <w:tcBorders>
              <w:top w:val="single" w:sz="4" w:space="0" w:color="000000" w:themeColor="text1"/>
              <w:left w:val="single" w:sz="4" w:space="0" w:color="auto"/>
              <w:bottom w:val="single" w:sz="4" w:space="0" w:color="000000" w:themeColor="text1"/>
              <w:right w:val="single" w:sz="4" w:space="0" w:color="auto"/>
            </w:tcBorders>
            <w:vAlign w:val="center"/>
            <w:hideMark/>
          </w:tcPr>
          <w:p w14:paraId="69DBFC64" w14:textId="77777777" w:rsidR="005E045D" w:rsidRPr="00F93B3F" w:rsidRDefault="005E045D" w:rsidP="000E34AD">
            <w:pPr>
              <w:spacing w:line="288" w:lineRule="auto"/>
              <w:rPr>
                <w:rFonts w:ascii="Arial" w:hAnsi="Arial" w:cs="Arial"/>
                <w:color w:val="000000" w:themeColor="text1"/>
                <w:sz w:val="19"/>
                <w:szCs w:val="19"/>
              </w:rPr>
            </w:pPr>
            <w:r w:rsidRPr="00F93B3F">
              <w:rPr>
                <w:rFonts w:ascii="Arial" w:hAnsi="Arial" w:cs="Arial"/>
                <w:color w:val="000000" w:themeColor="text1"/>
                <w:sz w:val="19"/>
                <w:szCs w:val="19"/>
              </w:rPr>
              <w:t>Kritérium hodnotí príspevok projektu k:</w:t>
            </w:r>
          </w:p>
          <w:p w14:paraId="376E6D55" w14:textId="77777777" w:rsidR="005E045D" w:rsidRPr="00F93B3F"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 xml:space="preserve">k vytváraniu centier celoživotného vzdelávania a ich sprístupnenie (podporených učební) pre verejnosť a poskytovateľov celoživotného vzdelávania; </w:t>
            </w:r>
          </w:p>
          <w:p w14:paraId="60327F8A" w14:textId="22652A07" w:rsidR="005E045D" w:rsidRPr="00D96F1C" w:rsidRDefault="005E045D" w:rsidP="00DD4A04">
            <w:pPr>
              <w:numPr>
                <w:ilvl w:val="0"/>
                <w:numId w:val="1"/>
              </w:numPr>
              <w:spacing w:line="288" w:lineRule="auto"/>
              <w:ind w:left="443"/>
              <w:jc w:val="both"/>
              <w:rPr>
                <w:rFonts w:ascii="Arial" w:eastAsia="Times New Roman" w:hAnsi="Arial" w:cs="Arial"/>
                <w:color w:val="000000" w:themeColor="text1"/>
                <w:sz w:val="19"/>
                <w:szCs w:val="19"/>
                <w:lang w:bidi="en-US"/>
              </w:rPr>
            </w:pPr>
            <w:r w:rsidRPr="00F93B3F">
              <w:rPr>
                <w:rFonts w:ascii="Arial" w:eastAsia="Times New Roman" w:hAnsi="Arial" w:cs="Arial"/>
                <w:color w:val="000000" w:themeColor="text1"/>
                <w:sz w:val="19"/>
                <w:szCs w:val="19"/>
                <w:lang w:bidi="en-US"/>
              </w:rPr>
              <w:t>prepojeniu teoretického a praktického vzdelávania na základných školách.</w:t>
            </w:r>
          </w:p>
        </w:tc>
        <w:tc>
          <w:tcPr>
            <w:tcW w:w="1417" w:type="dxa"/>
            <w:vMerge w:val="restart"/>
            <w:tcBorders>
              <w:top w:val="single" w:sz="4" w:space="0" w:color="000000" w:themeColor="text1"/>
              <w:left w:val="single" w:sz="4" w:space="0" w:color="auto"/>
              <w:bottom w:val="single" w:sz="4" w:space="0" w:color="000000" w:themeColor="text1"/>
              <w:right w:val="single" w:sz="4" w:space="0" w:color="auto"/>
            </w:tcBorders>
            <w:vAlign w:val="center"/>
          </w:tcPr>
          <w:p w14:paraId="1E0A0159" w14:textId="77777777" w:rsidR="005E045D" w:rsidRPr="00F93B3F" w:rsidRDefault="005E045D" w:rsidP="000E34AD">
            <w:pPr>
              <w:spacing w:line="288" w:lineRule="auto"/>
              <w:jc w:val="center"/>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Bodové kritérium</w:t>
            </w:r>
          </w:p>
          <w:p w14:paraId="00C764A6" w14:textId="4CC37AE2"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000000" w:themeColor="text1"/>
              <w:left w:val="single" w:sz="4" w:space="0" w:color="auto"/>
              <w:bottom w:val="single" w:sz="4" w:space="0" w:color="auto"/>
              <w:right w:val="single" w:sz="4" w:space="0" w:color="auto"/>
            </w:tcBorders>
            <w:vAlign w:val="center"/>
            <w:hideMark/>
          </w:tcPr>
          <w:p w14:paraId="7C6CF7D0" w14:textId="096F1ACA"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4</w:t>
            </w:r>
          </w:p>
        </w:tc>
        <w:tc>
          <w:tcPr>
            <w:tcW w:w="4054" w:type="dxa"/>
            <w:tcBorders>
              <w:top w:val="single" w:sz="4" w:space="0" w:color="000000" w:themeColor="text1"/>
              <w:left w:val="single" w:sz="4" w:space="0" w:color="auto"/>
              <w:bottom w:val="single" w:sz="4" w:space="0" w:color="auto"/>
              <w:right w:val="single" w:sz="4" w:space="0" w:color="auto"/>
            </w:tcBorders>
            <w:vAlign w:val="center"/>
            <w:hideMark/>
          </w:tcPr>
          <w:p w14:paraId="7B6BD9A6" w14:textId="2CC870F6"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obom oblastiam.</w:t>
            </w:r>
          </w:p>
        </w:tc>
      </w:tr>
      <w:tr w:rsidR="005E045D" w:rsidRPr="00D96F1C" w14:paraId="6B93F8C6" w14:textId="77777777" w:rsidTr="005E1546">
        <w:trPr>
          <w:trHeight w:val="821"/>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6BFBA1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4519D0E"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4A02E020"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6B5D14BF"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hideMark/>
          </w:tcPr>
          <w:p w14:paraId="6CF1DD84" w14:textId="10880790"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30F45088" w14:textId="77777777" w:rsidR="005E045D" w:rsidRPr="00F93B3F" w:rsidRDefault="005E045D" w:rsidP="000E34AD">
            <w:pPr>
              <w:spacing w:line="288" w:lineRule="auto"/>
              <w:ind w:left="195" w:hanging="180"/>
              <w:jc w:val="both"/>
              <w:rPr>
                <w:rFonts w:ascii="Arial" w:hAnsi="Arial" w:cs="Arial"/>
                <w:color w:val="000000" w:themeColor="text1"/>
                <w:sz w:val="19"/>
                <w:szCs w:val="19"/>
              </w:rPr>
            </w:pPr>
          </w:p>
          <w:p w14:paraId="512DF81B" w14:textId="27C236F1" w:rsidR="005E045D" w:rsidRPr="00D96F1C" w:rsidRDefault="005E045D" w:rsidP="000E34AD">
            <w:pPr>
              <w:spacing w:line="288" w:lineRule="auto"/>
              <w:ind w:left="25" w:hanging="10"/>
              <w:jc w:val="both"/>
              <w:rPr>
                <w:rFonts w:ascii="Arial" w:hAnsi="Arial" w:cs="Arial"/>
                <w:color w:val="000000" w:themeColor="text1"/>
                <w:sz w:val="19"/>
                <w:szCs w:val="19"/>
              </w:rPr>
            </w:pPr>
            <w:r w:rsidRPr="00F93B3F">
              <w:rPr>
                <w:rFonts w:ascii="Arial" w:hAnsi="Arial" w:cs="Arial"/>
                <w:color w:val="000000" w:themeColor="text1"/>
                <w:sz w:val="19"/>
                <w:szCs w:val="19"/>
              </w:rPr>
              <w:t>Projekt prispieva k jednej oblasti.</w:t>
            </w:r>
          </w:p>
        </w:tc>
      </w:tr>
      <w:tr w:rsidR="005E045D" w:rsidRPr="00D96F1C" w14:paraId="7AC590ED" w14:textId="77777777" w:rsidTr="005E1546">
        <w:trPr>
          <w:trHeight w:val="1075"/>
        </w:trPr>
        <w:tc>
          <w:tcPr>
            <w:tcW w:w="606"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26BBC362" w14:textId="77777777" w:rsidR="005E045D" w:rsidRPr="00D96F1C" w:rsidRDefault="005E045D" w:rsidP="000E34AD">
            <w:pPr>
              <w:spacing w:line="288" w:lineRule="auto"/>
              <w:jc w:val="center"/>
              <w:rPr>
                <w:rFonts w:ascii="Arial" w:hAnsi="Arial" w:cs="Arial"/>
                <w:color w:val="000000" w:themeColor="text1"/>
                <w:sz w:val="19"/>
                <w:szCs w:val="19"/>
              </w:rPr>
            </w:pPr>
          </w:p>
        </w:tc>
        <w:tc>
          <w:tcPr>
            <w:tcW w:w="2495"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C435F65" w14:textId="77777777" w:rsidR="005E045D" w:rsidRPr="00D96F1C" w:rsidRDefault="005E045D" w:rsidP="000E34AD">
            <w:pPr>
              <w:spacing w:line="288" w:lineRule="auto"/>
              <w:rPr>
                <w:rFonts w:ascii="Arial" w:hAnsi="Arial" w:cs="Arial"/>
                <w:color w:val="000000" w:themeColor="text1"/>
                <w:sz w:val="19"/>
                <w:szCs w:val="19"/>
              </w:rPr>
            </w:pPr>
          </w:p>
        </w:tc>
        <w:tc>
          <w:tcPr>
            <w:tcW w:w="4804"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0FAF6289" w14:textId="77777777" w:rsidR="005E045D" w:rsidRPr="00D96F1C" w:rsidRDefault="005E045D" w:rsidP="000E34AD">
            <w:pPr>
              <w:spacing w:line="288" w:lineRule="auto"/>
              <w:rPr>
                <w:rFonts w:ascii="Arial" w:eastAsia="Times New Roman" w:hAnsi="Arial" w:cs="Arial"/>
                <w:color w:val="000000" w:themeColor="text1"/>
                <w:sz w:val="19"/>
                <w:szCs w:val="19"/>
                <w:lang w:bidi="en-US"/>
              </w:rPr>
            </w:pPr>
          </w:p>
        </w:tc>
        <w:tc>
          <w:tcPr>
            <w:tcW w:w="1417"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14:paraId="5663E820" w14:textId="77777777" w:rsidR="005E045D" w:rsidRPr="00D96F1C" w:rsidRDefault="005E045D" w:rsidP="000E34AD">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000000" w:themeColor="text1"/>
              <w:right w:val="single" w:sz="4" w:space="0" w:color="auto"/>
            </w:tcBorders>
            <w:vAlign w:val="center"/>
            <w:hideMark/>
          </w:tcPr>
          <w:p w14:paraId="51CD02F8" w14:textId="21660BF9" w:rsidR="005E045D" w:rsidRPr="00D96F1C" w:rsidRDefault="005E045D" w:rsidP="000E34AD">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0</w:t>
            </w:r>
          </w:p>
        </w:tc>
        <w:tc>
          <w:tcPr>
            <w:tcW w:w="4054" w:type="dxa"/>
            <w:tcBorders>
              <w:top w:val="single" w:sz="4" w:space="0" w:color="auto"/>
              <w:left w:val="single" w:sz="4" w:space="0" w:color="auto"/>
              <w:bottom w:val="single" w:sz="4" w:space="0" w:color="000000" w:themeColor="text1"/>
              <w:right w:val="single" w:sz="4" w:space="0" w:color="auto"/>
            </w:tcBorders>
            <w:vAlign w:val="center"/>
            <w:hideMark/>
          </w:tcPr>
          <w:p w14:paraId="40F7BAC9" w14:textId="2D561923" w:rsidR="005E045D" w:rsidRPr="00D96F1C" w:rsidRDefault="005E045D" w:rsidP="000E34AD">
            <w:pPr>
              <w:spacing w:line="288" w:lineRule="auto"/>
              <w:jc w:val="both"/>
              <w:rPr>
                <w:rFonts w:ascii="Arial" w:hAnsi="Arial" w:cs="Arial"/>
                <w:color w:val="000000" w:themeColor="text1"/>
                <w:sz w:val="19"/>
                <w:szCs w:val="19"/>
              </w:rPr>
            </w:pPr>
            <w:r w:rsidRPr="00F93B3F">
              <w:rPr>
                <w:rFonts w:ascii="Arial" w:hAnsi="Arial" w:cs="Arial"/>
                <w:color w:val="000000" w:themeColor="text1"/>
                <w:sz w:val="19"/>
                <w:szCs w:val="19"/>
              </w:rPr>
              <w:t xml:space="preserve">Projekt nerieši žiadnu z oblastí. </w:t>
            </w:r>
          </w:p>
        </w:tc>
      </w:tr>
    </w:tbl>
    <w:p w14:paraId="495CA918" w14:textId="1B5B01E5" w:rsidR="00424C2F" w:rsidRPr="00D96F1C" w:rsidRDefault="00424C2F" w:rsidP="00485D5E">
      <w:pPr>
        <w:pStyle w:val="Predvolen"/>
        <w:spacing w:before="120" w:after="120" w:line="288" w:lineRule="auto"/>
        <w:jc w:val="both"/>
        <w:rPr>
          <w:rFonts w:ascii="Arial" w:eastAsia="Helvetica Neue Light" w:hAnsi="Arial" w:cs="Arial"/>
          <w:color w:val="000000" w:themeColor="text1"/>
          <w:sz w:val="19"/>
          <w:szCs w:val="19"/>
          <w:lang w:val="sk-SK"/>
        </w:rPr>
      </w:pPr>
      <w:r w:rsidRPr="00D96F1C">
        <w:rPr>
          <w:rFonts w:ascii="Arial" w:hAnsi="Arial" w:cs="Arial"/>
          <w:color w:val="000000" w:themeColor="text1"/>
          <w:sz w:val="19"/>
          <w:szCs w:val="19"/>
          <w:lang w:val="sk-SK"/>
        </w:rPr>
        <w:t>Hodnotiteľ posudzuje najmä informácie uvedené v</w:t>
      </w:r>
      <w:r w:rsidR="00087C43">
        <w:rPr>
          <w:rFonts w:ascii="Arial" w:hAnsi="Arial" w:cs="Arial"/>
          <w:color w:val="000000" w:themeColor="text1"/>
          <w:sz w:val="19"/>
          <w:szCs w:val="19"/>
          <w:lang w:val="sk-SK"/>
        </w:rPr>
        <w:t> </w:t>
      </w:r>
      <w:r w:rsidRPr="00D96F1C">
        <w:rPr>
          <w:rFonts w:ascii="Arial" w:hAnsi="Arial" w:cs="Arial"/>
          <w:color w:val="000000" w:themeColor="text1"/>
          <w:sz w:val="19"/>
          <w:szCs w:val="19"/>
          <w:lang w:val="sk-SK"/>
        </w:rPr>
        <w:t>častiach</w:t>
      </w:r>
      <w:r w:rsidR="00087C43">
        <w:rPr>
          <w:rFonts w:ascii="Arial" w:hAnsi="Arial" w:cs="Arial"/>
          <w:color w:val="000000" w:themeColor="text1"/>
          <w:sz w:val="19"/>
          <w:szCs w:val="19"/>
          <w:lang w:val="sk-SK"/>
        </w:rPr>
        <w:t xml:space="preserve"> ŽoNFP</w:t>
      </w:r>
      <w:r w:rsidRPr="00D96F1C">
        <w:rPr>
          <w:rFonts w:ascii="Arial" w:hAnsi="Arial" w:cs="Arial"/>
          <w:color w:val="000000" w:themeColor="text1"/>
          <w:sz w:val="19"/>
          <w:szCs w:val="19"/>
          <w:lang w:val="sk-SK"/>
        </w:rPr>
        <w:t>: 7. Popis projektu</w:t>
      </w:r>
      <w:r w:rsidR="00087C43">
        <w:rPr>
          <w:rFonts w:ascii="Arial" w:hAnsi="Arial" w:cs="Arial"/>
          <w:color w:val="000000" w:themeColor="text1"/>
          <w:sz w:val="19"/>
          <w:szCs w:val="19"/>
          <w:lang w:val="sk-SK"/>
        </w:rPr>
        <w:t>.</w:t>
      </w:r>
    </w:p>
    <w:p w14:paraId="02CFD52A" w14:textId="20CE706E" w:rsidR="00424C2F"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posudzuje príspevok k dvom oblastiam:</w:t>
      </w:r>
    </w:p>
    <w:p w14:paraId="1F6372F4" w14:textId="195CEEC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k vytváraniu centier celoživotného vzdelávania a ich sprístupnenie (podporených učební) pre verejnosť a poskytova</w:t>
      </w:r>
      <w:r w:rsidR="00485D5E">
        <w:rPr>
          <w:rFonts w:ascii="Arial" w:hAnsi="Arial" w:cs="Arial"/>
          <w:color w:val="000000" w:themeColor="text1"/>
          <w:sz w:val="19"/>
          <w:szCs w:val="19"/>
          <w:lang w:val="sk-SK"/>
        </w:rPr>
        <w:t>teľov celoživotného vzdelávania,</w:t>
      </w:r>
      <w:r w:rsidRPr="00B3201A">
        <w:rPr>
          <w:rFonts w:ascii="Arial" w:hAnsi="Arial" w:cs="Arial"/>
          <w:color w:val="000000" w:themeColor="text1"/>
          <w:sz w:val="19"/>
          <w:szCs w:val="19"/>
          <w:lang w:val="sk-SK"/>
        </w:rPr>
        <w:t xml:space="preserve"> </w:t>
      </w:r>
    </w:p>
    <w:p w14:paraId="6AF9FECF" w14:textId="77777777" w:rsidR="00B3201A" w:rsidRPr="00B3201A" w:rsidRDefault="00B3201A" w:rsidP="00DD4A04">
      <w:pPr>
        <w:pStyle w:val="Odsekzoznamu"/>
        <w:numPr>
          <w:ilvl w:val="0"/>
          <w:numId w:val="1"/>
        </w:numPr>
        <w:spacing w:before="120" w:after="120" w:line="288" w:lineRule="auto"/>
        <w:ind w:left="927"/>
        <w:jc w:val="both"/>
        <w:rPr>
          <w:rFonts w:ascii="Arial" w:hAnsi="Arial" w:cs="Arial"/>
          <w:color w:val="000000" w:themeColor="text1"/>
          <w:sz w:val="19"/>
          <w:szCs w:val="19"/>
          <w:lang w:val="sk-SK"/>
        </w:rPr>
      </w:pPr>
      <w:r w:rsidRPr="00B3201A">
        <w:rPr>
          <w:rFonts w:ascii="Arial" w:hAnsi="Arial" w:cs="Arial"/>
          <w:color w:val="000000" w:themeColor="text1"/>
          <w:sz w:val="19"/>
          <w:szCs w:val="19"/>
          <w:lang w:val="sk-SK"/>
        </w:rPr>
        <w:t>prepojeniu teoretického a praktického vzdelávania na základných školách.</w:t>
      </w:r>
    </w:p>
    <w:p w14:paraId="59AA371B" w14:textId="13B139DF" w:rsidR="0007012A" w:rsidRPr="00D96F1C" w:rsidRDefault="00424C2F" w:rsidP="00485D5E">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 xml:space="preserve">Hodnotiteľ priradí príslušnú bodovú hodnotu (4,2,0) v zmysle popisu aplikácie hodnotiaceho kritéria. </w:t>
      </w:r>
    </w:p>
    <w:p w14:paraId="592FC026" w14:textId="3FDFB043" w:rsidR="007C13C3" w:rsidRDefault="00424C2F" w:rsidP="0007012A">
      <w:pPr>
        <w:pStyle w:val="Predvolen"/>
        <w:spacing w:before="120" w:after="120" w:line="288" w:lineRule="auto"/>
        <w:jc w:val="both"/>
        <w:rPr>
          <w:rFonts w:ascii="Arial" w:hAnsi="Arial" w:cs="Arial"/>
          <w:color w:val="000000" w:themeColor="text1"/>
          <w:sz w:val="19"/>
          <w:szCs w:val="19"/>
          <w:lang w:val="sk-SK"/>
        </w:rPr>
      </w:pPr>
      <w:r w:rsidRPr="00D96F1C">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p w14:paraId="61A9E4E7" w14:textId="77777777" w:rsidR="000E34AD" w:rsidRDefault="000E34AD" w:rsidP="0007012A">
      <w:pPr>
        <w:pStyle w:val="Predvolen"/>
        <w:spacing w:before="120" w:after="120" w:line="288" w:lineRule="auto"/>
        <w:jc w:val="both"/>
        <w:rPr>
          <w:rFonts w:ascii="Arial" w:hAnsi="Arial" w:cs="Arial"/>
          <w:color w:val="000000" w:themeColor="text1"/>
          <w:sz w:val="19"/>
          <w:szCs w:val="19"/>
          <w:lang w:val="sk-SK"/>
        </w:rPr>
      </w:pPr>
    </w:p>
    <w:p w14:paraId="720D6D52"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0827C4B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8B2B044"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7A211058"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617CF2AF"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1770103"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p w14:paraId="1D6E96F9" w14:textId="77777777" w:rsidR="004E7F22" w:rsidRDefault="004E7F22" w:rsidP="0007012A">
      <w:pPr>
        <w:pStyle w:val="Predvolen"/>
        <w:spacing w:before="120" w:after="120" w:line="288" w:lineRule="auto"/>
        <w:jc w:val="both"/>
        <w:rPr>
          <w:rFonts w:ascii="Arial" w:hAnsi="Arial" w:cs="Arial"/>
          <w:color w:val="000000" w:themeColor="text1"/>
          <w:sz w:val="19"/>
          <w:szCs w:val="19"/>
          <w:lang w:val="sk-SK"/>
        </w:rPr>
      </w:pPr>
    </w:p>
    <w:tbl>
      <w:tblPr>
        <w:tblStyle w:val="TableGrid6"/>
        <w:tblW w:w="14850" w:type="dxa"/>
        <w:tblLayout w:type="fixed"/>
        <w:tblLook w:val="04A0" w:firstRow="1" w:lastRow="0" w:firstColumn="1" w:lastColumn="0" w:noHBand="0" w:noVBand="1"/>
      </w:tblPr>
      <w:tblGrid>
        <w:gridCol w:w="606"/>
        <w:gridCol w:w="14244"/>
      </w:tblGrid>
      <w:tr w:rsidR="008A0B3C" w:rsidRPr="00D96F1C" w14:paraId="68A98C35" w14:textId="77777777" w:rsidTr="005E1546">
        <w:trPr>
          <w:trHeight w:val="397"/>
          <w:tblHeader/>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C28BE8A" w14:textId="61FA3313"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lastRenderedPageBreak/>
              <w:t>3.</w:t>
            </w:r>
          </w:p>
        </w:tc>
        <w:tc>
          <w:tcPr>
            <w:tcW w:w="1424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1FA4158" w14:textId="4FE01108" w:rsidR="008A0B3C" w:rsidRPr="00D96F1C" w:rsidRDefault="008A0B3C" w:rsidP="00E63A14">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Administratívna a prevádzková kapacita žiadateľa</w:t>
            </w:r>
          </w:p>
        </w:tc>
      </w:tr>
    </w:tbl>
    <w:p w14:paraId="3AF8AB0F" w14:textId="77777777" w:rsidR="005E045D" w:rsidRPr="003C6DE1" w:rsidRDefault="005E045D" w:rsidP="00B23273">
      <w:pPr>
        <w:spacing w:after="0"/>
        <w:rPr>
          <w:rFonts w:ascii="Arial" w:hAnsi="Arial" w:cs="Arial"/>
        </w:rPr>
      </w:pPr>
    </w:p>
    <w:tbl>
      <w:tblPr>
        <w:tblStyle w:val="TableGrid4"/>
        <w:tblW w:w="4909" w:type="pct"/>
        <w:tblLayout w:type="fixed"/>
        <w:tblLook w:val="04A0" w:firstRow="1" w:lastRow="0" w:firstColumn="1" w:lastColumn="0" w:noHBand="0" w:noVBand="1"/>
      </w:tblPr>
      <w:tblGrid>
        <w:gridCol w:w="613"/>
        <w:gridCol w:w="2567"/>
        <w:gridCol w:w="3592"/>
        <w:gridCol w:w="1325"/>
        <w:gridCol w:w="1503"/>
        <w:gridCol w:w="5251"/>
      </w:tblGrid>
      <w:tr w:rsidR="005E045D" w:rsidRPr="003C6DE1" w14:paraId="1FA272C7" w14:textId="77777777" w:rsidTr="00B23273">
        <w:trPr>
          <w:trHeight w:val="397"/>
          <w:tblHeader/>
        </w:trPr>
        <w:tc>
          <w:tcPr>
            <w:tcW w:w="2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C73AFC"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86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62EBBE7"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EB4530"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1CA2C17"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5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40A262D"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176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467728D"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5E045D" w:rsidRPr="003C6DE1" w14:paraId="01A0F838" w14:textId="77777777" w:rsidTr="00B23273">
        <w:trPr>
          <w:trHeight w:val="510"/>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3619F0D2"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3.1</w:t>
            </w:r>
          </w:p>
        </w:tc>
        <w:tc>
          <w:tcPr>
            <w:tcW w:w="864" w:type="pct"/>
            <w:vMerge w:val="restart"/>
            <w:tcBorders>
              <w:top w:val="single" w:sz="4" w:space="0" w:color="auto"/>
              <w:left w:val="single" w:sz="4" w:space="0" w:color="auto"/>
              <w:bottom w:val="single" w:sz="4" w:space="0" w:color="auto"/>
              <w:right w:val="single" w:sz="4" w:space="0" w:color="auto"/>
            </w:tcBorders>
            <w:vAlign w:val="center"/>
            <w:hideMark/>
          </w:tcPr>
          <w:p w14:paraId="1C38686E" w14:textId="77777777" w:rsidR="005E045D" w:rsidRPr="003C6DE1" w:rsidRDefault="005E045D" w:rsidP="00B23273">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administratívnych a odborných kapacít na riadenie a realizáciu projektu</w:t>
            </w:r>
          </w:p>
        </w:tc>
        <w:tc>
          <w:tcPr>
            <w:tcW w:w="1209" w:type="pct"/>
            <w:vMerge w:val="restart"/>
            <w:tcBorders>
              <w:top w:val="single" w:sz="4" w:space="0" w:color="auto"/>
              <w:left w:val="single" w:sz="4" w:space="0" w:color="auto"/>
              <w:bottom w:val="single" w:sz="4" w:space="0" w:color="auto"/>
              <w:right w:val="single" w:sz="4" w:space="0" w:color="auto"/>
            </w:tcBorders>
            <w:vAlign w:val="center"/>
          </w:tcPr>
          <w:p w14:paraId="3B0B0A05" w14:textId="77777777" w:rsidR="005E045D" w:rsidRPr="00EF7063"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Posudzuje sa zostavenie realizačného tímu</w:t>
            </w:r>
            <w:r>
              <w:rPr>
                <w:rFonts w:ascii="Arial" w:hAnsi="Arial" w:cs="Arial"/>
                <w:color w:val="000000" w:themeColor="text1"/>
                <w:sz w:val="19"/>
                <w:szCs w:val="19"/>
              </w:rPr>
              <w:t xml:space="preserve"> </w:t>
            </w:r>
            <w:r w:rsidRPr="00EF7063">
              <w:rPr>
                <w:rFonts w:ascii="Arial" w:hAnsi="Arial" w:cs="Arial"/>
                <w:color w:val="000000" w:themeColor="text1"/>
                <w:sz w:val="19"/>
                <w:szCs w:val="19"/>
              </w:rPr>
              <w:t>s dostatočnými administratívnymi a odbornými kapacitami na riadenie projektu (projektový manažment, monitorovanie, financovanie, publicita, dodržiavanie ustanovení zmluvy o NFP) a odborná kapacita pre realizáciu aktivít projektu (vrátane rozdelenia kompetencií, definovania potrebných odborných znalostí, vzdelania atď.).</w:t>
            </w:r>
          </w:p>
          <w:p w14:paraId="03F1CFEE" w14:textId="418D5919" w:rsidR="005E045D" w:rsidRPr="003C6DE1" w:rsidRDefault="005E045D" w:rsidP="00B23273">
            <w:pPr>
              <w:spacing w:line="288" w:lineRule="auto"/>
              <w:jc w:val="both"/>
              <w:rPr>
                <w:rFonts w:ascii="Arial" w:hAnsi="Arial" w:cs="Arial"/>
                <w:color w:val="000000" w:themeColor="text1"/>
                <w:sz w:val="19"/>
                <w:szCs w:val="19"/>
              </w:rPr>
            </w:pPr>
            <w:r w:rsidRPr="00EF7063">
              <w:rPr>
                <w:rFonts w:ascii="Arial" w:hAnsi="Arial" w:cs="Arial"/>
                <w:color w:val="000000" w:themeColor="text1"/>
                <w:sz w:val="19"/>
                <w:szCs w:val="19"/>
              </w:rPr>
              <w:t>Administratívne a odborné kapacity môžu byť zabezpečené buď z interných alebo externých zdrojov.</w:t>
            </w:r>
            <w:r w:rsidRPr="004D7ADC">
              <w:rPr>
                <w:rFonts w:ascii="Arial" w:hAnsi="Arial" w:cs="Arial"/>
                <w:color w:val="000000" w:themeColor="text1"/>
                <w:sz w:val="19"/>
                <w:szCs w:val="19"/>
              </w:rPr>
              <w:t xml:space="preserve"> </w:t>
            </w:r>
          </w:p>
        </w:tc>
        <w:tc>
          <w:tcPr>
            <w:tcW w:w="446" w:type="pct"/>
            <w:vMerge w:val="restart"/>
            <w:tcBorders>
              <w:top w:val="single" w:sz="4" w:space="0" w:color="auto"/>
              <w:left w:val="single" w:sz="4" w:space="0" w:color="auto"/>
              <w:bottom w:val="single" w:sz="4" w:space="0" w:color="auto"/>
              <w:right w:val="single" w:sz="4" w:space="0" w:color="auto"/>
            </w:tcBorders>
            <w:vAlign w:val="center"/>
          </w:tcPr>
          <w:p w14:paraId="6EC293A2" w14:textId="77777777" w:rsidR="005E045D" w:rsidRPr="004D7ADC" w:rsidRDefault="005E045D" w:rsidP="00B23273">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p w14:paraId="39A69434"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46906D8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DC6975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sú dostatočné z hľadiska ich počtu, odborných znalostí a skúseností</w:t>
            </w:r>
            <w:r>
              <w:rPr>
                <w:rFonts w:ascii="Arial" w:eastAsia="Helvetica" w:hAnsi="Arial" w:cs="Arial"/>
                <w:color w:val="000000" w:themeColor="text1"/>
                <w:sz w:val="19"/>
                <w:szCs w:val="19"/>
              </w:rPr>
              <w:t>.</w:t>
            </w:r>
            <w:r w:rsidRPr="004D7ADC">
              <w:rPr>
                <w:rFonts w:ascii="Arial" w:eastAsia="Helvetica" w:hAnsi="Arial" w:cs="Arial"/>
                <w:color w:val="000000" w:themeColor="text1"/>
                <w:sz w:val="19"/>
                <w:szCs w:val="19"/>
              </w:rPr>
              <w:t xml:space="preserve"> </w:t>
            </w:r>
            <w:r>
              <w:rPr>
                <w:rFonts w:ascii="Arial" w:eastAsia="Helvetica" w:hAnsi="Arial" w:cs="Arial"/>
                <w:color w:val="000000" w:themeColor="text1"/>
                <w:sz w:val="19"/>
                <w:szCs w:val="19"/>
              </w:rPr>
              <w:t>J</w:t>
            </w:r>
            <w:r w:rsidRPr="004D7ADC">
              <w:rPr>
                <w:rFonts w:ascii="Arial" w:eastAsia="Helvetica" w:hAnsi="Arial" w:cs="Arial"/>
                <w:color w:val="000000" w:themeColor="text1"/>
                <w:sz w:val="19"/>
                <w:szCs w:val="19"/>
              </w:rPr>
              <w:t xml:space="preserve">ednotlivé kompetencie v rámci projektového tímu sú zadefinované komplexne a vytvárajú predpoklad pre správne riadenie a implementáciu projektu. </w:t>
            </w:r>
          </w:p>
          <w:p w14:paraId="36A84FB4" w14:textId="77777777" w:rsidR="005E045D" w:rsidRPr="004D7ADC"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má zabezpečené, resp. deklaruje zabezpečenie riadenia projektu:</w:t>
            </w:r>
          </w:p>
          <w:p w14:paraId="72066C3A" w14:textId="77777777" w:rsidR="005E045D" w:rsidRPr="004D7ADC"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externými kapacitami so skúsenosťami v oblasti riadenia obdobných/porovnateľných projektov, alebo </w:t>
            </w:r>
          </w:p>
          <w:p w14:paraId="7B72E3FA" w14:textId="77777777" w:rsidR="005E045D" w:rsidRPr="003C6DE1" w:rsidRDefault="005E045D" w:rsidP="00DD4A04">
            <w:pPr>
              <w:numPr>
                <w:ilvl w:val="0"/>
                <w:numId w:val="2"/>
              </w:numPr>
              <w:spacing w:line="288" w:lineRule="auto"/>
              <w:ind w:left="308" w:hanging="283"/>
              <w:jc w:val="both"/>
              <w:rPr>
                <w:rFonts w:ascii="Arial" w:eastAsia="Helvetica" w:hAnsi="Arial" w:cs="Arial"/>
                <w:color w:val="000000" w:themeColor="text1"/>
                <w:sz w:val="19"/>
                <w:szCs w:val="19"/>
                <w:lang w:bidi="en-US"/>
              </w:rPr>
            </w:pPr>
            <w:r w:rsidRPr="004D7ADC">
              <w:rPr>
                <w:rFonts w:ascii="Arial" w:eastAsia="Helvetica" w:hAnsi="Arial" w:cs="Arial"/>
                <w:color w:val="000000" w:themeColor="text1"/>
                <w:sz w:val="19"/>
                <w:szCs w:val="19"/>
                <w:lang w:bidi="en-US"/>
              </w:rPr>
              <w:t xml:space="preserve">internými kapacitami primeranými rozsahu projektu, ktoré majú skúsenosti s riadením </w:t>
            </w:r>
            <w:r w:rsidRPr="00B7272C">
              <w:rPr>
                <w:rFonts w:ascii="Arial" w:eastAsia="Times New Roman" w:hAnsi="Arial" w:cs="Arial"/>
                <w:color w:val="000000"/>
                <w:sz w:val="19"/>
                <w:szCs w:val="19"/>
                <w:lang w:eastAsia="sk-SK"/>
              </w:rPr>
              <w:t>obdobných/porovnateľných projektov</w:t>
            </w:r>
            <w:r w:rsidRPr="004D7ADC">
              <w:rPr>
                <w:rFonts w:ascii="Arial" w:eastAsia="Helvetica" w:hAnsi="Arial" w:cs="Arial"/>
                <w:color w:val="000000" w:themeColor="text1"/>
                <w:sz w:val="19"/>
                <w:szCs w:val="19"/>
                <w:lang w:bidi="en-US"/>
              </w:rPr>
              <w:t>.</w:t>
            </w:r>
          </w:p>
        </w:tc>
      </w:tr>
      <w:tr w:rsidR="005E045D" w:rsidRPr="003C6DE1" w14:paraId="351776FD" w14:textId="77777777" w:rsidTr="00B23273">
        <w:trPr>
          <w:trHeight w:val="495"/>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175F1C57"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36CEFE96"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3E09A2B0"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12B3022C"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tcPr>
          <w:p w14:paraId="7867095A"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3DECAD1"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Administratívne a odborné kapacity žiadateľa sú dostatočné z hľadiska ich počtu, odborných znalostí a skúseností s riadením porovnateľných projektov. Žiadateľ má zabezpečené, resp. deklaruje zabezpečenie riadenia projektu internými alebo externými kapacitami, avšak v niektorej z oblastí ako napr. počet administratívnych a odborných kapacít, zadefinovanie jednotlivých kompetencií v rámci projektového tímu a pod. sa objavujú nedostatky, ktoré však nemajú rozhodujúci vplyv na správne riadenie a implementáciu projektu. </w:t>
            </w:r>
          </w:p>
        </w:tc>
      </w:tr>
      <w:tr w:rsidR="005E045D" w:rsidRPr="003C6DE1" w14:paraId="1D00F1F0" w14:textId="77777777" w:rsidTr="00B23273">
        <w:trPr>
          <w:trHeight w:val="420"/>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603C9130" w14:textId="77777777" w:rsidR="005E045D" w:rsidRPr="003C6DE1" w:rsidRDefault="005E045D" w:rsidP="00DC138C">
            <w:pPr>
              <w:spacing w:line="288" w:lineRule="auto"/>
              <w:jc w:val="center"/>
              <w:rPr>
                <w:rFonts w:ascii="Arial" w:hAnsi="Arial" w:cs="Arial"/>
                <w:color w:val="000000" w:themeColor="text1"/>
                <w:sz w:val="19"/>
                <w:szCs w:val="19"/>
              </w:rPr>
            </w:pPr>
          </w:p>
        </w:tc>
        <w:tc>
          <w:tcPr>
            <w:tcW w:w="864" w:type="pct"/>
            <w:vMerge/>
            <w:tcBorders>
              <w:top w:val="single" w:sz="4" w:space="0" w:color="auto"/>
              <w:left w:val="single" w:sz="4" w:space="0" w:color="auto"/>
              <w:bottom w:val="single" w:sz="4" w:space="0" w:color="auto"/>
              <w:right w:val="single" w:sz="4" w:space="0" w:color="auto"/>
            </w:tcBorders>
            <w:vAlign w:val="center"/>
            <w:hideMark/>
          </w:tcPr>
          <w:p w14:paraId="0E9AD102" w14:textId="77777777" w:rsidR="005E045D" w:rsidRPr="003C6DE1" w:rsidRDefault="005E045D" w:rsidP="00B23273">
            <w:pPr>
              <w:spacing w:line="288" w:lineRule="auto"/>
              <w:rPr>
                <w:rFonts w:ascii="Arial" w:hAnsi="Arial" w:cs="Arial"/>
                <w:color w:val="000000" w:themeColor="text1"/>
                <w:sz w:val="19"/>
                <w:szCs w:val="19"/>
              </w:rPr>
            </w:pPr>
          </w:p>
        </w:tc>
        <w:tc>
          <w:tcPr>
            <w:tcW w:w="1209" w:type="pct"/>
            <w:vMerge/>
            <w:tcBorders>
              <w:top w:val="single" w:sz="4" w:space="0" w:color="auto"/>
              <w:left w:val="single" w:sz="4" w:space="0" w:color="auto"/>
              <w:bottom w:val="single" w:sz="4" w:space="0" w:color="auto"/>
              <w:right w:val="single" w:sz="4" w:space="0" w:color="auto"/>
            </w:tcBorders>
            <w:vAlign w:val="center"/>
            <w:hideMark/>
          </w:tcPr>
          <w:p w14:paraId="6450E2C9" w14:textId="77777777" w:rsidR="005E045D" w:rsidRPr="003C6DE1" w:rsidRDefault="005E045D" w:rsidP="00B23273">
            <w:pPr>
              <w:spacing w:line="288" w:lineRule="auto"/>
              <w:rPr>
                <w:rFonts w:ascii="Arial" w:hAnsi="Arial" w:cs="Arial"/>
                <w:color w:val="000000" w:themeColor="text1"/>
                <w:sz w:val="19"/>
                <w:szCs w:val="19"/>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0E19278B" w14:textId="77777777" w:rsidR="005E045D" w:rsidRPr="003C6DE1" w:rsidRDefault="005E045D" w:rsidP="00B23273">
            <w:pPr>
              <w:spacing w:line="288" w:lineRule="auto"/>
              <w:jc w:val="center"/>
              <w:rPr>
                <w:rFonts w:ascii="Arial" w:hAnsi="Arial" w:cs="Arial"/>
                <w:color w:val="000000" w:themeColor="text1"/>
                <w:sz w:val="19"/>
                <w:szCs w:val="19"/>
              </w:rPr>
            </w:pPr>
          </w:p>
        </w:tc>
        <w:tc>
          <w:tcPr>
            <w:tcW w:w="506" w:type="pct"/>
            <w:tcBorders>
              <w:top w:val="single" w:sz="4" w:space="0" w:color="auto"/>
              <w:left w:val="single" w:sz="4" w:space="0" w:color="auto"/>
              <w:bottom w:val="single" w:sz="4" w:space="0" w:color="auto"/>
              <w:right w:val="single" w:sz="4" w:space="0" w:color="auto"/>
            </w:tcBorders>
            <w:vAlign w:val="center"/>
            <w:hideMark/>
          </w:tcPr>
          <w:p w14:paraId="760EAFE6" w14:textId="77777777" w:rsidR="005E045D" w:rsidRPr="003C6DE1" w:rsidRDefault="005E045D" w:rsidP="00B23273">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1767" w:type="pct"/>
            <w:tcBorders>
              <w:top w:val="single" w:sz="4" w:space="0" w:color="auto"/>
              <w:left w:val="single" w:sz="4" w:space="0" w:color="auto"/>
              <w:bottom w:val="single" w:sz="4" w:space="0" w:color="auto"/>
              <w:right w:val="single" w:sz="4" w:space="0" w:color="auto"/>
            </w:tcBorders>
            <w:vAlign w:val="center"/>
            <w:hideMark/>
          </w:tcPr>
          <w:p w14:paraId="2C7EF16F"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Administratívne a odborné  kapacity žiadateľa (zabezpečené buď interne alebo externe) sú nedostatočné v minimálne jednom z nasledovných hľadísk: počet, odborné znalosti a skúsenosti s riadením porovnateľných projektov  , nekompletný projektový tím. Nedostatky administratívnych kapacít ohrozujú správne riadenie a implementáciu projektu.</w:t>
            </w:r>
          </w:p>
        </w:tc>
      </w:tr>
    </w:tbl>
    <w:p w14:paraId="7E7A86BE" w14:textId="5F37D2B9"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w:t>
      </w:r>
    </w:p>
    <w:p w14:paraId="3D901A90"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posudzuje najmä plnenie nasledovných oblastí:</w:t>
      </w:r>
    </w:p>
    <w:p w14:paraId="5C57E3BF" w14:textId="6E7CA491" w:rsidR="005E045D" w:rsidRPr="00D0695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lastRenderedPageBreak/>
        <w:t xml:space="preserve">zabezpečenie administratívnych a odborných kapacít pre </w:t>
      </w:r>
      <w:r w:rsidRPr="00D06955">
        <w:rPr>
          <w:rFonts w:ascii="Arial" w:hAnsi="Arial" w:cs="Arial"/>
          <w:color w:val="000000" w:themeColor="text1"/>
          <w:sz w:val="19"/>
          <w:szCs w:val="19"/>
          <w:lang w:val="sk-SK"/>
        </w:rPr>
        <w:t>riadenie projektu: monitorovanie projektu, finančné riadenie projektu, publicita a informovanie, účtovanie, vedenie evidencie a archivácia, zabezpečenie súladu realizácie projektu so zmluvou o  NFP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w:t>
      </w:r>
      <w:r>
        <w:rPr>
          <w:rFonts w:ascii="Arial" w:hAnsi="Arial" w:cs="Arial"/>
          <w:color w:val="000000" w:themeColor="text1"/>
          <w:sz w:val="19"/>
          <w:szCs w:val="19"/>
          <w:lang w:val="sk-SK"/>
        </w:rPr>
        <w:t xml:space="preserve">zabezpečenie riadenia projektu – t.j. </w:t>
      </w:r>
      <w:r w:rsidRPr="00D06955">
        <w:rPr>
          <w:rFonts w:ascii="Arial" w:hAnsi="Arial" w:cs="Arial"/>
          <w:color w:val="000000" w:themeColor="text1"/>
          <w:sz w:val="19"/>
          <w:szCs w:val="19"/>
          <w:lang w:val="sk-SK"/>
        </w:rPr>
        <w:t xml:space="preserve">vie zabezpečiť dostatočné </w:t>
      </w:r>
      <w:r>
        <w:rPr>
          <w:rFonts w:ascii="Arial" w:hAnsi="Arial" w:cs="Arial"/>
          <w:color w:val="000000" w:themeColor="text1"/>
          <w:sz w:val="19"/>
          <w:szCs w:val="19"/>
          <w:lang w:val="sk-SK"/>
        </w:rPr>
        <w:t xml:space="preserve">interné </w:t>
      </w:r>
      <w:r w:rsidRPr="00D06955">
        <w:rPr>
          <w:rFonts w:ascii="Arial" w:hAnsi="Arial" w:cs="Arial"/>
          <w:color w:val="000000" w:themeColor="text1"/>
          <w:sz w:val="19"/>
          <w:szCs w:val="19"/>
          <w:lang w:val="sk-SK"/>
        </w:rPr>
        <w:t>administratívne kapacity s potrebnou odbornou spôsobilosťou a know-how potrebným pre zabezpečenie všetkých oblastí riadenia projektu</w:t>
      </w:r>
      <w:r>
        <w:rPr>
          <w:rFonts w:ascii="Arial" w:hAnsi="Arial" w:cs="Arial"/>
          <w:color w:val="000000" w:themeColor="text1"/>
          <w:sz w:val="19"/>
          <w:szCs w:val="19"/>
          <w:lang w:val="sk-SK"/>
        </w:rPr>
        <w:t>, resp. dokáže formulovať dostatočné odborné požiadavky pre externé riadenie, ktorými sa zabezpečí správne riadenie projektu,</w:t>
      </w:r>
    </w:p>
    <w:p w14:paraId="32C903A2" w14:textId="3EC22DE9" w:rsidR="005E045D" w:rsidRPr="00857CFE"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D06955">
        <w:rPr>
          <w:rFonts w:ascii="Arial" w:hAnsi="Arial" w:cs="Arial"/>
          <w:color w:val="000000" w:themeColor="text1"/>
          <w:sz w:val="19"/>
          <w:szCs w:val="19"/>
          <w:lang w:val="sk-SK"/>
        </w:rPr>
        <w:t xml:space="preserve">zabezpečenie administratívnych a odborných kapacít pre realizáciu projektu: </w:t>
      </w:r>
      <w:r>
        <w:rPr>
          <w:rFonts w:ascii="Arial" w:hAnsi="Arial" w:cs="Arial"/>
          <w:color w:val="000000" w:themeColor="text1"/>
          <w:sz w:val="19"/>
          <w:szCs w:val="19"/>
          <w:lang w:val="sk-SK"/>
        </w:rPr>
        <w:t>posudzuje sa</w:t>
      </w:r>
      <w:r w:rsidR="005E1546">
        <w:rPr>
          <w:rFonts w:ascii="Arial" w:hAnsi="Arial" w:cs="Arial"/>
          <w:color w:val="000000" w:themeColor="text1"/>
          <w:sz w:val="19"/>
          <w:szCs w:val="19"/>
          <w:lang w:val="sk-SK"/>
        </w:rPr>
        <w:t>,</w:t>
      </w:r>
      <w:r>
        <w:rPr>
          <w:rFonts w:ascii="Arial" w:hAnsi="Arial" w:cs="Arial"/>
          <w:color w:val="000000" w:themeColor="text1"/>
          <w:sz w:val="19"/>
          <w:szCs w:val="19"/>
          <w:lang w:val="sk-SK"/>
        </w:rPr>
        <w:t xml:space="preserve"> či </w:t>
      </w:r>
      <w:r w:rsidRPr="00D06955">
        <w:rPr>
          <w:rFonts w:ascii="Arial" w:hAnsi="Arial" w:cs="Arial"/>
          <w:color w:val="000000" w:themeColor="text1"/>
          <w:sz w:val="19"/>
          <w:szCs w:val="19"/>
          <w:lang w:val="sk-SK"/>
        </w:rPr>
        <w:t xml:space="preserve">žiadateľ </w:t>
      </w:r>
      <w:r>
        <w:rPr>
          <w:rFonts w:ascii="Arial" w:hAnsi="Arial" w:cs="Arial"/>
          <w:color w:val="000000" w:themeColor="text1"/>
          <w:sz w:val="19"/>
          <w:szCs w:val="19"/>
          <w:lang w:val="sk-SK"/>
        </w:rPr>
        <w:t>preukázal, že disponuje</w:t>
      </w:r>
      <w:r w:rsidRPr="00D06955">
        <w:rPr>
          <w:rFonts w:ascii="Arial" w:hAnsi="Arial" w:cs="Arial"/>
          <w:color w:val="000000" w:themeColor="text1"/>
          <w:sz w:val="19"/>
          <w:szCs w:val="19"/>
          <w:lang w:val="sk-SK"/>
        </w:rPr>
        <w:t xml:space="preserve"> internými alebo externými kapacitami na za</w:t>
      </w:r>
      <w:r>
        <w:rPr>
          <w:rFonts w:ascii="Arial" w:hAnsi="Arial" w:cs="Arial"/>
          <w:color w:val="000000" w:themeColor="text1"/>
          <w:sz w:val="19"/>
          <w:szCs w:val="19"/>
          <w:lang w:val="sk-SK"/>
        </w:rPr>
        <w:t xml:space="preserve">bezpečenie realizácie projektu - </w:t>
      </w:r>
      <w:r w:rsidRPr="00D0695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t.j. </w:t>
      </w:r>
      <w:r w:rsidRPr="00D06955">
        <w:rPr>
          <w:rFonts w:ascii="Arial" w:hAnsi="Arial" w:cs="Arial"/>
          <w:color w:val="000000" w:themeColor="text1"/>
          <w:sz w:val="19"/>
          <w:szCs w:val="19"/>
          <w:lang w:val="sk-SK"/>
        </w:rPr>
        <w:t xml:space="preserve">vie </w:t>
      </w:r>
      <w:r w:rsidRPr="00857CFE">
        <w:rPr>
          <w:rFonts w:ascii="Arial" w:hAnsi="Arial" w:cs="Arial"/>
          <w:color w:val="000000" w:themeColor="text1"/>
          <w:sz w:val="19"/>
          <w:szCs w:val="19"/>
          <w:lang w:val="sk-SK"/>
        </w:rPr>
        <w:t>zabezpečiť dostatočné personálne kapacity s potrebnou odbornou spôsobilosťou a know-how potrebným pre zabezpečenie realizácie aktivít projektu, resp. dokáže formulovať dostatočné odborné požiadavky pre zabezpečenie realizácie aktivít projektu vrátane rozdelenia kompetencií, definovania potrebných odborných znalostí, vzdelania atď.</w:t>
      </w:r>
    </w:p>
    <w:p w14:paraId="649D313F" w14:textId="3420EEF9"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Hodnotiteľ hodnotí najmä mieru zabezpečenia administratívnych a odborných kapacít pre riadenie projektu</w:t>
      </w:r>
      <w:r w:rsidR="00087C43">
        <w:rPr>
          <w:rFonts w:ascii="Arial" w:hAnsi="Arial" w:cs="Arial"/>
          <w:color w:val="000000" w:themeColor="text1"/>
          <w:sz w:val="19"/>
          <w:szCs w:val="19"/>
          <w:lang w:val="sk-SK"/>
        </w:rPr>
        <w:t>,</w:t>
      </w:r>
      <w:r w:rsidRPr="003C6DE1">
        <w:rPr>
          <w:rFonts w:ascii="Arial" w:hAnsi="Arial" w:cs="Arial"/>
          <w:color w:val="000000" w:themeColor="text1"/>
          <w:sz w:val="19"/>
          <w:szCs w:val="19"/>
          <w:lang w:val="sk-SK"/>
        </w:rPr>
        <w:t xml:space="preserve"> a to najmä:</w:t>
      </w:r>
    </w:p>
    <w:p w14:paraId="7D771E17" w14:textId="3A681864"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komplexným definovaním jednotlivých pozícií riadiaceho tímu (napr. hlavný manažér, projektový manažér, finančný manažér</w:t>
      </w:r>
      <w:r w:rsidR="00485D5E">
        <w:rPr>
          <w:rFonts w:ascii="Arial" w:hAnsi="Arial" w:cs="Arial"/>
          <w:color w:val="000000" w:themeColor="text1"/>
          <w:sz w:val="19"/>
          <w:szCs w:val="19"/>
          <w:lang w:val="sk-SK"/>
        </w:rPr>
        <w:t xml:space="preserve">, manažér pre </w:t>
      </w:r>
      <w:r w:rsidR="00087C43">
        <w:rPr>
          <w:rFonts w:ascii="Arial" w:hAnsi="Arial" w:cs="Arial"/>
          <w:color w:val="000000" w:themeColor="text1"/>
          <w:sz w:val="19"/>
          <w:szCs w:val="19"/>
          <w:lang w:val="sk-SK"/>
        </w:rPr>
        <w:t xml:space="preserve">verejné obstarávanie </w:t>
      </w:r>
      <w:r w:rsidR="00485D5E">
        <w:rPr>
          <w:rFonts w:ascii="Arial" w:hAnsi="Arial" w:cs="Arial"/>
          <w:color w:val="000000" w:themeColor="text1"/>
          <w:sz w:val="19"/>
          <w:szCs w:val="19"/>
          <w:lang w:val="sk-SK"/>
        </w:rPr>
        <w:t>a pod.),</w:t>
      </w:r>
    </w:p>
    <w:p w14:paraId="5DCA613F" w14:textId="30281EAB"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konkrétnym obsadením jednotlivých pozícií projektového tímu (uvedenie</w:t>
      </w:r>
      <w:r w:rsidR="00087C43">
        <w:rPr>
          <w:rFonts w:ascii="Arial" w:hAnsi="Arial" w:cs="Arial"/>
          <w:color w:val="000000" w:themeColor="text1"/>
          <w:sz w:val="19"/>
          <w:szCs w:val="19"/>
          <w:lang w:val="sk-SK"/>
        </w:rPr>
        <w:t xml:space="preserve"> konkrétnych osôb</w:t>
      </w:r>
      <w:r w:rsidRPr="003C6DE1">
        <w:rPr>
          <w:rFonts w:ascii="Arial" w:hAnsi="Arial" w:cs="Arial"/>
          <w:color w:val="000000" w:themeColor="text1"/>
          <w:sz w:val="19"/>
          <w:szCs w:val="19"/>
          <w:lang w:val="sk-SK"/>
        </w:rPr>
        <w:t xml:space="preserve"> jednotlivých členo</w:t>
      </w:r>
      <w:r w:rsidR="00087C43">
        <w:rPr>
          <w:rFonts w:ascii="Arial" w:hAnsi="Arial" w:cs="Arial"/>
          <w:color w:val="000000" w:themeColor="text1"/>
          <w:sz w:val="19"/>
          <w:szCs w:val="19"/>
          <w:lang w:val="sk-SK"/>
        </w:rPr>
        <w:t>v</w:t>
      </w:r>
      <w:r w:rsidRPr="003C6DE1">
        <w:rPr>
          <w:rFonts w:ascii="Arial" w:hAnsi="Arial" w:cs="Arial"/>
          <w:color w:val="000000" w:themeColor="text1"/>
          <w:sz w:val="19"/>
          <w:szCs w:val="19"/>
          <w:lang w:val="sk-SK"/>
        </w:rPr>
        <w:t xml:space="preserve"> tímu</w:t>
      </w:r>
      <w:r>
        <w:rPr>
          <w:rFonts w:ascii="Arial" w:hAnsi="Arial" w:cs="Arial"/>
          <w:color w:val="000000" w:themeColor="text1"/>
          <w:sz w:val="19"/>
          <w:szCs w:val="19"/>
          <w:lang w:val="sk-SK"/>
        </w:rPr>
        <w:t>, resp. uvedenie kvalifikačných požiadaviek na jednotlivé pozície</w:t>
      </w:r>
      <w:r w:rsidR="00485D5E">
        <w:rPr>
          <w:rFonts w:ascii="Arial" w:hAnsi="Arial" w:cs="Arial"/>
          <w:color w:val="000000" w:themeColor="text1"/>
          <w:sz w:val="19"/>
          <w:szCs w:val="19"/>
          <w:lang w:val="sk-SK"/>
        </w:rPr>
        <w:t>),</w:t>
      </w:r>
    </w:p>
    <w:p w14:paraId="3801A8B2"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preukázaním odborných schopností a skúseností členov projektového tímu (napr. na základe stručného popis pracovných skúseností, vzdelania členov projektového tím</w:t>
      </w:r>
      <w:r>
        <w:rPr>
          <w:rFonts w:ascii="Arial" w:hAnsi="Arial" w:cs="Arial"/>
          <w:color w:val="000000" w:themeColor="text1"/>
          <w:sz w:val="19"/>
          <w:szCs w:val="19"/>
          <w:lang w:val="sk-SK"/>
        </w:rPr>
        <w:t>u, resp. uvedením kvalifikačných požiadaviek na jednotlivé pozície</w:t>
      </w:r>
      <w:r w:rsidRPr="003C6DE1">
        <w:rPr>
          <w:rFonts w:ascii="Arial" w:hAnsi="Arial" w:cs="Arial"/>
          <w:color w:val="000000" w:themeColor="text1"/>
          <w:sz w:val="19"/>
          <w:szCs w:val="19"/>
          <w:lang w:val="sk-SK"/>
        </w:rPr>
        <w:t>).</w:t>
      </w:r>
    </w:p>
    <w:p w14:paraId="32B18357"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Hodnotiteľ priradí príslušnú bodovú hodnotu (2,1,0) v zmysle popisu aplikácie hodnotiaceho kritéria.</w:t>
      </w:r>
    </w:p>
    <w:p w14:paraId="61B60B73" w14:textId="3042FA60" w:rsidR="005E045D" w:rsidRDefault="005E045D"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4"/>
        <w:tblW w:w="4956" w:type="pct"/>
        <w:tblLayout w:type="fixed"/>
        <w:tblLook w:val="04A0" w:firstRow="1" w:lastRow="0" w:firstColumn="1" w:lastColumn="0" w:noHBand="0" w:noVBand="1"/>
      </w:tblPr>
      <w:tblGrid>
        <w:gridCol w:w="564"/>
        <w:gridCol w:w="2237"/>
        <w:gridCol w:w="3119"/>
        <w:gridCol w:w="1373"/>
        <w:gridCol w:w="1490"/>
        <w:gridCol w:w="6210"/>
      </w:tblGrid>
      <w:tr w:rsidR="00B23273" w:rsidRPr="003C6DE1" w14:paraId="35CA7ED4" w14:textId="77777777" w:rsidTr="00B23273">
        <w:trPr>
          <w:trHeight w:val="397"/>
        </w:trPr>
        <w:tc>
          <w:tcPr>
            <w:tcW w:w="188" w:type="pct"/>
            <w:shd w:val="clear" w:color="auto" w:fill="DEEAF6" w:themeFill="accent1" w:themeFillTint="33"/>
            <w:vAlign w:val="center"/>
            <w:hideMark/>
          </w:tcPr>
          <w:p w14:paraId="1FE21DE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P.č.</w:t>
            </w:r>
          </w:p>
        </w:tc>
        <w:tc>
          <w:tcPr>
            <w:tcW w:w="746" w:type="pct"/>
            <w:shd w:val="clear" w:color="auto" w:fill="DEEAF6" w:themeFill="accent1" w:themeFillTint="33"/>
            <w:vAlign w:val="center"/>
            <w:hideMark/>
          </w:tcPr>
          <w:p w14:paraId="40A23309" w14:textId="77777777" w:rsidR="005E045D" w:rsidRPr="003C6DE1" w:rsidRDefault="005E045D" w:rsidP="00DC138C">
            <w:pPr>
              <w:widowControl w:val="0"/>
              <w:spacing w:line="288" w:lineRule="auto"/>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Kritérium</w:t>
            </w:r>
          </w:p>
        </w:tc>
        <w:tc>
          <w:tcPr>
            <w:tcW w:w="1040" w:type="pct"/>
            <w:shd w:val="clear" w:color="auto" w:fill="DEEAF6" w:themeFill="accent1" w:themeFillTint="33"/>
            <w:vAlign w:val="center"/>
            <w:hideMark/>
          </w:tcPr>
          <w:p w14:paraId="298CAD5F"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Predmet hodnotenia</w:t>
            </w:r>
          </w:p>
        </w:tc>
        <w:tc>
          <w:tcPr>
            <w:tcW w:w="458" w:type="pct"/>
            <w:shd w:val="clear" w:color="auto" w:fill="DEEAF6" w:themeFill="accent1" w:themeFillTint="33"/>
            <w:vAlign w:val="center"/>
            <w:hideMark/>
          </w:tcPr>
          <w:p w14:paraId="14E3EBD5" w14:textId="77777777" w:rsidR="005E045D" w:rsidRPr="003C6DE1" w:rsidRDefault="005E045D" w:rsidP="00DC138C">
            <w:pPr>
              <w:widowControl w:val="0"/>
              <w:spacing w:line="288" w:lineRule="auto"/>
              <w:ind w:left="34"/>
              <w:jc w:val="center"/>
              <w:rPr>
                <w:rFonts w:ascii="Arial" w:hAnsi="Arial" w:cs="Arial"/>
                <w:color w:val="000000" w:themeColor="text1"/>
                <w:sz w:val="19"/>
                <w:szCs w:val="19"/>
                <w:u w:color="000000"/>
              </w:rPr>
            </w:pPr>
            <w:r w:rsidRPr="003C6DE1">
              <w:rPr>
                <w:rFonts w:ascii="Arial" w:hAnsi="Arial" w:cs="Arial"/>
                <w:b/>
                <w:bCs/>
                <w:color w:val="000000" w:themeColor="text1"/>
                <w:sz w:val="19"/>
                <w:szCs w:val="19"/>
                <w:u w:color="000000"/>
              </w:rPr>
              <w:t>Typ kritéria</w:t>
            </w:r>
          </w:p>
        </w:tc>
        <w:tc>
          <w:tcPr>
            <w:tcW w:w="497" w:type="pct"/>
            <w:shd w:val="clear" w:color="auto" w:fill="DEEAF6" w:themeFill="accent1" w:themeFillTint="33"/>
            <w:vAlign w:val="center"/>
            <w:hideMark/>
          </w:tcPr>
          <w:p w14:paraId="06DB0773" w14:textId="77777777" w:rsidR="005E045D" w:rsidRPr="003C6DE1" w:rsidRDefault="005E045D" w:rsidP="00DC138C">
            <w:pPr>
              <w:widowControl w:val="0"/>
              <w:spacing w:line="288" w:lineRule="auto"/>
              <w:ind w:left="34" w:right="136"/>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Hodnotenie</w:t>
            </w:r>
          </w:p>
        </w:tc>
        <w:tc>
          <w:tcPr>
            <w:tcW w:w="2071" w:type="pct"/>
            <w:shd w:val="clear" w:color="auto" w:fill="DEEAF6" w:themeFill="accent1" w:themeFillTint="33"/>
            <w:vAlign w:val="center"/>
            <w:hideMark/>
          </w:tcPr>
          <w:p w14:paraId="1BB97BAE" w14:textId="77777777" w:rsidR="005E045D" w:rsidRPr="003C6DE1" w:rsidRDefault="005E045D" w:rsidP="00DC138C">
            <w:pPr>
              <w:widowControl w:val="0"/>
              <w:spacing w:line="288" w:lineRule="auto"/>
              <w:ind w:left="143" w:right="136" w:hanging="3"/>
              <w:jc w:val="center"/>
              <w:rPr>
                <w:rFonts w:ascii="Arial" w:hAnsi="Arial" w:cs="Arial"/>
                <w:b/>
                <w:bCs/>
                <w:color w:val="000000" w:themeColor="text1"/>
                <w:sz w:val="19"/>
                <w:szCs w:val="19"/>
                <w:u w:color="000000"/>
              </w:rPr>
            </w:pPr>
            <w:r w:rsidRPr="003C6DE1">
              <w:rPr>
                <w:rFonts w:ascii="Arial" w:hAnsi="Arial" w:cs="Arial"/>
                <w:b/>
                <w:bCs/>
                <w:color w:val="000000" w:themeColor="text1"/>
                <w:sz w:val="19"/>
                <w:szCs w:val="19"/>
                <w:u w:color="000000"/>
              </w:rPr>
              <w:t>Spôsob aplikácie hodnotiaceho kritéria</w:t>
            </w:r>
          </w:p>
        </w:tc>
      </w:tr>
      <w:tr w:rsidR="00B23273" w:rsidRPr="003C6DE1" w14:paraId="0B558D77" w14:textId="77777777" w:rsidTr="00B23273">
        <w:trPr>
          <w:trHeight w:val="435"/>
        </w:trPr>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347062D5" w14:textId="77777777" w:rsidR="005E045D" w:rsidRPr="003C6DE1" w:rsidRDefault="005E045D" w:rsidP="00DC138C">
            <w:pPr>
              <w:spacing w:line="288" w:lineRule="auto"/>
              <w:jc w:val="center"/>
              <w:rPr>
                <w:rFonts w:ascii="Arial" w:hAnsi="Arial" w:cs="Arial"/>
                <w:color w:val="000000" w:themeColor="text1"/>
                <w:sz w:val="19"/>
                <w:szCs w:val="19"/>
              </w:rPr>
            </w:pPr>
            <w:r w:rsidRPr="003C6DE1">
              <w:rPr>
                <w:rFonts w:ascii="Arial" w:hAnsi="Arial" w:cs="Arial"/>
                <w:color w:val="000000" w:themeColor="text1"/>
                <w:sz w:val="19"/>
                <w:szCs w:val="19"/>
              </w:rPr>
              <w:t>3.2</w:t>
            </w:r>
          </w:p>
        </w:tc>
        <w:tc>
          <w:tcPr>
            <w:tcW w:w="746" w:type="pct"/>
            <w:vMerge w:val="restart"/>
            <w:tcBorders>
              <w:top w:val="single" w:sz="4" w:space="0" w:color="auto"/>
              <w:left w:val="single" w:sz="4" w:space="0" w:color="auto"/>
              <w:bottom w:val="single" w:sz="4" w:space="0" w:color="auto"/>
              <w:right w:val="single" w:sz="4" w:space="0" w:color="auto"/>
            </w:tcBorders>
            <w:vAlign w:val="center"/>
            <w:hideMark/>
          </w:tcPr>
          <w:p w14:paraId="568C5AB9" w14:textId="77777777" w:rsidR="005E045D" w:rsidRPr="003C6DE1" w:rsidRDefault="005E045D" w:rsidP="00DC138C">
            <w:pPr>
              <w:spacing w:line="288" w:lineRule="auto"/>
              <w:rPr>
                <w:rFonts w:ascii="Arial" w:hAnsi="Arial" w:cs="Arial"/>
                <w:color w:val="000000" w:themeColor="text1"/>
                <w:sz w:val="19"/>
                <w:szCs w:val="19"/>
              </w:rPr>
            </w:pPr>
            <w:r w:rsidRPr="004D7ADC">
              <w:rPr>
                <w:rFonts w:ascii="Arial" w:hAnsi="Arial" w:cs="Arial"/>
                <w:color w:val="000000" w:themeColor="text1"/>
                <w:sz w:val="19"/>
                <w:szCs w:val="19"/>
              </w:rPr>
              <w:t>Posúdenie prevádzkovej  a technickej udržateľnosti projektu</w:t>
            </w: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14:paraId="618140C6" w14:textId="77777777" w:rsidR="005E045D" w:rsidRPr="003C6DE1" w:rsidRDefault="005E045D" w:rsidP="00B23273">
            <w:pPr>
              <w:spacing w:line="288" w:lineRule="auto"/>
              <w:jc w:val="both"/>
              <w:rPr>
                <w:rFonts w:ascii="Arial" w:hAnsi="Arial" w:cs="Arial"/>
                <w:color w:val="000000" w:themeColor="text1"/>
                <w:sz w:val="19"/>
                <w:szCs w:val="19"/>
              </w:rPr>
            </w:pPr>
            <w:r w:rsidRPr="004D7ADC">
              <w:rPr>
                <w:rFonts w:ascii="Arial" w:hAnsi="Arial" w:cs="Arial"/>
                <w:color w:val="000000" w:themeColor="text1"/>
                <w:sz w:val="19"/>
                <w:szCs w:val="19"/>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tc>
        <w:tc>
          <w:tcPr>
            <w:tcW w:w="458" w:type="pct"/>
            <w:vMerge w:val="restart"/>
            <w:tcBorders>
              <w:top w:val="single" w:sz="4" w:space="0" w:color="auto"/>
              <w:left w:val="single" w:sz="4" w:space="0" w:color="auto"/>
              <w:bottom w:val="single" w:sz="4" w:space="0" w:color="auto"/>
              <w:right w:val="single" w:sz="4" w:space="0" w:color="auto"/>
            </w:tcBorders>
            <w:vAlign w:val="center"/>
            <w:hideMark/>
          </w:tcPr>
          <w:p w14:paraId="369ED667" w14:textId="77777777" w:rsidR="005E045D" w:rsidRPr="003C6DE1" w:rsidRDefault="005E045D" w:rsidP="00DC138C">
            <w:pPr>
              <w:widowControl w:val="0"/>
              <w:spacing w:line="288" w:lineRule="auto"/>
              <w:jc w:val="center"/>
              <w:rPr>
                <w:rFonts w:ascii="Arial" w:eastAsia="Helvetica" w:hAnsi="Arial" w:cs="Arial"/>
                <w:color w:val="000000" w:themeColor="text1"/>
                <w:sz w:val="19"/>
                <w:szCs w:val="19"/>
                <w:u w:color="000000"/>
              </w:rPr>
            </w:pPr>
            <w:r w:rsidRPr="004D7ADC">
              <w:rPr>
                <w:rFonts w:ascii="Arial" w:eastAsia="Helvetica" w:hAnsi="Arial" w:cs="Arial"/>
                <w:color w:val="000000" w:themeColor="text1"/>
                <w:sz w:val="19"/>
                <w:szCs w:val="19"/>
                <w:u w:color="000000"/>
              </w:rPr>
              <w:t>Bodové kritérium</w:t>
            </w:r>
          </w:p>
        </w:tc>
        <w:tc>
          <w:tcPr>
            <w:tcW w:w="497" w:type="pct"/>
            <w:tcBorders>
              <w:top w:val="single" w:sz="4" w:space="0" w:color="auto"/>
              <w:left w:val="single" w:sz="4" w:space="0" w:color="auto"/>
              <w:bottom w:val="single" w:sz="4" w:space="0" w:color="auto"/>
              <w:right w:val="single" w:sz="4" w:space="0" w:color="auto"/>
            </w:tcBorders>
            <w:vAlign w:val="center"/>
          </w:tcPr>
          <w:p w14:paraId="06940B88"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2</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88B1946"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Žiadateľ podrobne uviedol spôsob zabezpečenia potrebného technického zázemia, administratívnych kapacít, legislatívneho prostredia a podobne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B23273" w:rsidRPr="003C6DE1" w14:paraId="3B66C60C" w14:textId="77777777" w:rsidTr="00B23273">
        <w:trPr>
          <w:trHeight w:val="407"/>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6C20CB98"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412F7D5B"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5E8DEB4"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61B486A4"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tcPr>
          <w:p w14:paraId="659E26F4"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1</w:t>
            </w:r>
          </w:p>
        </w:tc>
        <w:tc>
          <w:tcPr>
            <w:tcW w:w="2071" w:type="pct"/>
            <w:tcBorders>
              <w:top w:val="single" w:sz="4" w:space="0" w:color="auto"/>
              <w:left w:val="single" w:sz="4" w:space="0" w:color="auto"/>
              <w:bottom w:val="single" w:sz="4" w:space="0" w:color="auto"/>
              <w:right w:val="single" w:sz="4" w:space="0" w:color="auto"/>
            </w:tcBorders>
            <w:vAlign w:val="center"/>
            <w:hideMark/>
          </w:tcPr>
          <w:p w14:paraId="7F4955A0"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 xml:space="preserve">Spôsob zabezpečenia potrebného technického zázemia, administratívnych kapacít, legislatívneho prostredia a podobne (analogicky podľa typu projektu) s cieľom zabezpečenia udržateľnosti výstupov/výsledkov projektu po ukončení realizácie jeho aktivít a/alebo vyhodnotenie možných rizík udržateľnosti projektu vrátane spôsobu ich predchádzania a ich manažmentu je uvedený len vo všeobecnej rovine, resp. vykazuje nedostatky, ktoré však nemajú rozhodujúci vplyv </w:t>
            </w:r>
            <w:r w:rsidRPr="004D7ADC">
              <w:rPr>
                <w:rFonts w:ascii="Arial" w:eastAsia="Helvetica" w:hAnsi="Arial" w:cs="Arial"/>
                <w:color w:val="000000" w:themeColor="text1"/>
                <w:sz w:val="19"/>
                <w:szCs w:val="19"/>
              </w:rPr>
              <w:lastRenderedPageBreak/>
              <w:t>na prevádzkovú a technickú udržateľnosť projektu.</w:t>
            </w:r>
          </w:p>
        </w:tc>
      </w:tr>
      <w:tr w:rsidR="00B23273" w:rsidRPr="003C6DE1" w14:paraId="5801B007" w14:textId="77777777" w:rsidTr="00B23273">
        <w:trPr>
          <w:trHeight w:val="530"/>
        </w:trPr>
        <w:tc>
          <w:tcPr>
            <w:tcW w:w="188" w:type="pct"/>
            <w:vMerge/>
            <w:tcBorders>
              <w:top w:val="single" w:sz="4" w:space="0" w:color="auto"/>
              <w:left w:val="single" w:sz="4" w:space="0" w:color="auto"/>
              <w:bottom w:val="single" w:sz="4" w:space="0" w:color="auto"/>
              <w:right w:val="single" w:sz="4" w:space="0" w:color="auto"/>
            </w:tcBorders>
            <w:vAlign w:val="center"/>
            <w:hideMark/>
          </w:tcPr>
          <w:p w14:paraId="70C89BFD" w14:textId="77777777" w:rsidR="005E045D" w:rsidRPr="003C6DE1" w:rsidRDefault="005E045D" w:rsidP="00DC138C">
            <w:pPr>
              <w:spacing w:line="288" w:lineRule="auto"/>
              <w:jc w:val="center"/>
              <w:rPr>
                <w:rFonts w:ascii="Arial" w:hAnsi="Arial" w:cs="Arial"/>
                <w:color w:val="000000" w:themeColor="text1"/>
                <w:sz w:val="19"/>
                <w:szCs w:val="19"/>
              </w:rPr>
            </w:pPr>
          </w:p>
        </w:tc>
        <w:tc>
          <w:tcPr>
            <w:tcW w:w="746" w:type="pct"/>
            <w:vMerge/>
            <w:tcBorders>
              <w:top w:val="single" w:sz="4" w:space="0" w:color="auto"/>
              <w:left w:val="single" w:sz="4" w:space="0" w:color="auto"/>
              <w:bottom w:val="single" w:sz="4" w:space="0" w:color="auto"/>
              <w:right w:val="single" w:sz="4" w:space="0" w:color="auto"/>
            </w:tcBorders>
            <w:vAlign w:val="center"/>
            <w:hideMark/>
          </w:tcPr>
          <w:p w14:paraId="5B152CBF" w14:textId="77777777" w:rsidR="005E045D" w:rsidRPr="003C6DE1" w:rsidRDefault="005E045D" w:rsidP="00DC138C">
            <w:pPr>
              <w:spacing w:line="288" w:lineRule="auto"/>
              <w:rPr>
                <w:rFonts w:ascii="Arial" w:hAnsi="Arial" w:cs="Arial"/>
                <w:color w:val="000000" w:themeColor="text1"/>
                <w:sz w:val="19"/>
                <w:szCs w:val="19"/>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566294B2" w14:textId="77777777" w:rsidR="005E045D" w:rsidRPr="003C6DE1" w:rsidRDefault="005E045D" w:rsidP="00DC138C">
            <w:pPr>
              <w:spacing w:line="288" w:lineRule="auto"/>
              <w:rPr>
                <w:rFonts w:ascii="Arial" w:hAnsi="Arial" w:cs="Arial"/>
                <w:color w:val="000000" w:themeColor="text1"/>
                <w:sz w:val="19"/>
                <w:szCs w:val="19"/>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1EEF4D6D" w14:textId="77777777" w:rsidR="005E045D" w:rsidRPr="003C6DE1" w:rsidRDefault="005E045D" w:rsidP="00DC138C">
            <w:pPr>
              <w:spacing w:line="288" w:lineRule="auto"/>
              <w:jc w:val="center"/>
              <w:rPr>
                <w:rFonts w:ascii="Arial" w:eastAsia="Helvetica" w:hAnsi="Arial" w:cs="Arial"/>
                <w:color w:val="000000" w:themeColor="text1"/>
                <w:sz w:val="19"/>
                <w:szCs w:val="19"/>
                <w:u w:color="000000"/>
              </w:rPr>
            </w:pPr>
          </w:p>
        </w:tc>
        <w:tc>
          <w:tcPr>
            <w:tcW w:w="497" w:type="pct"/>
            <w:tcBorders>
              <w:top w:val="single" w:sz="4" w:space="0" w:color="auto"/>
              <w:left w:val="single" w:sz="4" w:space="0" w:color="auto"/>
              <w:bottom w:val="single" w:sz="4" w:space="0" w:color="auto"/>
              <w:right w:val="single" w:sz="4" w:space="0" w:color="auto"/>
            </w:tcBorders>
            <w:vAlign w:val="center"/>
            <w:hideMark/>
          </w:tcPr>
          <w:p w14:paraId="5D7A237D" w14:textId="77777777" w:rsidR="005E045D" w:rsidRPr="003C6DE1" w:rsidRDefault="005E045D" w:rsidP="00DC138C">
            <w:pPr>
              <w:spacing w:line="288" w:lineRule="auto"/>
              <w:jc w:val="center"/>
              <w:rPr>
                <w:rFonts w:ascii="Arial" w:hAnsi="Arial" w:cs="Arial"/>
                <w:color w:val="000000" w:themeColor="text1"/>
                <w:sz w:val="19"/>
                <w:szCs w:val="19"/>
              </w:rPr>
            </w:pPr>
            <w:r w:rsidRPr="004D7ADC">
              <w:rPr>
                <w:rFonts w:ascii="Arial" w:hAnsi="Arial" w:cs="Arial"/>
                <w:color w:val="000000" w:themeColor="text1"/>
                <w:sz w:val="19"/>
                <w:szCs w:val="19"/>
              </w:rPr>
              <w:t>0</w:t>
            </w:r>
          </w:p>
        </w:tc>
        <w:tc>
          <w:tcPr>
            <w:tcW w:w="2071" w:type="pct"/>
            <w:tcBorders>
              <w:top w:val="single" w:sz="4" w:space="0" w:color="auto"/>
              <w:left w:val="single" w:sz="4" w:space="0" w:color="auto"/>
              <w:bottom w:val="single" w:sz="4" w:space="0" w:color="auto"/>
              <w:right w:val="single" w:sz="4" w:space="0" w:color="auto"/>
            </w:tcBorders>
            <w:vAlign w:val="center"/>
            <w:hideMark/>
          </w:tcPr>
          <w:p w14:paraId="31B06AE5" w14:textId="77777777" w:rsidR="005E045D" w:rsidRPr="003C6DE1" w:rsidRDefault="005E045D" w:rsidP="00B23273">
            <w:pPr>
              <w:spacing w:line="288" w:lineRule="auto"/>
              <w:jc w:val="both"/>
              <w:rPr>
                <w:rFonts w:ascii="Arial" w:eastAsia="Helvetica" w:hAnsi="Arial" w:cs="Arial"/>
                <w:color w:val="000000" w:themeColor="text1"/>
                <w:sz w:val="19"/>
                <w:szCs w:val="19"/>
              </w:rPr>
            </w:pPr>
            <w:r w:rsidRPr="004D7ADC">
              <w:rPr>
                <w:rFonts w:ascii="Arial" w:eastAsia="Helvetica" w:hAnsi="Arial" w:cs="Arial"/>
                <w:color w:val="000000" w:themeColor="text1"/>
                <w:sz w:val="19"/>
                <w:szCs w:val="19"/>
              </w:rPr>
              <w:t>Technické zázemie, administratívne kapacity, vyhodnotenie rizík nie sú v kontexte udržateľnosti projektu vôbec riešené alebo ponúknuté riešenia predstavujú vážne riziko udržateľnosti projektu.</w:t>
            </w:r>
          </w:p>
        </w:tc>
      </w:tr>
    </w:tbl>
    <w:p w14:paraId="27DCDBC9" w14:textId="7F7CCB54" w:rsidR="005E045D" w:rsidRPr="003C6DE1" w:rsidRDefault="005E045D"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posudzuje informácie uvedené v</w:t>
      </w:r>
      <w:r w:rsidR="004F57F5">
        <w:rPr>
          <w:rFonts w:ascii="Arial" w:hAnsi="Arial" w:cs="Arial"/>
          <w:color w:val="000000" w:themeColor="text1"/>
          <w:sz w:val="19"/>
          <w:szCs w:val="19"/>
        </w:rPr>
        <w:t> </w:t>
      </w:r>
      <w:r w:rsidRPr="003C6DE1">
        <w:rPr>
          <w:rFonts w:ascii="Arial" w:hAnsi="Arial" w:cs="Arial"/>
          <w:color w:val="000000" w:themeColor="text1"/>
          <w:sz w:val="19"/>
          <w:szCs w:val="19"/>
        </w:rPr>
        <w:t>časti</w:t>
      </w:r>
      <w:r w:rsidR="004F57F5">
        <w:rPr>
          <w:rFonts w:ascii="Arial" w:hAnsi="Arial" w:cs="Arial"/>
          <w:color w:val="000000" w:themeColor="text1"/>
          <w:sz w:val="19"/>
          <w:szCs w:val="19"/>
        </w:rPr>
        <w:t>ach ŽoNFP:</w:t>
      </w:r>
      <w:r w:rsidRPr="003C6DE1">
        <w:rPr>
          <w:rFonts w:ascii="Arial" w:hAnsi="Arial" w:cs="Arial"/>
          <w:color w:val="000000" w:themeColor="text1"/>
          <w:sz w:val="19"/>
          <w:szCs w:val="19"/>
        </w:rPr>
        <w:t xml:space="preserve"> 7.3 Situácia po realizácii</w:t>
      </w:r>
      <w:r>
        <w:rPr>
          <w:rFonts w:ascii="Arial" w:hAnsi="Arial" w:cs="Arial"/>
          <w:color w:val="000000" w:themeColor="text1"/>
          <w:sz w:val="19"/>
          <w:szCs w:val="19"/>
        </w:rPr>
        <w:t xml:space="preserve"> projektu a udržateľnosť</w:t>
      </w:r>
      <w:r w:rsidRPr="003C6DE1">
        <w:rPr>
          <w:rFonts w:ascii="Arial" w:hAnsi="Arial" w:cs="Arial"/>
          <w:color w:val="000000" w:themeColor="text1"/>
          <w:sz w:val="19"/>
          <w:szCs w:val="19"/>
        </w:rPr>
        <w:t xml:space="preserve"> projektu, 7.4 Administratívna a prevádzková</w:t>
      </w:r>
      <w:r>
        <w:rPr>
          <w:rFonts w:ascii="Arial" w:hAnsi="Arial" w:cs="Arial"/>
          <w:color w:val="000000" w:themeColor="text1"/>
          <w:sz w:val="19"/>
          <w:szCs w:val="19"/>
        </w:rPr>
        <w:t xml:space="preserve"> kapacita žiadateľ</w:t>
      </w:r>
      <w:r w:rsidRPr="003C6DE1">
        <w:rPr>
          <w:rFonts w:ascii="Arial" w:hAnsi="Arial" w:cs="Arial"/>
          <w:color w:val="000000" w:themeColor="text1"/>
          <w:sz w:val="19"/>
          <w:szCs w:val="19"/>
        </w:rPr>
        <w:t>a a 13. Identifikácia rizík a prostriedky na ich elimináciu.</w:t>
      </w:r>
    </w:p>
    <w:p w14:paraId="5EE864DE" w14:textId="77777777" w:rsidR="005E045D" w:rsidRPr="003C6DE1" w:rsidRDefault="005E045D"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w:t>
      </w:r>
      <w:r>
        <w:rPr>
          <w:rFonts w:ascii="Arial" w:eastAsiaTheme="minorHAnsi" w:hAnsi="Arial" w:cs="Arial"/>
          <w:color w:val="000000" w:themeColor="text1"/>
          <w:sz w:val="19"/>
          <w:szCs w:val="19"/>
          <w:bdr w:val="none" w:sz="0" w:space="0" w:color="auto"/>
          <w:lang w:val="sk-SK"/>
        </w:rPr>
        <w:t xml:space="preserve">na základe informácií uvedených v ŽoNFP </w:t>
      </w:r>
      <w:r w:rsidRPr="003C6DE1">
        <w:rPr>
          <w:rFonts w:ascii="Arial" w:eastAsiaTheme="minorHAnsi" w:hAnsi="Arial" w:cs="Arial"/>
          <w:color w:val="000000" w:themeColor="text1"/>
          <w:sz w:val="19"/>
          <w:szCs w:val="19"/>
          <w:bdr w:val="none" w:sz="0" w:space="0" w:color="auto"/>
          <w:lang w:val="sk-SK"/>
        </w:rPr>
        <w:t>hodnotí najmä mieru plnenia nasledovných oblastí:</w:t>
      </w:r>
    </w:p>
    <w:p w14:paraId="147270FE" w14:textId="77777777" w:rsidR="005E045D" w:rsidRPr="003C6DE1"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zabezpečenie technického zázemia pre udržanie výsledkov projektu</w:t>
      </w:r>
      <w:r>
        <w:rPr>
          <w:rFonts w:ascii="Arial" w:hAnsi="Arial" w:cs="Arial"/>
          <w:color w:val="000000" w:themeColor="text1"/>
          <w:sz w:val="19"/>
          <w:szCs w:val="19"/>
          <w:lang w:val="sk-SK"/>
        </w:rPr>
        <w:t>,</w:t>
      </w:r>
    </w:p>
    <w:p w14:paraId="056579AC"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3C6DE1">
        <w:rPr>
          <w:rFonts w:ascii="Arial" w:hAnsi="Arial" w:cs="Arial"/>
          <w:color w:val="000000" w:themeColor="text1"/>
          <w:sz w:val="19"/>
          <w:szCs w:val="19"/>
          <w:lang w:val="sk-SK"/>
        </w:rPr>
        <w:t xml:space="preserve">zabezpečenie administratívnych kapacít pre udržanie výsledkov projektu (žiadateľ môže disponovať internými alebo externými kapacitami na zabezpečenie prevádzky/ udržateľnosti projektu, posudzuje sa, či žiadateľ disponuje, resp. zabezpečí dostatočné administratívne kapacity s potrebnou odbornou spôsobilosťou (ak relevantné) a know-how potrebným pre zabezpečenie udržateľnosti </w:t>
      </w:r>
      <w:r w:rsidRPr="00AE2CE5">
        <w:rPr>
          <w:rFonts w:ascii="Arial" w:hAnsi="Arial" w:cs="Arial"/>
          <w:color w:val="000000" w:themeColor="text1"/>
          <w:sz w:val="19"/>
          <w:szCs w:val="19"/>
          <w:lang w:val="sk-SK"/>
        </w:rPr>
        <w:t>projektu,</w:t>
      </w:r>
    </w:p>
    <w:p w14:paraId="20F97435" w14:textId="77777777" w:rsidR="005E045D" w:rsidRPr="00AE2CE5" w:rsidRDefault="005E045D" w:rsidP="00DD4A04">
      <w:pPr>
        <w:pStyle w:val="Odsekzoznamu"/>
        <w:numPr>
          <w:ilvl w:val="0"/>
          <w:numId w:val="6"/>
        </w:numPr>
        <w:spacing w:before="120" w:after="120" w:line="288" w:lineRule="auto"/>
        <w:jc w:val="both"/>
        <w:rPr>
          <w:rFonts w:ascii="Arial" w:hAnsi="Arial" w:cs="Arial"/>
          <w:color w:val="000000" w:themeColor="text1"/>
          <w:sz w:val="19"/>
          <w:szCs w:val="19"/>
          <w:lang w:val="sk-SK"/>
        </w:rPr>
      </w:pPr>
      <w:r w:rsidRPr="00AE2CE5">
        <w:rPr>
          <w:rFonts w:ascii="Arial" w:hAnsi="Arial" w:cs="Arial"/>
          <w:color w:val="000000" w:themeColor="text1"/>
          <w:sz w:val="19"/>
          <w:szCs w:val="19"/>
          <w:lang w:val="sk-SK"/>
        </w:rPr>
        <w:t>žiadateľ komplexne vyhodnotil možné riziká pre udržateľnosť projektu a uviedol popis manažmentu rizík udržateľnosti projektu (identifikovanie rizík, popis prostriedkov na ich elimináciu).</w:t>
      </w:r>
    </w:p>
    <w:p w14:paraId="286C327D" w14:textId="580C8B14" w:rsidR="00B23273" w:rsidRPr="000E2D66" w:rsidRDefault="005E045D" w:rsidP="000E2D66">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hAnsi="Arial" w:cs="Arial"/>
          <w:color w:val="000000" w:themeColor="text1"/>
          <w:sz w:val="19"/>
          <w:szCs w:val="19"/>
          <w:lang w:val="sk-SK"/>
        </w:rPr>
      </w:pPr>
      <w:r w:rsidRPr="00AE2CE5">
        <w:rPr>
          <w:rFonts w:ascii="Arial" w:eastAsiaTheme="minorHAnsi" w:hAnsi="Arial" w:cs="Arial"/>
          <w:color w:val="000000" w:themeColor="text1"/>
          <w:sz w:val="19"/>
          <w:szCs w:val="19"/>
          <w:bdr w:val="none" w:sz="0" w:space="0" w:color="auto"/>
          <w:lang w:val="sk-SK"/>
        </w:rPr>
        <w:t xml:space="preserve">Hodnotiteľ priradí príslušnú bodovú hodnotu (2,1,0) v zmysle popisu aplikácie hodnotiaceho kritéria. </w:t>
      </w:r>
      <w:r w:rsidRPr="00AE2CE5">
        <w:rPr>
          <w:rFonts w:ascii="Arial" w:hAnsi="Arial" w:cs="Arial"/>
          <w:color w:val="000000" w:themeColor="text1"/>
          <w:sz w:val="19"/>
          <w:szCs w:val="19"/>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tbl>
      <w:tblPr>
        <w:tblStyle w:val="TableGrid6"/>
        <w:tblW w:w="14992" w:type="dxa"/>
        <w:tblLayout w:type="fixed"/>
        <w:tblLook w:val="04A0" w:firstRow="1" w:lastRow="0" w:firstColumn="1" w:lastColumn="0" w:noHBand="0" w:noVBand="1"/>
      </w:tblPr>
      <w:tblGrid>
        <w:gridCol w:w="606"/>
        <w:gridCol w:w="14386"/>
      </w:tblGrid>
      <w:tr w:rsidR="008A0B3C" w:rsidRPr="00D96F1C" w14:paraId="2A145F9A"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1E2F20A" w14:textId="5DFB2560" w:rsidR="008A0B3C" w:rsidRPr="00D96F1C" w:rsidRDefault="008A0B3C" w:rsidP="00997686">
            <w:pPr>
              <w:widowControl w:val="0"/>
              <w:spacing w:line="288" w:lineRule="auto"/>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4.</w:t>
            </w:r>
          </w:p>
        </w:tc>
        <w:tc>
          <w:tcPr>
            <w:tcW w:w="1438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91086E9" w14:textId="53839CF4"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Finančná a ekonomická stránka projektu</w:t>
            </w:r>
          </w:p>
        </w:tc>
      </w:tr>
    </w:tbl>
    <w:p w14:paraId="338E67E2" w14:textId="77777777" w:rsidR="00BE2F8F" w:rsidRPr="000E2D66" w:rsidRDefault="00BE2F8F" w:rsidP="00B23273">
      <w:pPr>
        <w:spacing w:after="0"/>
        <w:rPr>
          <w:sz w:val="10"/>
          <w:szCs w:val="10"/>
        </w:rPr>
      </w:pPr>
    </w:p>
    <w:tbl>
      <w:tblPr>
        <w:tblStyle w:val="TableGrid6"/>
        <w:tblW w:w="14992" w:type="dxa"/>
        <w:tblLayout w:type="fixed"/>
        <w:tblLook w:val="04A0" w:firstRow="1" w:lastRow="0" w:firstColumn="1" w:lastColumn="0" w:noHBand="0" w:noVBand="1"/>
      </w:tblPr>
      <w:tblGrid>
        <w:gridCol w:w="606"/>
        <w:gridCol w:w="2495"/>
        <w:gridCol w:w="4804"/>
        <w:gridCol w:w="1417"/>
        <w:gridCol w:w="1474"/>
        <w:gridCol w:w="4196"/>
      </w:tblGrid>
      <w:tr w:rsidR="008A0B3C" w:rsidRPr="00D96F1C" w14:paraId="0ED4AA74" w14:textId="77777777" w:rsidTr="00133B63">
        <w:trPr>
          <w:trHeight w:val="397"/>
        </w:trPr>
        <w:tc>
          <w:tcPr>
            <w:tcW w:w="60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7AAF78D"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4E7B8C3" w14:textId="77777777" w:rsidR="008A0B3C" w:rsidRPr="00D96F1C" w:rsidRDefault="008A0B3C" w:rsidP="00526E9D">
            <w:pPr>
              <w:widowControl w:val="0"/>
              <w:spacing w:line="288" w:lineRule="auto"/>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A7D0D4"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903337F" w14:textId="77777777" w:rsidR="008A0B3C" w:rsidRPr="00D96F1C" w:rsidRDefault="008A0B3C" w:rsidP="00526E9D">
            <w:pPr>
              <w:widowControl w:val="0"/>
              <w:spacing w:line="288" w:lineRule="auto"/>
              <w:ind w:left="33" w:hanging="33"/>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DB9136" w14:textId="77777777" w:rsidR="008A0B3C" w:rsidRPr="00D96F1C" w:rsidRDefault="008A0B3C" w:rsidP="00526E9D">
            <w:pPr>
              <w:widowControl w:val="0"/>
              <w:spacing w:line="288" w:lineRule="auto"/>
              <w:ind w:left="34" w:right="136"/>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19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5EAB0C" w14:textId="77777777" w:rsidR="008A0B3C" w:rsidRPr="00D96F1C" w:rsidRDefault="008A0B3C" w:rsidP="00526E9D">
            <w:pPr>
              <w:widowControl w:val="0"/>
              <w:spacing w:line="288" w:lineRule="auto"/>
              <w:ind w:left="143" w:right="136" w:hanging="3"/>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0FF17377" w14:textId="77777777" w:rsidTr="00A248BC">
        <w:trPr>
          <w:trHeight w:val="274"/>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12FE8FE7" w14:textId="5BD8B5B5" w:rsidR="000E4DB3" w:rsidRPr="00D96F1C" w:rsidRDefault="000E4DB3" w:rsidP="00B23273">
            <w:pPr>
              <w:spacing w:line="288" w:lineRule="auto"/>
              <w:jc w:val="center"/>
              <w:rPr>
                <w:rFonts w:ascii="Arial" w:hAnsi="Arial" w:cs="Arial"/>
                <w:color w:val="000000" w:themeColor="text1"/>
                <w:sz w:val="19"/>
                <w:szCs w:val="19"/>
              </w:rPr>
            </w:pPr>
            <w:r w:rsidRPr="00D96F1C">
              <w:rPr>
                <w:rFonts w:ascii="Arial" w:hAnsi="Arial" w:cs="Arial"/>
                <w:color w:val="000000" w:themeColor="text1"/>
                <w:sz w:val="19"/>
                <w:szCs w:val="19"/>
              </w:rPr>
              <w:t>4.1</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4AE34B70" w14:textId="16F48BC2" w:rsidR="000E4DB3" w:rsidRPr="00D96F1C" w:rsidRDefault="000E4DB3" w:rsidP="00B23273">
            <w:pPr>
              <w:spacing w:line="288" w:lineRule="auto"/>
              <w:rPr>
                <w:rFonts w:ascii="Arial" w:hAnsi="Arial" w:cs="Arial"/>
                <w:color w:val="000000" w:themeColor="text1"/>
                <w:sz w:val="19"/>
                <w:szCs w:val="19"/>
              </w:rPr>
            </w:pPr>
            <w:r w:rsidRPr="00F93B3F">
              <w:rPr>
                <w:rFonts w:ascii="Arial" w:eastAsia="Helvetica" w:hAnsi="Arial" w:cs="Arial"/>
                <w:color w:val="000000" w:themeColor="text1"/>
                <w:sz w:val="19"/>
                <w:szCs w:val="19"/>
              </w:rPr>
              <w:t>Vecná oprávnenosť výdavkov projektu - obsahová oprávnenosť, účelnosť a účinnosť</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7295324D" w14:textId="77777777" w:rsidR="000E4DB3" w:rsidRPr="00F93B3F" w:rsidRDefault="000E4DB3" w:rsidP="00B23273">
            <w:pPr>
              <w:pStyle w:val="Normlnywebov"/>
              <w:spacing w:line="288" w:lineRule="auto"/>
              <w:jc w:val="both"/>
              <w:rPr>
                <w:rFonts w:ascii="Arial" w:hAnsi="Arial" w:cs="Arial"/>
                <w:color w:val="000000" w:themeColor="text1"/>
                <w:sz w:val="19"/>
                <w:szCs w:val="19"/>
              </w:rPr>
            </w:pPr>
            <w:r w:rsidRPr="00F93B3F">
              <w:rPr>
                <w:rFonts w:ascii="Arial" w:eastAsia="Helvetica" w:hAnsi="Arial" w:cs="Arial"/>
                <w:color w:val="000000" w:themeColor="text1"/>
                <w:sz w:val="19"/>
                <w:szCs w:val="19"/>
              </w:rPr>
              <w:t xml:space="preserve">Posudzuje sa, či sú žiadané výdavky projektu vecne (obsahovo) oprávnené v zmysle riadiacej dokumentácie IROP upravujúcej oblasť oprávnenosti výdavkov, resp. výzvy, či sú účelné z pohľadu dosahovania stanovených cieľov projektu (t.j. či sú potrebné/nevyhnutné na realizáciu aktivít projektu) a či spĺňajú zásadu </w:t>
            </w:r>
            <w:r w:rsidRPr="00F93B3F">
              <w:rPr>
                <w:rFonts w:ascii="Arial" w:hAnsi="Arial" w:cs="Arial"/>
                <w:color w:val="000000" w:themeColor="text1"/>
                <w:sz w:val="19"/>
                <w:szCs w:val="19"/>
              </w:rPr>
              <w:t>účinnosti (t.j. plnenie stanovených cieľov a dosahovanie plánovaných výsledkov).</w:t>
            </w:r>
          </w:p>
          <w:p w14:paraId="2B50ECA2" w14:textId="7536C770" w:rsidR="000E4DB3" w:rsidRPr="00D96F1C" w:rsidRDefault="000E4DB3" w:rsidP="00B23273">
            <w:pPr>
              <w:spacing w:line="288" w:lineRule="auto"/>
              <w:jc w:val="both"/>
              <w:rPr>
                <w:rFonts w:ascii="Arial" w:hAnsi="Arial" w:cs="Arial"/>
                <w:i/>
                <w:color w:val="000000" w:themeColor="text1"/>
                <w:sz w:val="19"/>
                <w:szCs w:val="19"/>
              </w:rPr>
            </w:pPr>
            <w:r w:rsidRPr="00F93B3F">
              <w:rPr>
                <w:rFonts w:ascii="Arial" w:hAnsi="Arial" w:cs="Arial"/>
                <w:i/>
                <w:color w:val="000000" w:themeColor="text1"/>
                <w:sz w:val="19"/>
                <w:szCs w:val="19"/>
              </w:rPr>
              <w:t>Pozn.: V prípade identifikácie neoprávnených výdavkov projektu sa v procese odborného hodnotenia výška celkových oprávnených výdavkov projektu adekvátne zníži.</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A92DCD7" w14:textId="1A73150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F2F03B7" w14:textId="3724DE40"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áno</w:t>
            </w:r>
          </w:p>
        </w:tc>
        <w:tc>
          <w:tcPr>
            <w:tcW w:w="4196" w:type="dxa"/>
            <w:tcBorders>
              <w:top w:val="single" w:sz="4" w:space="0" w:color="auto"/>
              <w:left w:val="single" w:sz="4" w:space="0" w:color="auto"/>
              <w:bottom w:val="single" w:sz="4" w:space="0" w:color="auto"/>
              <w:right w:val="single" w:sz="4" w:space="0" w:color="auto"/>
            </w:tcBorders>
            <w:vAlign w:val="center"/>
          </w:tcPr>
          <w:p w14:paraId="59AE54A0" w14:textId="6E009193"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70% a viac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 </w:t>
            </w:r>
          </w:p>
        </w:tc>
      </w:tr>
      <w:tr w:rsidR="000E4DB3" w:rsidRPr="00D96F1C" w14:paraId="4A9250A9" w14:textId="77777777" w:rsidTr="00133B63">
        <w:trPr>
          <w:trHeight w:val="709"/>
        </w:trPr>
        <w:tc>
          <w:tcPr>
            <w:tcW w:w="606" w:type="dxa"/>
            <w:vMerge/>
            <w:tcBorders>
              <w:top w:val="single" w:sz="4" w:space="0" w:color="auto"/>
              <w:left w:val="single" w:sz="4" w:space="0" w:color="auto"/>
              <w:bottom w:val="single" w:sz="4" w:space="0" w:color="auto"/>
              <w:right w:val="single" w:sz="4" w:space="0" w:color="auto"/>
            </w:tcBorders>
            <w:vAlign w:val="center"/>
          </w:tcPr>
          <w:p w14:paraId="3CE760F1" w14:textId="77777777" w:rsidR="000E4DB3" w:rsidRPr="00D96F1C" w:rsidRDefault="000E4DB3" w:rsidP="00B23273">
            <w:pPr>
              <w:spacing w:line="288" w:lineRule="auto"/>
              <w:jc w:val="center"/>
              <w:rPr>
                <w:rFonts w:ascii="Arial" w:hAnsi="Arial" w:cs="Arial"/>
                <w:color w:val="000000" w:themeColor="text1"/>
                <w:sz w:val="19"/>
                <w:szCs w:val="19"/>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137EC6AF" w14:textId="77777777" w:rsidR="000E4DB3" w:rsidRPr="00D96F1C" w:rsidRDefault="000E4DB3" w:rsidP="00B23273">
            <w:pPr>
              <w:spacing w:line="288" w:lineRule="auto"/>
              <w:rPr>
                <w:rFonts w:ascii="Arial" w:hAnsi="Arial" w:cs="Arial"/>
                <w:color w:val="000000" w:themeColor="text1"/>
                <w:sz w:val="19"/>
                <w:szCs w:val="19"/>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0198E5D8" w14:textId="77777777" w:rsidR="000E4DB3" w:rsidRPr="00D96F1C" w:rsidRDefault="000E4DB3" w:rsidP="00B23273">
            <w:pPr>
              <w:spacing w:line="288" w:lineRule="auto"/>
              <w:rPr>
                <w:rFonts w:ascii="Arial" w:hAnsi="Arial" w:cs="Arial"/>
                <w:i/>
                <w:color w:val="000000" w:themeColor="text1"/>
                <w:sz w:val="19"/>
                <w:szCs w:val="19"/>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1B640C5"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bottom w:val="single" w:sz="4" w:space="0" w:color="auto"/>
              <w:right w:val="single" w:sz="4" w:space="0" w:color="auto"/>
            </w:tcBorders>
            <w:vAlign w:val="center"/>
          </w:tcPr>
          <w:p w14:paraId="27DFB357" w14:textId="21583C3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t>nie</w:t>
            </w:r>
          </w:p>
        </w:tc>
        <w:tc>
          <w:tcPr>
            <w:tcW w:w="4196" w:type="dxa"/>
            <w:tcBorders>
              <w:top w:val="single" w:sz="4" w:space="0" w:color="auto"/>
              <w:left w:val="single" w:sz="4" w:space="0" w:color="auto"/>
              <w:bottom w:val="single" w:sz="4" w:space="0" w:color="auto"/>
              <w:right w:val="single" w:sz="4" w:space="0" w:color="auto"/>
            </w:tcBorders>
            <w:vAlign w:val="center"/>
          </w:tcPr>
          <w:p w14:paraId="4BEFD384" w14:textId="259CD176" w:rsidR="000E4DB3" w:rsidRPr="00D96F1C" w:rsidRDefault="000E4DB3"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 xml:space="preserve">Menej ako 70% finančnej hodnoty žiadateľom </w:t>
            </w:r>
            <w:r>
              <w:rPr>
                <w:rFonts w:ascii="Arial" w:eastAsia="Helvetica" w:hAnsi="Arial" w:cs="Arial"/>
                <w:color w:val="000000" w:themeColor="text1"/>
                <w:sz w:val="19"/>
                <w:szCs w:val="19"/>
              </w:rPr>
              <w:t>nárokovaných</w:t>
            </w:r>
            <w:r w:rsidRPr="00F93B3F">
              <w:rPr>
                <w:rFonts w:ascii="Arial" w:eastAsia="Helvetica" w:hAnsi="Arial" w:cs="Arial"/>
                <w:color w:val="000000" w:themeColor="text1"/>
                <w:sz w:val="19"/>
                <w:szCs w:val="19"/>
              </w:rPr>
              <w:t xml:space="preserve"> celkových oprávnených výdavkov projektu je vecne oprávnených (obsahová oprávnenosť, účelnosť a účinnosť).</w:t>
            </w:r>
          </w:p>
        </w:tc>
      </w:tr>
    </w:tbl>
    <w:p w14:paraId="6E338934" w14:textId="6F0B2B97" w:rsidR="000E4DB3" w:rsidRPr="003C6DE1" w:rsidRDefault="000E4DB3" w:rsidP="00B23273">
      <w:pPr>
        <w:spacing w:after="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w:t>
      </w:r>
      <w:r w:rsidR="00E73746">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 xml:space="preserve">11. Rozpočet projektu, </w:t>
      </w:r>
      <w:r w:rsidRPr="003538F4">
        <w:rPr>
          <w:rFonts w:ascii="Arial" w:hAnsi="Arial" w:cs="Arial"/>
          <w:color w:val="000000" w:themeColor="text1"/>
          <w:sz w:val="19"/>
          <w:szCs w:val="19"/>
        </w:rPr>
        <w:t>príloha Rozpočet projektu.</w:t>
      </w:r>
    </w:p>
    <w:p w14:paraId="4A2375F1"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obsahovú/vecnú stránku jednotlivých výdavkov na </w:t>
      </w:r>
      <w:r w:rsidRPr="009E04ED">
        <w:rPr>
          <w:rFonts w:ascii="Arial" w:eastAsiaTheme="minorHAnsi" w:hAnsi="Arial" w:cs="Arial"/>
          <w:color w:val="000000" w:themeColor="text1"/>
          <w:sz w:val="19"/>
          <w:szCs w:val="19"/>
          <w:bdr w:val="none" w:sz="0" w:space="0" w:color="auto"/>
          <w:lang w:val="sk-SK"/>
        </w:rPr>
        <w:t xml:space="preserve">všetkých úrovniach podrobnosti rozpočtu. </w:t>
      </w: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4D7087AD"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priamo súvisieť s oprávnenými aktivitami</w:t>
      </w:r>
      <w:r>
        <w:rPr>
          <w:rFonts w:ascii="Arial" w:eastAsiaTheme="minorHAnsi" w:hAnsi="Arial" w:cs="Arial"/>
          <w:color w:val="000000" w:themeColor="text1"/>
          <w:sz w:val="19"/>
          <w:szCs w:val="19"/>
          <w:bdr w:val="none" w:sz="0" w:space="0" w:color="auto"/>
          <w:lang w:val="sk-SK"/>
        </w:rPr>
        <w:t>,</w:t>
      </w:r>
      <w:r w:rsidRPr="009E04ED">
        <w:rPr>
          <w:rFonts w:ascii="Arial" w:eastAsiaTheme="minorHAnsi" w:hAnsi="Arial" w:cs="Arial"/>
          <w:color w:val="000000" w:themeColor="text1"/>
          <w:sz w:val="19"/>
          <w:szCs w:val="19"/>
          <w:bdr w:val="none" w:sz="0" w:space="0" w:color="auto"/>
          <w:lang w:val="sk-SK"/>
        </w:rPr>
        <w:t xml:space="preserve"> </w:t>
      </w:r>
    </w:p>
    <w:p w14:paraId="7111CB9D" w14:textId="0E2D613D"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musia byť v súlade so zoznamom oprávnených výdavkov uvedených v</w:t>
      </w:r>
      <w:r w:rsidR="00087C43">
        <w:rPr>
          <w:rFonts w:ascii="Arial" w:eastAsiaTheme="minorHAnsi" w:hAnsi="Arial" w:cs="Arial"/>
          <w:color w:val="000000" w:themeColor="text1"/>
          <w:sz w:val="19"/>
          <w:szCs w:val="19"/>
          <w:bdr w:val="none" w:sz="0" w:space="0" w:color="auto"/>
          <w:lang w:val="sk-SK"/>
        </w:rPr>
        <w:t xml:space="preserve">o </w:t>
      </w:r>
      <w:r w:rsidRPr="009E04ED">
        <w:rPr>
          <w:rFonts w:ascii="Arial" w:eastAsiaTheme="minorHAnsi" w:hAnsi="Arial" w:cs="Arial"/>
          <w:color w:val="000000" w:themeColor="text1"/>
          <w:sz w:val="19"/>
          <w:szCs w:val="19"/>
          <w:bdr w:val="none" w:sz="0" w:space="0" w:color="auto"/>
          <w:lang w:val="sk-SK"/>
        </w:rPr>
        <w:t>výzve na predkladanie žiadostí o</w:t>
      </w:r>
      <w:r>
        <w:rPr>
          <w:rFonts w:ascii="Arial" w:eastAsiaTheme="minorHAnsi" w:hAnsi="Arial" w:cs="Arial"/>
          <w:color w:val="000000" w:themeColor="text1"/>
          <w:sz w:val="19"/>
          <w:szCs w:val="19"/>
          <w:bdr w:val="none" w:sz="0" w:space="0" w:color="auto"/>
          <w:lang w:val="sk-SK"/>
        </w:rPr>
        <w:t> </w:t>
      </w:r>
      <w:r w:rsidRPr="009E04ED">
        <w:rPr>
          <w:rFonts w:ascii="Arial" w:eastAsiaTheme="minorHAnsi" w:hAnsi="Arial" w:cs="Arial"/>
          <w:color w:val="000000" w:themeColor="text1"/>
          <w:sz w:val="19"/>
          <w:szCs w:val="19"/>
          <w:bdr w:val="none" w:sz="0" w:space="0" w:color="auto"/>
          <w:lang w:val="sk-SK"/>
        </w:rPr>
        <w:t>NFP</w:t>
      </w:r>
      <w:r>
        <w:rPr>
          <w:rFonts w:ascii="Arial" w:eastAsiaTheme="minorHAnsi" w:hAnsi="Arial" w:cs="Arial"/>
          <w:color w:val="000000" w:themeColor="text1"/>
          <w:sz w:val="19"/>
          <w:szCs w:val="19"/>
          <w:bdr w:val="none" w:sz="0" w:space="0" w:color="auto"/>
          <w:lang w:val="sk-SK"/>
        </w:rPr>
        <w:t>,</w:t>
      </w:r>
    </w:p>
    <w:p w14:paraId="52BD4915" w14:textId="77777777" w:rsidR="000E4DB3"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byť </w:t>
      </w:r>
      <w:r w:rsidRPr="009E04ED">
        <w:rPr>
          <w:rFonts w:ascii="Arial" w:eastAsiaTheme="minorHAnsi" w:hAnsi="Arial" w:cs="Arial"/>
          <w:color w:val="000000" w:themeColor="text1"/>
          <w:sz w:val="19"/>
          <w:szCs w:val="19"/>
          <w:bdr w:val="none" w:sz="0" w:space="0" w:color="auto"/>
          <w:lang w:val="sk-SK"/>
        </w:rPr>
        <w:t>účelné z pohľadu dosahovania stanovených cieľov projektu (t.j. či sú potrebné/nevyhnutné na realizáciu aktivít projektu</w:t>
      </w:r>
      <w:r>
        <w:rPr>
          <w:rFonts w:ascii="Arial" w:eastAsiaTheme="minorHAnsi" w:hAnsi="Arial" w:cs="Arial"/>
          <w:color w:val="000000" w:themeColor="text1"/>
          <w:sz w:val="19"/>
          <w:szCs w:val="19"/>
          <w:bdr w:val="none" w:sz="0" w:space="0" w:color="auto"/>
          <w:lang w:val="sk-SK"/>
        </w:rPr>
        <w:t>),</w:t>
      </w:r>
    </w:p>
    <w:p w14:paraId="53CBC921" w14:textId="7AA9476C" w:rsidR="00A87891" w:rsidRPr="000E2D66" w:rsidRDefault="000E4DB3" w:rsidP="00DD4A04">
      <w:pPr>
        <w:pStyle w:val="Predvolen"/>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 xml:space="preserve">navrhované výdavky </w:t>
      </w:r>
      <w:r>
        <w:rPr>
          <w:rFonts w:ascii="Arial" w:eastAsiaTheme="minorHAnsi" w:hAnsi="Arial" w:cs="Arial"/>
          <w:color w:val="000000" w:themeColor="text1"/>
          <w:sz w:val="19"/>
          <w:szCs w:val="19"/>
          <w:bdr w:val="none" w:sz="0" w:space="0" w:color="auto"/>
          <w:lang w:val="sk-SK"/>
        </w:rPr>
        <w:t xml:space="preserve">musia </w:t>
      </w:r>
      <w:r w:rsidRPr="009E04ED">
        <w:rPr>
          <w:rFonts w:ascii="Arial" w:eastAsiaTheme="minorHAnsi" w:hAnsi="Arial" w:cs="Arial"/>
          <w:color w:val="000000" w:themeColor="text1"/>
          <w:sz w:val="19"/>
          <w:szCs w:val="19"/>
          <w:bdr w:val="none" w:sz="0" w:space="0" w:color="auto"/>
          <w:lang w:val="sk-SK"/>
        </w:rPr>
        <w:t>spĺňa</w:t>
      </w:r>
      <w:r>
        <w:rPr>
          <w:rFonts w:ascii="Arial" w:eastAsiaTheme="minorHAnsi" w:hAnsi="Arial" w:cs="Arial"/>
          <w:color w:val="000000" w:themeColor="text1"/>
          <w:sz w:val="19"/>
          <w:szCs w:val="19"/>
          <w:bdr w:val="none" w:sz="0" w:space="0" w:color="auto"/>
          <w:lang w:val="sk-SK"/>
        </w:rPr>
        <w:t>ť</w:t>
      </w:r>
      <w:r w:rsidRPr="009E04ED">
        <w:rPr>
          <w:rFonts w:ascii="Arial" w:eastAsiaTheme="minorHAnsi" w:hAnsi="Arial" w:cs="Arial"/>
          <w:color w:val="000000" w:themeColor="text1"/>
          <w:sz w:val="19"/>
          <w:szCs w:val="19"/>
          <w:bdr w:val="none" w:sz="0" w:space="0" w:color="auto"/>
          <w:lang w:val="sk-SK"/>
        </w:rPr>
        <w:t xml:space="preserve"> zásadu účinnosti (t.j. zabezpečujú plnenie stanovených cieľov a dosahovanie plánovaných výsledkov).</w:t>
      </w:r>
    </w:p>
    <w:p w14:paraId="4BF15241" w14:textId="77777777"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342FE5">
        <w:rPr>
          <w:rFonts w:ascii="Arial" w:hAnsi="Arial" w:cs="Arial"/>
          <w:color w:val="000000" w:themeColor="text1"/>
          <w:sz w:val="19"/>
          <w:szCs w:val="19"/>
          <w:lang w:val="sk-SK"/>
        </w:rPr>
        <w:t>V prípade identifikácie neoprávnených výdavkov projektu z dôvodu matematickej chyby vzniknut</w:t>
      </w:r>
      <w:r>
        <w:rPr>
          <w:rFonts w:ascii="Arial" w:hAnsi="Arial" w:cs="Arial"/>
          <w:color w:val="000000" w:themeColor="text1"/>
          <w:sz w:val="19"/>
          <w:szCs w:val="19"/>
          <w:lang w:val="sk-SK"/>
        </w:rPr>
        <w:t>ej vo výpočte finančnej analýzy</w:t>
      </w:r>
      <w:r w:rsidRPr="00342FE5">
        <w:rPr>
          <w:rFonts w:ascii="Arial" w:hAnsi="Arial" w:cs="Arial"/>
          <w:color w:val="000000" w:themeColor="text1"/>
          <w:sz w:val="19"/>
          <w:szCs w:val="19"/>
          <w:lang w:val="sk-SK"/>
        </w:rPr>
        <w:t xml:space="preserve"> sa v procese odborného hodnotenia výška celkových oprávnených výdavkov projektu adekvát</w:t>
      </w:r>
      <w:r>
        <w:rPr>
          <w:rFonts w:ascii="Arial" w:hAnsi="Arial" w:cs="Arial"/>
          <w:color w:val="000000" w:themeColor="text1"/>
          <w:sz w:val="19"/>
          <w:szCs w:val="19"/>
          <w:lang w:val="sk-SK"/>
        </w:rPr>
        <w:t>ne zníži.</w:t>
      </w:r>
    </w:p>
    <w:p w14:paraId="4BEFDCAA" w14:textId="4B25EB73" w:rsidR="00A87891" w:rsidRDefault="00A87891"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identifikuje jednotlivé výdavky a zníži výšku celkových oprávnených výdavkov projektu ich zaradením do neoprávnených výdavkov</w:t>
      </w:r>
      <w:r>
        <w:rPr>
          <w:rFonts w:ascii="Arial" w:eastAsiaTheme="minorHAnsi" w:hAnsi="Arial" w:cs="Arial"/>
          <w:color w:val="000000" w:themeColor="text1"/>
          <w:sz w:val="19"/>
          <w:szCs w:val="19"/>
          <w:bdr w:val="none" w:sz="0" w:space="0" w:color="auto"/>
          <w:lang w:val="sk-SK"/>
        </w:rPr>
        <w:t xml:space="preserve"> </w:t>
      </w:r>
      <w:r w:rsidRPr="00342FE5">
        <w:rPr>
          <w:rFonts w:ascii="Arial" w:hAnsi="Arial" w:cs="Arial"/>
          <w:color w:val="000000" w:themeColor="text1"/>
          <w:sz w:val="19"/>
          <w:szCs w:val="19"/>
          <w:lang w:val="sk-SK"/>
        </w:rPr>
        <w:t xml:space="preserve">– </w:t>
      </w:r>
      <w:r>
        <w:rPr>
          <w:rFonts w:ascii="Arial" w:hAnsi="Arial" w:cs="Arial"/>
          <w:color w:val="000000" w:themeColor="text1"/>
          <w:sz w:val="19"/>
          <w:szCs w:val="19"/>
          <w:lang w:val="sk-SK"/>
        </w:rPr>
        <w:t xml:space="preserve">hodnotiteľ uvedie </w:t>
      </w:r>
      <w:r w:rsidRPr="00342FE5">
        <w:rPr>
          <w:rFonts w:ascii="Arial" w:hAnsi="Arial" w:cs="Arial"/>
          <w:color w:val="000000" w:themeColor="text1"/>
          <w:sz w:val="19"/>
          <w:szCs w:val="19"/>
          <w:lang w:val="sk-SK"/>
        </w:rPr>
        <w:t>identifikáciu neoprávnených výdavkov, sumu identifikovaných neoprávnených výdavkov a zdôvodnenie v komentári hodnotiaceho hárku.</w:t>
      </w:r>
    </w:p>
    <w:p w14:paraId="0045537D" w14:textId="44D76FC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9E04ED">
        <w:rPr>
          <w:rFonts w:ascii="Arial" w:eastAsiaTheme="minorHAnsi" w:hAnsi="Arial" w:cs="Arial"/>
          <w:color w:val="000000" w:themeColor="text1"/>
          <w:sz w:val="19"/>
          <w:szCs w:val="19"/>
          <w:bdr w:val="none" w:sz="0" w:space="0" w:color="auto"/>
          <w:lang w:val="sk-SK"/>
        </w:rPr>
        <w:t>Po vyhodnotení všetkých výdavkov hodnotiteľ zosumariz</w:t>
      </w:r>
      <w:r w:rsidRPr="003C6DE1">
        <w:rPr>
          <w:rFonts w:ascii="Arial" w:eastAsiaTheme="minorHAnsi" w:hAnsi="Arial" w:cs="Arial"/>
          <w:color w:val="000000" w:themeColor="text1"/>
          <w:sz w:val="19"/>
          <w:szCs w:val="19"/>
          <w:bdr w:val="none" w:sz="0" w:space="0" w:color="auto"/>
          <w:lang w:val="sk-SK"/>
        </w:rPr>
        <w:t>uje výsledky hodnotenia a priradí hodnotenie (áno/nie) v závislosti od toho či bolo 70% a viac, resp. menej ako 70% finančnej hodnoty nárokovaných definovaných celkových oprávnených výdavkov projektu vyhodnotených ako vecne oprávnených z pohľadu kritérií obsahovej oprávnenosti, účelnosti a účinnosti.</w:t>
      </w:r>
    </w:p>
    <w:p w14:paraId="2579C5E5" w14:textId="6B540EA2" w:rsidR="00214576" w:rsidRPr="00D96F1C" w:rsidRDefault="000E4DB3" w:rsidP="000E2D66">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v prípade kladného ako aj negatívneho hodnotenia.</w:t>
      </w:r>
    </w:p>
    <w:tbl>
      <w:tblPr>
        <w:tblStyle w:val="TableGrid6"/>
        <w:tblW w:w="14992" w:type="dxa"/>
        <w:tblLayout w:type="fixed"/>
        <w:tblLook w:val="04A0" w:firstRow="1" w:lastRow="0" w:firstColumn="1" w:lastColumn="0" w:noHBand="0" w:noVBand="1"/>
      </w:tblPr>
      <w:tblGrid>
        <w:gridCol w:w="606"/>
        <w:gridCol w:w="2495"/>
        <w:gridCol w:w="5371"/>
        <w:gridCol w:w="1417"/>
        <w:gridCol w:w="1474"/>
        <w:gridCol w:w="3629"/>
      </w:tblGrid>
      <w:tr w:rsidR="008A0B3C" w:rsidRPr="00D96F1C" w14:paraId="6744D953" w14:textId="77777777" w:rsidTr="00B23273">
        <w:trPr>
          <w:trHeight w:val="397"/>
        </w:trPr>
        <w:tc>
          <w:tcPr>
            <w:tcW w:w="606" w:type="dxa"/>
            <w:shd w:val="clear" w:color="auto" w:fill="DEEAF6" w:themeFill="accent1" w:themeFillTint="33"/>
            <w:vAlign w:val="center"/>
            <w:hideMark/>
          </w:tcPr>
          <w:p w14:paraId="568CFD0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9D42DC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5371" w:type="dxa"/>
            <w:shd w:val="clear" w:color="auto" w:fill="DEEAF6" w:themeFill="accent1" w:themeFillTint="33"/>
            <w:vAlign w:val="center"/>
            <w:hideMark/>
          </w:tcPr>
          <w:p w14:paraId="5BED9152"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3ECE93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72BB57BD"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3629" w:type="dxa"/>
            <w:shd w:val="clear" w:color="auto" w:fill="DEEAF6" w:themeFill="accent1" w:themeFillTint="33"/>
            <w:vAlign w:val="center"/>
            <w:hideMark/>
          </w:tcPr>
          <w:p w14:paraId="1821E46D"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E445B8" w14:textId="77777777" w:rsidTr="00B23273">
        <w:trPr>
          <w:trHeight w:val="1865"/>
        </w:trPr>
        <w:tc>
          <w:tcPr>
            <w:tcW w:w="606" w:type="dxa"/>
            <w:vMerge w:val="restart"/>
            <w:tcBorders>
              <w:top w:val="single" w:sz="4" w:space="0" w:color="auto"/>
              <w:left w:val="single" w:sz="4" w:space="0" w:color="auto"/>
              <w:right w:val="single" w:sz="4" w:space="0" w:color="auto"/>
            </w:tcBorders>
            <w:vAlign w:val="center"/>
          </w:tcPr>
          <w:p w14:paraId="6A2D37D6" w14:textId="1B9CFABC" w:rsidR="000E4DB3" w:rsidRPr="00D96F1C" w:rsidRDefault="000E4DB3"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4.2</w:t>
            </w:r>
          </w:p>
        </w:tc>
        <w:tc>
          <w:tcPr>
            <w:tcW w:w="2495" w:type="dxa"/>
            <w:vMerge w:val="restart"/>
            <w:tcBorders>
              <w:top w:val="single" w:sz="4" w:space="0" w:color="auto"/>
              <w:left w:val="single" w:sz="4" w:space="0" w:color="auto"/>
              <w:right w:val="single" w:sz="4" w:space="0" w:color="auto"/>
            </w:tcBorders>
            <w:vAlign w:val="center"/>
          </w:tcPr>
          <w:p w14:paraId="63C401C7" w14:textId="12D275B3"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Efektívnosť a hospodárnosť výdavkov projektu</w:t>
            </w:r>
          </w:p>
        </w:tc>
        <w:tc>
          <w:tcPr>
            <w:tcW w:w="5371" w:type="dxa"/>
            <w:vMerge w:val="restart"/>
            <w:tcBorders>
              <w:top w:val="single" w:sz="4" w:space="0" w:color="auto"/>
              <w:left w:val="single" w:sz="4" w:space="0" w:color="auto"/>
              <w:right w:val="single" w:sz="4" w:space="0" w:color="auto"/>
            </w:tcBorders>
            <w:vAlign w:val="center"/>
          </w:tcPr>
          <w:p w14:paraId="48C5341F"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Posudzuje sa, či navrhnuté výdavky projektu spĺňajú podmienku hospodárnosti a efektívnosti a či zodpovedajú obvyklým cenám v danom mieste a čase.</w:t>
            </w:r>
          </w:p>
          <w:p w14:paraId="506D6858" w14:textId="77777777" w:rsidR="000E4DB3" w:rsidRPr="00B23273" w:rsidRDefault="000E4DB3" w:rsidP="00B23273">
            <w:pPr>
              <w:widowControl w:val="0"/>
              <w:spacing w:line="288" w:lineRule="auto"/>
              <w:jc w:val="both"/>
              <w:rPr>
                <w:rFonts w:ascii="Arial" w:hAnsi="Arial" w:cs="Arial"/>
                <w:color w:val="000000" w:themeColor="text1"/>
                <w:sz w:val="8"/>
                <w:szCs w:val="8"/>
                <w:u w:color="000000"/>
              </w:rPr>
            </w:pPr>
          </w:p>
          <w:p w14:paraId="1048E511" w14:textId="77777777" w:rsidR="000E4DB3" w:rsidRPr="00F93B3F" w:rsidRDefault="000E4DB3" w:rsidP="00B23273">
            <w:pPr>
              <w:widowControl w:val="0"/>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 xml:space="preserve">Uvedené sa overuje prostredníctvom stanovených benchmarkov (mernej investičnej náročnosti projektu) a/alebo finančných limitov, príp. zrealizovaného verejného </w:t>
            </w:r>
            <w:r w:rsidRPr="00F93B3F">
              <w:rPr>
                <w:rFonts w:ascii="Arial" w:hAnsi="Arial" w:cs="Arial"/>
                <w:color w:val="000000" w:themeColor="text1"/>
                <w:sz w:val="19"/>
                <w:szCs w:val="19"/>
                <w:u w:color="000000"/>
              </w:rPr>
              <w:lastRenderedPageBreak/>
              <w:t>obstarávania, vykonaného prieskumu trhu alebo ďalších nástrojov na overenie hospodárnosti a efektívnosti výdavkov (napr. znalecký posudok).</w:t>
            </w:r>
          </w:p>
          <w:p w14:paraId="578882A2" w14:textId="77777777" w:rsidR="000E4DB3" w:rsidRPr="00B23273" w:rsidRDefault="000E4DB3" w:rsidP="00B23273">
            <w:pPr>
              <w:spacing w:line="288" w:lineRule="auto"/>
              <w:jc w:val="both"/>
              <w:rPr>
                <w:rFonts w:ascii="Arial" w:hAnsi="Arial" w:cs="Arial"/>
                <w:color w:val="000000" w:themeColor="text1"/>
                <w:sz w:val="8"/>
                <w:szCs w:val="8"/>
              </w:rPr>
            </w:pPr>
          </w:p>
          <w:p w14:paraId="2B08694E" w14:textId="3E941CE6" w:rsidR="000E4DB3" w:rsidRDefault="000E4DB3" w:rsidP="00B23273">
            <w:pPr>
              <w:spacing w:line="288" w:lineRule="auto"/>
              <w:jc w:val="both"/>
              <w:rPr>
                <w:rFonts w:ascii="Arial" w:hAnsi="Arial" w:cs="Arial"/>
                <w:i/>
                <w:iCs/>
                <w:color w:val="000000"/>
                <w:sz w:val="19"/>
                <w:szCs w:val="19"/>
                <w:bdr w:val="none" w:sz="0" w:space="0" w:color="auto" w:frame="1"/>
              </w:rPr>
            </w:pPr>
            <w:r w:rsidRPr="00F93B3F">
              <w:rPr>
                <w:rFonts w:ascii="Arial" w:hAnsi="Arial" w:cs="Arial"/>
                <w:i/>
                <w:color w:val="000000" w:themeColor="text1"/>
                <w:sz w:val="19"/>
                <w:szCs w:val="19"/>
                <w:bdr w:val="none" w:sz="0" w:space="0" w:color="auto" w:frame="1"/>
              </w:rPr>
              <w:t>Pozn.:</w:t>
            </w:r>
            <w:r w:rsidR="00B23273">
              <w:rPr>
                <w:rFonts w:ascii="Arial" w:hAnsi="Arial" w:cs="Arial"/>
                <w:i/>
                <w:color w:val="000000" w:themeColor="text1"/>
                <w:sz w:val="19"/>
                <w:szCs w:val="19"/>
                <w:bdr w:val="none" w:sz="0" w:space="0" w:color="auto" w:frame="1"/>
              </w:rPr>
              <w:t xml:space="preserve"> </w:t>
            </w:r>
            <w:r>
              <w:rPr>
                <w:rFonts w:ascii="Arial" w:hAnsi="Arial" w:cs="Arial"/>
                <w:i/>
                <w:iCs/>
                <w:color w:val="000000"/>
                <w:sz w:val="19"/>
                <w:szCs w:val="19"/>
                <w:bdr w:val="none" w:sz="0" w:space="0" w:color="auto" w:frame="1"/>
              </w:rPr>
              <w:t>V prípade prekročenia stanovených benchmarkov, alebo prekročenia stanovených finančných limitov budú výdavky nad referenčnú hodnotu benchmarku, alebo výdavky nad stanovený limit posúdené ako neoprávnené. Ak neoprávnené výdavky projektu neprekročia limit uvedený v kritériu 4.1, projekt nebude diskvalifikovaný. </w:t>
            </w:r>
          </w:p>
          <w:p w14:paraId="7CBC90C0" w14:textId="77777777" w:rsidR="000E4DB3" w:rsidRDefault="000E4DB3" w:rsidP="00B23273">
            <w:pPr>
              <w:spacing w:line="288" w:lineRule="auto"/>
              <w:jc w:val="both"/>
              <w:rPr>
                <w:rFonts w:ascii="Arial" w:hAnsi="Arial" w:cs="Arial"/>
                <w:i/>
                <w:iCs/>
                <w:color w:val="000000"/>
                <w:sz w:val="19"/>
                <w:szCs w:val="19"/>
                <w:bdr w:val="none" w:sz="0" w:space="0" w:color="auto" w:frame="1"/>
              </w:rPr>
            </w:pPr>
          </w:p>
          <w:p w14:paraId="1BE3BF2D" w14:textId="690A1786" w:rsidR="000E4DB3" w:rsidRPr="00D96F1C" w:rsidRDefault="000E4DB3" w:rsidP="00B23273">
            <w:pPr>
              <w:spacing w:line="288" w:lineRule="auto"/>
              <w:jc w:val="both"/>
              <w:rPr>
                <w:rFonts w:ascii="Arial" w:hAnsi="Arial" w:cs="Arial"/>
                <w:color w:val="000000" w:themeColor="text1"/>
                <w:sz w:val="19"/>
                <w:szCs w:val="19"/>
              </w:rPr>
            </w:pPr>
            <w:r w:rsidRPr="00F93B3F">
              <w:rPr>
                <w:rFonts w:ascii="Arial" w:hAnsi="Arial" w:cs="Arial"/>
                <w:i/>
                <w:color w:val="000000" w:themeColor="text1"/>
                <w:sz w:val="19"/>
                <w:szCs w:val="19"/>
                <w:bdr w:val="none" w:sz="0" w:space="0" w:color="auto" w:frame="1"/>
              </w:rPr>
              <w:t>Pri posudzovaní hospodárnosti a efektívnosti výdavkov projektu sa berie do úvahy výška výdavkov projektu po ich prípadnom znížení odborným hodnotiteľom.</w:t>
            </w:r>
          </w:p>
        </w:tc>
        <w:tc>
          <w:tcPr>
            <w:tcW w:w="1417" w:type="dxa"/>
            <w:vMerge w:val="restart"/>
            <w:tcBorders>
              <w:top w:val="single" w:sz="4" w:space="0" w:color="auto"/>
              <w:left w:val="single" w:sz="4" w:space="0" w:color="auto"/>
              <w:right w:val="single" w:sz="4" w:space="0" w:color="auto"/>
            </w:tcBorders>
            <w:vAlign w:val="center"/>
          </w:tcPr>
          <w:p w14:paraId="0B29DE1E" w14:textId="71C79D27"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rPr>
              <w:lastRenderedPageBreak/>
              <w:t>Vylučujúce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603AE449" w14:textId="141711BA"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áno</w:t>
            </w:r>
          </w:p>
        </w:tc>
        <w:tc>
          <w:tcPr>
            <w:tcW w:w="3629" w:type="dxa"/>
            <w:tcBorders>
              <w:top w:val="single" w:sz="4" w:space="0" w:color="auto"/>
              <w:left w:val="single" w:sz="4" w:space="0" w:color="auto"/>
              <w:bottom w:val="single" w:sz="4" w:space="0" w:color="auto"/>
              <w:right w:val="single" w:sz="4" w:space="0" w:color="auto"/>
            </w:tcBorders>
            <w:vAlign w:val="center"/>
          </w:tcPr>
          <w:p w14:paraId="232314DE" w14:textId="78A16ABF"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sú hospodárne a efektívne a zodpovedajú obvyklým cenám v danom čase a mieste a spĺňajú cieľ minimalizácie nákladov pri dodržaní požadovanej kvality výstupov.</w:t>
            </w:r>
          </w:p>
        </w:tc>
      </w:tr>
      <w:tr w:rsidR="000E4DB3" w:rsidRPr="00D96F1C" w14:paraId="220D7231" w14:textId="77777777" w:rsidTr="00B23273">
        <w:trPr>
          <w:trHeight w:val="2954"/>
        </w:trPr>
        <w:tc>
          <w:tcPr>
            <w:tcW w:w="606" w:type="dxa"/>
            <w:vMerge/>
            <w:tcBorders>
              <w:left w:val="single" w:sz="4" w:space="0" w:color="auto"/>
              <w:right w:val="single" w:sz="4" w:space="0" w:color="auto"/>
            </w:tcBorders>
            <w:vAlign w:val="center"/>
          </w:tcPr>
          <w:p w14:paraId="375358BE" w14:textId="77777777" w:rsidR="000E4DB3" w:rsidRPr="00D96F1C" w:rsidRDefault="000E4DB3" w:rsidP="008836B7">
            <w:pPr>
              <w:spacing w:line="288" w:lineRule="auto"/>
              <w:jc w:val="center"/>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13805402"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5371" w:type="dxa"/>
            <w:vMerge/>
            <w:tcBorders>
              <w:left w:val="single" w:sz="4" w:space="0" w:color="auto"/>
              <w:right w:val="single" w:sz="4" w:space="0" w:color="auto"/>
            </w:tcBorders>
            <w:vAlign w:val="center"/>
          </w:tcPr>
          <w:p w14:paraId="3D23822E" w14:textId="77777777" w:rsidR="000E4DB3" w:rsidRPr="00D96F1C" w:rsidRDefault="000E4DB3" w:rsidP="00B23273">
            <w:pPr>
              <w:spacing w:line="288" w:lineRule="auto"/>
              <w:rPr>
                <w:rFonts w:ascii="Arial" w:hAnsi="Arial" w:cs="Arial"/>
                <w:color w:val="000000" w:themeColor="text1"/>
                <w:sz w:val="19"/>
                <w:szCs w:val="19"/>
              </w:rPr>
            </w:pPr>
          </w:p>
        </w:tc>
        <w:tc>
          <w:tcPr>
            <w:tcW w:w="1417" w:type="dxa"/>
            <w:vMerge/>
            <w:tcBorders>
              <w:left w:val="single" w:sz="4" w:space="0" w:color="auto"/>
              <w:right w:val="single" w:sz="4" w:space="0" w:color="auto"/>
            </w:tcBorders>
            <w:vAlign w:val="center"/>
          </w:tcPr>
          <w:p w14:paraId="1645F40F" w14:textId="77777777" w:rsidR="000E4DB3" w:rsidRPr="00D96F1C" w:rsidRDefault="000E4DB3" w:rsidP="00B23273">
            <w:pPr>
              <w:spacing w:line="288" w:lineRule="auto"/>
              <w:jc w:val="center"/>
              <w:rPr>
                <w:rFonts w:ascii="Arial" w:hAnsi="Arial" w:cs="Arial"/>
                <w:color w:val="000000" w:themeColor="text1"/>
                <w:sz w:val="19"/>
                <w:szCs w:val="19"/>
              </w:rPr>
            </w:pPr>
          </w:p>
        </w:tc>
        <w:tc>
          <w:tcPr>
            <w:tcW w:w="1474" w:type="dxa"/>
            <w:tcBorders>
              <w:top w:val="single" w:sz="4" w:space="0" w:color="auto"/>
              <w:left w:val="single" w:sz="4" w:space="0" w:color="auto"/>
              <w:right w:val="single" w:sz="4" w:space="0" w:color="auto"/>
            </w:tcBorders>
            <w:vAlign w:val="center"/>
          </w:tcPr>
          <w:p w14:paraId="14B092A8" w14:textId="6B03B572" w:rsidR="000E4DB3" w:rsidRPr="00D96F1C" w:rsidRDefault="000E4DB3" w:rsidP="00B23273">
            <w:pPr>
              <w:spacing w:line="288" w:lineRule="auto"/>
              <w:jc w:val="center"/>
              <w:rPr>
                <w:rFonts w:ascii="Arial" w:hAnsi="Arial" w:cs="Arial"/>
                <w:color w:val="000000" w:themeColor="text1"/>
                <w:sz w:val="19"/>
                <w:szCs w:val="19"/>
              </w:rPr>
            </w:pPr>
            <w:r w:rsidRPr="00F93B3F">
              <w:rPr>
                <w:rFonts w:ascii="Arial" w:hAnsi="Arial" w:cs="Arial"/>
                <w:color w:val="000000" w:themeColor="text1"/>
                <w:sz w:val="19"/>
                <w:szCs w:val="19"/>
                <w:u w:color="000000"/>
              </w:rPr>
              <w:t>nie</w:t>
            </w:r>
          </w:p>
        </w:tc>
        <w:tc>
          <w:tcPr>
            <w:tcW w:w="3629" w:type="dxa"/>
            <w:tcBorders>
              <w:top w:val="single" w:sz="4" w:space="0" w:color="auto"/>
              <w:left w:val="single" w:sz="4" w:space="0" w:color="auto"/>
              <w:right w:val="single" w:sz="4" w:space="0" w:color="auto"/>
            </w:tcBorders>
            <w:vAlign w:val="center"/>
          </w:tcPr>
          <w:p w14:paraId="54F6FB24" w14:textId="638913A7" w:rsidR="000E4DB3" w:rsidRPr="00674F94" w:rsidRDefault="000E4DB3" w:rsidP="00B23273">
            <w:pPr>
              <w:spacing w:line="288" w:lineRule="auto"/>
              <w:jc w:val="both"/>
              <w:rPr>
                <w:rFonts w:ascii="Arial" w:hAnsi="Arial" w:cs="Arial"/>
                <w:color w:val="000000" w:themeColor="text1"/>
                <w:sz w:val="19"/>
                <w:szCs w:val="19"/>
                <w:u w:color="000000"/>
              </w:rPr>
            </w:pPr>
            <w:r w:rsidRPr="00F93B3F">
              <w:rPr>
                <w:rFonts w:ascii="Arial" w:hAnsi="Arial" w:cs="Arial"/>
                <w:color w:val="000000" w:themeColor="text1"/>
                <w:sz w:val="19"/>
                <w:szCs w:val="19"/>
                <w:u w:color="000000"/>
              </w:rPr>
              <w:t>Žiadané výdavky projektu nie sú hospodárne a</w:t>
            </w:r>
            <w:r>
              <w:rPr>
                <w:rFonts w:ascii="Arial" w:hAnsi="Arial" w:cs="Arial"/>
                <w:color w:val="000000" w:themeColor="text1"/>
                <w:sz w:val="19"/>
                <w:szCs w:val="19"/>
                <w:u w:color="000000"/>
              </w:rPr>
              <w:t>/alebo</w:t>
            </w:r>
            <w:r w:rsidRPr="00F93B3F">
              <w:rPr>
                <w:rFonts w:ascii="Arial" w:hAnsi="Arial" w:cs="Arial"/>
                <w:color w:val="000000" w:themeColor="text1"/>
                <w:sz w:val="19"/>
                <w:szCs w:val="19"/>
                <w:u w:color="000000"/>
              </w:rPr>
              <w:t> efektívne, nezodpovedajú obvyklým cenám v danom čase a mieste, nespĺňajú cieľ minimalizácie nákladov pri dodržaní požadovanej kvality výstupov.</w:t>
            </w:r>
          </w:p>
        </w:tc>
      </w:tr>
    </w:tbl>
    <w:p w14:paraId="74C215E1" w14:textId="1A94418F" w:rsidR="000E4DB3" w:rsidRPr="003C6DE1" w:rsidRDefault="000E4DB3"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lastRenderedPageBreak/>
        <w:t xml:space="preserve">Hodnotiteľ posudzuje najmä informácie uvedené v častiach ŽoNFP: </w:t>
      </w:r>
      <w:r w:rsidR="00E73746">
        <w:rPr>
          <w:rFonts w:ascii="Arial" w:hAnsi="Arial" w:cs="Arial"/>
          <w:color w:val="000000" w:themeColor="text1"/>
          <w:sz w:val="19"/>
          <w:szCs w:val="19"/>
        </w:rPr>
        <w:t xml:space="preserve">7.2 Spôsob realizácie aktivít projektu, </w:t>
      </w:r>
      <w:r w:rsidRPr="003C6DE1">
        <w:rPr>
          <w:rFonts w:ascii="Arial" w:hAnsi="Arial" w:cs="Arial"/>
          <w:color w:val="000000" w:themeColor="text1"/>
          <w:sz w:val="19"/>
          <w:szCs w:val="19"/>
        </w:rPr>
        <w:t>11</w:t>
      </w:r>
      <w:r w:rsidRPr="003777AD">
        <w:rPr>
          <w:rFonts w:ascii="Arial" w:hAnsi="Arial" w:cs="Arial"/>
          <w:color w:val="000000" w:themeColor="text1"/>
          <w:sz w:val="19"/>
          <w:szCs w:val="19"/>
        </w:rPr>
        <w:t xml:space="preserve">. Rozpočet projektu, príloha Rozpočet projektu, príloha </w:t>
      </w:r>
      <w:r w:rsidR="000440CE">
        <w:rPr>
          <w:rFonts w:ascii="Arial" w:hAnsi="Arial" w:cs="Arial"/>
          <w:color w:val="000000" w:themeColor="text1"/>
          <w:sz w:val="19"/>
          <w:szCs w:val="19"/>
        </w:rPr>
        <w:t>Podklady k rozpočtu projektu</w:t>
      </w:r>
      <w:r w:rsidRPr="003777AD">
        <w:rPr>
          <w:rFonts w:ascii="Arial" w:hAnsi="Arial" w:cs="Arial"/>
          <w:color w:val="000000" w:themeColor="text1"/>
          <w:sz w:val="19"/>
          <w:szCs w:val="19"/>
        </w:rPr>
        <w:t>.</w:t>
      </w:r>
    </w:p>
    <w:p w14:paraId="54CE45FC" w14:textId="77777777" w:rsidR="000E4DB3" w:rsidRDefault="000E4DB3" w:rsidP="00B23273">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line="288" w:lineRule="auto"/>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V rámci hodnotiaceho kritéria sa j</w:t>
      </w:r>
      <w:r w:rsidRPr="009E04ED">
        <w:rPr>
          <w:rFonts w:ascii="Arial" w:eastAsiaTheme="minorHAnsi" w:hAnsi="Arial" w:cs="Arial"/>
          <w:color w:val="000000" w:themeColor="text1"/>
          <w:sz w:val="19"/>
          <w:szCs w:val="19"/>
          <w:bdr w:val="none" w:sz="0" w:space="0" w:color="auto"/>
          <w:lang w:val="sk-SK"/>
        </w:rPr>
        <w:t xml:space="preserve">ednotlivé výdavky </w:t>
      </w:r>
      <w:r>
        <w:rPr>
          <w:rFonts w:ascii="Arial" w:eastAsiaTheme="minorHAnsi" w:hAnsi="Arial" w:cs="Arial"/>
          <w:color w:val="000000" w:themeColor="text1"/>
          <w:sz w:val="19"/>
          <w:szCs w:val="19"/>
          <w:bdr w:val="none" w:sz="0" w:space="0" w:color="auto"/>
          <w:lang w:val="sk-SK"/>
        </w:rPr>
        <w:t>hodnotia z nasledovných aspektov:</w:t>
      </w:r>
    </w:p>
    <w:p w14:paraId="085FA818" w14:textId="22C8DDFB"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dodržanie jednotlivých</w:t>
      </w:r>
      <w:r w:rsidR="005D63D4">
        <w:rPr>
          <w:rFonts w:ascii="Arial" w:eastAsiaTheme="minorHAnsi" w:hAnsi="Arial" w:cs="Arial"/>
          <w:color w:val="000000" w:themeColor="text1"/>
          <w:sz w:val="19"/>
          <w:szCs w:val="19"/>
          <w:bdr w:val="none" w:sz="0" w:space="0" w:color="auto"/>
          <w:lang w:val="sk-SK"/>
        </w:rPr>
        <w:t xml:space="preserve"> percentuálnych a</w:t>
      </w:r>
      <w:r w:rsidRPr="003C6DE1">
        <w:rPr>
          <w:rFonts w:ascii="Arial" w:eastAsiaTheme="minorHAnsi" w:hAnsi="Arial" w:cs="Arial"/>
          <w:color w:val="000000" w:themeColor="text1"/>
          <w:sz w:val="19"/>
          <w:szCs w:val="19"/>
          <w:bdr w:val="none" w:sz="0" w:space="0" w:color="auto"/>
          <w:lang w:val="sk-SK"/>
        </w:rPr>
        <w:t xml:space="preserve"> finančných limitov na určené typy výdavkov a</w:t>
      </w:r>
      <w:r>
        <w:rPr>
          <w:rFonts w:ascii="Arial" w:eastAsiaTheme="minorHAnsi" w:hAnsi="Arial" w:cs="Arial"/>
          <w:color w:val="000000" w:themeColor="text1"/>
          <w:sz w:val="19"/>
          <w:szCs w:val="19"/>
          <w:bdr w:val="none" w:sz="0" w:space="0" w:color="auto"/>
          <w:lang w:val="sk-SK"/>
        </w:rPr>
        <w:t xml:space="preserve"> prípadne </w:t>
      </w:r>
      <w:r w:rsidRPr="003C6DE1">
        <w:rPr>
          <w:rFonts w:ascii="Arial" w:eastAsiaTheme="minorHAnsi" w:hAnsi="Arial" w:cs="Arial"/>
          <w:color w:val="000000" w:themeColor="text1"/>
          <w:sz w:val="19"/>
          <w:szCs w:val="19"/>
          <w:bdr w:val="none" w:sz="0" w:space="0" w:color="auto"/>
          <w:lang w:val="sk-SK"/>
        </w:rPr>
        <w:t>benchmarkov na realizáciu ucelených aktivít</w:t>
      </w:r>
      <w:r>
        <w:rPr>
          <w:rFonts w:ascii="Arial" w:eastAsiaTheme="minorHAnsi" w:hAnsi="Arial" w:cs="Arial"/>
          <w:color w:val="000000" w:themeColor="text1"/>
          <w:sz w:val="19"/>
          <w:szCs w:val="19"/>
          <w:bdr w:val="none" w:sz="0" w:space="0" w:color="auto"/>
          <w:lang w:val="sk-SK"/>
        </w:rPr>
        <w:t>,</w:t>
      </w:r>
    </w:p>
    <w:p w14:paraId="58C06880" w14:textId="77777777" w:rsidR="000E4DB3" w:rsidRDefault="000E4DB3" w:rsidP="00DD4A04">
      <w:pPr>
        <w:pStyle w:val="Predvolen"/>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Pr>
          <w:rFonts w:ascii="Arial" w:eastAsiaTheme="minorHAnsi" w:hAnsi="Arial" w:cs="Arial"/>
          <w:color w:val="000000" w:themeColor="text1"/>
          <w:sz w:val="19"/>
          <w:szCs w:val="19"/>
          <w:bdr w:val="none" w:sz="0" w:space="0" w:color="auto"/>
          <w:lang w:val="sk-SK"/>
        </w:rPr>
        <w:t xml:space="preserve">primeranosť </w:t>
      </w:r>
      <w:r w:rsidRPr="001A2D03">
        <w:rPr>
          <w:rFonts w:ascii="Arial" w:eastAsiaTheme="minorHAnsi" w:hAnsi="Arial" w:cs="Arial"/>
          <w:color w:val="000000" w:themeColor="text1"/>
          <w:sz w:val="19"/>
          <w:szCs w:val="19"/>
          <w:bdr w:val="none" w:sz="0" w:space="0" w:color="auto"/>
          <w:lang w:val="sk-SK"/>
        </w:rPr>
        <w:t>mern</w:t>
      </w:r>
      <w:r>
        <w:rPr>
          <w:rFonts w:ascii="Arial" w:eastAsiaTheme="minorHAnsi" w:hAnsi="Arial" w:cs="Arial"/>
          <w:color w:val="000000" w:themeColor="text1"/>
          <w:sz w:val="19"/>
          <w:szCs w:val="19"/>
          <w:bdr w:val="none" w:sz="0" w:space="0" w:color="auto"/>
          <w:lang w:val="sk-SK"/>
        </w:rPr>
        <w:t>ých</w:t>
      </w:r>
      <w:r w:rsidRPr="001A2D03">
        <w:rPr>
          <w:rFonts w:ascii="Arial" w:eastAsiaTheme="minorHAnsi" w:hAnsi="Arial" w:cs="Arial"/>
          <w:color w:val="000000" w:themeColor="text1"/>
          <w:sz w:val="19"/>
          <w:szCs w:val="19"/>
          <w:bdr w:val="none" w:sz="0" w:space="0" w:color="auto"/>
          <w:lang w:val="sk-SK"/>
        </w:rPr>
        <w:t xml:space="preserve"> množst</w:t>
      </w:r>
      <w:r>
        <w:rPr>
          <w:rFonts w:ascii="Arial" w:eastAsiaTheme="minorHAnsi" w:hAnsi="Arial" w:cs="Arial"/>
          <w:color w:val="000000" w:themeColor="text1"/>
          <w:sz w:val="19"/>
          <w:szCs w:val="19"/>
          <w:bdr w:val="none" w:sz="0" w:space="0" w:color="auto"/>
          <w:lang w:val="sk-SK"/>
        </w:rPr>
        <w:t>iev</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výdavkov z pohľadu nevyhnutnosti</w:t>
      </w:r>
      <w:r w:rsidRPr="001A2D03">
        <w:rPr>
          <w:rFonts w:ascii="Arial" w:eastAsiaTheme="minorHAnsi" w:hAnsi="Arial" w:cs="Arial"/>
          <w:color w:val="000000" w:themeColor="text1"/>
          <w:sz w:val="19"/>
          <w:szCs w:val="19"/>
          <w:bdr w:val="none" w:sz="0" w:space="0" w:color="auto"/>
          <w:lang w:val="sk-SK"/>
        </w:rPr>
        <w:t xml:space="preserve"> </w:t>
      </w:r>
      <w:r>
        <w:rPr>
          <w:rFonts w:ascii="Arial" w:eastAsiaTheme="minorHAnsi" w:hAnsi="Arial" w:cs="Arial"/>
          <w:color w:val="000000" w:themeColor="text1"/>
          <w:sz w:val="19"/>
          <w:szCs w:val="19"/>
          <w:bdr w:val="none" w:sz="0" w:space="0" w:color="auto"/>
          <w:lang w:val="sk-SK"/>
        </w:rPr>
        <w:t>pre</w:t>
      </w:r>
      <w:r w:rsidRPr="001A2D03">
        <w:rPr>
          <w:rFonts w:ascii="Arial" w:eastAsiaTheme="minorHAnsi" w:hAnsi="Arial" w:cs="Arial"/>
          <w:color w:val="000000" w:themeColor="text1"/>
          <w:sz w:val="19"/>
          <w:szCs w:val="19"/>
          <w:bdr w:val="none" w:sz="0" w:space="0" w:color="auto"/>
          <w:lang w:val="sk-SK"/>
        </w:rPr>
        <w:t xml:space="preserve"> realizáciu aktivít projektu</w:t>
      </w:r>
      <w:r>
        <w:rPr>
          <w:rFonts w:ascii="Arial" w:eastAsiaTheme="minorHAnsi" w:hAnsi="Arial" w:cs="Arial"/>
          <w:color w:val="000000" w:themeColor="text1"/>
          <w:sz w:val="19"/>
          <w:szCs w:val="19"/>
          <w:bdr w:val="none" w:sz="0" w:space="0" w:color="auto"/>
          <w:lang w:val="sk-SK"/>
        </w:rPr>
        <w:t>,</w:t>
      </w:r>
    </w:p>
    <w:p w14:paraId="03B00339" w14:textId="4815E8E6" w:rsidR="00087C43" w:rsidRPr="00087C43" w:rsidRDefault="000E4DB3" w:rsidP="00DD4A04">
      <w:pPr>
        <w:pStyle w:val="Predvolen"/>
        <w:numPr>
          <w:ilvl w:val="0"/>
          <w:numId w:val="8"/>
        </w:numPr>
        <w:rPr>
          <w:rFonts w:ascii="Arial" w:hAnsi="Arial" w:cs="Arial"/>
          <w:color w:val="000000" w:themeColor="text1"/>
          <w:sz w:val="19"/>
          <w:szCs w:val="19"/>
        </w:rPr>
      </w:pPr>
      <w:r>
        <w:rPr>
          <w:rFonts w:ascii="Arial" w:eastAsiaTheme="minorHAnsi" w:hAnsi="Arial" w:cs="Arial"/>
          <w:color w:val="000000" w:themeColor="text1"/>
          <w:sz w:val="19"/>
          <w:szCs w:val="19"/>
          <w:bdr w:val="none" w:sz="0" w:space="0" w:color="auto"/>
          <w:lang w:val="sk-SK"/>
        </w:rPr>
        <w:t xml:space="preserve">či sú </w:t>
      </w:r>
      <w:r w:rsidRPr="001A2D03">
        <w:rPr>
          <w:rFonts w:ascii="Arial" w:eastAsiaTheme="minorHAnsi" w:hAnsi="Arial" w:cs="Arial"/>
          <w:color w:val="000000" w:themeColor="text1"/>
          <w:sz w:val="19"/>
          <w:szCs w:val="19"/>
          <w:bdr w:val="none" w:sz="0" w:space="0" w:color="auto"/>
          <w:lang w:val="sk-SK"/>
        </w:rPr>
        <w:t xml:space="preserve">jednotkové ceny </w:t>
      </w:r>
      <w:r w:rsidRPr="008A52DD">
        <w:rPr>
          <w:rFonts w:ascii="Arial" w:eastAsiaTheme="minorHAnsi" w:hAnsi="Arial" w:cs="Arial"/>
          <w:color w:val="000000" w:themeColor="text1"/>
          <w:sz w:val="19"/>
          <w:szCs w:val="19"/>
          <w:bdr w:val="none" w:sz="0" w:space="0" w:color="auto"/>
          <w:lang w:val="sk-SK"/>
        </w:rPr>
        <w:t>identifikované na základe dôveryhodného prieskumu trh</w:t>
      </w:r>
      <w:r w:rsidR="00087C43">
        <w:rPr>
          <w:rFonts w:ascii="Arial" w:eastAsiaTheme="minorHAnsi" w:hAnsi="Arial" w:cs="Arial"/>
          <w:color w:val="000000" w:themeColor="text1"/>
          <w:sz w:val="19"/>
          <w:szCs w:val="19"/>
          <w:bdr w:val="none" w:sz="0" w:space="0" w:color="auto"/>
          <w:lang w:val="sk-SK"/>
        </w:rPr>
        <w:t>u</w:t>
      </w:r>
      <w:r w:rsidR="00087C43" w:rsidRPr="00087C43">
        <w:rPr>
          <w:rFonts w:ascii="Arial" w:hAnsi="Arial" w:cs="Arial"/>
          <w:color w:val="000000" w:themeColor="text1"/>
          <w:sz w:val="19"/>
          <w:szCs w:val="19"/>
        </w:rPr>
        <w:t>/</w:t>
      </w:r>
      <w:r w:rsidR="00087C43">
        <w:rPr>
          <w:rFonts w:ascii="Arial" w:hAnsi="Arial" w:cs="Arial"/>
          <w:color w:val="000000" w:themeColor="text1"/>
          <w:sz w:val="19"/>
          <w:szCs w:val="19"/>
        </w:rPr>
        <w:t xml:space="preserve"> </w:t>
      </w:r>
      <w:r w:rsidR="00087C43" w:rsidRPr="00087C43">
        <w:rPr>
          <w:rFonts w:ascii="Arial" w:hAnsi="Arial" w:cs="Arial"/>
          <w:color w:val="000000" w:themeColor="text1"/>
          <w:sz w:val="19"/>
          <w:szCs w:val="19"/>
        </w:rPr>
        <w:t>prieskumu trhových cien, relevantného znaleckého posudku, uzatvorenej zmluvy</w:t>
      </w:r>
      <w:r w:rsidR="005D63D4">
        <w:rPr>
          <w:rFonts w:ascii="Arial" w:hAnsi="Arial" w:cs="Arial"/>
          <w:color w:val="000000" w:themeColor="text1"/>
          <w:sz w:val="19"/>
          <w:szCs w:val="19"/>
        </w:rPr>
        <w:t>, rozpočtu overeného autorizovanou osobou</w:t>
      </w:r>
      <w:r w:rsidR="00087C43" w:rsidRPr="00087C43">
        <w:rPr>
          <w:rFonts w:ascii="Arial" w:hAnsi="Arial" w:cs="Arial"/>
          <w:color w:val="000000" w:themeColor="text1"/>
          <w:sz w:val="19"/>
          <w:szCs w:val="19"/>
        </w:rPr>
        <w:t xml:space="preserve"> alebo</w:t>
      </w:r>
      <w:r w:rsidR="005D63D4">
        <w:rPr>
          <w:rFonts w:ascii="Arial" w:hAnsi="Arial" w:cs="Arial"/>
          <w:color w:val="000000" w:themeColor="text1"/>
          <w:sz w:val="19"/>
          <w:szCs w:val="19"/>
        </w:rPr>
        <w:t xml:space="preserve"> iných</w:t>
      </w:r>
      <w:r w:rsidR="00087C43" w:rsidRPr="00087C43">
        <w:rPr>
          <w:rFonts w:ascii="Arial" w:hAnsi="Arial" w:cs="Arial"/>
          <w:color w:val="000000" w:themeColor="text1"/>
          <w:sz w:val="19"/>
          <w:szCs w:val="19"/>
        </w:rPr>
        <w:t xml:space="preserve"> podkladov. </w:t>
      </w:r>
    </w:p>
    <w:p w14:paraId="0AD7AA81" w14:textId="77777777" w:rsidR="000E4DB3" w:rsidRDefault="000E4DB3"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jc w:val="both"/>
        <w:rPr>
          <w:rFonts w:ascii="Arial" w:eastAsiaTheme="minorHAnsi" w:hAnsi="Arial" w:cs="Arial"/>
          <w:color w:val="000000" w:themeColor="text1"/>
          <w:sz w:val="19"/>
          <w:szCs w:val="19"/>
          <w:bdr w:val="none" w:sz="0" w:space="0" w:color="auto"/>
          <w:lang w:val="sk-SK"/>
        </w:rPr>
      </w:pPr>
    </w:p>
    <w:p w14:paraId="47553CC9" w14:textId="0B948E02" w:rsidR="00674F94" w:rsidRDefault="00674F94" w:rsidP="00485D5E">
      <w:pPr>
        <w:widowControl w:val="0"/>
        <w:autoSpaceDE w:val="0"/>
        <w:autoSpaceDN w:val="0"/>
        <w:adjustRightInd w:val="0"/>
        <w:spacing w:after="0" w:line="288" w:lineRule="auto"/>
        <w:jc w:val="both"/>
        <w:rPr>
          <w:rFonts w:ascii="Arial" w:hAnsi="Arial" w:cs="Arial"/>
          <w:sz w:val="19"/>
          <w:szCs w:val="19"/>
        </w:rPr>
      </w:pPr>
      <w:r w:rsidRPr="00E33F54">
        <w:rPr>
          <w:rFonts w:ascii="Arial" w:hAnsi="Arial" w:cs="Arial"/>
          <w:sz w:val="19"/>
          <w:szCs w:val="19"/>
        </w:rPr>
        <w:t>Hodnotiteľ vyhodnotí, či navrhnuté výdavky projektu spĺňajú podmienku hospodárnosti a efektívnosti a či zodpovedajú obvyklým cenám v danom mieste a čase</w:t>
      </w:r>
      <w:r w:rsidR="004F2105">
        <w:rPr>
          <w:rFonts w:ascii="Arial" w:hAnsi="Arial" w:cs="Arial"/>
          <w:sz w:val="19"/>
          <w:szCs w:val="19"/>
        </w:rPr>
        <w:t xml:space="preserve"> </w:t>
      </w:r>
      <w:r w:rsidR="004F2105" w:rsidRPr="004F2105">
        <w:rPr>
          <w:rFonts w:ascii="Arial" w:hAnsi="Arial" w:cs="Arial"/>
          <w:sz w:val="19"/>
          <w:szCs w:val="19"/>
        </w:rPr>
        <w:t>preukázanými niektorým z vyššie uvedených spôsobov</w:t>
      </w:r>
      <w:r w:rsidR="004F2105">
        <w:rPr>
          <w:rFonts w:ascii="Arial" w:hAnsi="Arial" w:cs="Arial"/>
          <w:sz w:val="19"/>
          <w:szCs w:val="19"/>
        </w:rPr>
        <w:t>.</w:t>
      </w:r>
      <w:r w:rsidRPr="00E33F54">
        <w:rPr>
          <w:rFonts w:ascii="Arial" w:hAnsi="Arial" w:cs="Arial"/>
          <w:sz w:val="19"/>
          <w:szCs w:val="19"/>
        </w:rPr>
        <w:t xml:space="preserve"> Pri overovaní hospodárnosti  hodnotiteľ postupuje v zmysle metodického pokynu CKO č.18 k overovaniu hospodárnosti výdavkov. Hodnotiteľ v závislosti od druhu výdavku identifikuje, či na hodnotené výdavky projektu bude aplikovať </w:t>
      </w:r>
      <w:r w:rsidR="005D63D4">
        <w:rPr>
          <w:rFonts w:ascii="Arial" w:hAnsi="Arial" w:cs="Arial"/>
          <w:sz w:val="19"/>
          <w:szCs w:val="19"/>
        </w:rPr>
        <w:t>percentuálne/</w:t>
      </w:r>
      <w:r w:rsidRPr="00E33F54">
        <w:rPr>
          <w:rFonts w:ascii="Arial" w:hAnsi="Arial" w:cs="Arial"/>
          <w:sz w:val="19"/>
          <w:szCs w:val="19"/>
        </w:rPr>
        <w:t xml:space="preserve">finančné limity a /alebo </w:t>
      </w:r>
      <w:r w:rsidR="00317EC3">
        <w:rPr>
          <w:rFonts w:ascii="Arial" w:hAnsi="Arial" w:cs="Arial"/>
          <w:sz w:val="19"/>
          <w:szCs w:val="19"/>
        </w:rPr>
        <w:t xml:space="preserve">benchmarky, </w:t>
      </w:r>
      <w:r w:rsidRPr="00E33F54">
        <w:rPr>
          <w:rFonts w:ascii="Arial" w:hAnsi="Arial" w:cs="Arial"/>
          <w:sz w:val="19"/>
          <w:szCs w:val="19"/>
        </w:rPr>
        <w:t xml:space="preserve">bude hodnotiť kritérium podľa zrealizovaného verejného </w:t>
      </w:r>
      <w:r w:rsidR="00317EC3">
        <w:rPr>
          <w:rFonts w:ascii="Arial" w:hAnsi="Arial" w:cs="Arial"/>
          <w:sz w:val="19"/>
          <w:szCs w:val="19"/>
        </w:rPr>
        <w:t>obstarávania, prieskumu trhu  a</w:t>
      </w:r>
      <w:r w:rsidRPr="00E33F54">
        <w:rPr>
          <w:rFonts w:ascii="Arial" w:hAnsi="Arial" w:cs="Arial"/>
          <w:sz w:val="19"/>
          <w:szCs w:val="19"/>
        </w:rPr>
        <w:t>/alebo podľa expertízneho posúdenia (</w:t>
      </w:r>
      <w:r w:rsidR="005D63D4">
        <w:rPr>
          <w:rFonts w:ascii="Arial" w:hAnsi="Arial" w:cs="Arial"/>
          <w:sz w:val="19"/>
          <w:szCs w:val="19"/>
        </w:rPr>
        <w:t xml:space="preserve">napr. </w:t>
      </w:r>
      <w:r w:rsidRPr="00E33F54">
        <w:rPr>
          <w:rFonts w:ascii="Arial" w:hAnsi="Arial" w:cs="Arial"/>
          <w:sz w:val="19"/>
          <w:szCs w:val="19"/>
        </w:rPr>
        <w:t>znalecký posudok)</w:t>
      </w:r>
      <w:r w:rsidR="005D63D4">
        <w:rPr>
          <w:rFonts w:ascii="Arial" w:hAnsi="Arial" w:cs="Arial"/>
          <w:sz w:val="19"/>
          <w:szCs w:val="19"/>
        </w:rPr>
        <w:t>, alebo iným spôsobom uvedeným v Príručke pre žiadateľa</w:t>
      </w:r>
      <w:r w:rsidRPr="00E33F54">
        <w:rPr>
          <w:rFonts w:ascii="Arial" w:hAnsi="Arial" w:cs="Arial"/>
          <w:sz w:val="19"/>
          <w:szCs w:val="19"/>
        </w:rPr>
        <w:t>. </w:t>
      </w:r>
    </w:p>
    <w:p w14:paraId="2C09B38D" w14:textId="733D28E4" w:rsidR="00674F94" w:rsidRPr="00E33F54" w:rsidRDefault="004F2105"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L</w:t>
      </w:r>
      <w:r w:rsidR="00674F94" w:rsidRPr="00640338">
        <w:rPr>
          <w:rFonts w:ascii="Arial" w:hAnsi="Arial" w:cs="Arial"/>
          <w:b/>
          <w:sz w:val="19"/>
          <w:szCs w:val="19"/>
        </w:rPr>
        <w:t xml:space="preserve">imit </w:t>
      </w:r>
      <w:r w:rsidRPr="00640338">
        <w:rPr>
          <w:rFonts w:ascii="Arial" w:hAnsi="Arial" w:cs="Arial"/>
          <w:b/>
          <w:sz w:val="19"/>
          <w:szCs w:val="19"/>
        </w:rPr>
        <w:t>výdavkov</w:t>
      </w:r>
      <w:r>
        <w:rPr>
          <w:rFonts w:ascii="Arial" w:hAnsi="Arial" w:cs="Arial"/>
          <w:sz w:val="19"/>
          <w:szCs w:val="19"/>
        </w:rPr>
        <w:t xml:space="preserve"> </w:t>
      </w:r>
      <w:r w:rsidR="00674F94" w:rsidRPr="00E33F54">
        <w:rPr>
          <w:rFonts w:ascii="Arial" w:hAnsi="Arial" w:cs="Arial"/>
          <w:sz w:val="19"/>
          <w:szCs w:val="19"/>
        </w:rPr>
        <w:t>je definovaný ako maximálny limit  na úrovni:</w:t>
      </w:r>
    </w:p>
    <w:p w14:paraId="0B39FB79" w14:textId="2C6FBEF2" w:rsidR="00674F94" w:rsidRPr="00E33F5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 xml:space="preserve">jednotkových výdavkov v rámci priamych aj nepriamych výdavkov (napr. hodinová </w:t>
      </w:r>
      <w:r w:rsidR="004F2105">
        <w:rPr>
          <w:rFonts w:ascii="Arial" w:hAnsi="Arial" w:cs="Arial"/>
          <w:sz w:val="19"/>
          <w:szCs w:val="19"/>
          <w:lang w:val="sk-SK"/>
        </w:rPr>
        <w:t>mzda</w:t>
      </w:r>
      <w:r w:rsidRPr="00E33F54">
        <w:rPr>
          <w:rFonts w:ascii="Arial" w:hAnsi="Arial" w:cs="Arial"/>
          <w:sz w:val="19"/>
          <w:szCs w:val="19"/>
          <w:lang w:val="sk-SK"/>
        </w:rPr>
        <w:t xml:space="preserve"> v prípade personálnych výdavkov, výdavky na publicitu)</w:t>
      </w:r>
      <w:r w:rsidR="00485D5E">
        <w:rPr>
          <w:rFonts w:ascii="Arial" w:hAnsi="Arial" w:cs="Arial"/>
          <w:sz w:val="19"/>
          <w:szCs w:val="19"/>
          <w:lang w:val="sk-SK"/>
        </w:rPr>
        <w:t>,</w:t>
      </w:r>
    </w:p>
    <w:p w14:paraId="4A70FCDD" w14:textId="0E47A001" w:rsidR="00674F94" w:rsidRDefault="00674F94" w:rsidP="00DD4A04">
      <w:pPr>
        <w:pStyle w:val="Odsekzoznamu"/>
        <w:widowControl w:val="0"/>
        <w:numPr>
          <w:ilvl w:val="0"/>
          <w:numId w:val="9"/>
        </w:numPr>
        <w:autoSpaceDE w:val="0"/>
        <w:autoSpaceDN w:val="0"/>
        <w:adjustRightInd w:val="0"/>
        <w:spacing w:after="60" w:line="288" w:lineRule="auto"/>
        <w:contextualSpacing w:val="0"/>
        <w:jc w:val="both"/>
        <w:rPr>
          <w:rFonts w:ascii="Arial" w:hAnsi="Arial" w:cs="Arial"/>
          <w:sz w:val="19"/>
          <w:szCs w:val="19"/>
          <w:lang w:val="sk-SK"/>
        </w:rPr>
      </w:pPr>
      <w:r w:rsidRPr="00E33F54">
        <w:rPr>
          <w:rFonts w:ascii="Arial" w:hAnsi="Arial" w:cs="Arial"/>
          <w:sz w:val="19"/>
          <w:szCs w:val="19"/>
          <w:lang w:val="sk-SK"/>
        </w:rPr>
        <w:t>skupín výdavkov (napr. percentuálny limit na nepriame výdavky z priamych výdavkov)</w:t>
      </w:r>
      <w:r w:rsidR="00485D5E">
        <w:rPr>
          <w:rFonts w:ascii="Arial" w:hAnsi="Arial" w:cs="Arial"/>
          <w:sz w:val="19"/>
          <w:szCs w:val="19"/>
          <w:lang w:val="sk-SK"/>
        </w:rPr>
        <w:t>.</w:t>
      </w:r>
    </w:p>
    <w:p w14:paraId="3784421D"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V prípade finančných limitov, ktoré sa vzťahujú na konkrétne typy výdavkov (napr. informačná tabuľa a pod.), sú stanovené konkrétne hodnoty v prílohe 5 výzvy a v prílohe 2.b Príručky pre žiadateľa IROP</w:t>
      </w:r>
      <w:r w:rsidRPr="005D63D4">
        <w:rPr>
          <w:rFonts w:ascii="Arial" w:hAnsi="Arial" w:cs="Arial"/>
          <w:b/>
          <w:sz w:val="19"/>
          <w:szCs w:val="19"/>
        </w:rPr>
        <w:t>. V prípade prekročenia stanovených finančných limitov</w:t>
      </w:r>
      <w:r w:rsidRPr="005D63D4">
        <w:rPr>
          <w:rFonts w:ascii="Arial" w:hAnsi="Arial" w:cs="Arial"/>
          <w:sz w:val="19"/>
          <w:szCs w:val="19"/>
        </w:rPr>
        <w:t xml:space="preserve"> hodnotiteľ vyhodnotí výdavky nad stanovený limit ako neoprávnené a bude adekvátne znížená výška výdavku do úrovne limitu.</w:t>
      </w:r>
    </w:p>
    <w:p w14:paraId="7734EB2B" w14:textId="5D189D05" w:rsidR="001C2559" w:rsidRDefault="001C2559" w:rsidP="004E7F22">
      <w:pPr>
        <w:widowControl w:val="0"/>
        <w:autoSpaceDE w:val="0"/>
        <w:autoSpaceDN w:val="0"/>
        <w:adjustRightInd w:val="0"/>
        <w:spacing w:after="60" w:line="288" w:lineRule="auto"/>
        <w:jc w:val="both"/>
        <w:rPr>
          <w:rFonts w:ascii="Arial" w:hAnsi="Arial" w:cs="Arial"/>
          <w:sz w:val="19"/>
          <w:szCs w:val="19"/>
        </w:rPr>
      </w:pPr>
      <w:r>
        <w:rPr>
          <w:rFonts w:ascii="Arial" w:hAnsi="Arial" w:cs="Arial"/>
          <w:sz w:val="19"/>
          <w:szCs w:val="19"/>
        </w:rPr>
        <w:t>Smerné finančné hodnoty (</w:t>
      </w:r>
      <w:r w:rsidRPr="00640338">
        <w:rPr>
          <w:rFonts w:ascii="Arial" w:hAnsi="Arial" w:cs="Arial"/>
          <w:b/>
          <w:sz w:val="19"/>
          <w:szCs w:val="19"/>
        </w:rPr>
        <w:t>benchmarky</w:t>
      </w:r>
      <w:r>
        <w:rPr>
          <w:rFonts w:ascii="Arial" w:hAnsi="Arial" w:cs="Arial"/>
          <w:sz w:val="19"/>
          <w:szCs w:val="19"/>
        </w:rPr>
        <w:t>) sú stanovené</w:t>
      </w:r>
      <w:r w:rsidR="009E25C0">
        <w:rPr>
          <w:rFonts w:ascii="Arial" w:hAnsi="Arial" w:cs="Arial"/>
          <w:sz w:val="19"/>
          <w:szCs w:val="19"/>
        </w:rPr>
        <w:t xml:space="preserve"> pre jednotlivé typy odborných učební pri uvažovanom počte 16 žiakov</w:t>
      </w:r>
      <w:r w:rsidR="005D63D4">
        <w:rPr>
          <w:rFonts w:ascii="Arial" w:hAnsi="Arial" w:cs="Arial"/>
          <w:sz w:val="19"/>
          <w:szCs w:val="19"/>
        </w:rPr>
        <w:t>vo výzve</w:t>
      </w:r>
      <w:r>
        <w:rPr>
          <w:rFonts w:ascii="Arial" w:hAnsi="Arial" w:cs="Arial"/>
          <w:sz w:val="19"/>
          <w:szCs w:val="19"/>
        </w:rPr>
        <w:t>:</w:t>
      </w:r>
    </w:p>
    <w:p w14:paraId="243A654A" w14:textId="22FCDDA3" w:rsidR="00674F94" w:rsidRDefault="00674F94" w:rsidP="004E7F22">
      <w:pPr>
        <w:widowControl w:val="0"/>
        <w:autoSpaceDE w:val="0"/>
        <w:autoSpaceDN w:val="0"/>
        <w:adjustRightInd w:val="0"/>
        <w:spacing w:after="60" w:line="288" w:lineRule="auto"/>
        <w:jc w:val="both"/>
        <w:rPr>
          <w:rFonts w:ascii="Arial" w:hAnsi="Arial" w:cs="Arial"/>
          <w:sz w:val="19"/>
          <w:szCs w:val="19"/>
        </w:rPr>
      </w:pPr>
      <w:r w:rsidRPr="00640338">
        <w:rPr>
          <w:rFonts w:ascii="Arial" w:hAnsi="Arial" w:cs="Arial"/>
          <w:b/>
          <w:sz w:val="19"/>
          <w:szCs w:val="19"/>
        </w:rPr>
        <w:t>Prieskum trhu</w:t>
      </w:r>
      <w:r w:rsidR="004F2105" w:rsidRPr="00640338">
        <w:rPr>
          <w:rFonts w:ascii="Arial" w:hAnsi="Arial" w:cs="Arial"/>
          <w:b/>
          <w:sz w:val="19"/>
          <w:szCs w:val="19"/>
        </w:rPr>
        <w:t>/prieskum trhových cien</w:t>
      </w:r>
      <w:r w:rsidR="004F2105" w:rsidRPr="004F2105">
        <w:rPr>
          <w:rFonts w:ascii="Arial" w:hAnsi="Arial" w:cs="Arial"/>
          <w:sz w:val="19"/>
          <w:szCs w:val="19"/>
        </w:rPr>
        <w:t> </w:t>
      </w:r>
      <w:r w:rsidRPr="00E33F54">
        <w:rPr>
          <w:rFonts w:ascii="Arial" w:hAnsi="Arial" w:cs="Arial"/>
          <w:sz w:val="19"/>
          <w:szCs w:val="19"/>
        </w:rPr>
        <w:t xml:space="preserve">je definovaný ako činnosť, pri ktorej žiadateľ zistí a vyhodnotí  informácie o aktuálnych cenách  tovarov, prác alebo služieb na trhu v </w:t>
      </w:r>
      <w:r w:rsidRPr="00E33F54">
        <w:rPr>
          <w:rFonts w:ascii="Arial" w:hAnsi="Arial" w:cs="Arial"/>
          <w:sz w:val="19"/>
          <w:szCs w:val="19"/>
        </w:rPr>
        <w:lastRenderedPageBreak/>
        <w:t xml:space="preserve">danom čase a v danom mieste.  </w:t>
      </w:r>
      <w:r w:rsidR="004F2105" w:rsidRPr="004F2105">
        <w:rPr>
          <w:rFonts w:ascii="Arial" w:hAnsi="Arial" w:cs="Arial"/>
          <w:sz w:val="19"/>
          <w:szCs w:val="19"/>
        </w:rPr>
        <w:t>Prieskum trhových cien sa vykonáva  s cieľom stanovenia cien v rozpočte projektu. Prieskum trhu sa vykonáva za účelom získania PHZ a predkladá sa v prípade, že VO v čase predloženia žiadosti o NFP nebolo ukončené</w:t>
      </w:r>
      <w:r w:rsidR="004F2105">
        <w:rPr>
          <w:rFonts w:ascii="Arial" w:hAnsi="Arial" w:cs="Arial"/>
          <w:sz w:val="19"/>
          <w:szCs w:val="19"/>
        </w:rPr>
        <w:t>.</w:t>
      </w:r>
    </w:p>
    <w:p w14:paraId="5A62BD4E" w14:textId="77777777" w:rsidR="005D63D4" w:rsidRPr="005D63D4" w:rsidRDefault="005D63D4" w:rsidP="004E7F22">
      <w:pPr>
        <w:widowControl w:val="0"/>
        <w:autoSpaceDE w:val="0"/>
        <w:autoSpaceDN w:val="0"/>
        <w:adjustRightInd w:val="0"/>
        <w:spacing w:after="60" w:line="288" w:lineRule="auto"/>
        <w:jc w:val="both"/>
        <w:rPr>
          <w:rFonts w:ascii="Arial" w:hAnsi="Arial" w:cs="Arial"/>
          <w:sz w:val="19"/>
          <w:szCs w:val="19"/>
        </w:rPr>
      </w:pPr>
      <w:r w:rsidRPr="005D63D4">
        <w:rPr>
          <w:rFonts w:ascii="Arial" w:hAnsi="Arial" w:cs="Arial"/>
          <w:sz w:val="19"/>
          <w:szCs w:val="19"/>
        </w:rPr>
        <w:t xml:space="preserve">V prípade </w:t>
      </w:r>
      <w:r w:rsidRPr="005D63D4">
        <w:rPr>
          <w:rFonts w:ascii="Arial" w:hAnsi="Arial" w:cs="Arial"/>
          <w:b/>
          <w:sz w:val="19"/>
          <w:szCs w:val="19"/>
        </w:rPr>
        <w:t>zrealizovaného verejného obstarávania</w:t>
      </w:r>
      <w:r w:rsidRPr="005D63D4">
        <w:rPr>
          <w:rFonts w:ascii="Arial" w:hAnsi="Arial" w:cs="Arial"/>
          <w:sz w:val="19"/>
          <w:szCs w:val="19"/>
        </w:rPr>
        <w:t xml:space="preserve"> (platná a účinná zmluva s dodávateľom) odborný hodnotiteľ overuje dodržanie percentuálnych a finančných limitov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p w14:paraId="57D6ABFC" w14:textId="77777777" w:rsidR="005924E6" w:rsidRDefault="005924E6" w:rsidP="005924E6">
      <w:pPr>
        <w:widowControl w:val="0"/>
        <w:autoSpaceDE w:val="0"/>
        <w:autoSpaceDN w:val="0"/>
        <w:adjustRightInd w:val="0"/>
        <w:spacing w:after="120" w:line="288" w:lineRule="auto"/>
        <w:jc w:val="both"/>
        <w:rPr>
          <w:rFonts w:ascii="Arial" w:hAnsi="Arial" w:cs="Arial"/>
          <w:sz w:val="19"/>
          <w:szCs w:val="19"/>
        </w:rPr>
      </w:pPr>
      <w:r>
        <w:rPr>
          <w:rFonts w:ascii="Arial" w:hAnsi="Arial" w:cs="Arial"/>
          <w:sz w:val="19"/>
          <w:szCs w:val="19"/>
        </w:rPr>
        <w:t>V </w:t>
      </w:r>
      <w:r w:rsidRPr="00A74BCF">
        <w:rPr>
          <w:rFonts w:ascii="Arial" w:hAnsi="Arial" w:cs="Arial"/>
          <w:sz w:val="19"/>
          <w:szCs w:val="19"/>
        </w:rPr>
        <w:t>prípade</w:t>
      </w:r>
      <w:r>
        <w:rPr>
          <w:rFonts w:ascii="Arial" w:hAnsi="Arial" w:cs="Arial"/>
          <w:sz w:val="19"/>
          <w:szCs w:val="19"/>
        </w:rPr>
        <w:t>,</w:t>
      </w:r>
      <w:r w:rsidRPr="00A74BCF">
        <w:rPr>
          <w:rFonts w:ascii="Arial" w:hAnsi="Arial" w:cs="Arial"/>
          <w:sz w:val="19"/>
          <w:szCs w:val="19"/>
        </w:rPr>
        <w:t xml:space="preserve"> ak </w:t>
      </w:r>
      <w:r>
        <w:rPr>
          <w:rFonts w:ascii="Arial" w:hAnsi="Arial" w:cs="Arial"/>
          <w:sz w:val="19"/>
          <w:szCs w:val="19"/>
        </w:rPr>
        <w:t xml:space="preserve">odborný hodnotiteľ </w:t>
      </w:r>
      <w:r w:rsidRPr="00A74BCF">
        <w:rPr>
          <w:rFonts w:ascii="Arial" w:hAnsi="Arial" w:cs="Arial"/>
          <w:sz w:val="19"/>
          <w:szCs w:val="19"/>
        </w:rPr>
        <w:t xml:space="preserve">hodnotí hospodárnosť a efektívnosť </w:t>
      </w:r>
      <w:r>
        <w:rPr>
          <w:rFonts w:ascii="Arial" w:hAnsi="Arial" w:cs="Arial"/>
          <w:sz w:val="19"/>
          <w:szCs w:val="19"/>
        </w:rPr>
        <w:t xml:space="preserve">výdavkov projektu </w:t>
      </w:r>
      <w:r w:rsidRPr="00A74BCF">
        <w:rPr>
          <w:rFonts w:ascii="Arial" w:hAnsi="Arial" w:cs="Arial"/>
          <w:sz w:val="19"/>
          <w:szCs w:val="19"/>
        </w:rPr>
        <w:t xml:space="preserve">na základe </w:t>
      </w:r>
      <w:r w:rsidRPr="00A74BCF">
        <w:rPr>
          <w:rFonts w:ascii="Arial" w:hAnsi="Arial" w:cs="Arial"/>
          <w:b/>
          <w:sz w:val="19"/>
          <w:szCs w:val="19"/>
        </w:rPr>
        <w:t>vlastných odborných skúseností</w:t>
      </w:r>
      <w:r>
        <w:rPr>
          <w:rFonts w:ascii="Arial" w:hAnsi="Arial" w:cs="Arial"/>
          <w:sz w:val="19"/>
          <w:szCs w:val="19"/>
        </w:rPr>
        <w:t>,</w:t>
      </w:r>
      <w:r w:rsidRPr="00A74BCF">
        <w:rPr>
          <w:rFonts w:ascii="Arial" w:hAnsi="Arial" w:cs="Arial"/>
          <w:sz w:val="19"/>
          <w:szCs w:val="19"/>
        </w:rPr>
        <w:t xml:space="preserve"> presne pop</w:t>
      </w:r>
      <w:r>
        <w:rPr>
          <w:rFonts w:ascii="Arial" w:hAnsi="Arial" w:cs="Arial"/>
          <w:sz w:val="19"/>
          <w:szCs w:val="19"/>
        </w:rPr>
        <w:t>íše</w:t>
      </w:r>
      <w:r w:rsidRPr="00A74BCF">
        <w:rPr>
          <w:rFonts w:ascii="Arial" w:hAnsi="Arial" w:cs="Arial"/>
          <w:sz w:val="19"/>
          <w:szCs w:val="19"/>
        </w:rPr>
        <w:t xml:space="preserve"> postupy </w:t>
      </w:r>
      <w:r>
        <w:rPr>
          <w:rFonts w:ascii="Arial" w:hAnsi="Arial" w:cs="Arial"/>
          <w:sz w:val="19"/>
          <w:szCs w:val="19"/>
        </w:rPr>
        <w:t xml:space="preserve">a zdôvodnenie </w:t>
      </w:r>
      <w:r w:rsidRPr="00A74BCF">
        <w:rPr>
          <w:rFonts w:ascii="Arial" w:hAnsi="Arial" w:cs="Arial"/>
          <w:sz w:val="19"/>
          <w:szCs w:val="19"/>
        </w:rPr>
        <w:t>daného hodnotenia</w:t>
      </w:r>
      <w:r>
        <w:rPr>
          <w:rFonts w:ascii="Arial" w:hAnsi="Arial" w:cs="Arial"/>
          <w:sz w:val="19"/>
          <w:szCs w:val="19"/>
        </w:rPr>
        <w:t>.</w:t>
      </w:r>
      <w:r w:rsidRPr="00A74BCF">
        <w:rPr>
          <w:rFonts w:ascii="Arial" w:hAnsi="Arial" w:cs="Arial"/>
          <w:sz w:val="19"/>
          <w:szCs w:val="19"/>
        </w:rPr>
        <w:t xml:space="preserve"> </w:t>
      </w:r>
    </w:p>
    <w:p w14:paraId="76F1D78F" w14:textId="17D825B6" w:rsidR="00674F94" w:rsidRPr="00E33F54" w:rsidRDefault="00674F94" w:rsidP="004E7F22">
      <w:pPr>
        <w:widowControl w:val="0"/>
        <w:autoSpaceDE w:val="0"/>
        <w:autoSpaceDN w:val="0"/>
        <w:adjustRightInd w:val="0"/>
        <w:spacing w:after="60" w:line="288" w:lineRule="auto"/>
        <w:jc w:val="both"/>
        <w:rPr>
          <w:rFonts w:ascii="Arial" w:hAnsi="Arial" w:cs="Arial"/>
          <w:sz w:val="19"/>
          <w:szCs w:val="19"/>
        </w:rPr>
      </w:pPr>
      <w:r w:rsidRPr="00E33F54">
        <w:rPr>
          <w:rFonts w:ascii="Arial" w:hAnsi="Arial" w:cs="Arial"/>
          <w:sz w:val="19"/>
          <w:szCs w:val="19"/>
        </w:rPr>
        <w:t>Hodnotiteľ overí správnosť vstupných údajov pre výpočet, ktoré sú uvedené v rozpočte projektu. Musí byť zohľadnená aj skutočnosť, či žiadateľ je, alebo nie je platcom DPH. V prípade, ak nie je platcom DPH, sumy musia byť uvedené s DPH. V prípade, ak je platcom DPH, sumy musia byť uvedené bez DPH</w:t>
      </w:r>
      <w:r w:rsidR="004F2105" w:rsidRPr="004F2105">
        <w:rPr>
          <w:rFonts w:ascii="Arial" w:hAnsi="Arial" w:cs="Arial"/>
          <w:sz w:val="19"/>
          <w:szCs w:val="19"/>
        </w:rPr>
        <w:t xml:space="preserve"> (v závislosti od typu výdavkov)</w:t>
      </w:r>
      <w:r w:rsidRPr="00E33F54">
        <w:rPr>
          <w:rFonts w:ascii="Arial" w:hAnsi="Arial" w:cs="Arial"/>
          <w:sz w:val="19"/>
          <w:szCs w:val="19"/>
        </w:rPr>
        <w:t>.</w:t>
      </w:r>
    </w:p>
    <w:p w14:paraId="367A331D" w14:textId="31AEA0E3" w:rsidR="00674F94" w:rsidRDefault="00674F94"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60" w:line="288" w:lineRule="auto"/>
        <w:jc w:val="both"/>
        <w:rPr>
          <w:rFonts w:ascii="Arial" w:eastAsiaTheme="minorHAnsi" w:hAnsi="Arial" w:cs="Arial"/>
          <w:color w:val="000000" w:themeColor="text1"/>
          <w:sz w:val="19"/>
          <w:szCs w:val="19"/>
          <w:bdr w:val="none" w:sz="0" w:space="0" w:color="auto"/>
          <w:lang w:val="sk-SK"/>
        </w:rPr>
      </w:pPr>
      <w:r w:rsidRPr="008A52DD">
        <w:rPr>
          <w:rFonts w:ascii="Arial" w:eastAsiaTheme="minorHAnsi" w:hAnsi="Arial" w:cs="Arial"/>
          <w:color w:val="000000" w:themeColor="text1"/>
          <w:sz w:val="19"/>
          <w:szCs w:val="19"/>
          <w:bdr w:val="none" w:sz="0" w:space="0" w:color="auto"/>
          <w:lang w:val="sk-SK"/>
        </w:rPr>
        <w:t>Cieľom hodnotenia je posúdiť</w:t>
      </w:r>
      <w:r w:rsidR="00DF1468">
        <w:rPr>
          <w:rFonts w:ascii="Arial" w:eastAsiaTheme="minorHAnsi" w:hAnsi="Arial" w:cs="Arial"/>
          <w:color w:val="000000" w:themeColor="text1"/>
          <w:sz w:val="19"/>
          <w:szCs w:val="19"/>
          <w:bdr w:val="none" w:sz="0" w:space="0" w:color="auto"/>
          <w:lang w:val="sk-SK"/>
        </w:rPr>
        <w:t>,</w:t>
      </w:r>
      <w:r w:rsidRPr="008A52DD">
        <w:rPr>
          <w:rFonts w:ascii="Arial" w:eastAsiaTheme="minorHAnsi" w:hAnsi="Arial" w:cs="Arial"/>
          <w:color w:val="000000" w:themeColor="text1"/>
          <w:sz w:val="19"/>
          <w:szCs w:val="19"/>
          <w:bdr w:val="none" w:sz="0" w:space="0" w:color="auto"/>
          <w:lang w:val="sk-SK"/>
        </w:rPr>
        <w:t xml:space="preserve"> či je dodržaný princíp minimalizácie nákladov pri dodržaní požadovanej kvality a rozsahu výstupov.</w:t>
      </w:r>
      <w:r>
        <w:rPr>
          <w:rFonts w:ascii="Arial" w:eastAsiaTheme="minorHAnsi" w:hAnsi="Arial" w:cs="Arial"/>
          <w:color w:val="000000" w:themeColor="text1"/>
          <w:sz w:val="19"/>
          <w:szCs w:val="19"/>
          <w:bdr w:val="none" w:sz="0" w:space="0" w:color="auto"/>
          <w:lang w:val="sk-SK"/>
        </w:rPr>
        <w:t xml:space="preserve"> </w:t>
      </w:r>
      <w:r w:rsidRPr="003C6DE1">
        <w:rPr>
          <w:rFonts w:ascii="Arial" w:eastAsiaTheme="minorHAnsi" w:hAnsi="Arial" w:cs="Arial"/>
          <w:color w:val="000000" w:themeColor="text1"/>
          <w:sz w:val="19"/>
          <w:szCs w:val="19"/>
          <w:bdr w:val="none" w:sz="0" w:space="0" w:color="auto"/>
          <w:lang w:val="sk-SK"/>
        </w:rPr>
        <w:t>V prípade identifikácie neoprávnených výdavkov projektu na základe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w:t>
      </w:r>
    </w:p>
    <w:p w14:paraId="0161CDDD" w14:textId="79885708" w:rsidR="005D63D4" w:rsidRDefault="000E4DB3" w:rsidP="004E7F22">
      <w:pPr>
        <w:pStyle w:val="Predvolen"/>
        <w:spacing w:after="60" w:line="288" w:lineRule="auto"/>
        <w:ind w:right="-2"/>
        <w:jc w:val="both"/>
        <w:rPr>
          <w:rFonts w:ascii="Arial" w:hAnsi="Arial" w:cs="Arial"/>
          <w:color w:val="000000" w:themeColor="text1"/>
          <w:sz w:val="19"/>
          <w:szCs w:val="19"/>
        </w:rPr>
      </w:pPr>
      <w:r w:rsidRPr="003C6DE1">
        <w:rPr>
          <w:rFonts w:ascii="Arial" w:eastAsiaTheme="minorHAnsi" w:hAnsi="Arial" w:cs="Arial"/>
          <w:color w:val="000000" w:themeColor="text1"/>
          <w:sz w:val="19"/>
          <w:szCs w:val="19"/>
          <w:bdr w:val="none" w:sz="0" w:space="0" w:color="auto"/>
          <w:lang w:val="sk-SK"/>
        </w:rPr>
        <w:t xml:space="preserve">Po vyhodnotení všetkých výdavkov sa pri posudzovaní hospodárnosti a efektívnosti výdavkov projektu berie do úvahy výška výdavkov projektu po ich prípadnom znížení odborným hodnotiteľom. </w:t>
      </w:r>
      <w:r w:rsidR="005D63D4" w:rsidRPr="005D63D4">
        <w:rPr>
          <w:rFonts w:ascii="Arial" w:hAnsi="Arial" w:cs="Arial"/>
          <w:color w:val="000000" w:themeColor="text1"/>
          <w:sz w:val="19"/>
          <w:szCs w:val="19"/>
        </w:rPr>
        <w:t xml:space="preserve"> Ak odborný  hodnotiteľ identifikuje neoprávnené výdavky, je povinný konkrétne zdôvodniť prečo výdavky označil za neoprávnené.</w:t>
      </w:r>
      <w:r w:rsidR="007A7645">
        <w:rPr>
          <w:rFonts w:ascii="Arial" w:hAnsi="Arial" w:cs="Arial"/>
          <w:color w:val="000000" w:themeColor="text1"/>
          <w:sz w:val="19"/>
          <w:szCs w:val="19"/>
        </w:rPr>
        <w:t xml:space="preserve"> Ak identifikované </w:t>
      </w:r>
      <w:r w:rsidR="007A7645" w:rsidRPr="00552BDA">
        <w:rPr>
          <w:rFonts w:ascii="Arial" w:hAnsi="Arial" w:cs="Arial"/>
          <w:color w:val="auto"/>
          <w:sz w:val="19"/>
          <w:szCs w:val="19"/>
        </w:rPr>
        <w:t xml:space="preserve">vecne neoprávnené výdavky tvoria viac ako 30% </w:t>
      </w:r>
      <w:r w:rsidR="007A7645">
        <w:rPr>
          <w:rFonts w:ascii="Arial" w:eastAsia="Helvetica" w:hAnsi="Arial" w:cs="Arial"/>
          <w:color w:val="000000" w:themeColor="text1"/>
          <w:sz w:val="19"/>
          <w:szCs w:val="19"/>
        </w:rPr>
        <w:t>finančnej hodnoty žiadateľom definovaných celkových oprávnených výdavkov projektu, navrhnuté výdavky projektu nespĺňajú podmienku efektívnosti a hospodárnosti projektu.</w:t>
      </w:r>
    </w:p>
    <w:p w14:paraId="071FD3B0"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 xml:space="preserve">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 </w:t>
      </w:r>
    </w:p>
    <w:p w14:paraId="6B08AD7C" w14:textId="77777777" w:rsidR="005D63D4" w:rsidRPr="005D63D4" w:rsidRDefault="005D63D4" w:rsidP="004E7F22">
      <w:pPr>
        <w:pStyle w:val="Predvolen"/>
        <w:spacing w:after="60" w:line="288" w:lineRule="auto"/>
        <w:ind w:right="-2"/>
        <w:jc w:val="both"/>
        <w:rPr>
          <w:rFonts w:ascii="Arial" w:hAnsi="Arial" w:cs="Arial"/>
          <w:color w:val="000000" w:themeColor="text1"/>
          <w:sz w:val="19"/>
          <w:szCs w:val="19"/>
          <w:lang w:val="sk-SK"/>
        </w:rPr>
      </w:pPr>
      <w:r w:rsidRPr="005D63D4">
        <w:rPr>
          <w:rFonts w:ascii="Arial" w:hAnsi="Arial" w:cs="Arial"/>
          <w:color w:val="000000" w:themeColor="text1"/>
          <w:sz w:val="19"/>
          <w:szCs w:val="19"/>
          <w:lang w:val="sk-SK"/>
        </w:rPr>
        <w:t>Ak navrhnuté výdavky projektu spĺňajú podmienku hospodárnosti a efektívnosti a zodpovedajú obvyklým cenám v danom mieste a čase, odborný  hodnotiteľ uvedie v hodnotiacom hárku odborného hodnotenia v časti Výsledok posúdenia „ÁNO“.</w:t>
      </w:r>
    </w:p>
    <w:p w14:paraId="645E17DC" w14:textId="557F615C" w:rsidR="000E2D66" w:rsidRDefault="000E4DB3"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svoju odpoveď zdôvodní v hodnotiacom hárku odborného hodnotenia v časti Komentár a súčasne uvedie odkaz na dokument alebo relevantnú časť (ŽoNFP a relevantnej prílohy), na základe ktorej bolo vykonané hodnotenie. </w:t>
      </w:r>
      <w:r w:rsidR="002967B6" w:rsidRPr="009B070E">
        <w:rPr>
          <w:rFonts w:ascii="Arial" w:hAnsi="Arial" w:cs="Arial"/>
          <w:sz w:val="19"/>
          <w:szCs w:val="19"/>
        </w:rPr>
        <w:t xml:space="preserve">Hodnotiteľ je povinný popísať a uviesť v časti Komentár </w:t>
      </w:r>
      <w:r w:rsidR="002967B6" w:rsidRPr="009B070E">
        <w:rPr>
          <w:rFonts w:ascii="Arial" w:hAnsi="Arial" w:cs="Arial"/>
          <w:color w:val="000000" w:themeColor="text1"/>
          <w:sz w:val="19"/>
          <w:szCs w:val="19"/>
        </w:rPr>
        <w:t xml:space="preserve">ku každému z pomocných nástrojov na overenie hospodárnosti výdavkov konkrétny spôsob, ako overil podmienku  hospodárnosti a efektívnosti výdavkov a či zodpovedajú obvyklým cenám v danom mieste a čase  (napr. na základe stanoveného benchmarku, finančných limitov,  zrealizovaného VO, vykonaného prieskumu trhu, resp. na základe iných nástrojov na overenie hospodárnosti a efektívnosti výdavkov). </w:t>
      </w:r>
      <w:r w:rsidR="00CC0BEC">
        <w:rPr>
          <w:rFonts w:ascii="Arial" w:hAnsi="Arial" w:cs="Arial"/>
          <w:color w:val="000000" w:themeColor="text1"/>
          <w:sz w:val="19"/>
          <w:szCs w:val="19"/>
        </w:rPr>
        <w:t xml:space="preserve">Hodnotiteľ je povinný v rámci komentára v hodnotiacom hárku uviesť pre všetky typy výdavkov, ktoré vyhodnocoval, slovný popis dôvodov vyhodnotenia daného hodnotiaceho kritéria, pričom dôvody popíše čo najvecnejšie a argumentačne </w:t>
      </w:r>
      <w:r w:rsidR="00DD1F86">
        <w:rPr>
          <w:rFonts w:ascii="Arial" w:hAnsi="Arial" w:cs="Arial"/>
          <w:color w:val="000000" w:themeColor="text1"/>
          <w:sz w:val="19"/>
          <w:szCs w:val="19"/>
        </w:rPr>
        <w:t xml:space="preserve">ich podloží aj s odvolaním sa na konkrétne pravidlá, t.j. konkrétne číselné hodnoty posudzovaných finančných limitov, benchmarkov, percentuálnych limitov, iných výdavkov, resp. odvolaním sa na konkrétne </w:t>
      </w:r>
      <w:r w:rsidR="009357F5">
        <w:rPr>
          <w:rFonts w:ascii="Arial" w:hAnsi="Arial" w:cs="Arial"/>
          <w:color w:val="000000" w:themeColor="text1"/>
          <w:sz w:val="19"/>
          <w:szCs w:val="19"/>
        </w:rPr>
        <w:t xml:space="preserve">právne </w:t>
      </w:r>
      <w:r w:rsidR="00DD1F86">
        <w:rPr>
          <w:rFonts w:ascii="Arial" w:hAnsi="Arial" w:cs="Arial"/>
          <w:color w:val="000000" w:themeColor="text1"/>
          <w:sz w:val="19"/>
          <w:szCs w:val="19"/>
        </w:rPr>
        <w:t>predpisy (tam, kde je to relevantné) atď., ktoré boli posudzované v rámci overovania efektívnosti a hospodárnosti výdavkov a uvedie výsledok posúdenia.</w:t>
      </w:r>
      <w:r w:rsidR="00CC0BEC">
        <w:rPr>
          <w:rFonts w:ascii="Arial" w:hAnsi="Arial" w:cs="Arial"/>
          <w:color w:val="000000" w:themeColor="text1"/>
          <w:sz w:val="19"/>
          <w:szCs w:val="19"/>
        </w:rPr>
        <w:t xml:space="preserve"> </w:t>
      </w:r>
      <w:r w:rsidRPr="003C6DE1">
        <w:rPr>
          <w:rFonts w:ascii="Arial" w:hAnsi="Arial" w:cs="Arial"/>
          <w:color w:val="000000" w:themeColor="text1"/>
          <w:sz w:val="19"/>
          <w:szCs w:val="19"/>
        </w:rPr>
        <w:t>Hodnotiteľ je povinný uviesť odpoveď pri každom konkrétnom hodnotení vylučujúceho kritéria, a to tak v prípade kladného ako aj negatívneho hodnotenia.</w:t>
      </w:r>
    </w:p>
    <w:p w14:paraId="12C6FAA4" w14:textId="6E2520F8"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p w14:paraId="216EBBC3" w14:textId="22133D7F"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r>
        <w:rPr>
          <w:rFonts w:ascii="Arial" w:hAnsi="Arial" w:cs="Arial"/>
          <w:color w:val="000000" w:themeColor="text1"/>
          <w:sz w:val="19"/>
          <w:szCs w:val="19"/>
        </w:rPr>
        <w:t>Pri vyhodnotení predmetného kritéria je hodnotiteľ povinný vykonať samostatné overenie dodržania princípu hospodárnosti a nie je oprávnený spoliehať sa len na dokumentáciu predloženú žiadateľom, pričom je povinný dodržať postupy uvedené v kapitole 4.1.1. PpOH.</w:t>
      </w:r>
    </w:p>
    <w:p w14:paraId="572AFDA3" w14:textId="77777777" w:rsidR="0023555A" w:rsidRDefault="0023555A" w:rsidP="002967B6">
      <w:pPr>
        <w:widowControl w:val="0"/>
        <w:autoSpaceDE w:val="0"/>
        <w:autoSpaceDN w:val="0"/>
        <w:adjustRightInd w:val="0"/>
        <w:spacing w:after="120" w:line="288" w:lineRule="auto"/>
        <w:contextualSpacing/>
        <w:jc w:val="both"/>
        <w:rPr>
          <w:rFonts w:ascii="Arial" w:hAnsi="Arial" w:cs="Arial"/>
          <w:color w:val="000000" w:themeColor="text1"/>
          <w:sz w:val="19"/>
          <w:szCs w:val="19"/>
        </w:rPr>
      </w:pP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6BDF7BE3" w14:textId="77777777" w:rsidTr="00133B63">
        <w:trPr>
          <w:trHeight w:val="397"/>
        </w:trPr>
        <w:tc>
          <w:tcPr>
            <w:tcW w:w="606" w:type="dxa"/>
            <w:shd w:val="clear" w:color="auto" w:fill="DEEAF6" w:themeFill="accent1" w:themeFillTint="33"/>
            <w:vAlign w:val="center"/>
            <w:hideMark/>
          </w:tcPr>
          <w:p w14:paraId="7E3F66E1"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lastRenderedPageBreak/>
              <w:t>P.č.</w:t>
            </w:r>
          </w:p>
        </w:tc>
        <w:tc>
          <w:tcPr>
            <w:tcW w:w="2495" w:type="dxa"/>
            <w:shd w:val="clear" w:color="auto" w:fill="DEEAF6" w:themeFill="accent1" w:themeFillTint="33"/>
            <w:vAlign w:val="center"/>
            <w:hideMark/>
          </w:tcPr>
          <w:p w14:paraId="615AD35A"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46B0938"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494DAE44"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44234989"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8C8D6A7"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0E4DB3" w:rsidRPr="00D96F1C" w14:paraId="13815979" w14:textId="77777777" w:rsidTr="00133B63">
        <w:trPr>
          <w:trHeight w:val="2568"/>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78E27AAB" w14:textId="5F114ED2" w:rsidR="000E4DB3" w:rsidRPr="00D96F1C" w:rsidRDefault="000E4DB3" w:rsidP="00B23273">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4.3</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388ED28" w14:textId="433B4AE0" w:rsidR="000E4DB3" w:rsidRPr="00D96F1C" w:rsidRDefault="000E4DB3" w:rsidP="00B23273">
            <w:pPr>
              <w:spacing w:line="288" w:lineRule="auto"/>
              <w:rPr>
                <w:rFonts w:ascii="Arial" w:hAnsi="Arial" w:cs="Arial"/>
                <w:color w:val="000000" w:themeColor="text1"/>
                <w:sz w:val="19"/>
                <w:szCs w:val="19"/>
                <w:highlight w:val="yellow"/>
              </w:rPr>
            </w:pPr>
            <w:r w:rsidRPr="00F93B3F">
              <w:rPr>
                <w:rFonts w:ascii="Arial" w:hAnsi="Arial" w:cs="Arial"/>
                <w:color w:val="000000" w:themeColor="text1"/>
                <w:sz w:val="19"/>
                <w:szCs w:val="19"/>
              </w:rPr>
              <w:t>Finančná udržateľnosť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25421A4D"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Posudzuje sa zabezpečenie udržateľnosti projektu, t.j. finančného krytia prevádzky projektu (CF - cash flow) počas celého obdobia udržateľnosti projektu podľa čl. 71 všeobecného nariadenia.</w:t>
            </w:r>
          </w:p>
          <w:p w14:paraId="73F7B1EB" w14:textId="77777777" w:rsidR="000E4DB3" w:rsidRPr="00F93B3F" w:rsidRDefault="000E4DB3" w:rsidP="004E7F22">
            <w:pPr>
              <w:widowControl w:val="0"/>
              <w:spacing w:after="60" w:line="288" w:lineRule="auto"/>
              <w:jc w:val="both"/>
              <w:rPr>
                <w:rFonts w:ascii="Arial" w:eastAsia="Arial Unicode MS" w:hAnsi="Arial" w:cs="Arial"/>
                <w:color w:val="000000" w:themeColor="text1"/>
                <w:sz w:val="19"/>
                <w:szCs w:val="19"/>
                <w:u w:color="000000"/>
              </w:rPr>
            </w:pPr>
            <w:r w:rsidRPr="00F93B3F">
              <w:rPr>
                <w:rFonts w:ascii="Arial" w:eastAsia="Arial Unicode MS" w:hAnsi="Arial" w:cs="Arial"/>
                <w:color w:val="000000" w:themeColor="text1"/>
                <w:sz w:val="19"/>
                <w:szCs w:val="19"/>
                <w:u w:color="000000"/>
              </w:rPr>
              <w:t>Za udržateľný sa považuje projekt, ktorý vo finančnej analýze preukáže kladný alebo minimálne nulový kumulovaný (nediskontovaný) čistý peňažný tok za každý rok obdobia udržateľnosti projektu. V prípade záporného kumulovaného čistého peňažného toku sa hodnotia dostatočné zdroje krytia deficitu.</w:t>
            </w:r>
          </w:p>
          <w:p w14:paraId="5669DD81" w14:textId="00717C30" w:rsidR="000E4DB3" w:rsidRPr="00D96F1C" w:rsidRDefault="000E4DB3" w:rsidP="004E7F22">
            <w:pPr>
              <w:widowControl w:val="0"/>
              <w:spacing w:after="60" w:line="288" w:lineRule="auto"/>
              <w:jc w:val="both"/>
              <w:rPr>
                <w:rFonts w:ascii="Arial" w:hAnsi="Arial" w:cs="Arial"/>
                <w:color w:val="000000" w:themeColor="text1"/>
                <w:sz w:val="19"/>
                <w:szCs w:val="19"/>
                <w:highlight w:val="yellow"/>
                <w:u w:color="000000"/>
              </w:rPr>
            </w:pPr>
            <w:r w:rsidRPr="00F93B3F">
              <w:rPr>
                <w:rFonts w:ascii="Arial" w:eastAsia="Arial Unicode MS" w:hAnsi="Arial" w:cs="Arial"/>
                <w:color w:val="000000" w:themeColor="text1"/>
                <w:sz w:val="19"/>
                <w:szCs w:val="19"/>
                <w:u w:color="000000"/>
              </w:rPr>
              <w:t xml:space="preserve">Zároveň sa </w:t>
            </w:r>
            <w:r w:rsidRPr="00F93B3F">
              <w:rPr>
                <w:rFonts w:ascii="Arial" w:hAnsi="Arial" w:cs="Arial"/>
                <w:color w:val="000000" w:themeColor="text1"/>
                <w:sz w:val="19"/>
                <w:szCs w:val="19"/>
                <w:u w:color="000000"/>
              </w:rPr>
              <w:t>posudzuje finančná situácia/stabilita žiadateľa a to podľa vypočítaných hodnôt finančných ukazovateľov v rámci finančnej analýzy (napr. v prípade verejného sektora na základe ukazovateľa likvidity a ukazovateľa zadlženosti, v prípade súkromného sektora na základe modelu hodnotenia firmy, napr. Altmanov index, index bonity).</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36638FD5" w14:textId="07B7B76A"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Vylučujúce kritérium</w:t>
            </w:r>
          </w:p>
        </w:tc>
        <w:tc>
          <w:tcPr>
            <w:tcW w:w="1474" w:type="dxa"/>
            <w:tcBorders>
              <w:top w:val="single" w:sz="4" w:space="0" w:color="auto"/>
              <w:left w:val="single" w:sz="4" w:space="0" w:color="auto"/>
              <w:right w:val="single" w:sz="4" w:space="0" w:color="auto"/>
            </w:tcBorders>
            <w:vAlign w:val="center"/>
          </w:tcPr>
          <w:p w14:paraId="24919C6C" w14:textId="6BE002BB"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áno</w:t>
            </w:r>
          </w:p>
        </w:tc>
        <w:tc>
          <w:tcPr>
            <w:tcW w:w="4054" w:type="dxa"/>
            <w:tcBorders>
              <w:top w:val="single" w:sz="4" w:space="0" w:color="auto"/>
              <w:left w:val="single" w:sz="4" w:space="0" w:color="auto"/>
              <w:right w:val="single" w:sz="4" w:space="0" w:color="auto"/>
            </w:tcBorders>
            <w:vAlign w:val="center"/>
          </w:tcPr>
          <w:p w14:paraId="5AFC1368" w14:textId="0BD5B52A"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Arial Unicode MS" w:hAnsi="Arial" w:cs="Arial"/>
                <w:color w:val="000000" w:themeColor="text1"/>
                <w:sz w:val="19"/>
                <w:szCs w:val="19"/>
                <w:u w:color="000000"/>
              </w:rPr>
              <w:t>Prevádzka projektu dosahuje kladnú, alebo minimálne nulovú, hodnotu kumulovaného CF v každom roku referenčného obdobia udržateľnosti projektu, resp. pre roky so záporným kumulovaným CF sú uvedené relevantné a overiteľné zdroje/spôsoby finančného krytia prevádzky (napr. preukázaný záväzok samosprávy dofinancovať prevádzku projektu). Finančná situácia žiadateľa je dobrá a nepredstavuje riziko pre realizáciu projektu.</w:t>
            </w:r>
          </w:p>
        </w:tc>
      </w:tr>
      <w:tr w:rsidR="000E4DB3" w:rsidRPr="00D96F1C" w14:paraId="19E30414" w14:textId="77777777" w:rsidTr="00133B63">
        <w:trPr>
          <w:trHeight w:val="2582"/>
        </w:trPr>
        <w:tc>
          <w:tcPr>
            <w:tcW w:w="606" w:type="dxa"/>
            <w:vMerge/>
            <w:tcBorders>
              <w:top w:val="single" w:sz="4" w:space="0" w:color="auto"/>
              <w:left w:val="single" w:sz="4" w:space="0" w:color="auto"/>
              <w:bottom w:val="single" w:sz="4" w:space="0" w:color="auto"/>
              <w:right w:val="single" w:sz="4" w:space="0" w:color="auto"/>
            </w:tcBorders>
            <w:vAlign w:val="center"/>
          </w:tcPr>
          <w:p w14:paraId="6A58D867"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D72E7B1" w14:textId="77777777" w:rsidR="000E4DB3" w:rsidRPr="00D96F1C" w:rsidRDefault="000E4DB3" w:rsidP="00B23273">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6C2F704D" w14:textId="77777777" w:rsidR="000E4DB3" w:rsidRPr="00D96F1C" w:rsidRDefault="000E4DB3" w:rsidP="00B23273">
            <w:pPr>
              <w:spacing w:line="288" w:lineRule="auto"/>
              <w:rPr>
                <w:rFonts w:ascii="Arial" w:hAnsi="Arial" w:cs="Arial"/>
                <w:color w:val="000000" w:themeColor="text1"/>
                <w:sz w:val="19"/>
                <w:szCs w:val="19"/>
                <w:highlight w:val="yellow"/>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72F435AD" w14:textId="77777777" w:rsidR="000E4DB3" w:rsidRPr="00D96F1C" w:rsidRDefault="000E4DB3" w:rsidP="00B23273">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1DBC29DB" w14:textId="5D57F62D" w:rsidR="000E4DB3" w:rsidRPr="00D96F1C" w:rsidRDefault="000E4DB3" w:rsidP="00B23273">
            <w:pPr>
              <w:spacing w:line="288" w:lineRule="auto"/>
              <w:jc w:val="center"/>
              <w:rPr>
                <w:rFonts w:ascii="Arial" w:hAnsi="Arial" w:cs="Arial"/>
                <w:color w:val="000000" w:themeColor="text1"/>
                <w:sz w:val="19"/>
                <w:szCs w:val="19"/>
                <w:highlight w:val="yellow"/>
              </w:rPr>
            </w:pPr>
            <w:r w:rsidRPr="00F93B3F">
              <w:rPr>
                <w:rFonts w:ascii="Arial" w:hAnsi="Arial" w:cs="Arial"/>
                <w:color w:val="000000" w:themeColor="text1"/>
                <w:sz w:val="19"/>
                <w:szCs w:val="19"/>
              </w:rPr>
              <w:t>nie</w:t>
            </w:r>
          </w:p>
        </w:tc>
        <w:tc>
          <w:tcPr>
            <w:tcW w:w="4054" w:type="dxa"/>
            <w:tcBorders>
              <w:top w:val="single" w:sz="4" w:space="0" w:color="auto"/>
              <w:left w:val="single" w:sz="4" w:space="0" w:color="auto"/>
              <w:bottom w:val="single" w:sz="4" w:space="0" w:color="auto"/>
              <w:right w:val="single" w:sz="4" w:space="0" w:color="auto"/>
            </w:tcBorders>
            <w:vAlign w:val="center"/>
          </w:tcPr>
          <w:p w14:paraId="569E81B6" w14:textId="21EB7905" w:rsidR="000E4DB3" w:rsidRPr="00D96F1C" w:rsidRDefault="000E4DB3"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 xml:space="preserve">Prevádzka projektu nedosahuje kladnú hodnotu kumulovaného CF v každom roku referenčného obdobia udržateľnosti projektu a zároveň pre roky so záporným kumulovaným CF nie sú uvedené relevantné a overiteľné zdroje/spôsoby finančného krytia prevádzky (napr. preukázaný záväzok samosprávy dofinancovať prevádzku projektu).  </w:t>
            </w:r>
            <w:r w:rsidRPr="00F93B3F">
              <w:rPr>
                <w:rFonts w:ascii="Arial" w:eastAsia="Arial Unicode MS" w:hAnsi="Arial" w:cs="Arial"/>
                <w:color w:val="000000" w:themeColor="text1"/>
                <w:sz w:val="19"/>
                <w:szCs w:val="19"/>
                <w:u w:color="000000"/>
              </w:rPr>
              <w:t>Finančná situácia žiadateľa je zlá a predstavuje riziko pre realizáciu projektu.</w:t>
            </w:r>
          </w:p>
        </w:tc>
      </w:tr>
    </w:tbl>
    <w:p w14:paraId="66C2830B" w14:textId="44A3CE9C" w:rsidR="004E7F22" w:rsidRPr="004E7F22" w:rsidRDefault="004E7F22" w:rsidP="004E7F22">
      <w:pPr>
        <w:spacing w:after="120" w:line="288" w:lineRule="auto"/>
        <w:rPr>
          <w:rFonts w:ascii="Arial" w:hAnsi="Arial" w:cs="Arial"/>
          <w:color w:val="000000" w:themeColor="text1"/>
          <w:sz w:val="19"/>
          <w:szCs w:val="19"/>
        </w:rPr>
      </w:pPr>
      <w:r w:rsidRPr="004E7F22">
        <w:rPr>
          <w:rFonts w:ascii="Arial" w:hAnsi="Arial" w:cs="Arial"/>
          <w:color w:val="000000" w:themeColor="text1"/>
          <w:sz w:val="19"/>
          <w:szCs w:val="19"/>
        </w:rPr>
        <w:t xml:space="preserve">Hodnotiteľ posudzuje najmä informácie uvedené v častiach ŽoNFP: </w:t>
      </w:r>
      <w:r w:rsidR="00E73746">
        <w:rPr>
          <w:rFonts w:ascii="Arial" w:hAnsi="Arial" w:cs="Arial"/>
          <w:color w:val="000000" w:themeColor="text1"/>
          <w:sz w:val="19"/>
          <w:szCs w:val="19"/>
        </w:rPr>
        <w:t>7. Popis projektu</w:t>
      </w:r>
      <w:r w:rsidRPr="004E7F22">
        <w:rPr>
          <w:rFonts w:ascii="Arial" w:hAnsi="Arial" w:cs="Arial"/>
          <w:color w:val="000000" w:themeColor="text1"/>
          <w:sz w:val="19"/>
          <w:szCs w:val="19"/>
        </w:rPr>
        <w:t xml:space="preserve">, príloha Index finančnej situácie žiadateľa. </w:t>
      </w:r>
      <w:r w:rsidRPr="004E7F22">
        <w:rPr>
          <w:rFonts w:ascii="Arial" w:hAnsi="Arial" w:cs="Arial"/>
          <w:b/>
          <w:color w:val="000000" w:themeColor="text1"/>
          <w:sz w:val="19"/>
          <w:szCs w:val="19"/>
        </w:rPr>
        <w:t>Hodnotiteľ posudzuje údaje za rok n.</w:t>
      </w:r>
      <w:r w:rsidRPr="004E7F22">
        <w:rPr>
          <w:rFonts w:ascii="Arial" w:hAnsi="Arial" w:cs="Arial"/>
          <w:color w:val="000000" w:themeColor="text1"/>
          <w:sz w:val="19"/>
          <w:szCs w:val="19"/>
        </w:rPr>
        <w:t xml:space="preserve"> </w:t>
      </w:r>
    </w:p>
    <w:p w14:paraId="1F7841DC"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v kritériu posudzuje finančnú situáciu žiadateľa plánovanú a finančnú situáciu žiadateľa aktuálnu. Hodnotiteľ posudzuje plánovanú finančnú situáciu na základe cash-flow z finančnej analýzy projektu (ide o predpoklad vývoja príjmov a výdavkov súvisiacich s užívaním výsledku realizácie projektu) a finančnú situáciu žiadateľa aktuálnu (ide o posúdenie posledných dostupných údajov z účtovnej závierky na základe výpočtu pomerových ukazovateľov/indexov)</w:t>
      </w:r>
    </w:p>
    <w:p w14:paraId="1CCA1BA6" w14:textId="77777777" w:rsidR="002967B6" w:rsidRDefault="002967B6" w:rsidP="004E7F22">
      <w:pPr>
        <w:spacing w:after="120" w:line="288" w:lineRule="auto"/>
        <w:rPr>
          <w:rFonts w:ascii="Arial" w:hAnsi="Arial" w:cs="Arial"/>
          <w:b/>
          <w:color w:val="000000" w:themeColor="text1"/>
          <w:sz w:val="19"/>
          <w:szCs w:val="19"/>
        </w:rPr>
      </w:pPr>
    </w:p>
    <w:p w14:paraId="42F54F41" w14:textId="77777777" w:rsidR="004E7F22" w:rsidRPr="004E7F22" w:rsidRDefault="004E7F22" w:rsidP="004E7F22">
      <w:pPr>
        <w:spacing w:after="120" w:line="288" w:lineRule="auto"/>
        <w:rPr>
          <w:rFonts w:ascii="Arial" w:hAnsi="Arial" w:cs="Arial"/>
          <w:b/>
          <w:color w:val="000000" w:themeColor="text1"/>
          <w:sz w:val="19"/>
          <w:szCs w:val="19"/>
        </w:rPr>
      </w:pPr>
      <w:r w:rsidRPr="004E7F22">
        <w:rPr>
          <w:rFonts w:ascii="Arial" w:hAnsi="Arial" w:cs="Arial"/>
          <w:b/>
          <w:color w:val="000000" w:themeColor="text1"/>
          <w:sz w:val="19"/>
          <w:szCs w:val="19"/>
        </w:rPr>
        <w:t>Posúdenie cash-flow projektu – finančná analýza</w:t>
      </w:r>
    </w:p>
    <w:p w14:paraId="6D04064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správnosť výpočtu a samotnú hodnotu kumulovaného „cash flow“ (t.j. peňažného toku) v každom roku referenčného obdobia udržateľnosti projektu (analýza peňažných tokov je súčasťou finančnej analýzy, resp. Opisu projektu). V prípade nesprávneho výpočtu, resp. nejasností hodnotiteľ požiada žiadateľa o doplnenie/vysvetlenie.</w:t>
      </w:r>
    </w:p>
    <w:p w14:paraId="1160E847"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Poznámka: záporná hodnota „cash flow“ môže byť prirodzeným javom pri niektorých typoch projektov, najmä v prvom roku udržateľnosti projektu. Záporná hodnota „cash flow“ v prvom roku finančnej analýzy preto nie je sama o sebe dôvodom na pridelenie hodnotenia „nie“.</w:t>
      </w:r>
    </w:p>
    <w:p w14:paraId="4DBB978D"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lastRenderedPageBreak/>
        <w:t>Hodnotiteľ vyhodnotí túto časť kritéria ako „nie“ pokiaľ projekt negeneruje kladné hodnoty cash-flow počas celej doby udržateľnosti projektu (s výnimkou prvého roku) a v prípade záporných hodnôt cash-flow nie sú tieto vierohodným spôsobom finančne vykryté</w:t>
      </w:r>
      <w:r w:rsidRPr="004E7F22">
        <w:rPr>
          <w:rFonts w:ascii="Arial" w:eastAsiaTheme="minorHAnsi" w:hAnsi="Arial" w:cs="Arial"/>
          <w:color w:val="000000" w:themeColor="text1"/>
          <w:sz w:val="19"/>
          <w:szCs w:val="19"/>
          <w:bdr w:val="none" w:sz="0" w:space="0" w:color="auto"/>
          <w:lang w:val="sk-SK"/>
        </w:rPr>
        <w:t>.</w:t>
      </w:r>
    </w:p>
    <w:p w14:paraId="30B1D90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1D6FFB1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Vierohodný spôsob vykrytia záporného cash-flow je napr.:</w:t>
      </w:r>
    </w:p>
    <w:p w14:paraId="6BFF720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preukázaný záväzok samosprávy dofinancovať prevádzku projektu,</w:t>
      </w:r>
    </w:p>
    <w:p w14:paraId="41C62885" w14:textId="77777777" w:rsidR="004E7F22" w:rsidRPr="004E7F22" w:rsidRDefault="004E7F22" w:rsidP="00DD4A04">
      <w:pPr>
        <w:pStyle w:val="Predvolen"/>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preklenovací úver v tom roku finančnej analýzy, v ktorom vzniká záporný cash-flow. V tomto prípade však musí existovať predpoklad, že sa prekleňovací úver splatí s kladných tokov cash-flow v ďalších rokoch finančnej analýzy počas doby technicko-ekonomickej životaschopnosti investície (t.j. na splatenie tohto úveru možno použiť aj kladné toky cash-flow generované po období udržateľnosti, keďže možno predpokladať, že životaschopnosť investície je dlhšia ako štandardné obdobie udržateľnosti),</w:t>
      </w:r>
    </w:p>
    <w:p w14:paraId="1CAED5DC"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Posúdenie finančnej situácie – údaje z účtovnej závierky</w:t>
      </w:r>
    </w:p>
    <w:p w14:paraId="47E01C9A"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posudzuje základné finančné ukazovatele žiadateľa. Predmetom hodnotenia je kontrola správnosti údajov a ich výpočtu v rámci Indexu finančnej situácie žiadateľa na základe účtovných závierok. V prípade, že údaje o finančnej situácii žiadateľa sú negatívne, hodnotiteľ zváži vzhľadom na modelovaný peňažný tok vo finančnej analýze, či existuje závažné riziko pre realizáciu projektu a/alebo riziko ohrozenia finančnej udržateľnosti projektu (t.j. finančnej schopnosti prevádzkovať výstupy projektu).</w:t>
      </w:r>
    </w:p>
    <w:p w14:paraId="15B1728E"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u w:val="single"/>
          <w:bdr w:val="none" w:sz="0" w:space="0" w:color="auto"/>
          <w:lang w:val="sk-SK"/>
        </w:rPr>
      </w:pPr>
      <w:r w:rsidRPr="004E7F22">
        <w:rPr>
          <w:rFonts w:ascii="Arial" w:eastAsiaTheme="minorHAnsi" w:hAnsi="Arial" w:cs="Arial"/>
          <w:color w:val="000000" w:themeColor="text1"/>
          <w:sz w:val="19"/>
          <w:szCs w:val="19"/>
          <w:u w:val="single"/>
          <w:bdr w:val="none" w:sz="0" w:space="0" w:color="auto"/>
          <w:lang w:val="sk-SK"/>
        </w:rPr>
        <w:t>Posúdenie finančnej situácie – Altmanov index - podniky</w:t>
      </w:r>
    </w:p>
    <w:p w14:paraId="19AFE24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Altmanov index sa používa pre tzv. ostatných žiadateľov. Z hľadiska právnej formy medzi nich patria žiadatelia zriadení za účelom podnikania, resp. dosahovania zisku. Z hľadiska účtovného tieto subjekty účtujú v sústave jednoduchého alebo podvojného účtovníctva označovaného ako účtovníctvo pre podnikateľov.</w:t>
      </w:r>
    </w:p>
    <w:p w14:paraId="1136BEA6"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Hodnotiteľ vyhodnotí túto časť kritéria ako „nie“ pokiaľ Altmanov index za rok n spadá do kategórie „Firma s veľmi silnými finančnými problémami“</w:t>
      </w:r>
    </w:p>
    <w:p w14:paraId="7C3CA278"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 ostatných prípadoch uvedie hodnotenie „áno“</w:t>
      </w:r>
      <w:r w:rsidRPr="004E7F22">
        <w:rPr>
          <w:rFonts w:ascii="Arial" w:eastAsiaTheme="minorHAnsi" w:hAnsi="Arial" w:cs="Arial"/>
          <w:color w:val="000000" w:themeColor="text1"/>
          <w:sz w:val="19"/>
          <w:szCs w:val="19"/>
          <w:bdr w:val="none" w:sz="0" w:space="0" w:color="auto"/>
          <w:lang w:val="sk-SK"/>
        </w:rPr>
        <w:t>.</w:t>
      </w:r>
    </w:p>
    <w:p w14:paraId="3D31D054"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p>
    <w:p w14:paraId="3B11EE5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Posúdenie finančnej situácie – verejné a neziskové účtovné jednotky</w:t>
      </w:r>
    </w:p>
    <w:p w14:paraId="2A1BBD91"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Posúdenie finančnej situácie subjektov verejného sektora, resp. subjektov založených za iným účelom než je podnikanie a dosahovanie zisku nie je možné posúdiť na základe Altmanovho indexu. Hlavnými znakmi definujúcimi finančnú situáciu týchto subjektov je predovšetkým posúdenie ich platobnej schopnosti a celkovej zadlženosti. Tieto znaky finančnej situácie sa odrážajú aj v definícii podniku v ťažkostiach a v prípade obcí a VÚC tiež v definícii zavedenia nútenej správy, ktorá je znakom že subjekt je v ťažkostiach. Vo všeobecnosti možno konštatovať, že pokiaľ takýto subjekt nie je v nútenej správe, resp. nie je v ťažkostiach, tak sú vytvorené základné predpoklady udržateľnosti subjektu.</w:t>
      </w:r>
    </w:p>
    <w:p w14:paraId="22414D6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V tomto prípade sa zohľadní miera platobnej schopnosti a celkovej zadlženosti ako doplnkové parametre na uistenie sa udržateľnosti subjektu a s ním aj projektu.</w:t>
      </w:r>
      <w:r w:rsidRPr="004E7F22" w:rsidDel="005D6746">
        <w:rPr>
          <w:rFonts w:ascii="Arial" w:eastAsiaTheme="minorHAnsi" w:hAnsi="Arial" w:cs="Arial"/>
          <w:color w:val="000000" w:themeColor="text1"/>
          <w:sz w:val="19"/>
          <w:szCs w:val="19"/>
          <w:bdr w:val="none" w:sz="0" w:space="0" w:color="auto"/>
          <w:lang w:val="sk-SK"/>
        </w:rPr>
        <w:t xml:space="preserve"> </w:t>
      </w:r>
      <w:r w:rsidRPr="004E7F22">
        <w:rPr>
          <w:rFonts w:ascii="Arial" w:hAnsi="Arial" w:cs="Arial"/>
          <w:b/>
          <w:color w:val="000000" w:themeColor="text1"/>
          <w:sz w:val="19"/>
          <w:szCs w:val="19"/>
          <w:lang w:val="sk-SK"/>
        </w:rPr>
        <w:t>Hodnotiteľ posudzuje</w:t>
      </w:r>
      <w:r w:rsidRPr="004E7F22">
        <w:rPr>
          <w:rFonts w:ascii="Arial" w:hAnsi="Arial" w:cs="Arial"/>
          <w:b/>
          <w:color w:val="000000" w:themeColor="text1"/>
          <w:sz w:val="19"/>
          <w:szCs w:val="19"/>
        </w:rPr>
        <w:t xml:space="preserve"> údaje za rok n.</w:t>
      </w:r>
    </w:p>
    <w:p w14:paraId="3E4463B5" w14:textId="77777777" w:rsidR="004E7F22" w:rsidRDefault="004E7F22" w:rsidP="004E7F22">
      <w:pPr>
        <w:spacing w:after="120" w:line="288" w:lineRule="auto"/>
        <w:rPr>
          <w:rFonts w:ascii="Arial" w:hAnsi="Arial" w:cs="Arial"/>
          <w:color w:val="000000" w:themeColor="text1"/>
          <w:sz w:val="19"/>
          <w:szCs w:val="19"/>
          <w:u w:val="single"/>
        </w:rPr>
      </w:pPr>
    </w:p>
    <w:p w14:paraId="60B1DC10"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hAnsi="Arial" w:cs="Arial"/>
          <w:b/>
          <w:color w:val="000000" w:themeColor="text1"/>
          <w:sz w:val="19"/>
          <w:szCs w:val="19"/>
          <w:u w:val="single"/>
          <w:lang w:val="sk-SK"/>
        </w:rPr>
        <w:t xml:space="preserve">Ukazovatele platobnej schopnosti – likvidity, </w:t>
      </w:r>
    </w:p>
    <w:p w14:paraId="22542C54"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hAnsi="Arial" w:cs="Arial"/>
          <w:color w:val="000000" w:themeColor="text1"/>
          <w:sz w:val="19"/>
          <w:szCs w:val="19"/>
          <w:lang w:val="sk-SK"/>
        </w:rPr>
      </w:pPr>
      <w:r w:rsidRPr="004E7F22">
        <w:rPr>
          <w:rFonts w:ascii="Arial" w:eastAsiaTheme="minorHAnsi" w:hAnsi="Arial" w:cs="Arial"/>
          <w:color w:val="000000" w:themeColor="text1"/>
          <w:sz w:val="19"/>
          <w:szCs w:val="19"/>
          <w:bdr w:val="none" w:sz="0" w:space="0" w:color="auto"/>
          <w:lang w:val="sk-SK"/>
        </w:rPr>
        <w:t>Pokiaľ je hodnota likvidity 1 stupňa – pohotová likvidita menšia ako 0,2 a zároveň</w:t>
      </w:r>
    </w:p>
    <w:p w14:paraId="1235562E"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lastRenderedPageBreak/>
        <w:t>Pokiaľ je hodnota likvidity 2 stupňa – bežná likvidita menšia ako 0,85 a zároveň</w:t>
      </w:r>
    </w:p>
    <w:p w14:paraId="2337D703" w14:textId="77777777" w:rsidR="004E7F22" w:rsidRPr="004E7F22" w:rsidRDefault="004E7F22" w:rsidP="00DD4A04">
      <w:pPr>
        <w:pStyle w:val="Predvolen"/>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left="714" w:hanging="357"/>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Pokiaľ je hodnota likvidity 3 stupňa – celková likvidita menšia ako 1,35,</w:t>
      </w:r>
    </w:p>
    <w:p w14:paraId="30405FB0" w14:textId="4A0A4A0A" w:rsid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Vyhodnotí hodnotiteľ platobnú schopnosť ako nedostatočnú.</w:t>
      </w:r>
    </w:p>
    <w:p w14:paraId="3079D04F" w14:textId="77777777" w:rsidR="00B46265" w:rsidRDefault="00B46265" w:rsidP="00B46265">
      <w:pPr>
        <w:pStyle w:val="Predvolen"/>
        <w:spacing w:line="276" w:lineRule="auto"/>
        <w:ind w:right="-2"/>
        <w:jc w:val="both"/>
        <w:rPr>
          <w:rFonts w:ascii="Arial" w:hAnsi="Arial" w:cs="Arial"/>
          <w:color w:val="000000" w:themeColor="text1"/>
          <w:sz w:val="19"/>
          <w:szCs w:val="19"/>
          <w:lang w:val="sk-SK"/>
        </w:rPr>
      </w:pPr>
      <w:r>
        <w:rPr>
          <w:rFonts w:ascii="Arial" w:hAnsi="Arial" w:cs="Arial"/>
          <w:b/>
          <w:bCs/>
          <w:i/>
          <w:iCs/>
          <w:color w:val="000000" w:themeColor="text1"/>
          <w:sz w:val="19"/>
          <w:szCs w:val="19"/>
          <w:lang w:val="sk-SK"/>
        </w:rPr>
        <w:t>Pozn</w:t>
      </w:r>
      <w:r>
        <w:rPr>
          <w:rFonts w:ascii="Arial" w:hAnsi="Arial" w:cs="Arial"/>
          <w:i/>
          <w:iCs/>
          <w:color w:val="000000" w:themeColor="text1"/>
          <w:sz w:val="19"/>
          <w:szCs w:val="19"/>
          <w:lang w:val="sk-SK"/>
        </w:rPr>
        <w:t xml:space="preserve">. </w:t>
      </w:r>
      <w:r>
        <w:rPr>
          <w:rFonts w:ascii="Arial" w:hAnsi="Arial" w:cs="Arial"/>
          <w:color w:val="000000" w:themeColor="text1"/>
          <w:sz w:val="19"/>
          <w:szCs w:val="19"/>
          <w:lang w:val="sk-SK"/>
        </w:rPr>
        <w:t xml:space="preserve">V prípade žiadateľov účtujúcich v sústave jednoduchého účtovníctva ak ich krátkodobé záväzky sú nulové a nie je možné matematicky vykalkulovať hodnotu likvidít (1 až 3 stupňa), žiadateľ musí mať hodnotu majetku vyššiu ako 0,00 Eur a celkové príjmy &gt; celkové výdavky žiadateľa, vtedy je možné určiť </w:t>
      </w:r>
      <w:r>
        <w:rPr>
          <w:rFonts w:ascii="Arial" w:hAnsi="Arial" w:cs="Arial"/>
          <w:b/>
          <w:bCs/>
          <w:color w:val="000000" w:themeColor="text1"/>
          <w:sz w:val="19"/>
          <w:szCs w:val="19"/>
          <w:lang w:val="sk-SK"/>
        </w:rPr>
        <w:t>podmienky likvidity za vyhovujúce.</w:t>
      </w:r>
    </w:p>
    <w:p w14:paraId="07C73C13" w14:textId="77777777" w:rsidR="00B46265" w:rsidRPr="004E7F22" w:rsidRDefault="00B46265"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bdr w:val="none" w:sz="0" w:space="0" w:color="auto"/>
          <w:lang w:val="sk-SK"/>
        </w:rPr>
      </w:pPr>
    </w:p>
    <w:p w14:paraId="13715CC5"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b/>
          <w:color w:val="000000" w:themeColor="text1"/>
          <w:sz w:val="19"/>
          <w:szCs w:val="19"/>
          <w:u w:val="single"/>
          <w:bdr w:val="none" w:sz="0" w:space="0" w:color="auto"/>
          <w:lang w:val="sk-SK"/>
        </w:rPr>
      </w:pPr>
      <w:r w:rsidRPr="004E7F22">
        <w:rPr>
          <w:rFonts w:ascii="Arial" w:eastAsiaTheme="minorHAnsi" w:hAnsi="Arial" w:cs="Arial"/>
          <w:b/>
          <w:color w:val="000000" w:themeColor="text1"/>
          <w:sz w:val="19"/>
          <w:szCs w:val="19"/>
          <w:u w:val="single"/>
          <w:bdr w:val="none" w:sz="0" w:space="0" w:color="auto"/>
          <w:lang w:val="sk-SK"/>
        </w:rPr>
        <w:t>Ukazovatele zadlženosti</w:t>
      </w:r>
    </w:p>
    <w:p w14:paraId="5A5D5F6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b/>
          <w:color w:val="000000" w:themeColor="text1"/>
          <w:sz w:val="19"/>
          <w:szCs w:val="19"/>
          <w:bdr w:val="none" w:sz="0" w:space="0" w:color="auto"/>
          <w:lang w:val="sk-SK"/>
        </w:rPr>
        <w:t>Pokiaľ je miera zadlženosti väčšia ako 70 % vyhodnotí hodnotiteľ platobnú schopnosť ako nedostatočnú</w:t>
      </w:r>
      <w:r w:rsidRPr="004E7F22">
        <w:rPr>
          <w:rFonts w:ascii="Arial" w:eastAsiaTheme="minorHAnsi" w:hAnsi="Arial" w:cs="Arial"/>
          <w:color w:val="000000" w:themeColor="text1"/>
          <w:sz w:val="19"/>
          <w:szCs w:val="19"/>
          <w:bdr w:val="none" w:sz="0" w:space="0" w:color="auto"/>
          <w:lang w:val="sk-SK"/>
        </w:rPr>
        <w:t>.</w:t>
      </w:r>
    </w:p>
    <w:p w14:paraId="7A4CDD5D"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prípade, že aj ukazovatele platobnej schopnosti – likvidity, aj ukazovateľ miery zadlženosti nie sú dostatočné, vyhodnotí hodnotiteľ túto časť kritéria ako „nie“.</w:t>
      </w:r>
    </w:p>
    <w:p w14:paraId="71D54247" w14:textId="77777777" w:rsidR="004E7F22" w:rsidRPr="004E7F22" w:rsidRDefault="004E7F22" w:rsidP="004E7F22">
      <w:pPr>
        <w:spacing w:after="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V ostatných prípadoch uvedie hodnotenie „áno“</w:t>
      </w:r>
    </w:p>
    <w:p w14:paraId="1D5C839F" w14:textId="77777777" w:rsidR="004E7F22" w:rsidRPr="004E7F22" w:rsidRDefault="004E7F22" w:rsidP="004E7F22">
      <w:pPr>
        <w:spacing w:after="120" w:line="288" w:lineRule="auto"/>
        <w:jc w:val="both"/>
        <w:rPr>
          <w:rFonts w:ascii="Arial" w:hAnsi="Arial" w:cs="Arial"/>
          <w:color w:val="000000" w:themeColor="text1"/>
          <w:sz w:val="19"/>
          <w:szCs w:val="19"/>
        </w:rPr>
      </w:pPr>
    </w:p>
    <w:p w14:paraId="01323EE9" w14:textId="77777777" w:rsidR="004E7F22" w:rsidRPr="004E7F22" w:rsidRDefault="004E7F22" w:rsidP="004E7F22">
      <w:pPr>
        <w:spacing w:after="120" w:line="288" w:lineRule="auto"/>
        <w:jc w:val="both"/>
        <w:rPr>
          <w:rFonts w:ascii="Arial" w:hAnsi="Arial" w:cs="Arial"/>
          <w:b/>
          <w:color w:val="000000" w:themeColor="text1"/>
          <w:sz w:val="19"/>
          <w:szCs w:val="19"/>
        </w:rPr>
      </w:pPr>
      <w:r w:rsidRPr="004E7F22">
        <w:rPr>
          <w:rFonts w:ascii="Arial" w:hAnsi="Arial" w:cs="Arial"/>
          <w:b/>
          <w:color w:val="000000" w:themeColor="text1"/>
          <w:sz w:val="19"/>
          <w:szCs w:val="19"/>
        </w:rPr>
        <w:t>Záver hodnotenia</w:t>
      </w:r>
    </w:p>
    <w:p w14:paraId="56F0AC19"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Po vyhodnotení údajov finančnej analýzy a finančnej situácie žiadateľa hodnotiteľ vyhodnotí kritérium odpoveďou (áno/nie) v zmysle spôsobu aplikácie hodnotiaceho kritéria.</w:t>
      </w:r>
    </w:p>
    <w:p w14:paraId="6A071ECF" w14:textId="77777777" w:rsidR="004E7F22" w:rsidRPr="004E7F22" w:rsidRDefault="004E7F22" w:rsidP="004E7F2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after="120" w:line="288" w:lineRule="auto"/>
        <w:ind w:right="-2"/>
        <w:jc w:val="both"/>
        <w:rPr>
          <w:rFonts w:ascii="Arial" w:eastAsiaTheme="minorHAnsi" w:hAnsi="Arial" w:cs="Arial"/>
          <w:color w:val="000000" w:themeColor="text1"/>
          <w:sz w:val="19"/>
          <w:szCs w:val="19"/>
          <w:bdr w:val="none" w:sz="0" w:space="0" w:color="auto"/>
          <w:lang w:val="sk-SK"/>
        </w:rPr>
      </w:pPr>
      <w:r w:rsidRPr="004E7F22">
        <w:rPr>
          <w:rFonts w:ascii="Arial" w:eastAsiaTheme="minorHAnsi" w:hAnsi="Arial" w:cs="Arial"/>
          <w:color w:val="000000" w:themeColor="text1"/>
          <w:sz w:val="19"/>
          <w:szCs w:val="19"/>
          <w:bdr w:val="none" w:sz="0" w:space="0" w:color="auto"/>
          <w:lang w:val="sk-SK"/>
        </w:rPr>
        <w:t>Hodnotiteľ vyhodnotí kritérium ako splnené len v tom prípade, že pri posúdení cash-flow z finančnej analýzy projektu ako aj pri posúdení finančnej situácie žiadateľa na základe údajov z účtovných závierok uviedol „áno“. Dvakrát „áno“ znamená, že projekt vyhovel kritériu.</w:t>
      </w:r>
    </w:p>
    <w:p w14:paraId="6438CFBD" w14:textId="77777777" w:rsidR="004E7F22" w:rsidRPr="004E7F22" w:rsidRDefault="004E7F22" w:rsidP="004E7F22">
      <w:pPr>
        <w:spacing w:after="120" w:line="288" w:lineRule="auto"/>
        <w:jc w:val="both"/>
        <w:rPr>
          <w:rFonts w:ascii="Arial" w:hAnsi="Arial" w:cs="Arial"/>
          <w:color w:val="000000" w:themeColor="text1"/>
          <w:sz w:val="19"/>
          <w:szCs w:val="19"/>
        </w:rPr>
      </w:pPr>
      <w:r w:rsidRPr="004E7F22">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vylučujúceho kritéria, a to tak v prípade kladného ako aj negatívneho hodnotenia.</w:t>
      </w:r>
    </w:p>
    <w:tbl>
      <w:tblPr>
        <w:tblStyle w:val="TableGrid6"/>
        <w:tblW w:w="14850" w:type="dxa"/>
        <w:tblLayout w:type="fixed"/>
        <w:tblLook w:val="04A0" w:firstRow="1" w:lastRow="0" w:firstColumn="1" w:lastColumn="0" w:noHBand="0" w:noVBand="1"/>
      </w:tblPr>
      <w:tblGrid>
        <w:gridCol w:w="606"/>
        <w:gridCol w:w="2495"/>
        <w:gridCol w:w="4804"/>
        <w:gridCol w:w="1417"/>
        <w:gridCol w:w="1474"/>
        <w:gridCol w:w="4054"/>
      </w:tblGrid>
      <w:tr w:rsidR="008A0B3C" w:rsidRPr="00D96F1C" w14:paraId="06C00F81" w14:textId="77777777" w:rsidTr="00133B63">
        <w:trPr>
          <w:trHeight w:val="397"/>
        </w:trPr>
        <w:tc>
          <w:tcPr>
            <w:tcW w:w="606" w:type="dxa"/>
            <w:shd w:val="clear" w:color="auto" w:fill="DEEAF6" w:themeFill="accent1" w:themeFillTint="33"/>
            <w:vAlign w:val="center"/>
            <w:hideMark/>
          </w:tcPr>
          <w:p w14:paraId="6ECE2689" w14:textId="4CB20E70"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75A93839"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4804" w:type="dxa"/>
            <w:shd w:val="clear" w:color="auto" w:fill="DEEAF6" w:themeFill="accent1" w:themeFillTint="33"/>
            <w:vAlign w:val="center"/>
            <w:hideMark/>
          </w:tcPr>
          <w:p w14:paraId="77DED69E"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7" w:type="dxa"/>
            <w:shd w:val="clear" w:color="auto" w:fill="DEEAF6" w:themeFill="accent1" w:themeFillTint="33"/>
            <w:vAlign w:val="center"/>
            <w:hideMark/>
          </w:tcPr>
          <w:p w14:paraId="3ADC6B9A"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3518C4B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4054" w:type="dxa"/>
            <w:shd w:val="clear" w:color="auto" w:fill="DEEAF6" w:themeFill="accent1" w:themeFillTint="33"/>
            <w:vAlign w:val="center"/>
            <w:hideMark/>
          </w:tcPr>
          <w:p w14:paraId="123E9AA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7A628A" w:rsidRPr="00D96F1C" w14:paraId="0A001158" w14:textId="77777777" w:rsidTr="00B23273">
        <w:trPr>
          <w:trHeight w:val="802"/>
        </w:trPr>
        <w:tc>
          <w:tcPr>
            <w:tcW w:w="606" w:type="dxa"/>
            <w:vMerge w:val="restart"/>
            <w:tcBorders>
              <w:top w:val="single" w:sz="4" w:space="0" w:color="auto"/>
              <w:left w:val="single" w:sz="4" w:space="0" w:color="auto"/>
              <w:bottom w:val="single" w:sz="4" w:space="0" w:color="auto"/>
              <w:right w:val="single" w:sz="4" w:space="0" w:color="auto"/>
            </w:tcBorders>
            <w:vAlign w:val="center"/>
          </w:tcPr>
          <w:p w14:paraId="35202864" w14:textId="19FAA537" w:rsidR="007A628A" w:rsidRPr="00D96F1C" w:rsidRDefault="007A628A" w:rsidP="008836B7">
            <w:pPr>
              <w:spacing w:line="288" w:lineRule="auto"/>
              <w:jc w:val="center"/>
              <w:rPr>
                <w:rFonts w:ascii="Arial" w:hAnsi="Arial" w:cs="Arial"/>
                <w:color w:val="000000" w:themeColor="text1"/>
                <w:sz w:val="19"/>
                <w:szCs w:val="19"/>
                <w:highlight w:val="yellow"/>
              </w:rPr>
            </w:pPr>
            <w:r w:rsidRPr="00D96F1C">
              <w:rPr>
                <w:rFonts w:ascii="Arial" w:hAnsi="Arial" w:cs="Arial"/>
                <w:color w:val="000000" w:themeColor="text1"/>
                <w:sz w:val="19"/>
                <w:szCs w:val="19"/>
              </w:rPr>
              <w:t>4.4</w:t>
            </w:r>
          </w:p>
        </w:tc>
        <w:tc>
          <w:tcPr>
            <w:tcW w:w="2495" w:type="dxa"/>
            <w:vMerge w:val="restart"/>
            <w:tcBorders>
              <w:top w:val="single" w:sz="4" w:space="0" w:color="auto"/>
              <w:left w:val="single" w:sz="4" w:space="0" w:color="auto"/>
              <w:bottom w:val="single" w:sz="4" w:space="0" w:color="auto"/>
              <w:right w:val="single" w:sz="4" w:space="0" w:color="auto"/>
            </w:tcBorders>
            <w:vAlign w:val="center"/>
          </w:tcPr>
          <w:p w14:paraId="2DBA55DA" w14:textId="15EA6B4D" w:rsidR="007A628A" w:rsidRPr="00D96F1C" w:rsidRDefault="007A628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Miera vecnej oprávnenosti výdavkov projektu</w:t>
            </w:r>
          </w:p>
        </w:tc>
        <w:tc>
          <w:tcPr>
            <w:tcW w:w="4804" w:type="dxa"/>
            <w:vMerge w:val="restart"/>
            <w:tcBorders>
              <w:top w:val="single" w:sz="4" w:space="0" w:color="auto"/>
              <w:left w:val="single" w:sz="4" w:space="0" w:color="auto"/>
              <w:bottom w:val="single" w:sz="4" w:space="0" w:color="auto"/>
              <w:right w:val="single" w:sz="4" w:space="0" w:color="auto"/>
            </w:tcBorders>
            <w:vAlign w:val="center"/>
          </w:tcPr>
          <w:p w14:paraId="07BCE3F0" w14:textId="26E4BB01" w:rsidR="007A628A" w:rsidRPr="00D96F1C" w:rsidRDefault="007A628A" w:rsidP="00B23273">
            <w:pPr>
              <w:widowControl w:val="0"/>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sa miera správnosti rozpočtu projektu z pohľadu vecnej oprávnenosti (obsahová oprávnenosť v zmysle riadiacej dokumentácie IROP, hospodárnosť, efektívnosť, účelnosť a účinnosť).</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4811AD8" w14:textId="454BDF6A"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17EFB433" w14:textId="04209C99"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6</w:t>
            </w:r>
          </w:p>
        </w:tc>
        <w:tc>
          <w:tcPr>
            <w:tcW w:w="4054" w:type="dxa"/>
            <w:tcBorders>
              <w:top w:val="single" w:sz="4" w:space="0" w:color="auto"/>
              <w:left w:val="single" w:sz="4" w:space="0" w:color="auto"/>
              <w:bottom w:val="single" w:sz="4" w:space="0" w:color="auto"/>
              <w:right w:val="single" w:sz="4" w:space="0" w:color="auto"/>
            </w:tcBorders>
            <w:vAlign w:val="center"/>
          </w:tcPr>
          <w:p w14:paraId="61E0D960" w14:textId="735CE4C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95% a viac z finančnej hodnoty navrhovaných celkových výdavkov je vecne oprávnených.</w:t>
            </w:r>
          </w:p>
        </w:tc>
      </w:tr>
      <w:tr w:rsidR="007A628A" w:rsidRPr="00D96F1C" w14:paraId="649AB9CD" w14:textId="77777777" w:rsidTr="00133B63">
        <w:trPr>
          <w:trHeight w:val="807"/>
        </w:trPr>
        <w:tc>
          <w:tcPr>
            <w:tcW w:w="606" w:type="dxa"/>
            <w:vMerge/>
            <w:tcBorders>
              <w:top w:val="single" w:sz="4" w:space="0" w:color="auto"/>
              <w:left w:val="single" w:sz="4" w:space="0" w:color="auto"/>
              <w:bottom w:val="single" w:sz="4" w:space="0" w:color="auto"/>
              <w:right w:val="single" w:sz="4" w:space="0" w:color="auto"/>
            </w:tcBorders>
            <w:vAlign w:val="center"/>
          </w:tcPr>
          <w:p w14:paraId="3FA60BCD"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01F7F1A"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335BFB29"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ABF3141"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3D170E4" w14:textId="7D0AEB32"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4</w:t>
            </w:r>
          </w:p>
        </w:tc>
        <w:tc>
          <w:tcPr>
            <w:tcW w:w="4054" w:type="dxa"/>
            <w:tcBorders>
              <w:top w:val="single" w:sz="4" w:space="0" w:color="auto"/>
              <w:left w:val="single" w:sz="4" w:space="0" w:color="auto"/>
              <w:bottom w:val="single" w:sz="4" w:space="0" w:color="auto"/>
              <w:right w:val="single" w:sz="4" w:space="0" w:color="auto"/>
            </w:tcBorders>
            <w:vAlign w:val="center"/>
          </w:tcPr>
          <w:p w14:paraId="54E4B258" w14:textId="0CBCE335"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90% až do 95% z finančnej hodnoty navrhovaných celkových výdavkov je vecne oprávnených.</w:t>
            </w:r>
          </w:p>
        </w:tc>
      </w:tr>
      <w:tr w:rsidR="007A628A" w:rsidRPr="00D96F1C" w14:paraId="0F2343FB" w14:textId="77777777" w:rsidTr="00133B63">
        <w:trPr>
          <w:trHeight w:val="825"/>
        </w:trPr>
        <w:tc>
          <w:tcPr>
            <w:tcW w:w="606" w:type="dxa"/>
            <w:vMerge/>
            <w:tcBorders>
              <w:top w:val="single" w:sz="4" w:space="0" w:color="auto"/>
              <w:left w:val="single" w:sz="4" w:space="0" w:color="auto"/>
              <w:bottom w:val="single" w:sz="4" w:space="0" w:color="auto"/>
              <w:right w:val="single" w:sz="4" w:space="0" w:color="auto"/>
            </w:tcBorders>
            <w:vAlign w:val="center"/>
          </w:tcPr>
          <w:p w14:paraId="7FE4176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6C62D93B"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27348E5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26466F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772533E5" w14:textId="55C2A5A0" w:rsidR="007A628A" w:rsidRPr="00D96F1C" w:rsidRDefault="007A628A" w:rsidP="008836B7">
            <w:pPr>
              <w:spacing w:line="288" w:lineRule="auto"/>
              <w:jc w:val="center"/>
              <w:rPr>
                <w:rFonts w:ascii="Arial" w:hAnsi="Arial" w:cs="Arial"/>
                <w:color w:val="000000" w:themeColor="text1"/>
                <w:sz w:val="19"/>
                <w:szCs w:val="19"/>
              </w:rPr>
            </w:pPr>
            <w:r w:rsidRPr="00F93B3F">
              <w:rPr>
                <w:rFonts w:ascii="Arial" w:eastAsia="Helvetica" w:hAnsi="Arial" w:cs="Arial"/>
                <w:color w:val="000000" w:themeColor="text1"/>
                <w:sz w:val="19"/>
                <w:szCs w:val="19"/>
              </w:rPr>
              <w:t>2</w:t>
            </w:r>
          </w:p>
        </w:tc>
        <w:tc>
          <w:tcPr>
            <w:tcW w:w="4054" w:type="dxa"/>
            <w:tcBorders>
              <w:top w:val="single" w:sz="4" w:space="0" w:color="auto"/>
              <w:left w:val="single" w:sz="4" w:space="0" w:color="auto"/>
              <w:bottom w:val="single" w:sz="4" w:space="0" w:color="auto"/>
              <w:right w:val="single" w:sz="4" w:space="0" w:color="auto"/>
            </w:tcBorders>
            <w:vAlign w:val="center"/>
          </w:tcPr>
          <w:p w14:paraId="6944CAC1" w14:textId="16F5C1F6" w:rsidR="007A628A" w:rsidRPr="00D96F1C" w:rsidRDefault="007A628A" w:rsidP="00B23273">
            <w:pPr>
              <w:spacing w:line="288" w:lineRule="auto"/>
              <w:jc w:val="both"/>
              <w:rPr>
                <w:rFonts w:ascii="Arial" w:eastAsia="Helvetica" w:hAnsi="Arial" w:cs="Arial"/>
                <w:color w:val="000000" w:themeColor="text1"/>
                <w:sz w:val="19"/>
                <w:szCs w:val="19"/>
              </w:rPr>
            </w:pPr>
            <w:r w:rsidRPr="00F93B3F">
              <w:rPr>
                <w:rFonts w:ascii="Arial" w:eastAsia="Helvetica" w:hAnsi="Arial" w:cs="Arial"/>
                <w:color w:val="000000" w:themeColor="text1"/>
                <w:sz w:val="19"/>
                <w:szCs w:val="19"/>
              </w:rPr>
              <w:t>80% až do 90% z finančnej hodnoty navrhovaných celkových výdavkov je vecne oprávnených.</w:t>
            </w:r>
          </w:p>
        </w:tc>
      </w:tr>
      <w:tr w:rsidR="007A628A" w:rsidRPr="00D96F1C" w14:paraId="5B83D83C" w14:textId="77777777" w:rsidTr="00697158">
        <w:trPr>
          <w:trHeight w:val="868"/>
        </w:trPr>
        <w:tc>
          <w:tcPr>
            <w:tcW w:w="606" w:type="dxa"/>
            <w:vMerge/>
            <w:tcBorders>
              <w:top w:val="single" w:sz="4" w:space="0" w:color="auto"/>
              <w:left w:val="single" w:sz="4" w:space="0" w:color="auto"/>
              <w:bottom w:val="single" w:sz="4" w:space="0" w:color="auto"/>
              <w:right w:val="single" w:sz="4" w:space="0" w:color="auto"/>
            </w:tcBorders>
            <w:vAlign w:val="center"/>
          </w:tcPr>
          <w:p w14:paraId="1ED6D387"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2495" w:type="dxa"/>
            <w:vMerge/>
            <w:tcBorders>
              <w:top w:val="single" w:sz="4" w:space="0" w:color="auto"/>
              <w:left w:val="single" w:sz="4" w:space="0" w:color="auto"/>
              <w:bottom w:val="single" w:sz="4" w:space="0" w:color="auto"/>
              <w:right w:val="single" w:sz="4" w:space="0" w:color="auto"/>
            </w:tcBorders>
            <w:vAlign w:val="center"/>
          </w:tcPr>
          <w:p w14:paraId="327DA4A8" w14:textId="77777777" w:rsidR="007A628A" w:rsidRPr="00D96F1C" w:rsidRDefault="007A628A" w:rsidP="008836B7">
            <w:pPr>
              <w:spacing w:line="288" w:lineRule="auto"/>
              <w:rPr>
                <w:rFonts w:ascii="Arial" w:hAnsi="Arial" w:cs="Arial"/>
                <w:color w:val="000000" w:themeColor="text1"/>
                <w:sz w:val="19"/>
                <w:szCs w:val="19"/>
                <w:highlight w:val="yellow"/>
              </w:rPr>
            </w:pPr>
          </w:p>
        </w:tc>
        <w:tc>
          <w:tcPr>
            <w:tcW w:w="4804" w:type="dxa"/>
            <w:vMerge/>
            <w:tcBorders>
              <w:top w:val="single" w:sz="4" w:space="0" w:color="auto"/>
              <w:left w:val="single" w:sz="4" w:space="0" w:color="auto"/>
              <w:bottom w:val="single" w:sz="4" w:space="0" w:color="auto"/>
              <w:right w:val="single" w:sz="4" w:space="0" w:color="auto"/>
            </w:tcBorders>
            <w:vAlign w:val="center"/>
          </w:tcPr>
          <w:p w14:paraId="192286DE" w14:textId="77777777" w:rsidR="007A628A" w:rsidRPr="00D96F1C" w:rsidRDefault="007A628A" w:rsidP="008836B7">
            <w:pPr>
              <w:spacing w:line="288" w:lineRule="auto"/>
              <w:rPr>
                <w:rFonts w:ascii="Arial" w:eastAsia="Arial Unicode MS" w:hAnsi="Arial" w:cs="Arial"/>
                <w:color w:val="000000" w:themeColor="text1"/>
                <w:sz w:val="19"/>
                <w:szCs w:val="19"/>
                <w:u w:color="00000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5C9CB136" w14:textId="77777777" w:rsidR="007A628A" w:rsidRPr="00D96F1C" w:rsidRDefault="007A628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02475829" w14:textId="4E4A9A44" w:rsidR="007A628A" w:rsidRPr="00D96F1C" w:rsidRDefault="007A628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4054" w:type="dxa"/>
            <w:tcBorders>
              <w:top w:val="single" w:sz="4" w:space="0" w:color="auto"/>
              <w:left w:val="single" w:sz="4" w:space="0" w:color="auto"/>
              <w:bottom w:val="single" w:sz="4" w:space="0" w:color="auto"/>
              <w:right w:val="single" w:sz="4" w:space="0" w:color="auto"/>
            </w:tcBorders>
            <w:vAlign w:val="center"/>
          </w:tcPr>
          <w:p w14:paraId="060DD3D2" w14:textId="53EA4802" w:rsidR="007A628A" w:rsidRPr="00D96F1C" w:rsidRDefault="007A628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70% až do 80% z finančnej hodnoty navrhovaných celkových výdavkov je vecne oprávnených.</w:t>
            </w:r>
          </w:p>
        </w:tc>
      </w:tr>
    </w:tbl>
    <w:p w14:paraId="4918D99B" w14:textId="5B3A1155" w:rsidR="0007012A" w:rsidRPr="00D96F1C" w:rsidRDefault="0007012A" w:rsidP="00485D5E">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lastRenderedPageBreak/>
        <w:t xml:space="preserve">Hodnotiteľ posudzuje najmä informácie uvedené v častiach ŽoNFP: </w:t>
      </w:r>
      <w:r w:rsidR="00E73746">
        <w:rPr>
          <w:rFonts w:ascii="Arial" w:hAnsi="Arial" w:cs="Arial"/>
          <w:color w:val="000000" w:themeColor="text1"/>
          <w:sz w:val="19"/>
          <w:szCs w:val="19"/>
        </w:rPr>
        <w:t xml:space="preserve">7.2 Spôsob realizácie aktivít projektu, </w:t>
      </w:r>
      <w:r w:rsidRPr="00D96F1C">
        <w:rPr>
          <w:rFonts w:ascii="Arial" w:hAnsi="Arial" w:cs="Arial"/>
          <w:color w:val="000000" w:themeColor="text1"/>
          <w:sz w:val="19"/>
          <w:szCs w:val="19"/>
        </w:rPr>
        <w:t xml:space="preserve">11. Rozpočet projektu, príloha </w:t>
      </w:r>
      <w:r w:rsidR="00AC03BB">
        <w:rPr>
          <w:rFonts w:ascii="Arial" w:hAnsi="Arial" w:cs="Arial"/>
          <w:color w:val="000000" w:themeColor="text1"/>
          <w:sz w:val="19"/>
          <w:szCs w:val="19"/>
        </w:rPr>
        <w:t>R</w:t>
      </w:r>
      <w:r w:rsidRPr="00D96F1C">
        <w:rPr>
          <w:rFonts w:ascii="Arial" w:hAnsi="Arial" w:cs="Arial"/>
          <w:color w:val="000000" w:themeColor="text1"/>
          <w:sz w:val="19"/>
          <w:szCs w:val="19"/>
        </w:rPr>
        <w:t>ozpočet projektu.</w:t>
      </w:r>
    </w:p>
    <w:p w14:paraId="5960DE5B"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Hodnotiteľ posudzuje celkovú stránku vecnej oprávnenosti výdavkov – t.j. obsahová oprávnenosť v zmysle riadiacej dokumentácie IROP, hospodárnosť, efektívnosť, účelnosť a účinnosť.</w:t>
      </w:r>
    </w:p>
    <w:p w14:paraId="743F3B19" w14:textId="77777777" w:rsidR="0007012A" w:rsidRPr="00D96F1C" w:rsidRDefault="0007012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D96F1C">
        <w:rPr>
          <w:rFonts w:ascii="Arial" w:eastAsiaTheme="minorHAnsi" w:hAnsi="Arial" w:cs="Arial"/>
          <w:color w:val="000000" w:themeColor="text1"/>
          <w:sz w:val="19"/>
          <w:szCs w:val="19"/>
          <w:bdr w:val="none" w:sz="0" w:space="0" w:color="auto"/>
          <w:lang w:val="sk-SK"/>
        </w:rPr>
        <w:t>Pri vyhodnotení tohto kritéria sumarizuje výsledky z hodnotenia kritéria 4.1 a 4.2 a identifikuje percentuálnu hodnotu vecne oprávnených výdavkov (po vyhodnotení kritérií 4.1 a 4.2) z finančnej hodnoty navrhovaných celkových výdavkov. Hodnotiteľ priradí príslušnú bodovú hodnotu (6,4,2,0) v zmysle popisu aplikácie hodnotiaceho kritéria.</w:t>
      </w:r>
    </w:p>
    <w:p w14:paraId="4234A6CA" w14:textId="14372226" w:rsidR="007C13C3" w:rsidRDefault="0007012A" w:rsidP="00214576">
      <w:pPr>
        <w:spacing w:before="120" w:after="120" w:line="288" w:lineRule="auto"/>
        <w:jc w:val="both"/>
        <w:rPr>
          <w:rFonts w:ascii="Arial" w:hAnsi="Arial" w:cs="Arial"/>
          <w:color w:val="000000" w:themeColor="text1"/>
          <w:sz w:val="19"/>
          <w:szCs w:val="19"/>
        </w:rPr>
      </w:pPr>
      <w:r w:rsidRPr="00D96F1C">
        <w:rPr>
          <w:rFonts w:ascii="Arial" w:hAnsi="Arial" w:cs="Arial"/>
          <w:color w:val="000000" w:themeColor="text1"/>
          <w:sz w:val="19"/>
          <w:szCs w:val="19"/>
        </w:rPr>
        <w:t>Hodnotiteľ svoju odpoveď zdôvodní v hodnotiacom hárku odborného hodnotenia v časti Komentár a súčasne uvedie odkaz na dokument alebo relevantnú časť (ŽoNFP a relevantnej prílohy), na základe ktorej bolo vykonané hodnotenie. Hodnotiteľ je povinný uviesť odpoveď pri každom konkrétnom hodnotení bodového kritéria.</w:t>
      </w:r>
    </w:p>
    <w:tbl>
      <w:tblPr>
        <w:tblStyle w:val="TableGrid6"/>
        <w:tblW w:w="14992" w:type="dxa"/>
        <w:tblLayout w:type="fixed"/>
        <w:tblLook w:val="04A0" w:firstRow="1" w:lastRow="0" w:firstColumn="1" w:lastColumn="0" w:noHBand="0" w:noVBand="1"/>
      </w:tblPr>
      <w:tblGrid>
        <w:gridCol w:w="606"/>
        <w:gridCol w:w="2495"/>
        <w:gridCol w:w="3244"/>
        <w:gridCol w:w="1418"/>
        <w:gridCol w:w="1474"/>
        <w:gridCol w:w="5755"/>
      </w:tblGrid>
      <w:tr w:rsidR="008A0B3C" w:rsidRPr="00D96F1C" w14:paraId="538BFEF3" w14:textId="77777777" w:rsidTr="00B23273">
        <w:trPr>
          <w:trHeight w:val="397"/>
        </w:trPr>
        <w:tc>
          <w:tcPr>
            <w:tcW w:w="606" w:type="dxa"/>
            <w:shd w:val="clear" w:color="auto" w:fill="DEEAF6" w:themeFill="accent1" w:themeFillTint="33"/>
            <w:vAlign w:val="center"/>
            <w:hideMark/>
          </w:tcPr>
          <w:p w14:paraId="6A2EED30"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P.č.</w:t>
            </w:r>
          </w:p>
        </w:tc>
        <w:tc>
          <w:tcPr>
            <w:tcW w:w="2495" w:type="dxa"/>
            <w:shd w:val="clear" w:color="auto" w:fill="DEEAF6" w:themeFill="accent1" w:themeFillTint="33"/>
            <w:vAlign w:val="center"/>
            <w:hideMark/>
          </w:tcPr>
          <w:p w14:paraId="254E4758" w14:textId="77777777" w:rsidR="008A0B3C" w:rsidRPr="00D96F1C" w:rsidRDefault="008A0B3C" w:rsidP="008A0B3C">
            <w:pPr>
              <w:widowControl w:val="0"/>
              <w:spacing w:line="288" w:lineRule="auto"/>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Kritérium</w:t>
            </w:r>
          </w:p>
        </w:tc>
        <w:tc>
          <w:tcPr>
            <w:tcW w:w="3244" w:type="dxa"/>
            <w:shd w:val="clear" w:color="auto" w:fill="DEEAF6" w:themeFill="accent1" w:themeFillTint="33"/>
            <w:vAlign w:val="center"/>
            <w:hideMark/>
          </w:tcPr>
          <w:p w14:paraId="4713CCF1"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Predmet hodnotenia</w:t>
            </w:r>
          </w:p>
        </w:tc>
        <w:tc>
          <w:tcPr>
            <w:tcW w:w="1418" w:type="dxa"/>
            <w:shd w:val="clear" w:color="auto" w:fill="DEEAF6" w:themeFill="accent1" w:themeFillTint="33"/>
            <w:vAlign w:val="center"/>
            <w:hideMark/>
          </w:tcPr>
          <w:p w14:paraId="5DAA0873" w14:textId="77777777" w:rsidR="008A0B3C" w:rsidRPr="00D96F1C" w:rsidRDefault="008A0B3C" w:rsidP="008A0B3C">
            <w:pPr>
              <w:widowControl w:val="0"/>
              <w:spacing w:line="288" w:lineRule="auto"/>
              <w:ind w:left="33" w:hanging="33"/>
              <w:jc w:val="center"/>
              <w:rPr>
                <w:rFonts w:ascii="Arial" w:hAnsi="Arial" w:cs="Arial"/>
                <w:color w:val="000000" w:themeColor="text1"/>
                <w:sz w:val="19"/>
                <w:szCs w:val="19"/>
                <w:u w:color="000000"/>
              </w:rPr>
            </w:pPr>
            <w:r w:rsidRPr="00D96F1C">
              <w:rPr>
                <w:rFonts w:ascii="Arial" w:hAnsi="Arial" w:cs="Arial"/>
                <w:b/>
                <w:bCs/>
                <w:color w:val="000000" w:themeColor="text1"/>
                <w:sz w:val="19"/>
                <w:szCs w:val="19"/>
                <w:u w:color="000000"/>
              </w:rPr>
              <w:t>Typ kritéria</w:t>
            </w:r>
          </w:p>
        </w:tc>
        <w:tc>
          <w:tcPr>
            <w:tcW w:w="1474" w:type="dxa"/>
            <w:shd w:val="clear" w:color="auto" w:fill="DEEAF6" w:themeFill="accent1" w:themeFillTint="33"/>
            <w:vAlign w:val="center"/>
            <w:hideMark/>
          </w:tcPr>
          <w:p w14:paraId="5F1307E1" w14:textId="77777777" w:rsidR="008A0B3C" w:rsidRPr="00D96F1C" w:rsidRDefault="008A0B3C" w:rsidP="008A0B3C">
            <w:pPr>
              <w:widowControl w:val="0"/>
              <w:spacing w:line="288" w:lineRule="auto"/>
              <w:ind w:left="34" w:right="136"/>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Hodnotenie</w:t>
            </w:r>
          </w:p>
        </w:tc>
        <w:tc>
          <w:tcPr>
            <w:tcW w:w="5755" w:type="dxa"/>
            <w:shd w:val="clear" w:color="auto" w:fill="DEEAF6" w:themeFill="accent1" w:themeFillTint="33"/>
            <w:vAlign w:val="center"/>
            <w:hideMark/>
          </w:tcPr>
          <w:p w14:paraId="78223659" w14:textId="77777777" w:rsidR="008A0B3C" w:rsidRPr="00D96F1C" w:rsidRDefault="008A0B3C" w:rsidP="008A0B3C">
            <w:pPr>
              <w:widowControl w:val="0"/>
              <w:spacing w:line="288" w:lineRule="auto"/>
              <w:ind w:left="143" w:right="136" w:hanging="3"/>
              <w:jc w:val="center"/>
              <w:rPr>
                <w:rFonts w:ascii="Arial" w:hAnsi="Arial" w:cs="Arial"/>
                <w:b/>
                <w:bCs/>
                <w:color w:val="000000" w:themeColor="text1"/>
                <w:sz w:val="19"/>
                <w:szCs w:val="19"/>
                <w:u w:color="000000"/>
              </w:rPr>
            </w:pPr>
            <w:r w:rsidRPr="00D96F1C">
              <w:rPr>
                <w:rFonts w:ascii="Arial" w:hAnsi="Arial" w:cs="Arial"/>
                <w:b/>
                <w:bCs/>
                <w:color w:val="000000" w:themeColor="text1"/>
                <w:sz w:val="19"/>
                <w:szCs w:val="19"/>
                <w:u w:color="000000"/>
              </w:rPr>
              <w:t>Spôsob aplikácie hodnotiaceho kritéria</w:t>
            </w:r>
          </w:p>
        </w:tc>
      </w:tr>
      <w:tr w:rsidR="004B7C7A" w:rsidRPr="00D96F1C" w14:paraId="0B439CB0" w14:textId="77777777" w:rsidTr="00B23273">
        <w:trPr>
          <w:trHeight w:val="331"/>
        </w:trPr>
        <w:tc>
          <w:tcPr>
            <w:tcW w:w="606" w:type="dxa"/>
            <w:vMerge w:val="restart"/>
            <w:tcBorders>
              <w:top w:val="single" w:sz="4" w:space="0" w:color="auto"/>
              <w:left w:val="single" w:sz="4" w:space="0" w:color="auto"/>
              <w:right w:val="single" w:sz="4" w:space="0" w:color="auto"/>
            </w:tcBorders>
            <w:vAlign w:val="center"/>
          </w:tcPr>
          <w:p w14:paraId="112B1FB8" w14:textId="3C83FECE" w:rsidR="004B7C7A" w:rsidRPr="00D96F1C" w:rsidRDefault="004B7C7A" w:rsidP="008836B7">
            <w:pPr>
              <w:spacing w:line="288" w:lineRule="auto"/>
              <w:rPr>
                <w:rFonts w:ascii="Arial" w:hAnsi="Arial" w:cs="Arial"/>
                <w:color w:val="000000" w:themeColor="text1"/>
                <w:sz w:val="19"/>
                <w:szCs w:val="19"/>
                <w:highlight w:val="yellow"/>
              </w:rPr>
            </w:pPr>
            <w:r w:rsidRPr="00D96F1C">
              <w:rPr>
                <w:rFonts w:ascii="Arial" w:hAnsi="Arial" w:cs="Arial"/>
                <w:color w:val="000000" w:themeColor="text1"/>
                <w:sz w:val="19"/>
                <w:szCs w:val="19"/>
              </w:rPr>
              <w:t>4.5</w:t>
            </w:r>
          </w:p>
        </w:tc>
        <w:tc>
          <w:tcPr>
            <w:tcW w:w="2495" w:type="dxa"/>
            <w:vMerge w:val="restart"/>
            <w:tcBorders>
              <w:top w:val="single" w:sz="4" w:space="0" w:color="auto"/>
              <w:left w:val="single" w:sz="4" w:space="0" w:color="auto"/>
              <w:right w:val="single" w:sz="4" w:space="0" w:color="auto"/>
            </w:tcBorders>
            <w:vAlign w:val="center"/>
          </w:tcPr>
          <w:p w14:paraId="3E6C831A" w14:textId="16084BC7" w:rsidR="004B7C7A" w:rsidRPr="00D96F1C" w:rsidRDefault="004B7C7A" w:rsidP="008836B7">
            <w:pPr>
              <w:spacing w:line="288" w:lineRule="auto"/>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Štruktúra a správnosť rozpočtu</w:t>
            </w:r>
          </w:p>
        </w:tc>
        <w:tc>
          <w:tcPr>
            <w:tcW w:w="3244" w:type="dxa"/>
            <w:vMerge w:val="restart"/>
            <w:tcBorders>
              <w:top w:val="single" w:sz="4" w:space="0" w:color="auto"/>
              <w:left w:val="single" w:sz="4" w:space="0" w:color="auto"/>
              <w:right w:val="single" w:sz="4" w:space="0" w:color="auto"/>
            </w:tcBorders>
            <w:vAlign w:val="center"/>
          </w:tcPr>
          <w:p w14:paraId="63EE4B31" w14:textId="29E92EFE" w:rsidR="004B7C7A" w:rsidRPr="00D96F1C" w:rsidRDefault="004B7C7A" w:rsidP="00B23273">
            <w:pPr>
              <w:spacing w:line="288" w:lineRule="auto"/>
              <w:jc w:val="both"/>
              <w:rPr>
                <w:rFonts w:ascii="Arial" w:eastAsia="Arial Unicode MS" w:hAnsi="Arial" w:cs="Arial"/>
                <w:color w:val="000000" w:themeColor="text1"/>
                <w:sz w:val="19"/>
                <w:szCs w:val="19"/>
                <w:u w:color="000000"/>
              </w:rPr>
            </w:pPr>
            <w:r w:rsidRPr="00F93B3F">
              <w:rPr>
                <w:rFonts w:ascii="Arial" w:eastAsia="Helvetica" w:hAnsi="Arial" w:cs="Arial"/>
                <w:color w:val="000000" w:themeColor="text1"/>
                <w:sz w:val="19"/>
                <w:szCs w:val="19"/>
              </w:rPr>
              <w:t>Posudzuje či sú jednotlivé výdavky zrozumiteľné, matematicky správne, dostatočne podrobne špecifikované a správne priradené k skupinám oprávnených výdavkov.</w:t>
            </w:r>
          </w:p>
        </w:tc>
        <w:tc>
          <w:tcPr>
            <w:tcW w:w="1418" w:type="dxa"/>
            <w:vMerge w:val="restart"/>
            <w:tcBorders>
              <w:top w:val="single" w:sz="4" w:space="0" w:color="auto"/>
              <w:left w:val="single" w:sz="4" w:space="0" w:color="auto"/>
              <w:right w:val="single" w:sz="4" w:space="0" w:color="auto"/>
            </w:tcBorders>
            <w:vAlign w:val="center"/>
          </w:tcPr>
          <w:p w14:paraId="47C79355" w14:textId="71BC7DB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Bodové kritérium</w:t>
            </w:r>
          </w:p>
        </w:tc>
        <w:tc>
          <w:tcPr>
            <w:tcW w:w="1474" w:type="dxa"/>
            <w:tcBorders>
              <w:top w:val="single" w:sz="4" w:space="0" w:color="auto"/>
              <w:left w:val="single" w:sz="4" w:space="0" w:color="auto"/>
              <w:bottom w:val="single" w:sz="4" w:space="0" w:color="auto"/>
              <w:right w:val="single" w:sz="4" w:space="0" w:color="auto"/>
            </w:tcBorders>
            <w:vAlign w:val="center"/>
          </w:tcPr>
          <w:p w14:paraId="4E6BF95F" w14:textId="3386D0E8"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4</w:t>
            </w:r>
          </w:p>
        </w:tc>
        <w:tc>
          <w:tcPr>
            <w:tcW w:w="5755" w:type="dxa"/>
            <w:tcBorders>
              <w:top w:val="single" w:sz="4" w:space="0" w:color="auto"/>
              <w:left w:val="single" w:sz="4" w:space="0" w:color="auto"/>
              <w:bottom w:val="single" w:sz="4" w:space="0" w:color="auto"/>
              <w:right w:val="single" w:sz="4" w:space="0" w:color="auto"/>
            </w:tcBorders>
            <w:vAlign w:val="center"/>
          </w:tcPr>
          <w:p w14:paraId="1F4A9505" w14:textId="35C2F4E5"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je matematicky správny, jednotlivé položky sú  zrozumiteľné, dostatočne podrobne špecifikované a správne priradené k skupinám oprávnených výdavkov. Prípadné nedostatky sa týkajú iba individuálnych položiek a nespôsobujú odchýlku väčšiu než 1% z výšky celkového navrhovaného rozpočtu.</w:t>
            </w:r>
          </w:p>
        </w:tc>
      </w:tr>
      <w:tr w:rsidR="004B7C7A" w:rsidRPr="00D96F1C" w14:paraId="0648C0CB" w14:textId="77777777" w:rsidTr="00B23273">
        <w:trPr>
          <w:trHeight w:val="452"/>
        </w:trPr>
        <w:tc>
          <w:tcPr>
            <w:tcW w:w="606" w:type="dxa"/>
            <w:vMerge/>
            <w:tcBorders>
              <w:left w:val="single" w:sz="4" w:space="0" w:color="auto"/>
              <w:right w:val="single" w:sz="4" w:space="0" w:color="auto"/>
            </w:tcBorders>
            <w:vAlign w:val="center"/>
          </w:tcPr>
          <w:p w14:paraId="280D61AA"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right w:val="single" w:sz="4" w:space="0" w:color="auto"/>
            </w:tcBorders>
            <w:vAlign w:val="center"/>
          </w:tcPr>
          <w:p w14:paraId="24687D4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right w:val="single" w:sz="4" w:space="0" w:color="auto"/>
            </w:tcBorders>
            <w:vAlign w:val="center"/>
          </w:tcPr>
          <w:p w14:paraId="579A709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right w:val="single" w:sz="4" w:space="0" w:color="auto"/>
            </w:tcBorders>
            <w:vAlign w:val="center"/>
          </w:tcPr>
          <w:p w14:paraId="5ADF5236"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4461C246" w14:textId="2CD38B8D"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2</w:t>
            </w:r>
          </w:p>
        </w:tc>
        <w:tc>
          <w:tcPr>
            <w:tcW w:w="5755" w:type="dxa"/>
            <w:tcBorders>
              <w:top w:val="single" w:sz="4" w:space="0" w:color="auto"/>
              <w:left w:val="single" w:sz="4" w:space="0" w:color="auto"/>
              <w:bottom w:val="single" w:sz="4" w:space="0" w:color="auto"/>
              <w:right w:val="single" w:sz="4" w:space="0" w:color="auto"/>
            </w:tcBorders>
            <w:vAlign w:val="center"/>
          </w:tcPr>
          <w:p w14:paraId="7566DD67" w14:textId="165DA99E"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nespôsobujú odchýlku väčšiu než 5% z výšky celkového navrhovaného rozpočtu.</w:t>
            </w:r>
          </w:p>
        </w:tc>
      </w:tr>
      <w:tr w:rsidR="004B7C7A" w:rsidRPr="00D96F1C" w14:paraId="7D297BF8" w14:textId="77777777" w:rsidTr="00697158">
        <w:trPr>
          <w:trHeight w:val="1954"/>
        </w:trPr>
        <w:tc>
          <w:tcPr>
            <w:tcW w:w="606" w:type="dxa"/>
            <w:vMerge/>
            <w:tcBorders>
              <w:left w:val="single" w:sz="4" w:space="0" w:color="auto"/>
              <w:bottom w:val="single" w:sz="4" w:space="0" w:color="auto"/>
              <w:right w:val="single" w:sz="4" w:space="0" w:color="auto"/>
            </w:tcBorders>
            <w:vAlign w:val="center"/>
          </w:tcPr>
          <w:p w14:paraId="015E8E38"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2495" w:type="dxa"/>
            <w:vMerge/>
            <w:tcBorders>
              <w:left w:val="single" w:sz="4" w:space="0" w:color="auto"/>
              <w:bottom w:val="single" w:sz="4" w:space="0" w:color="auto"/>
              <w:right w:val="single" w:sz="4" w:space="0" w:color="auto"/>
            </w:tcBorders>
            <w:vAlign w:val="center"/>
          </w:tcPr>
          <w:p w14:paraId="2382A7D4" w14:textId="77777777" w:rsidR="004B7C7A" w:rsidRPr="00D96F1C" w:rsidRDefault="004B7C7A" w:rsidP="008836B7">
            <w:pPr>
              <w:spacing w:line="288" w:lineRule="auto"/>
              <w:rPr>
                <w:rFonts w:ascii="Arial" w:hAnsi="Arial" w:cs="Arial"/>
                <w:color w:val="000000" w:themeColor="text1"/>
                <w:sz w:val="19"/>
                <w:szCs w:val="19"/>
                <w:highlight w:val="yellow"/>
              </w:rPr>
            </w:pPr>
          </w:p>
        </w:tc>
        <w:tc>
          <w:tcPr>
            <w:tcW w:w="3244" w:type="dxa"/>
            <w:vMerge/>
            <w:tcBorders>
              <w:left w:val="single" w:sz="4" w:space="0" w:color="auto"/>
              <w:bottom w:val="single" w:sz="4" w:space="0" w:color="auto"/>
              <w:right w:val="single" w:sz="4" w:space="0" w:color="auto"/>
            </w:tcBorders>
            <w:vAlign w:val="center"/>
          </w:tcPr>
          <w:p w14:paraId="666D2D4E" w14:textId="77777777" w:rsidR="004B7C7A" w:rsidRPr="00D96F1C" w:rsidRDefault="004B7C7A" w:rsidP="008836B7">
            <w:pPr>
              <w:spacing w:line="288" w:lineRule="auto"/>
              <w:rPr>
                <w:rFonts w:ascii="Arial" w:eastAsia="Arial Unicode MS" w:hAnsi="Arial" w:cs="Arial"/>
                <w:color w:val="000000" w:themeColor="text1"/>
                <w:sz w:val="19"/>
                <w:szCs w:val="19"/>
                <w:u w:color="000000"/>
              </w:rPr>
            </w:pPr>
          </w:p>
        </w:tc>
        <w:tc>
          <w:tcPr>
            <w:tcW w:w="1418" w:type="dxa"/>
            <w:vMerge/>
            <w:tcBorders>
              <w:left w:val="single" w:sz="4" w:space="0" w:color="auto"/>
              <w:bottom w:val="single" w:sz="4" w:space="0" w:color="auto"/>
              <w:right w:val="single" w:sz="4" w:space="0" w:color="auto"/>
            </w:tcBorders>
            <w:vAlign w:val="center"/>
          </w:tcPr>
          <w:p w14:paraId="05700502" w14:textId="77777777" w:rsidR="004B7C7A" w:rsidRPr="00D96F1C" w:rsidRDefault="004B7C7A" w:rsidP="008836B7">
            <w:pPr>
              <w:spacing w:line="288" w:lineRule="auto"/>
              <w:jc w:val="center"/>
              <w:rPr>
                <w:rFonts w:ascii="Arial" w:hAnsi="Arial" w:cs="Arial"/>
                <w:color w:val="000000" w:themeColor="text1"/>
                <w:sz w:val="19"/>
                <w:szCs w:val="19"/>
                <w:highlight w:val="yellow"/>
              </w:rPr>
            </w:pPr>
          </w:p>
        </w:tc>
        <w:tc>
          <w:tcPr>
            <w:tcW w:w="1474" w:type="dxa"/>
            <w:tcBorders>
              <w:top w:val="single" w:sz="4" w:space="0" w:color="auto"/>
              <w:left w:val="single" w:sz="4" w:space="0" w:color="auto"/>
              <w:bottom w:val="single" w:sz="4" w:space="0" w:color="auto"/>
              <w:right w:val="single" w:sz="4" w:space="0" w:color="auto"/>
            </w:tcBorders>
            <w:vAlign w:val="center"/>
          </w:tcPr>
          <w:p w14:paraId="357CDCAB" w14:textId="2A80CDB6" w:rsidR="004B7C7A" w:rsidRPr="00D96F1C" w:rsidRDefault="004B7C7A" w:rsidP="008836B7">
            <w:pPr>
              <w:spacing w:line="288" w:lineRule="auto"/>
              <w:jc w:val="center"/>
              <w:rPr>
                <w:rFonts w:ascii="Arial" w:hAnsi="Arial" w:cs="Arial"/>
                <w:color w:val="000000" w:themeColor="text1"/>
                <w:sz w:val="19"/>
                <w:szCs w:val="19"/>
                <w:highlight w:val="yellow"/>
              </w:rPr>
            </w:pPr>
            <w:r w:rsidRPr="00F93B3F">
              <w:rPr>
                <w:rFonts w:ascii="Arial" w:eastAsia="Helvetica" w:hAnsi="Arial" w:cs="Arial"/>
                <w:color w:val="000000" w:themeColor="text1"/>
                <w:sz w:val="19"/>
                <w:szCs w:val="19"/>
              </w:rPr>
              <w:t>0</w:t>
            </w:r>
          </w:p>
        </w:tc>
        <w:tc>
          <w:tcPr>
            <w:tcW w:w="5755" w:type="dxa"/>
            <w:tcBorders>
              <w:top w:val="single" w:sz="4" w:space="0" w:color="auto"/>
              <w:left w:val="single" w:sz="4" w:space="0" w:color="auto"/>
              <w:bottom w:val="single" w:sz="4" w:space="0" w:color="auto"/>
              <w:right w:val="single" w:sz="4" w:space="0" w:color="auto"/>
            </w:tcBorders>
            <w:vAlign w:val="center"/>
          </w:tcPr>
          <w:p w14:paraId="122A55C7" w14:textId="554372E9" w:rsidR="004B7C7A" w:rsidRPr="00D96F1C" w:rsidRDefault="004B7C7A" w:rsidP="00B23273">
            <w:pPr>
              <w:spacing w:line="288" w:lineRule="auto"/>
              <w:jc w:val="both"/>
              <w:rPr>
                <w:rFonts w:ascii="Arial" w:eastAsia="Helvetica" w:hAnsi="Arial" w:cs="Arial"/>
                <w:color w:val="000000" w:themeColor="text1"/>
                <w:sz w:val="19"/>
                <w:szCs w:val="19"/>
                <w:highlight w:val="yellow"/>
              </w:rPr>
            </w:pPr>
            <w:r w:rsidRPr="00F93B3F">
              <w:rPr>
                <w:rFonts w:ascii="Arial" w:eastAsia="Helvetica" w:hAnsi="Arial" w:cs="Arial"/>
                <w:color w:val="000000" w:themeColor="text1"/>
                <w:sz w:val="19"/>
                <w:szCs w:val="19"/>
              </w:rPr>
              <w:t>Rozpočet vykazuje nedostatky v matematickej správnosti, a/alebo sú identifikované nedostatky v jednotlivých položkách (nie sú  zrozumiteľné, dostatočne podrobne špecifikované a/alebo správne priradené k skupinám oprávnených výdavkov). Identifikované nedostatky sa týkajú súhrnných položiek a/alebo individuálnych položiek. Nedostatky spôsobujú odchýlku 5% a viac z výšky celkového navrhovaného rozpočtu.</w:t>
            </w:r>
          </w:p>
        </w:tc>
      </w:tr>
    </w:tbl>
    <w:p w14:paraId="75EF340B" w14:textId="5DB7E1D6"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 xml:space="preserve">Hodnotiteľ posudzuje najmä informácie uvedené v častiach ŽoNFP: 11. Rozpočet projektu, príloha </w:t>
      </w:r>
      <w:r w:rsidR="00AC03BB">
        <w:rPr>
          <w:rFonts w:ascii="Arial" w:hAnsi="Arial" w:cs="Arial"/>
          <w:color w:val="000000" w:themeColor="text1"/>
          <w:sz w:val="19"/>
          <w:szCs w:val="19"/>
        </w:rPr>
        <w:t>R</w:t>
      </w:r>
      <w:r w:rsidRPr="003C6DE1">
        <w:rPr>
          <w:rFonts w:ascii="Arial" w:hAnsi="Arial" w:cs="Arial"/>
          <w:color w:val="000000" w:themeColor="text1"/>
          <w:sz w:val="19"/>
          <w:szCs w:val="19"/>
        </w:rPr>
        <w:t>ozpočet projektu.</w:t>
      </w:r>
    </w:p>
    <w:p w14:paraId="74AC7FA1" w14:textId="55093B8A" w:rsidR="007A628A" w:rsidRPr="003C6DE1" w:rsidRDefault="007A628A" w:rsidP="00485D5E">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8" w:lineRule="auto"/>
        <w:ind w:right="-2"/>
        <w:jc w:val="both"/>
        <w:rPr>
          <w:rFonts w:ascii="Arial" w:eastAsiaTheme="minorHAnsi" w:hAnsi="Arial" w:cs="Arial"/>
          <w:color w:val="000000" w:themeColor="text1"/>
          <w:sz w:val="19"/>
          <w:szCs w:val="19"/>
          <w:bdr w:val="none" w:sz="0" w:space="0" w:color="auto"/>
          <w:lang w:val="sk-SK"/>
        </w:rPr>
      </w:pPr>
      <w:r w:rsidRPr="003C6DE1">
        <w:rPr>
          <w:rFonts w:ascii="Arial" w:eastAsiaTheme="minorHAnsi" w:hAnsi="Arial" w:cs="Arial"/>
          <w:color w:val="000000" w:themeColor="text1"/>
          <w:sz w:val="19"/>
          <w:szCs w:val="19"/>
          <w:bdr w:val="none" w:sz="0" w:space="0" w:color="auto"/>
          <w:lang w:val="sk-SK"/>
        </w:rPr>
        <w:t xml:space="preserve">Hodnotiteľ posudzuje obsahovú správnosť, jednoznačnosť, matematickú správnosť </w:t>
      </w:r>
      <w:r w:rsidRPr="00613DDB">
        <w:rPr>
          <w:rFonts w:ascii="Arial" w:eastAsiaTheme="minorHAnsi" w:hAnsi="Arial" w:cs="Arial"/>
          <w:color w:val="000000" w:themeColor="text1"/>
          <w:sz w:val="19"/>
          <w:szCs w:val="19"/>
          <w:bdr w:val="none" w:sz="0" w:space="0" w:color="auto"/>
          <w:lang w:val="sk-SK"/>
        </w:rPr>
        <w:t xml:space="preserve">rozpočtu a podrobného </w:t>
      </w:r>
      <w:r w:rsidR="00AC03BB" w:rsidRPr="00613DDB">
        <w:rPr>
          <w:rFonts w:ascii="Arial" w:eastAsiaTheme="minorHAnsi" w:hAnsi="Arial" w:cs="Arial"/>
          <w:color w:val="000000" w:themeColor="text1"/>
          <w:sz w:val="19"/>
          <w:szCs w:val="19"/>
          <w:bdr w:val="none" w:sz="0" w:space="0" w:color="auto"/>
          <w:lang w:val="sk-SK"/>
        </w:rPr>
        <w:t xml:space="preserve">položkového </w:t>
      </w:r>
      <w:r w:rsidRPr="00613DDB">
        <w:rPr>
          <w:rFonts w:ascii="Arial" w:eastAsiaTheme="minorHAnsi" w:hAnsi="Arial" w:cs="Arial"/>
          <w:color w:val="000000" w:themeColor="text1"/>
          <w:sz w:val="19"/>
          <w:szCs w:val="19"/>
          <w:bdr w:val="none" w:sz="0" w:space="0" w:color="auto"/>
          <w:lang w:val="sk-SK"/>
        </w:rPr>
        <w:t>rozpočtu projektu. Jednotlivé položky rozpočtu</w:t>
      </w:r>
      <w:r w:rsidRPr="003C6DE1">
        <w:rPr>
          <w:rFonts w:ascii="Arial" w:eastAsiaTheme="minorHAnsi" w:hAnsi="Arial" w:cs="Arial"/>
          <w:color w:val="000000" w:themeColor="text1"/>
          <w:sz w:val="19"/>
          <w:szCs w:val="19"/>
          <w:bdr w:val="none" w:sz="0" w:space="0" w:color="auto"/>
          <w:lang w:val="sk-SK"/>
        </w:rPr>
        <w:t xml:space="preserve"> musia byť jednoznačné, zrozumiteľné a dostatočne podrobne špecifikované - t.j. vyjadrujúce hlavné parametre vystihujúce jednotlivý tovar, prácu alebo službu. Každá položka musí </w:t>
      </w:r>
      <w:r w:rsidRPr="003C6DE1">
        <w:rPr>
          <w:rFonts w:ascii="Arial" w:eastAsiaTheme="minorHAnsi" w:hAnsi="Arial" w:cs="Arial"/>
          <w:color w:val="000000" w:themeColor="text1"/>
          <w:sz w:val="19"/>
          <w:szCs w:val="19"/>
          <w:bdr w:val="none" w:sz="0" w:space="0" w:color="auto"/>
          <w:lang w:val="sk-SK"/>
        </w:rPr>
        <w:lastRenderedPageBreak/>
        <w:t>mať uvedenú jednotkovú cenu a merné množstvo. Výpočty celkovej ceny, medzisúčty, súčty a ďalšie matematické operácie musia byť správne. Položky rozpočtu musia byť správne priradené k skupinám oprávnených výdavkov. Hodnotiteľ priradí príslušnú bodovú hodnotu (4,2,0) v zmysle popisu aplikácie hodnotiaceho kritéria.</w:t>
      </w:r>
    </w:p>
    <w:p w14:paraId="18A94A96" w14:textId="77777777" w:rsidR="007A628A" w:rsidRPr="003C6DE1" w:rsidRDefault="007A628A" w:rsidP="00485D5E">
      <w:pPr>
        <w:spacing w:before="120" w:after="120" w:line="288" w:lineRule="auto"/>
        <w:jc w:val="both"/>
        <w:rPr>
          <w:rFonts w:ascii="Arial" w:hAnsi="Arial" w:cs="Arial"/>
          <w:color w:val="000000" w:themeColor="text1"/>
          <w:sz w:val="19"/>
          <w:szCs w:val="19"/>
        </w:rPr>
      </w:pPr>
      <w:r w:rsidRPr="003C6DE1">
        <w:rPr>
          <w:rFonts w:ascii="Arial" w:hAnsi="Arial" w:cs="Arial"/>
          <w:color w:val="000000" w:themeColor="text1"/>
          <w:sz w:val="19"/>
          <w:szCs w:val="19"/>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bodového kritéria.</w:t>
      </w:r>
    </w:p>
    <w:sectPr w:rsidR="007A628A" w:rsidRPr="003C6DE1" w:rsidSect="00E73746">
      <w:headerReference w:type="even" r:id="rId8"/>
      <w:headerReference w:type="default" r:id="rId9"/>
      <w:footerReference w:type="even" r:id="rId10"/>
      <w:footerReference w:type="default" r:id="rId11"/>
      <w:headerReference w:type="first" r:id="rId12"/>
      <w:footerReference w:type="first" r:id="rId13"/>
      <w:pgSz w:w="16838" w:h="11906" w:orient="landscape"/>
      <w:pgMar w:top="1304" w:right="964" w:bottom="851" w:left="964" w:header="709" w:footer="51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012DC" w14:textId="77777777" w:rsidR="009F22F3" w:rsidRDefault="009F22F3" w:rsidP="006447D5">
      <w:pPr>
        <w:spacing w:after="0" w:line="240" w:lineRule="auto"/>
      </w:pPr>
      <w:r>
        <w:separator/>
      </w:r>
    </w:p>
  </w:endnote>
  <w:endnote w:type="continuationSeparator" w:id="0">
    <w:p w14:paraId="43F03FD9" w14:textId="77777777" w:rsidR="009F22F3" w:rsidRDefault="009F22F3"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panose1 w:val="00000000000000000000"/>
    <w:charset w:val="00"/>
    <w:family w:val="swiss"/>
    <w:notTrueType/>
    <w:pitch w:val="default"/>
    <w:sig w:usb0="00000003" w:usb1="00000000" w:usb2="00000000" w:usb3="00000000" w:csb0="00000001" w:csb1="00000000"/>
  </w:font>
  <w:font w:name="Trebuchet MS">
    <w:altName w:val="﷽﷽﷽﷽﷽﷽﷽﷽t MS"/>
    <w:panose1 w:val="020B0603020202020204"/>
    <w:charset w:val="EE"/>
    <w:family w:val="swiss"/>
    <w:pitch w:val="variable"/>
    <w:sig w:usb0="00000687" w:usb1="00000000" w:usb2="00000000" w:usb3="00000000" w:csb0="0000009F" w:csb1="00000000"/>
  </w:font>
  <w:font w:name="Helvetica Neue Light">
    <w:charset w:val="00"/>
    <w:family w:val="auto"/>
    <w:pitch w:val="variable"/>
    <w:sig w:usb0="A00002FF" w:usb1="5000205B" w:usb2="00000002" w:usb3="00000000" w:csb0="00000007"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479CC" w14:textId="77777777" w:rsidR="00104BE9" w:rsidRDefault="00104BE9">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306179"/>
      <w:docPartObj>
        <w:docPartGallery w:val="Page Numbers (Bottom of Page)"/>
        <w:docPartUnique/>
      </w:docPartObj>
    </w:sdtPr>
    <w:sdtEndPr>
      <w:rPr>
        <w:noProof/>
      </w:rPr>
    </w:sdtEndPr>
    <w:sdtContent>
      <w:p w14:paraId="25FAFD45" w14:textId="595D1F4D" w:rsidR="009F22F3" w:rsidRDefault="009F22F3" w:rsidP="000E34AD">
        <w:pPr>
          <w:pStyle w:val="Pta"/>
        </w:pPr>
        <w:r>
          <w:rPr>
            <w:rFonts w:ascii="Arial" w:hAnsi="Arial" w:cs="Arial"/>
            <w:sz w:val="16"/>
            <w:szCs w:val="16"/>
          </w:rPr>
          <w:t xml:space="preserve">Príručka pre odborných hodnotiteľov IROP, verzia </w:t>
        </w:r>
        <w:r w:rsidR="00EE47D1">
          <w:rPr>
            <w:rFonts w:ascii="Arial" w:hAnsi="Arial" w:cs="Arial"/>
            <w:sz w:val="16"/>
            <w:szCs w:val="16"/>
          </w:rPr>
          <w:t>12.</w:t>
        </w:r>
        <w:del w:id="0" w:author="OM1" w:date="2022-05-25T09:27:00Z">
          <w:r w:rsidR="00EE47D1" w:rsidDel="00AC12C6">
            <w:rPr>
              <w:rFonts w:ascii="Arial" w:hAnsi="Arial" w:cs="Arial"/>
              <w:sz w:val="16"/>
              <w:szCs w:val="16"/>
            </w:rPr>
            <w:delText>0</w:delText>
          </w:r>
        </w:del>
        <w:ins w:id="1" w:author="OM1" w:date="2022-05-25T09:27:00Z">
          <w:r w:rsidR="00AC12C6">
            <w:rPr>
              <w:rFonts w:ascii="Arial" w:hAnsi="Arial" w:cs="Arial"/>
              <w:sz w:val="16"/>
              <w:szCs w:val="16"/>
            </w:rPr>
            <w:t>1</w:t>
          </w:r>
        </w:ins>
        <w:bookmarkStart w:id="2" w:name="_GoBack"/>
        <w:bookmarkEnd w:id="2"/>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fldChar w:fldCharType="begin"/>
        </w:r>
        <w:r>
          <w:instrText xml:space="preserve"> PAGE   \* MERGEFORMAT </w:instrText>
        </w:r>
        <w:r>
          <w:fldChar w:fldCharType="separate"/>
        </w:r>
        <w:r w:rsidR="00AC12C6">
          <w:rPr>
            <w:noProof/>
          </w:rPr>
          <w:t>2</w:t>
        </w:r>
        <w:r>
          <w:rPr>
            <w:noProof/>
          </w:rPr>
          <w:fldChar w:fldCharType="end"/>
        </w:r>
      </w:p>
    </w:sdtContent>
  </w:sdt>
  <w:p w14:paraId="5EA23281" w14:textId="77777777" w:rsidR="009F22F3" w:rsidRDefault="009F22F3">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5AB01" w14:textId="28B76294" w:rsidR="009F22F3" w:rsidRDefault="009F22F3">
    <w:pPr>
      <w:pStyle w:val="Pta"/>
    </w:pPr>
    <w:r>
      <w:rPr>
        <w:rFonts w:ascii="Arial" w:hAnsi="Arial" w:cs="Arial"/>
        <w:sz w:val="16"/>
        <w:szCs w:val="16"/>
      </w:rPr>
      <w:t xml:space="preserve">Príručka pre odborných hodnotiteľov IROP, verzia </w:t>
    </w:r>
    <w:r w:rsidR="00EE47D1">
      <w:rPr>
        <w:rFonts w:ascii="Arial" w:hAnsi="Arial" w:cs="Arial"/>
        <w:sz w:val="16"/>
        <w:szCs w:val="16"/>
      </w:rPr>
      <w:t>12.</w:t>
    </w:r>
    <w:del w:id="3" w:author="OM1" w:date="2022-05-25T09:27:00Z">
      <w:r w:rsidR="00EE47D1" w:rsidDel="00AC12C6">
        <w:rPr>
          <w:rFonts w:ascii="Arial" w:hAnsi="Arial" w:cs="Arial"/>
          <w:sz w:val="16"/>
          <w:szCs w:val="16"/>
        </w:rPr>
        <w:delText>0</w:delText>
      </w:r>
    </w:del>
    <w:ins w:id="4" w:author="OM1" w:date="2022-05-25T09:27:00Z">
      <w:r w:rsidR="00AC12C6">
        <w:rPr>
          <w:rFonts w:ascii="Arial" w:hAnsi="Arial" w:cs="Arial"/>
          <w:sz w:val="16"/>
          <w:szCs w:val="16"/>
        </w:rPr>
        <w:t>1</w:t>
      </w:r>
    </w:ins>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142C6" w14:textId="77777777" w:rsidR="009F22F3" w:rsidRDefault="009F22F3" w:rsidP="006447D5">
      <w:pPr>
        <w:spacing w:after="0" w:line="240" w:lineRule="auto"/>
      </w:pPr>
      <w:r>
        <w:separator/>
      </w:r>
    </w:p>
  </w:footnote>
  <w:footnote w:type="continuationSeparator" w:id="0">
    <w:p w14:paraId="70E35532" w14:textId="77777777" w:rsidR="009F22F3" w:rsidRDefault="009F22F3" w:rsidP="006447D5">
      <w:pPr>
        <w:spacing w:after="0" w:line="240" w:lineRule="auto"/>
      </w:pPr>
      <w:r>
        <w:continuationSeparator/>
      </w:r>
    </w:p>
  </w:footnote>
  <w:footnote w:id="1">
    <w:p w14:paraId="2BE7735C" w14:textId="77777777" w:rsidR="008039DA" w:rsidRPr="00825CEF" w:rsidRDefault="008039DA" w:rsidP="008039DA">
      <w:pPr>
        <w:pStyle w:val="Textpoznmkypodiarou"/>
        <w:rPr>
          <w:rFonts w:ascii="Arial" w:hAnsi="Arial" w:cs="Arial"/>
          <w:sz w:val="16"/>
          <w:szCs w:val="16"/>
        </w:rPr>
      </w:pPr>
      <w:r>
        <w:rPr>
          <w:rStyle w:val="Odkaznapoznmkupodiarou"/>
        </w:rPr>
        <w:footnoteRef/>
      </w:r>
      <w:r>
        <w:t xml:space="preserve"> </w:t>
      </w:r>
      <w:r w:rsidRPr="004245EB">
        <w:rPr>
          <w:rFonts w:ascii="Arial" w:hAnsi="Arial" w:cs="Arial"/>
          <w:sz w:val="16"/>
          <w:szCs w:val="16"/>
        </w:rPr>
        <w:t>Zákon, ktorým sa mení a dopĺňa zákon č. 292/2014 Z. z. o príspevku poskytovanom z európskych štrukturálnych a investičných fondov a o zmene a doplnení niektorých zákonov v znení neskorších predpisov a ktorým sa mení a dopĺňa zákon č. 280/2017 Z. z. o poskytovaní podpory a dotácie v pôdohospodárstve a rozvoji vidieka a o zmene zákona č. 292/2014 Z. z. o príspevku poskytovanom z európskych štrukturálnych a investičných fondov a o zmene a doplnení niektorých zákonov v znení neskorších predpisov v znení zákona č. 113/2018 Z. z. (ďalej len „zmena zákona o EŠIF“)</w:t>
      </w:r>
      <w:r>
        <w:rPr>
          <w:rFonts w:ascii="Arial" w:hAnsi="Arial" w:cs="Arial"/>
          <w:sz w:val="16"/>
          <w:szCs w:val="16"/>
        </w:rPr>
        <w:t xml:space="preserve">. </w:t>
      </w:r>
      <w:r w:rsidRPr="00335918">
        <w:rPr>
          <w:rFonts w:ascii="Arial" w:hAnsi="Arial"/>
          <w:sz w:val="19"/>
          <w:szCs w:val="24"/>
        </w:rPr>
        <w:t xml:space="preserve"> </w:t>
      </w:r>
      <w:r>
        <w:rPr>
          <w:rFonts w:ascii="Arial" w:hAnsi="Arial" w:cs="Arial"/>
          <w:sz w:val="16"/>
          <w:szCs w:val="16"/>
        </w:rPr>
        <w:t>Dátum nadobudnutia účinnosti zmeny zákona o EŠIF  je 1. júla 2019. Príloha platí pre výzvy vyhlásené po 1.7.2019</w:t>
      </w:r>
      <w:r w:rsidRPr="00C67A7A">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68D97" w14:textId="77777777" w:rsidR="00104BE9" w:rsidRDefault="00104BE9">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51245" w14:textId="77777777" w:rsidR="00104BE9" w:rsidRDefault="00104BE9">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67991" w14:textId="712079AE" w:rsidR="00F040B2" w:rsidRDefault="00F040B2" w:rsidP="00F040B2">
    <w:pPr>
      <w:pStyle w:val="Hlavika"/>
      <w:tabs>
        <w:tab w:val="left" w:pos="708"/>
      </w:tabs>
      <w:jc w:val="center"/>
    </w:pPr>
    <w:r>
      <w:rPr>
        <w:noProof/>
        <w:lang w:eastAsia="sk-SK"/>
      </w:rPr>
      <w:drawing>
        <wp:anchor distT="0" distB="0" distL="114300" distR="114300" simplePos="0" relativeHeight="251659264" behindDoc="1" locked="0" layoutInCell="1" allowOverlap="1" wp14:anchorId="5BF87607" wp14:editId="37847F9D">
          <wp:simplePos x="0" y="0"/>
          <wp:positionH relativeFrom="column">
            <wp:posOffset>7612380</wp:posOffset>
          </wp:positionH>
          <wp:positionV relativeFrom="paragraph">
            <wp:posOffset>5080</wp:posOffset>
          </wp:positionV>
          <wp:extent cx="1734185" cy="533400"/>
          <wp:effectExtent l="0" t="0" r="0" b="0"/>
          <wp:wrapTight wrapText="bothSides">
            <wp:wrapPolygon edited="0">
              <wp:start x="0" y="0"/>
              <wp:lineTo x="0" y="20829"/>
              <wp:lineTo x="21355" y="20829"/>
              <wp:lineTo x="21355"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185" cy="533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0288" behindDoc="1" locked="0" layoutInCell="1" allowOverlap="1" wp14:anchorId="65D4C32E" wp14:editId="7FD3466F">
          <wp:simplePos x="0" y="0"/>
          <wp:positionH relativeFrom="column">
            <wp:posOffset>-43180</wp:posOffset>
          </wp:positionH>
          <wp:positionV relativeFrom="paragraph">
            <wp:posOffset>-59690</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5" name="Obrázok 5"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sk-SK"/>
      </w:rPr>
      <w:drawing>
        <wp:inline distT="0" distB="0" distL="0" distR="0" wp14:anchorId="2E50B758" wp14:editId="6AC7D358">
          <wp:extent cx="2403475" cy="63754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3475"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25000"/>
    <w:multiLevelType w:val="hybridMultilevel"/>
    <w:tmpl w:val="55760AC6"/>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2DBA62ED"/>
    <w:multiLevelType w:val="hybridMultilevel"/>
    <w:tmpl w:val="EF46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C03470"/>
    <w:multiLevelType w:val="hybridMultilevel"/>
    <w:tmpl w:val="DD442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B750E5F"/>
    <w:multiLevelType w:val="hybridMultilevel"/>
    <w:tmpl w:val="17A2FF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2A72550"/>
    <w:multiLevelType w:val="hybridMultilevel"/>
    <w:tmpl w:val="5CA6A7E6"/>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5E482D5E"/>
    <w:multiLevelType w:val="hybridMultilevel"/>
    <w:tmpl w:val="40046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992611"/>
    <w:multiLevelType w:val="hybridMultilevel"/>
    <w:tmpl w:val="01F44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69175577"/>
    <w:multiLevelType w:val="hybridMultilevel"/>
    <w:tmpl w:val="4B00A622"/>
    <w:lvl w:ilvl="0" w:tplc="3300F5D2">
      <w:numFmt w:val="bullet"/>
      <w:lvlText w:val="•"/>
      <w:lvlJc w:val="left"/>
      <w:pPr>
        <w:ind w:left="720" w:hanging="360"/>
      </w:pPr>
      <w:rPr>
        <w:rFonts w:ascii="Arial" w:eastAsiaTheme="majorEastAsia"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CD45912"/>
    <w:multiLevelType w:val="hybridMultilevel"/>
    <w:tmpl w:val="AC3ABD66"/>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7DCD6A77"/>
    <w:multiLevelType w:val="hybridMultilevel"/>
    <w:tmpl w:val="630AF7FA"/>
    <w:lvl w:ilvl="0" w:tplc="3300F5D2">
      <w:numFmt w:val="bullet"/>
      <w:lvlText w:val="•"/>
      <w:lvlJc w:val="left"/>
      <w:pPr>
        <w:ind w:left="720" w:hanging="360"/>
      </w:pPr>
      <w:rPr>
        <w:rFonts w:ascii="Arial" w:eastAsiaTheme="maj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7DE4600A"/>
    <w:multiLevelType w:val="multilevel"/>
    <w:tmpl w:val="462674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1"/>
  </w:num>
  <w:num w:numId="3">
    <w:abstractNumId w:val="4"/>
  </w:num>
  <w:num w:numId="4">
    <w:abstractNumId w:val="0"/>
  </w:num>
  <w:num w:numId="5">
    <w:abstractNumId w:val="9"/>
  </w:num>
  <w:num w:numId="6">
    <w:abstractNumId w:val="6"/>
  </w:num>
  <w:num w:numId="7">
    <w:abstractNumId w:val="3"/>
  </w:num>
  <w:num w:numId="8">
    <w:abstractNumId w:val="2"/>
  </w:num>
  <w:num w:numId="9">
    <w:abstractNumId w:val="7"/>
  </w:num>
  <w:num w:numId="10">
    <w:abstractNumId w:val="10"/>
  </w:num>
  <w:num w:numId="11">
    <w:abstractNumId w:val="8"/>
  </w:num>
  <w:num w:numId="12">
    <w:abstractNumId w:val="5"/>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1">
    <w15:presenceInfo w15:providerId="None" w15:userId="OM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trackRevisions/>
  <w:defaultTabStop w:val="708"/>
  <w:hyphenationZone w:val="425"/>
  <w:drawingGridHorizontalSpacing w:val="110"/>
  <w:displayHorizontalDrawingGridEvery w:val="2"/>
  <w:displayVerticalDrawingGridEvery w:val="2"/>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A22"/>
    <w:rsid w:val="000006F0"/>
    <w:rsid w:val="000009FF"/>
    <w:rsid w:val="00002283"/>
    <w:rsid w:val="000079A8"/>
    <w:rsid w:val="00007D80"/>
    <w:rsid w:val="0001325E"/>
    <w:rsid w:val="000143D8"/>
    <w:rsid w:val="0001588A"/>
    <w:rsid w:val="000158B2"/>
    <w:rsid w:val="0001660D"/>
    <w:rsid w:val="000166D8"/>
    <w:rsid w:val="00027400"/>
    <w:rsid w:val="000321AF"/>
    <w:rsid w:val="00032EAB"/>
    <w:rsid w:val="00033031"/>
    <w:rsid w:val="00033F84"/>
    <w:rsid w:val="0003655E"/>
    <w:rsid w:val="00037EBC"/>
    <w:rsid w:val="0004093B"/>
    <w:rsid w:val="00040A22"/>
    <w:rsid w:val="000440CE"/>
    <w:rsid w:val="00050C4F"/>
    <w:rsid w:val="00053DF4"/>
    <w:rsid w:val="000556FF"/>
    <w:rsid w:val="00055A2D"/>
    <w:rsid w:val="00056A82"/>
    <w:rsid w:val="000575AA"/>
    <w:rsid w:val="000579E5"/>
    <w:rsid w:val="000616EA"/>
    <w:rsid w:val="00063618"/>
    <w:rsid w:val="0006402A"/>
    <w:rsid w:val="00066478"/>
    <w:rsid w:val="00066F7E"/>
    <w:rsid w:val="00067A71"/>
    <w:rsid w:val="00067D25"/>
    <w:rsid w:val="0007012A"/>
    <w:rsid w:val="00071E45"/>
    <w:rsid w:val="0007302B"/>
    <w:rsid w:val="00073386"/>
    <w:rsid w:val="0007582F"/>
    <w:rsid w:val="00075A93"/>
    <w:rsid w:val="0008016F"/>
    <w:rsid w:val="000855EB"/>
    <w:rsid w:val="00086E7D"/>
    <w:rsid w:val="0008777E"/>
    <w:rsid w:val="00087C43"/>
    <w:rsid w:val="00091EAB"/>
    <w:rsid w:val="000944CC"/>
    <w:rsid w:val="00094552"/>
    <w:rsid w:val="000956D6"/>
    <w:rsid w:val="00097647"/>
    <w:rsid w:val="000A0912"/>
    <w:rsid w:val="000A09C2"/>
    <w:rsid w:val="000A14D4"/>
    <w:rsid w:val="000A4564"/>
    <w:rsid w:val="000A5ED6"/>
    <w:rsid w:val="000A74C2"/>
    <w:rsid w:val="000B046D"/>
    <w:rsid w:val="000B1A1F"/>
    <w:rsid w:val="000B1F02"/>
    <w:rsid w:val="000B38D8"/>
    <w:rsid w:val="000B7F29"/>
    <w:rsid w:val="000C0810"/>
    <w:rsid w:val="000C159E"/>
    <w:rsid w:val="000C47BF"/>
    <w:rsid w:val="000C67EC"/>
    <w:rsid w:val="000D10F0"/>
    <w:rsid w:val="000D28B0"/>
    <w:rsid w:val="000E2D66"/>
    <w:rsid w:val="000E2F43"/>
    <w:rsid w:val="000E34AD"/>
    <w:rsid w:val="000E47C9"/>
    <w:rsid w:val="000E4DB3"/>
    <w:rsid w:val="000E5E74"/>
    <w:rsid w:val="000E70CF"/>
    <w:rsid w:val="000F1331"/>
    <w:rsid w:val="000F65E0"/>
    <w:rsid w:val="00101BD6"/>
    <w:rsid w:val="001045B7"/>
    <w:rsid w:val="00104BE9"/>
    <w:rsid w:val="00106511"/>
    <w:rsid w:val="00107DC2"/>
    <w:rsid w:val="0011182E"/>
    <w:rsid w:val="00112804"/>
    <w:rsid w:val="00112871"/>
    <w:rsid w:val="00112DDE"/>
    <w:rsid w:val="0011326C"/>
    <w:rsid w:val="00116456"/>
    <w:rsid w:val="00120632"/>
    <w:rsid w:val="001206CD"/>
    <w:rsid w:val="00120768"/>
    <w:rsid w:val="001266A0"/>
    <w:rsid w:val="0012687C"/>
    <w:rsid w:val="0012785C"/>
    <w:rsid w:val="0013048D"/>
    <w:rsid w:val="0013059F"/>
    <w:rsid w:val="00133B63"/>
    <w:rsid w:val="0013534B"/>
    <w:rsid w:val="0013600D"/>
    <w:rsid w:val="00140F7A"/>
    <w:rsid w:val="0014117A"/>
    <w:rsid w:val="00142A25"/>
    <w:rsid w:val="00142FD9"/>
    <w:rsid w:val="00144AC5"/>
    <w:rsid w:val="001502C2"/>
    <w:rsid w:val="00150B3D"/>
    <w:rsid w:val="0015422F"/>
    <w:rsid w:val="001543EC"/>
    <w:rsid w:val="001548DC"/>
    <w:rsid w:val="00160EAF"/>
    <w:rsid w:val="001616F6"/>
    <w:rsid w:val="0016276E"/>
    <w:rsid w:val="00163155"/>
    <w:rsid w:val="00167B75"/>
    <w:rsid w:val="00167FDF"/>
    <w:rsid w:val="00170C4D"/>
    <w:rsid w:val="00171453"/>
    <w:rsid w:val="001714EF"/>
    <w:rsid w:val="00171942"/>
    <w:rsid w:val="00171E49"/>
    <w:rsid w:val="00173794"/>
    <w:rsid w:val="001769BC"/>
    <w:rsid w:val="001816FF"/>
    <w:rsid w:val="00182222"/>
    <w:rsid w:val="00185BAD"/>
    <w:rsid w:val="0018641E"/>
    <w:rsid w:val="00186AB8"/>
    <w:rsid w:val="00187338"/>
    <w:rsid w:val="00187E8D"/>
    <w:rsid w:val="00192A08"/>
    <w:rsid w:val="00193184"/>
    <w:rsid w:val="00196B21"/>
    <w:rsid w:val="001B12DE"/>
    <w:rsid w:val="001B2B15"/>
    <w:rsid w:val="001B2F51"/>
    <w:rsid w:val="001B4774"/>
    <w:rsid w:val="001C1F44"/>
    <w:rsid w:val="001C2559"/>
    <w:rsid w:val="001C3114"/>
    <w:rsid w:val="001C5553"/>
    <w:rsid w:val="001C7563"/>
    <w:rsid w:val="001D0B8B"/>
    <w:rsid w:val="001D0EA9"/>
    <w:rsid w:val="001D15EF"/>
    <w:rsid w:val="001D1854"/>
    <w:rsid w:val="001D1A22"/>
    <w:rsid w:val="001D2BEA"/>
    <w:rsid w:val="001D4D1D"/>
    <w:rsid w:val="001D785F"/>
    <w:rsid w:val="001E10C6"/>
    <w:rsid w:val="001E2E8A"/>
    <w:rsid w:val="001E6A35"/>
    <w:rsid w:val="001F0938"/>
    <w:rsid w:val="001F3E5F"/>
    <w:rsid w:val="001F618A"/>
    <w:rsid w:val="002018EB"/>
    <w:rsid w:val="002028E6"/>
    <w:rsid w:val="00206A9C"/>
    <w:rsid w:val="00212F85"/>
    <w:rsid w:val="002138BA"/>
    <w:rsid w:val="00214576"/>
    <w:rsid w:val="00217790"/>
    <w:rsid w:val="0022244F"/>
    <w:rsid w:val="00226709"/>
    <w:rsid w:val="002300F0"/>
    <w:rsid w:val="00230E6C"/>
    <w:rsid w:val="0023555A"/>
    <w:rsid w:val="002374A5"/>
    <w:rsid w:val="00237713"/>
    <w:rsid w:val="002378A3"/>
    <w:rsid w:val="00240572"/>
    <w:rsid w:val="00241F1A"/>
    <w:rsid w:val="00245E68"/>
    <w:rsid w:val="002502A2"/>
    <w:rsid w:val="00250872"/>
    <w:rsid w:val="002542F0"/>
    <w:rsid w:val="00255E90"/>
    <w:rsid w:val="002569D4"/>
    <w:rsid w:val="002573C6"/>
    <w:rsid w:val="00260B63"/>
    <w:rsid w:val="0026214A"/>
    <w:rsid w:val="0026608A"/>
    <w:rsid w:val="0026684D"/>
    <w:rsid w:val="002728F9"/>
    <w:rsid w:val="00274960"/>
    <w:rsid w:val="00276B1F"/>
    <w:rsid w:val="00281453"/>
    <w:rsid w:val="00282597"/>
    <w:rsid w:val="00284E4C"/>
    <w:rsid w:val="0028704D"/>
    <w:rsid w:val="00292048"/>
    <w:rsid w:val="00292C74"/>
    <w:rsid w:val="002935B7"/>
    <w:rsid w:val="002942EF"/>
    <w:rsid w:val="00295AC2"/>
    <w:rsid w:val="002967B6"/>
    <w:rsid w:val="00297E2A"/>
    <w:rsid w:val="002A0F60"/>
    <w:rsid w:val="002A26AF"/>
    <w:rsid w:val="002A2BB6"/>
    <w:rsid w:val="002B3A18"/>
    <w:rsid w:val="002B4BB6"/>
    <w:rsid w:val="002B5816"/>
    <w:rsid w:val="002B5AC2"/>
    <w:rsid w:val="002B5ACF"/>
    <w:rsid w:val="002B7238"/>
    <w:rsid w:val="002C06FE"/>
    <w:rsid w:val="002C1952"/>
    <w:rsid w:val="002C58C1"/>
    <w:rsid w:val="002D0E71"/>
    <w:rsid w:val="002D30EF"/>
    <w:rsid w:val="002D5412"/>
    <w:rsid w:val="002D56BC"/>
    <w:rsid w:val="002E24F1"/>
    <w:rsid w:val="002E4498"/>
    <w:rsid w:val="002E4660"/>
    <w:rsid w:val="002E4D51"/>
    <w:rsid w:val="002E7672"/>
    <w:rsid w:val="002F07B1"/>
    <w:rsid w:val="002F40AF"/>
    <w:rsid w:val="002F6ED4"/>
    <w:rsid w:val="002F70FE"/>
    <w:rsid w:val="00300639"/>
    <w:rsid w:val="00303C57"/>
    <w:rsid w:val="00305383"/>
    <w:rsid w:val="00305551"/>
    <w:rsid w:val="00305A79"/>
    <w:rsid w:val="003070B7"/>
    <w:rsid w:val="00307DAA"/>
    <w:rsid w:val="00307EB6"/>
    <w:rsid w:val="003117F9"/>
    <w:rsid w:val="00317EC3"/>
    <w:rsid w:val="00322B2E"/>
    <w:rsid w:val="00325B0D"/>
    <w:rsid w:val="003269E1"/>
    <w:rsid w:val="003320FE"/>
    <w:rsid w:val="00332A98"/>
    <w:rsid w:val="00333E25"/>
    <w:rsid w:val="00335C18"/>
    <w:rsid w:val="003363C7"/>
    <w:rsid w:val="00336872"/>
    <w:rsid w:val="0033785C"/>
    <w:rsid w:val="00342AF5"/>
    <w:rsid w:val="00343C4B"/>
    <w:rsid w:val="00345550"/>
    <w:rsid w:val="003479E8"/>
    <w:rsid w:val="00350F04"/>
    <w:rsid w:val="00360E25"/>
    <w:rsid w:val="00361DB1"/>
    <w:rsid w:val="00361F32"/>
    <w:rsid w:val="003622A9"/>
    <w:rsid w:val="003627FB"/>
    <w:rsid w:val="003631E5"/>
    <w:rsid w:val="00364B6A"/>
    <w:rsid w:val="00365AF1"/>
    <w:rsid w:val="00366994"/>
    <w:rsid w:val="0037098A"/>
    <w:rsid w:val="003734EE"/>
    <w:rsid w:val="003751DB"/>
    <w:rsid w:val="003761E9"/>
    <w:rsid w:val="00380C46"/>
    <w:rsid w:val="0038173A"/>
    <w:rsid w:val="00381A09"/>
    <w:rsid w:val="0038512E"/>
    <w:rsid w:val="00386033"/>
    <w:rsid w:val="00392C0B"/>
    <w:rsid w:val="00393DD9"/>
    <w:rsid w:val="003940A4"/>
    <w:rsid w:val="00395D2F"/>
    <w:rsid w:val="003A2655"/>
    <w:rsid w:val="003A5594"/>
    <w:rsid w:val="003B22C6"/>
    <w:rsid w:val="003B32AA"/>
    <w:rsid w:val="003C0029"/>
    <w:rsid w:val="003C19C2"/>
    <w:rsid w:val="003C1E0A"/>
    <w:rsid w:val="003C3AA4"/>
    <w:rsid w:val="003C4EF8"/>
    <w:rsid w:val="003C52DC"/>
    <w:rsid w:val="003C7523"/>
    <w:rsid w:val="003C7A2D"/>
    <w:rsid w:val="003D0A01"/>
    <w:rsid w:val="003D1367"/>
    <w:rsid w:val="003D3AEE"/>
    <w:rsid w:val="003D558C"/>
    <w:rsid w:val="003E1BA7"/>
    <w:rsid w:val="003E3CC2"/>
    <w:rsid w:val="003E55DE"/>
    <w:rsid w:val="003E6C4E"/>
    <w:rsid w:val="003E706F"/>
    <w:rsid w:val="003F28D3"/>
    <w:rsid w:val="003F2E32"/>
    <w:rsid w:val="003F749D"/>
    <w:rsid w:val="003F76E1"/>
    <w:rsid w:val="00401AB4"/>
    <w:rsid w:val="00404055"/>
    <w:rsid w:val="00410E74"/>
    <w:rsid w:val="00411130"/>
    <w:rsid w:val="00412C46"/>
    <w:rsid w:val="00412FA0"/>
    <w:rsid w:val="00413E8F"/>
    <w:rsid w:val="00415A0F"/>
    <w:rsid w:val="004207A1"/>
    <w:rsid w:val="00420E07"/>
    <w:rsid w:val="0042187F"/>
    <w:rsid w:val="00424145"/>
    <w:rsid w:val="00424C2F"/>
    <w:rsid w:val="004303F6"/>
    <w:rsid w:val="00437985"/>
    <w:rsid w:val="00440986"/>
    <w:rsid w:val="00442D84"/>
    <w:rsid w:val="00444FCC"/>
    <w:rsid w:val="0044548E"/>
    <w:rsid w:val="00445684"/>
    <w:rsid w:val="00445704"/>
    <w:rsid w:val="00447D47"/>
    <w:rsid w:val="00450852"/>
    <w:rsid w:val="00453C56"/>
    <w:rsid w:val="00453E6F"/>
    <w:rsid w:val="00454BA6"/>
    <w:rsid w:val="00457071"/>
    <w:rsid w:val="00461E72"/>
    <w:rsid w:val="00467B03"/>
    <w:rsid w:val="00473F63"/>
    <w:rsid w:val="00480D9F"/>
    <w:rsid w:val="00485D5E"/>
    <w:rsid w:val="00487E6A"/>
    <w:rsid w:val="0049086C"/>
    <w:rsid w:val="00492286"/>
    <w:rsid w:val="00492C48"/>
    <w:rsid w:val="00493914"/>
    <w:rsid w:val="00495768"/>
    <w:rsid w:val="0049731C"/>
    <w:rsid w:val="004A1D70"/>
    <w:rsid w:val="004A53E5"/>
    <w:rsid w:val="004A6CA0"/>
    <w:rsid w:val="004A7540"/>
    <w:rsid w:val="004B21C2"/>
    <w:rsid w:val="004B31A8"/>
    <w:rsid w:val="004B5519"/>
    <w:rsid w:val="004B5B76"/>
    <w:rsid w:val="004B756D"/>
    <w:rsid w:val="004B7C7A"/>
    <w:rsid w:val="004C301F"/>
    <w:rsid w:val="004D222E"/>
    <w:rsid w:val="004E005D"/>
    <w:rsid w:val="004E0F21"/>
    <w:rsid w:val="004E27AC"/>
    <w:rsid w:val="004E399D"/>
    <w:rsid w:val="004E4939"/>
    <w:rsid w:val="004E4BEF"/>
    <w:rsid w:val="004E6F28"/>
    <w:rsid w:val="004E7F22"/>
    <w:rsid w:val="004F2105"/>
    <w:rsid w:val="004F3F59"/>
    <w:rsid w:val="004F40BE"/>
    <w:rsid w:val="004F43AF"/>
    <w:rsid w:val="004F4B9F"/>
    <w:rsid w:val="004F4E79"/>
    <w:rsid w:val="004F56CF"/>
    <w:rsid w:val="004F57F5"/>
    <w:rsid w:val="004F5BFC"/>
    <w:rsid w:val="004F648C"/>
    <w:rsid w:val="004F7D78"/>
    <w:rsid w:val="0050139F"/>
    <w:rsid w:val="00502C1A"/>
    <w:rsid w:val="0050633F"/>
    <w:rsid w:val="0051226C"/>
    <w:rsid w:val="00513B4B"/>
    <w:rsid w:val="0051771A"/>
    <w:rsid w:val="00523E83"/>
    <w:rsid w:val="00524762"/>
    <w:rsid w:val="005251CA"/>
    <w:rsid w:val="005268B1"/>
    <w:rsid w:val="00526E9D"/>
    <w:rsid w:val="00527195"/>
    <w:rsid w:val="005273A4"/>
    <w:rsid w:val="0053124B"/>
    <w:rsid w:val="00533EDA"/>
    <w:rsid w:val="00534058"/>
    <w:rsid w:val="00534E85"/>
    <w:rsid w:val="0053673B"/>
    <w:rsid w:val="0054149D"/>
    <w:rsid w:val="00541BF8"/>
    <w:rsid w:val="0054484D"/>
    <w:rsid w:val="005453CA"/>
    <w:rsid w:val="00547033"/>
    <w:rsid w:val="005519BC"/>
    <w:rsid w:val="00552BDA"/>
    <w:rsid w:val="00555456"/>
    <w:rsid w:val="00561444"/>
    <w:rsid w:val="00564DB5"/>
    <w:rsid w:val="0057380A"/>
    <w:rsid w:val="00574B69"/>
    <w:rsid w:val="0057652E"/>
    <w:rsid w:val="00577073"/>
    <w:rsid w:val="00581A45"/>
    <w:rsid w:val="00581C5F"/>
    <w:rsid w:val="00590DFC"/>
    <w:rsid w:val="0059209D"/>
    <w:rsid w:val="005924E6"/>
    <w:rsid w:val="00595B20"/>
    <w:rsid w:val="0059761F"/>
    <w:rsid w:val="005A05F7"/>
    <w:rsid w:val="005A09DE"/>
    <w:rsid w:val="005A2A5C"/>
    <w:rsid w:val="005A36D1"/>
    <w:rsid w:val="005A63A9"/>
    <w:rsid w:val="005A6C30"/>
    <w:rsid w:val="005B1A65"/>
    <w:rsid w:val="005B1EA3"/>
    <w:rsid w:val="005B3219"/>
    <w:rsid w:val="005B7014"/>
    <w:rsid w:val="005C0D61"/>
    <w:rsid w:val="005C1D17"/>
    <w:rsid w:val="005C1ED3"/>
    <w:rsid w:val="005C785E"/>
    <w:rsid w:val="005D0BF4"/>
    <w:rsid w:val="005D281E"/>
    <w:rsid w:val="005D6275"/>
    <w:rsid w:val="005D63D4"/>
    <w:rsid w:val="005D6E5B"/>
    <w:rsid w:val="005E01A0"/>
    <w:rsid w:val="005E045D"/>
    <w:rsid w:val="005E071B"/>
    <w:rsid w:val="005E1546"/>
    <w:rsid w:val="005E1BA1"/>
    <w:rsid w:val="005E4F55"/>
    <w:rsid w:val="005E5F54"/>
    <w:rsid w:val="005F092D"/>
    <w:rsid w:val="005F10A6"/>
    <w:rsid w:val="005F1CD6"/>
    <w:rsid w:val="00600B81"/>
    <w:rsid w:val="00602056"/>
    <w:rsid w:val="006051BA"/>
    <w:rsid w:val="006102EE"/>
    <w:rsid w:val="00611A9C"/>
    <w:rsid w:val="00612B73"/>
    <w:rsid w:val="0061310C"/>
    <w:rsid w:val="00613DDB"/>
    <w:rsid w:val="0061449B"/>
    <w:rsid w:val="00626CBE"/>
    <w:rsid w:val="00630F0F"/>
    <w:rsid w:val="00630F27"/>
    <w:rsid w:val="00633BC1"/>
    <w:rsid w:val="0063565C"/>
    <w:rsid w:val="00637D4D"/>
    <w:rsid w:val="00640338"/>
    <w:rsid w:val="00643048"/>
    <w:rsid w:val="0064304C"/>
    <w:rsid w:val="006436E8"/>
    <w:rsid w:val="0064427B"/>
    <w:rsid w:val="006447D5"/>
    <w:rsid w:val="0064554C"/>
    <w:rsid w:val="00652499"/>
    <w:rsid w:val="00652E07"/>
    <w:rsid w:val="0065431D"/>
    <w:rsid w:val="00656A72"/>
    <w:rsid w:val="00662203"/>
    <w:rsid w:val="00662366"/>
    <w:rsid w:val="006639C1"/>
    <w:rsid w:val="006651B3"/>
    <w:rsid w:val="006670AA"/>
    <w:rsid w:val="006676D8"/>
    <w:rsid w:val="0066798E"/>
    <w:rsid w:val="0067051A"/>
    <w:rsid w:val="00670E51"/>
    <w:rsid w:val="0067180D"/>
    <w:rsid w:val="0067272E"/>
    <w:rsid w:val="00673B26"/>
    <w:rsid w:val="00674F94"/>
    <w:rsid w:val="0067698B"/>
    <w:rsid w:val="00677B16"/>
    <w:rsid w:val="00683495"/>
    <w:rsid w:val="00683692"/>
    <w:rsid w:val="0068696A"/>
    <w:rsid w:val="00687E8C"/>
    <w:rsid w:val="006964D9"/>
    <w:rsid w:val="00697158"/>
    <w:rsid w:val="006A2171"/>
    <w:rsid w:val="006A373F"/>
    <w:rsid w:val="006B000A"/>
    <w:rsid w:val="006B17F7"/>
    <w:rsid w:val="006B236A"/>
    <w:rsid w:val="006B396B"/>
    <w:rsid w:val="006B3FDE"/>
    <w:rsid w:val="006B46B3"/>
    <w:rsid w:val="006B53D9"/>
    <w:rsid w:val="006B58E1"/>
    <w:rsid w:val="006B6A91"/>
    <w:rsid w:val="006C0E70"/>
    <w:rsid w:val="006C2958"/>
    <w:rsid w:val="006C38A1"/>
    <w:rsid w:val="006C40FE"/>
    <w:rsid w:val="006C5BBE"/>
    <w:rsid w:val="006C5FD7"/>
    <w:rsid w:val="006D0D02"/>
    <w:rsid w:val="006D44E2"/>
    <w:rsid w:val="006D4CDB"/>
    <w:rsid w:val="006D64E9"/>
    <w:rsid w:val="006E2422"/>
    <w:rsid w:val="006E67EF"/>
    <w:rsid w:val="006E681E"/>
    <w:rsid w:val="006F242F"/>
    <w:rsid w:val="006F283B"/>
    <w:rsid w:val="006F51E0"/>
    <w:rsid w:val="006F6E4B"/>
    <w:rsid w:val="006F757D"/>
    <w:rsid w:val="00702439"/>
    <w:rsid w:val="007034E3"/>
    <w:rsid w:val="00704DF5"/>
    <w:rsid w:val="00711E08"/>
    <w:rsid w:val="007138C7"/>
    <w:rsid w:val="007143A1"/>
    <w:rsid w:val="00715F66"/>
    <w:rsid w:val="007161C3"/>
    <w:rsid w:val="00720FFF"/>
    <w:rsid w:val="00730E46"/>
    <w:rsid w:val="0073295A"/>
    <w:rsid w:val="00736B1F"/>
    <w:rsid w:val="00737FE6"/>
    <w:rsid w:val="00745F4F"/>
    <w:rsid w:val="00746BA3"/>
    <w:rsid w:val="00747388"/>
    <w:rsid w:val="00747775"/>
    <w:rsid w:val="0075185F"/>
    <w:rsid w:val="00755505"/>
    <w:rsid w:val="0076155E"/>
    <w:rsid w:val="007630CE"/>
    <w:rsid w:val="007631C6"/>
    <w:rsid w:val="0076465A"/>
    <w:rsid w:val="00767508"/>
    <w:rsid w:val="00771679"/>
    <w:rsid w:val="00772525"/>
    <w:rsid w:val="007737E3"/>
    <w:rsid w:val="007753BA"/>
    <w:rsid w:val="0077546C"/>
    <w:rsid w:val="00775650"/>
    <w:rsid w:val="00776E20"/>
    <w:rsid w:val="00777A0B"/>
    <w:rsid w:val="00777FD8"/>
    <w:rsid w:val="0078128F"/>
    <w:rsid w:val="00781E9F"/>
    <w:rsid w:val="0078763D"/>
    <w:rsid w:val="00792E96"/>
    <w:rsid w:val="0079360D"/>
    <w:rsid w:val="007940D0"/>
    <w:rsid w:val="007944B8"/>
    <w:rsid w:val="007953A8"/>
    <w:rsid w:val="00796DC9"/>
    <w:rsid w:val="007A21D8"/>
    <w:rsid w:val="007A388A"/>
    <w:rsid w:val="007A3934"/>
    <w:rsid w:val="007A628A"/>
    <w:rsid w:val="007A6B63"/>
    <w:rsid w:val="007A6E45"/>
    <w:rsid w:val="007A7645"/>
    <w:rsid w:val="007B1085"/>
    <w:rsid w:val="007B24D7"/>
    <w:rsid w:val="007B39BB"/>
    <w:rsid w:val="007B60AF"/>
    <w:rsid w:val="007C13C3"/>
    <w:rsid w:val="007C1F8E"/>
    <w:rsid w:val="007C416E"/>
    <w:rsid w:val="007D2241"/>
    <w:rsid w:val="007D36B4"/>
    <w:rsid w:val="007D4C56"/>
    <w:rsid w:val="007D4EEE"/>
    <w:rsid w:val="007D5A75"/>
    <w:rsid w:val="007D69B7"/>
    <w:rsid w:val="007E0D53"/>
    <w:rsid w:val="007E2011"/>
    <w:rsid w:val="007E35A8"/>
    <w:rsid w:val="007E5B56"/>
    <w:rsid w:val="007E6F49"/>
    <w:rsid w:val="007E7DF9"/>
    <w:rsid w:val="007F024C"/>
    <w:rsid w:val="007F1F08"/>
    <w:rsid w:val="007F3AD3"/>
    <w:rsid w:val="007F4600"/>
    <w:rsid w:val="007F6641"/>
    <w:rsid w:val="007F736B"/>
    <w:rsid w:val="007F7E5D"/>
    <w:rsid w:val="008039DA"/>
    <w:rsid w:val="00805D7F"/>
    <w:rsid w:val="0080672C"/>
    <w:rsid w:val="00807F6D"/>
    <w:rsid w:val="00815F8F"/>
    <w:rsid w:val="00816151"/>
    <w:rsid w:val="0081737B"/>
    <w:rsid w:val="00822982"/>
    <w:rsid w:val="00823E50"/>
    <w:rsid w:val="0082565A"/>
    <w:rsid w:val="008258C4"/>
    <w:rsid w:val="00827943"/>
    <w:rsid w:val="0083092E"/>
    <w:rsid w:val="00831E5A"/>
    <w:rsid w:val="00834FA7"/>
    <w:rsid w:val="008351C2"/>
    <w:rsid w:val="00836214"/>
    <w:rsid w:val="008375BA"/>
    <w:rsid w:val="008410AE"/>
    <w:rsid w:val="008411C7"/>
    <w:rsid w:val="0084248B"/>
    <w:rsid w:val="00842797"/>
    <w:rsid w:val="0084546E"/>
    <w:rsid w:val="00846C60"/>
    <w:rsid w:val="0085134A"/>
    <w:rsid w:val="008520E6"/>
    <w:rsid w:val="008531CF"/>
    <w:rsid w:val="00853E10"/>
    <w:rsid w:val="008544DC"/>
    <w:rsid w:val="008700F9"/>
    <w:rsid w:val="00877DCB"/>
    <w:rsid w:val="00881404"/>
    <w:rsid w:val="00882DFC"/>
    <w:rsid w:val="008836B7"/>
    <w:rsid w:val="00883CEB"/>
    <w:rsid w:val="00884B2A"/>
    <w:rsid w:val="00887D7C"/>
    <w:rsid w:val="00891952"/>
    <w:rsid w:val="00892C76"/>
    <w:rsid w:val="008947CB"/>
    <w:rsid w:val="00894842"/>
    <w:rsid w:val="0089625B"/>
    <w:rsid w:val="008976E0"/>
    <w:rsid w:val="008A0B3C"/>
    <w:rsid w:val="008A17F8"/>
    <w:rsid w:val="008A4BA9"/>
    <w:rsid w:val="008A57E8"/>
    <w:rsid w:val="008A584C"/>
    <w:rsid w:val="008A61FD"/>
    <w:rsid w:val="008A769D"/>
    <w:rsid w:val="008A7B5A"/>
    <w:rsid w:val="008A7F04"/>
    <w:rsid w:val="008B1462"/>
    <w:rsid w:val="008B2BB0"/>
    <w:rsid w:val="008B4A3B"/>
    <w:rsid w:val="008C045A"/>
    <w:rsid w:val="008C062F"/>
    <w:rsid w:val="008C1195"/>
    <w:rsid w:val="008C2626"/>
    <w:rsid w:val="008C3460"/>
    <w:rsid w:val="008C3491"/>
    <w:rsid w:val="008C5907"/>
    <w:rsid w:val="008C6419"/>
    <w:rsid w:val="008D1804"/>
    <w:rsid w:val="008D1B96"/>
    <w:rsid w:val="008D2056"/>
    <w:rsid w:val="008D2C23"/>
    <w:rsid w:val="008D41D9"/>
    <w:rsid w:val="008D6238"/>
    <w:rsid w:val="008D64DE"/>
    <w:rsid w:val="008D71E2"/>
    <w:rsid w:val="008E0299"/>
    <w:rsid w:val="008E0E6B"/>
    <w:rsid w:val="008E2F98"/>
    <w:rsid w:val="008E5D06"/>
    <w:rsid w:val="008E6C4B"/>
    <w:rsid w:val="008F1182"/>
    <w:rsid w:val="008F1E25"/>
    <w:rsid w:val="008F2B0E"/>
    <w:rsid w:val="008F2CA3"/>
    <w:rsid w:val="0090198D"/>
    <w:rsid w:val="00904C58"/>
    <w:rsid w:val="009100F3"/>
    <w:rsid w:val="0091251D"/>
    <w:rsid w:val="00912DE3"/>
    <w:rsid w:val="00917104"/>
    <w:rsid w:val="009178C1"/>
    <w:rsid w:val="00923003"/>
    <w:rsid w:val="0092390D"/>
    <w:rsid w:val="00926723"/>
    <w:rsid w:val="00926EB1"/>
    <w:rsid w:val="00927022"/>
    <w:rsid w:val="009307A7"/>
    <w:rsid w:val="00930A61"/>
    <w:rsid w:val="00930DED"/>
    <w:rsid w:val="0093333D"/>
    <w:rsid w:val="009357F5"/>
    <w:rsid w:val="00935F63"/>
    <w:rsid w:val="00936075"/>
    <w:rsid w:val="00936719"/>
    <w:rsid w:val="00937038"/>
    <w:rsid w:val="009378EE"/>
    <w:rsid w:val="009409BA"/>
    <w:rsid w:val="0094139B"/>
    <w:rsid w:val="00941EB9"/>
    <w:rsid w:val="009436F8"/>
    <w:rsid w:val="0094486C"/>
    <w:rsid w:val="009472B3"/>
    <w:rsid w:val="009539D4"/>
    <w:rsid w:val="00953BEB"/>
    <w:rsid w:val="00961D26"/>
    <w:rsid w:val="009620CE"/>
    <w:rsid w:val="009622C6"/>
    <w:rsid w:val="009626CF"/>
    <w:rsid w:val="00963727"/>
    <w:rsid w:val="00964622"/>
    <w:rsid w:val="0096512C"/>
    <w:rsid w:val="0096686B"/>
    <w:rsid w:val="00970D3A"/>
    <w:rsid w:val="00974DED"/>
    <w:rsid w:val="00980F45"/>
    <w:rsid w:val="009838AC"/>
    <w:rsid w:val="00985A87"/>
    <w:rsid w:val="00987448"/>
    <w:rsid w:val="0099218D"/>
    <w:rsid w:val="00992DC2"/>
    <w:rsid w:val="00997686"/>
    <w:rsid w:val="009A31D1"/>
    <w:rsid w:val="009A41D7"/>
    <w:rsid w:val="009A4784"/>
    <w:rsid w:val="009A5968"/>
    <w:rsid w:val="009A74D4"/>
    <w:rsid w:val="009A7877"/>
    <w:rsid w:val="009B0C39"/>
    <w:rsid w:val="009B20EB"/>
    <w:rsid w:val="009B2273"/>
    <w:rsid w:val="009B3050"/>
    <w:rsid w:val="009B348E"/>
    <w:rsid w:val="009B48AD"/>
    <w:rsid w:val="009B6D83"/>
    <w:rsid w:val="009C2405"/>
    <w:rsid w:val="009C36D5"/>
    <w:rsid w:val="009C4230"/>
    <w:rsid w:val="009C4807"/>
    <w:rsid w:val="009D0F33"/>
    <w:rsid w:val="009D1264"/>
    <w:rsid w:val="009D3E20"/>
    <w:rsid w:val="009D7170"/>
    <w:rsid w:val="009D7691"/>
    <w:rsid w:val="009E24B0"/>
    <w:rsid w:val="009E25C0"/>
    <w:rsid w:val="009E454B"/>
    <w:rsid w:val="009E7ECE"/>
    <w:rsid w:val="009F22F3"/>
    <w:rsid w:val="009F3016"/>
    <w:rsid w:val="009F3216"/>
    <w:rsid w:val="009F4162"/>
    <w:rsid w:val="009F44DD"/>
    <w:rsid w:val="009F49A6"/>
    <w:rsid w:val="009F522C"/>
    <w:rsid w:val="00A0584B"/>
    <w:rsid w:val="00A108F0"/>
    <w:rsid w:val="00A11F1E"/>
    <w:rsid w:val="00A12F00"/>
    <w:rsid w:val="00A13D95"/>
    <w:rsid w:val="00A1528E"/>
    <w:rsid w:val="00A1544E"/>
    <w:rsid w:val="00A16208"/>
    <w:rsid w:val="00A1718E"/>
    <w:rsid w:val="00A248BC"/>
    <w:rsid w:val="00A24AAB"/>
    <w:rsid w:val="00A255C3"/>
    <w:rsid w:val="00A2679A"/>
    <w:rsid w:val="00A27153"/>
    <w:rsid w:val="00A320B8"/>
    <w:rsid w:val="00A32F68"/>
    <w:rsid w:val="00A33722"/>
    <w:rsid w:val="00A35ACA"/>
    <w:rsid w:val="00A40C38"/>
    <w:rsid w:val="00A42AEB"/>
    <w:rsid w:val="00A432B7"/>
    <w:rsid w:val="00A43D0B"/>
    <w:rsid w:val="00A44DAE"/>
    <w:rsid w:val="00A456CB"/>
    <w:rsid w:val="00A46E2E"/>
    <w:rsid w:val="00A50EAD"/>
    <w:rsid w:val="00A51461"/>
    <w:rsid w:val="00A5321E"/>
    <w:rsid w:val="00A5497F"/>
    <w:rsid w:val="00A570E9"/>
    <w:rsid w:val="00A57F95"/>
    <w:rsid w:val="00A6147C"/>
    <w:rsid w:val="00A65B56"/>
    <w:rsid w:val="00A678C7"/>
    <w:rsid w:val="00A7141C"/>
    <w:rsid w:val="00A72B82"/>
    <w:rsid w:val="00A73C36"/>
    <w:rsid w:val="00A74622"/>
    <w:rsid w:val="00A75668"/>
    <w:rsid w:val="00A76CE5"/>
    <w:rsid w:val="00A80F92"/>
    <w:rsid w:val="00A83F0B"/>
    <w:rsid w:val="00A8557A"/>
    <w:rsid w:val="00A85AAE"/>
    <w:rsid w:val="00A86CE3"/>
    <w:rsid w:val="00A87891"/>
    <w:rsid w:val="00A919DD"/>
    <w:rsid w:val="00A94048"/>
    <w:rsid w:val="00AA17D5"/>
    <w:rsid w:val="00AA394E"/>
    <w:rsid w:val="00AA489C"/>
    <w:rsid w:val="00AB1670"/>
    <w:rsid w:val="00AB1998"/>
    <w:rsid w:val="00AB3156"/>
    <w:rsid w:val="00AB37C1"/>
    <w:rsid w:val="00AB481E"/>
    <w:rsid w:val="00AB5B75"/>
    <w:rsid w:val="00AB7C6D"/>
    <w:rsid w:val="00AC03BB"/>
    <w:rsid w:val="00AC12C6"/>
    <w:rsid w:val="00AC2F2D"/>
    <w:rsid w:val="00AC6372"/>
    <w:rsid w:val="00AD086A"/>
    <w:rsid w:val="00AD1102"/>
    <w:rsid w:val="00AD1F38"/>
    <w:rsid w:val="00AD30C0"/>
    <w:rsid w:val="00AD6429"/>
    <w:rsid w:val="00AE14A4"/>
    <w:rsid w:val="00AE20AD"/>
    <w:rsid w:val="00AE2D50"/>
    <w:rsid w:val="00AE7306"/>
    <w:rsid w:val="00AF0C7A"/>
    <w:rsid w:val="00AF201F"/>
    <w:rsid w:val="00AF2238"/>
    <w:rsid w:val="00AF6C46"/>
    <w:rsid w:val="00B002CF"/>
    <w:rsid w:val="00B05C1E"/>
    <w:rsid w:val="00B06AFB"/>
    <w:rsid w:val="00B10A0E"/>
    <w:rsid w:val="00B128D7"/>
    <w:rsid w:val="00B1456D"/>
    <w:rsid w:val="00B23273"/>
    <w:rsid w:val="00B253C5"/>
    <w:rsid w:val="00B27BF9"/>
    <w:rsid w:val="00B30383"/>
    <w:rsid w:val="00B308AE"/>
    <w:rsid w:val="00B3201A"/>
    <w:rsid w:val="00B32F09"/>
    <w:rsid w:val="00B34267"/>
    <w:rsid w:val="00B342A2"/>
    <w:rsid w:val="00B34901"/>
    <w:rsid w:val="00B351B9"/>
    <w:rsid w:val="00B362C8"/>
    <w:rsid w:val="00B364FC"/>
    <w:rsid w:val="00B40366"/>
    <w:rsid w:val="00B43EB2"/>
    <w:rsid w:val="00B444EF"/>
    <w:rsid w:val="00B451C1"/>
    <w:rsid w:val="00B455BE"/>
    <w:rsid w:val="00B46265"/>
    <w:rsid w:val="00B47DBF"/>
    <w:rsid w:val="00B50976"/>
    <w:rsid w:val="00B509DD"/>
    <w:rsid w:val="00B5333E"/>
    <w:rsid w:val="00B54067"/>
    <w:rsid w:val="00B5438E"/>
    <w:rsid w:val="00B54823"/>
    <w:rsid w:val="00B54913"/>
    <w:rsid w:val="00B5566B"/>
    <w:rsid w:val="00B55B1D"/>
    <w:rsid w:val="00B60AC2"/>
    <w:rsid w:val="00B6140B"/>
    <w:rsid w:val="00B62A7F"/>
    <w:rsid w:val="00B646E7"/>
    <w:rsid w:val="00B6494E"/>
    <w:rsid w:val="00B66197"/>
    <w:rsid w:val="00B6680D"/>
    <w:rsid w:val="00B66E0E"/>
    <w:rsid w:val="00B72B2F"/>
    <w:rsid w:val="00B76E28"/>
    <w:rsid w:val="00B84148"/>
    <w:rsid w:val="00B8483B"/>
    <w:rsid w:val="00B863A2"/>
    <w:rsid w:val="00B86876"/>
    <w:rsid w:val="00B87AF2"/>
    <w:rsid w:val="00B87EA4"/>
    <w:rsid w:val="00B906A9"/>
    <w:rsid w:val="00B93C9C"/>
    <w:rsid w:val="00B94FE9"/>
    <w:rsid w:val="00B97A45"/>
    <w:rsid w:val="00B97B61"/>
    <w:rsid w:val="00BA0041"/>
    <w:rsid w:val="00BA318A"/>
    <w:rsid w:val="00BA5820"/>
    <w:rsid w:val="00BA6965"/>
    <w:rsid w:val="00BB6535"/>
    <w:rsid w:val="00BB7AEE"/>
    <w:rsid w:val="00BC0D3A"/>
    <w:rsid w:val="00BC3D0F"/>
    <w:rsid w:val="00BC3D5D"/>
    <w:rsid w:val="00BC500B"/>
    <w:rsid w:val="00BC6B31"/>
    <w:rsid w:val="00BD065A"/>
    <w:rsid w:val="00BD3358"/>
    <w:rsid w:val="00BD3D20"/>
    <w:rsid w:val="00BD4DA0"/>
    <w:rsid w:val="00BD7AE2"/>
    <w:rsid w:val="00BE16B3"/>
    <w:rsid w:val="00BE2F8F"/>
    <w:rsid w:val="00BE3240"/>
    <w:rsid w:val="00BE3E03"/>
    <w:rsid w:val="00BE48D8"/>
    <w:rsid w:val="00BE6A42"/>
    <w:rsid w:val="00BE6B85"/>
    <w:rsid w:val="00BE794F"/>
    <w:rsid w:val="00BF0A6C"/>
    <w:rsid w:val="00BF0B09"/>
    <w:rsid w:val="00BF1589"/>
    <w:rsid w:val="00BF20E1"/>
    <w:rsid w:val="00BF4189"/>
    <w:rsid w:val="00BF47E6"/>
    <w:rsid w:val="00BF7506"/>
    <w:rsid w:val="00C0025E"/>
    <w:rsid w:val="00C007D8"/>
    <w:rsid w:val="00C04E36"/>
    <w:rsid w:val="00C127D1"/>
    <w:rsid w:val="00C13983"/>
    <w:rsid w:val="00C214E2"/>
    <w:rsid w:val="00C22E7B"/>
    <w:rsid w:val="00C2398C"/>
    <w:rsid w:val="00C25047"/>
    <w:rsid w:val="00C277CE"/>
    <w:rsid w:val="00C3135D"/>
    <w:rsid w:val="00C31AB1"/>
    <w:rsid w:val="00C31C7E"/>
    <w:rsid w:val="00C31E4F"/>
    <w:rsid w:val="00C32A36"/>
    <w:rsid w:val="00C349BF"/>
    <w:rsid w:val="00C35745"/>
    <w:rsid w:val="00C35A78"/>
    <w:rsid w:val="00C43934"/>
    <w:rsid w:val="00C475EF"/>
    <w:rsid w:val="00C54052"/>
    <w:rsid w:val="00C576C1"/>
    <w:rsid w:val="00C57F12"/>
    <w:rsid w:val="00C602A6"/>
    <w:rsid w:val="00C62EDB"/>
    <w:rsid w:val="00C62F6F"/>
    <w:rsid w:val="00C6568E"/>
    <w:rsid w:val="00C6785F"/>
    <w:rsid w:val="00C67A24"/>
    <w:rsid w:val="00C67A7A"/>
    <w:rsid w:val="00C70425"/>
    <w:rsid w:val="00C7089B"/>
    <w:rsid w:val="00C70E5C"/>
    <w:rsid w:val="00C70EC8"/>
    <w:rsid w:val="00C728C3"/>
    <w:rsid w:val="00C72BBA"/>
    <w:rsid w:val="00C72CF8"/>
    <w:rsid w:val="00C76B16"/>
    <w:rsid w:val="00C7787D"/>
    <w:rsid w:val="00C80ABF"/>
    <w:rsid w:val="00C80F70"/>
    <w:rsid w:val="00C83F7F"/>
    <w:rsid w:val="00C87F44"/>
    <w:rsid w:val="00C9162D"/>
    <w:rsid w:val="00C95BC8"/>
    <w:rsid w:val="00CA3E6E"/>
    <w:rsid w:val="00CA69D7"/>
    <w:rsid w:val="00CA6BB8"/>
    <w:rsid w:val="00CB2856"/>
    <w:rsid w:val="00CB38E8"/>
    <w:rsid w:val="00CB5A71"/>
    <w:rsid w:val="00CB6893"/>
    <w:rsid w:val="00CC0BEC"/>
    <w:rsid w:val="00CC1B40"/>
    <w:rsid w:val="00CC24BF"/>
    <w:rsid w:val="00CC2F1B"/>
    <w:rsid w:val="00CC4305"/>
    <w:rsid w:val="00CC4336"/>
    <w:rsid w:val="00CC7D8A"/>
    <w:rsid w:val="00CD49A2"/>
    <w:rsid w:val="00CD5D6A"/>
    <w:rsid w:val="00CD655B"/>
    <w:rsid w:val="00CD68B2"/>
    <w:rsid w:val="00CE1E36"/>
    <w:rsid w:val="00CE2835"/>
    <w:rsid w:val="00CE31B0"/>
    <w:rsid w:val="00CE555C"/>
    <w:rsid w:val="00CE65FF"/>
    <w:rsid w:val="00CE75E8"/>
    <w:rsid w:val="00CF1494"/>
    <w:rsid w:val="00CF2402"/>
    <w:rsid w:val="00CF4836"/>
    <w:rsid w:val="00D01BF9"/>
    <w:rsid w:val="00D032ED"/>
    <w:rsid w:val="00D052A3"/>
    <w:rsid w:val="00D05B26"/>
    <w:rsid w:val="00D113C3"/>
    <w:rsid w:val="00D119DF"/>
    <w:rsid w:val="00D12AB8"/>
    <w:rsid w:val="00D1498E"/>
    <w:rsid w:val="00D14FB7"/>
    <w:rsid w:val="00D2103F"/>
    <w:rsid w:val="00D2210A"/>
    <w:rsid w:val="00D31B05"/>
    <w:rsid w:val="00D36C61"/>
    <w:rsid w:val="00D42970"/>
    <w:rsid w:val="00D43AED"/>
    <w:rsid w:val="00D440DA"/>
    <w:rsid w:val="00D46ABA"/>
    <w:rsid w:val="00D51595"/>
    <w:rsid w:val="00D54F1D"/>
    <w:rsid w:val="00D60177"/>
    <w:rsid w:val="00D60222"/>
    <w:rsid w:val="00D604C6"/>
    <w:rsid w:val="00D64AC5"/>
    <w:rsid w:val="00D666B2"/>
    <w:rsid w:val="00D669D3"/>
    <w:rsid w:val="00D74C2C"/>
    <w:rsid w:val="00D76BA3"/>
    <w:rsid w:val="00D824E5"/>
    <w:rsid w:val="00D842CA"/>
    <w:rsid w:val="00D85529"/>
    <w:rsid w:val="00D85561"/>
    <w:rsid w:val="00D8637B"/>
    <w:rsid w:val="00D8753A"/>
    <w:rsid w:val="00D92560"/>
    <w:rsid w:val="00D92F21"/>
    <w:rsid w:val="00D952E3"/>
    <w:rsid w:val="00D95960"/>
    <w:rsid w:val="00D9600E"/>
    <w:rsid w:val="00D9603D"/>
    <w:rsid w:val="00D96B8F"/>
    <w:rsid w:val="00D96F1C"/>
    <w:rsid w:val="00DA1A1C"/>
    <w:rsid w:val="00DA1F04"/>
    <w:rsid w:val="00DA2B07"/>
    <w:rsid w:val="00DA2D25"/>
    <w:rsid w:val="00DA64A0"/>
    <w:rsid w:val="00DA73D0"/>
    <w:rsid w:val="00DB24DE"/>
    <w:rsid w:val="00DB363E"/>
    <w:rsid w:val="00DB3E61"/>
    <w:rsid w:val="00DC138C"/>
    <w:rsid w:val="00DC153C"/>
    <w:rsid w:val="00DC55F4"/>
    <w:rsid w:val="00DD1F86"/>
    <w:rsid w:val="00DD22D0"/>
    <w:rsid w:val="00DD4A04"/>
    <w:rsid w:val="00DD52E3"/>
    <w:rsid w:val="00DD7D77"/>
    <w:rsid w:val="00DE6A69"/>
    <w:rsid w:val="00DF1468"/>
    <w:rsid w:val="00DF1CA4"/>
    <w:rsid w:val="00DF5B18"/>
    <w:rsid w:val="00DF5BD9"/>
    <w:rsid w:val="00DF6D25"/>
    <w:rsid w:val="00E029CC"/>
    <w:rsid w:val="00E02BE7"/>
    <w:rsid w:val="00E05F86"/>
    <w:rsid w:val="00E0681E"/>
    <w:rsid w:val="00E10188"/>
    <w:rsid w:val="00E11676"/>
    <w:rsid w:val="00E12F9F"/>
    <w:rsid w:val="00E165C3"/>
    <w:rsid w:val="00E20D75"/>
    <w:rsid w:val="00E22709"/>
    <w:rsid w:val="00E24E29"/>
    <w:rsid w:val="00E3096A"/>
    <w:rsid w:val="00E333D3"/>
    <w:rsid w:val="00E34B56"/>
    <w:rsid w:val="00E34ED0"/>
    <w:rsid w:val="00E425C3"/>
    <w:rsid w:val="00E47D7E"/>
    <w:rsid w:val="00E503A9"/>
    <w:rsid w:val="00E55894"/>
    <w:rsid w:val="00E63A14"/>
    <w:rsid w:val="00E63B52"/>
    <w:rsid w:val="00E70208"/>
    <w:rsid w:val="00E73746"/>
    <w:rsid w:val="00E73884"/>
    <w:rsid w:val="00E77869"/>
    <w:rsid w:val="00E806D3"/>
    <w:rsid w:val="00E8169E"/>
    <w:rsid w:val="00E820BB"/>
    <w:rsid w:val="00E82680"/>
    <w:rsid w:val="00E83457"/>
    <w:rsid w:val="00E855AC"/>
    <w:rsid w:val="00E85BE3"/>
    <w:rsid w:val="00E8635B"/>
    <w:rsid w:val="00E86565"/>
    <w:rsid w:val="00E87121"/>
    <w:rsid w:val="00E87576"/>
    <w:rsid w:val="00E90EF7"/>
    <w:rsid w:val="00E91F32"/>
    <w:rsid w:val="00E926E4"/>
    <w:rsid w:val="00E92A46"/>
    <w:rsid w:val="00E93F79"/>
    <w:rsid w:val="00E95A6D"/>
    <w:rsid w:val="00E95D72"/>
    <w:rsid w:val="00E9798E"/>
    <w:rsid w:val="00EA2CDD"/>
    <w:rsid w:val="00EA3D10"/>
    <w:rsid w:val="00EA46D6"/>
    <w:rsid w:val="00EB3FB9"/>
    <w:rsid w:val="00EB553D"/>
    <w:rsid w:val="00EB6D7B"/>
    <w:rsid w:val="00EC12FC"/>
    <w:rsid w:val="00EC75FC"/>
    <w:rsid w:val="00ED0C37"/>
    <w:rsid w:val="00ED180B"/>
    <w:rsid w:val="00ED2578"/>
    <w:rsid w:val="00ED37FF"/>
    <w:rsid w:val="00ED38CE"/>
    <w:rsid w:val="00ED540E"/>
    <w:rsid w:val="00EE0B48"/>
    <w:rsid w:val="00EE3871"/>
    <w:rsid w:val="00EE4073"/>
    <w:rsid w:val="00EE47D1"/>
    <w:rsid w:val="00EE6BC7"/>
    <w:rsid w:val="00EF138B"/>
    <w:rsid w:val="00EF152F"/>
    <w:rsid w:val="00EF1D6C"/>
    <w:rsid w:val="00EF2304"/>
    <w:rsid w:val="00F01ED2"/>
    <w:rsid w:val="00F02E70"/>
    <w:rsid w:val="00F03D55"/>
    <w:rsid w:val="00F040B2"/>
    <w:rsid w:val="00F04E86"/>
    <w:rsid w:val="00F04E95"/>
    <w:rsid w:val="00F05F33"/>
    <w:rsid w:val="00F06E13"/>
    <w:rsid w:val="00F141DB"/>
    <w:rsid w:val="00F14EC2"/>
    <w:rsid w:val="00F14F09"/>
    <w:rsid w:val="00F14F1D"/>
    <w:rsid w:val="00F152B3"/>
    <w:rsid w:val="00F15664"/>
    <w:rsid w:val="00F225C5"/>
    <w:rsid w:val="00F24C04"/>
    <w:rsid w:val="00F302C7"/>
    <w:rsid w:val="00F33BF0"/>
    <w:rsid w:val="00F354B5"/>
    <w:rsid w:val="00F369CC"/>
    <w:rsid w:val="00F3711D"/>
    <w:rsid w:val="00F4187A"/>
    <w:rsid w:val="00F4378A"/>
    <w:rsid w:val="00F44AD3"/>
    <w:rsid w:val="00F45396"/>
    <w:rsid w:val="00F45DCB"/>
    <w:rsid w:val="00F46770"/>
    <w:rsid w:val="00F467AE"/>
    <w:rsid w:val="00F46E40"/>
    <w:rsid w:val="00F503A1"/>
    <w:rsid w:val="00F5190F"/>
    <w:rsid w:val="00F52522"/>
    <w:rsid w:val="00F530AD"/>
    <w:rsid w:val="00F53788"/>
    <w:rsid w:val="00F537B9"/>
    <w:rsid w:val="00F545F9"/>
    <w:rsid w:val="00F57143"/>
    <w:rsid w:val="00F6549E"/>
    <w:rsid w:val="00F73B4C"/>
    <w:rsid w:val="00F74F29"/>
    <w:rsid w:val="00F8050E"/>
    <w:rsid w:val="00F877EA"/>
    <w:rsid w:val="00F87828"/>
    <w:rsid w:val="00F916F6"/>
    <w:rsid w:val="00F93FD7"/>
    <w:rsid w:val="00F94C37"/>
    <w:rsid w:val="00F95950"/>
    <w:rsid w:val="00F96569"/>
    <w:rsid w:val="00FA0D53"/>
    <w:rsid w:val="00FA1286"/>
    <w:rsid w:val="00FA416E"/>
    <w:rsid w:val="00FA447C"/>
    <w:rsid w:val="00FA59F6"/>
    <w:rsid w:val="00FA7247"/>
    <w:rsid w:val="00FA771E"/>
    <w:rsid w:val="00FB1F26"/>
    <w:rsid w:val="00FB2443"/>
    <w:rsid w:val="00FB3AAC"/>
    <w:rsid w:val="00FB5AD5"/>
    <w:rsid w:val="00FC19E1"/>
    <w:rsid w:val="00FC2210"/>
    <w:rsid w:val="00FC3ECC"/>
    <w:rsid w:val="00FC4B51"/>
    <w:rsid w:val="00FC6224"/>
    <w:rsid w:val="00FC6EA7"/>
    <w:rsid w:val="00FD6B82"/>
    <w:rsid w:val="00FE0B3F"/>
    <w:rsid w:val="00FE39CE"/>
    <w:rsid w:val="00FE4747"/>
    <w:rsid w:val="00FE6D4B"/>
    <w:rsid w:val="00FF2020"/>
    <w:rsid w:val="00FF2B80"/>
    <w:rsid w:val="00FF62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1313"/>
    <o:shapelayout v:ext="edit">
      <o:idmap v:ext="edit" data="1"/>
    </o:shapelayout>
  </w:shapeDefaults>
  <w:decimalSymbol w:val=","/>
  <w:listSeparator w:val=";"/>
  <w14:docId w14:val="7D6DE3EB"/>
  <w15:docId w15:val="{4F8A1C7E-CF0A-4A71-ADCA-FAA261A4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6">
    <w:name w:val="heading 6"/>
    <w:basedOn w:val="Normlny"/>
    <w:next w:val="Normlny"/>
    <w:link w:val="Nadpis6Char"/>
    <w:uiPriority w:val="9"/>
    <w:semiHidden/>
    <w:unhideWhenUsed/>
    <w:qFormat/>
    <w:rsid w:val="00CE75E8"/>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
    <w:link w:val="Odsekzoznamu"/>
    <w:uiPriority w:val="34"/>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semiHidden/>
    <w:unhideWhenUsed/>
    <w:rsid w:val="004B5B76"/>
    <w:rPr>
      <w:sz w:val="16"/>
      <w:szCs w:val="16"/>
    </w:rPr>
  </w:style>
  <w:style w:type="paragraph" w:styleId="Textkomentra">
    <w:name w:val="annotation text"/>
    <w:basedOn w:val="Normlny"/>
    <w:link w:val="TextkomentraChar"/>
    <w:semiHidden/>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semiHidden/>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dvolen">
    <w:name w:val="Predvolené"/>
    <w:uiPriority w:val="99"/>
    <w:rsid w:val="009A78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character" w:customStyle="1" w:styleId="Nadpis6Char">
    <w:name w:val="Nadpis 6 Char"/>
    <w:basedOn w:val="Predvolenpsmoodseku"/>
    <w:link w:val="Nadpis6"/>
    <w:uiPriority w:val="9"/>
    <w:semiHidden/>
    <w:rsid w:val="00CE75E8"/>
    <w:rPr>
      <w:rFonts w:asciiTheme="majorHAnsi" w:eastAsiaTheme="majorEastAsia" w:hAnsiTheme="majorHAnsi" w:cstheme="majorBidi"/>
      <w:i/>
      <w:iCs/>
      <w:color w:val="1F4D78" w:themeColor="accent1" w:themeShade="7F"/>
    </w:rPr>
  </w:style>
  <w:style w:type="paragraph" w:customStyle="1" w:styleId="aNormal">
    <w:name w:val="aNormal"/>
    <w:qFormat/>
    <w:rsid w:val="007F7E5D"/>
    <w:pPr>
      <w:spacing w:before="120" w:after="120" w:line="276" w:lineRule="auto"/>
      <w:jc w:val="both"/>
    </w:pPr>
    <w:rPr>
      <w:rFonts w:ascii="Calibri" w:eastAsia="Times New Roman" w:hAnsi="Calibri" w:cs="Times New Roman"/>
      <w:color w:val="000000"/>
      <w:szCs w:val="48"/>
    </w:rPr>
  </w:style>
  <w:style w:type="paragraph" w:styleId="Nzov">
    <w:name w:val="Title"/>
    <w:basedOn w:val="Normlny"/>
    <w:next w:val="Normlny"/>
    <w:link w:val="NzovChar"/>
    <w:uiPriority w:val="10"/>
    <w:qFormat/>
    <w:rsid w:val="00662366"/>
    <w:pPr>
      <w:pBdr>
        <w:bottom w:val="single" w:sz="8" w:space="4" w:color="4E67C8"/>
      </w:pBdr>
      <w:spacing w:after="300" w:line="240" w:lineRule="auto"/>
      <w:contextualSpacing/>
    </w:pPr>
    <w:rPr>
      <w:rFonts w:ascii="Trebuchet MS" w:eastAsia="Times New Roman" w:hAnsi="Trebuchet MS" w:cs="Times New Roman"/>
      <w:color w:val="181D33"/>
      <w:spacing w:val="5"/>
      <w:kern w:val="28"/>
      <w:sz w:val="52"/>
      <w:szCs w:val="52"/>
    </w:rPr>
  </w:style>
  <w:style w:type="character" w:customStyle="1" w:styleId="NzovChar">
    <w:name w:val="Názov Char"/>
    <w:basedOn w:val="Predvolenpsmoodseku"/>
    <w:link w:val="Nzov"/>
    <w:uiPriority w:val="10"/>
    <w:rsid w:val="00662366"/>
    <w:rPr>
      <w:rFonts w:ascii="Trebuchet MS" w:eastAsia="Times New Roman" w:hAnsi="Trebuchet MS" w:cs="Times New Roman"/>
      <w:color w:val="181D33"/>
      <w:spacing w:val="5"/>
      <w:kern w:val="28"/>
      <w:sz w:val="52"/>
      <w:szCs w:val="52"/>
    </w:rPr>
  </w:style>
  <w:style w:type="paragraph" w:styleId="Textvysvetlivky">
    <w:name w:val="endnote text"/>
    <w:basedOn w:val="Normlny"/>
    <w:link w:val="TextvysvetlivkyChar"/>
    <w:uiPriority w:val="99"/>
    <w:semiHidden/>
    <w:unhideWhenUsed/>
    <w:rsid w:val="00662366"/>
    <w:pPr>
      <w:spacing w:after="0" w:line="240" w:lineRule="auto"/>
    </w:pPr>
    <w:rPr>
      <w:rFonts w:ascii="Trebuchet MS" w:eastAsia="Trebuchet MS" w:hAnsi="Trebuchet MS" w:cs="Times New Roman"/>
      <w:sz w:val="20"/>
      <w:szCs w:val="20"/>
    </w:rPr>
  </w:style>
  <w:style w:type="character" w:customStyle="1" w:styleId="TextvysvetlivkyChar">
    <w:name w:val="Text vysvetlivky Char"/>
    <w:basedOn w:val="Predvolenpsmoodseku"/>
    <w:link w:val="Textvysvetlivky"/>
    <w:uiPriority w:val="99"/>
    <w:semiHidden/>
    <w:rsid w:val="00662366"/>
    <w:rPr>
      <w:rFonts w:ascii="Trebuchet MS" w:eastAsia="Trebuchet MS" w:hAnsi="Trebuchet MS" w:cs="Times New Roman"/>
      <w:sz w:val="20"/>
      <w:szCs w:val="20"/>
    </w:rPr>
  </w:style>
  <w:style w:type="character" w:styleId="Odkaznavysvetlivku">
    <w:name w:val="endnote reference"/>
    <w:basedOn w:val="Predvolenpsmoodseku"/>
    <w:uiPriority w:val="99"/>
    <w:semiHidden/>
    <w:unhideWhenUsed/>
    <w:rsid w:val="00662366"/>
    <w:rPr>
      <w:vertAlign w:val="superscript"/>
    </w:rPr>
  </w:style>
  <w:style w:type="paragraph" w:customStyle="1" w:styleId="predvolen0">
    <w:name w:val="predvolen"/>
    <w:basedOn w:val="Normlny"/>
    <w:rsid w:val="00E02BE7"/>
    <w:pPr>
      <w:spacing w:before="100" w:beforeAutospacing="1" w:after="100" w:afterAutospacing="1" w:line="240" w:lineRule="auto"/>
    </w:pPr>
    <w:rPr>
      <w:rFonts w:ascii="Times New Roman" w:hAnsi="Times New Roman" w:cs="Times New Roman"/>
      <w:sz w:val="24"/>
      <w:szCs w:val="24"/>
      <w:lang w:eastAsia="sk-SK"/>
    </w:rPr>
  </w:style>
  <w:style w:type="paragraph" w:styleId="Revzia">
    <w:name w:val="Revision"/>
    <w:hidden/>
    <w:uiPriority w:val="99"/>
    <w:semiHidden/>
    <w:rsid w:val="00777A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3230441">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207575324">
      <w:bodyDiv w:val="1"/>
      <w:marLeft w:val="0"/>
      <w:marRight w:val="0"/>
      <w:marTop w:val="0"/>
      <w:marBottom w:val="0"/>
      <w:divBdr>
        <w:top w:val="none" w:sz="0" w:space="0" w:color="auto"/>
        <w:left w:val="none" w:sz="0" w:space="0" w:color="auto"/>
        <w:bottom w:val="none" w:sz="0" w:space="0" w:color="auto"/>
        <w:right w:val="none" w:sz="0" w:space="0" w:color="auto"/>
      </w:divBdr>
    </w:div>
    <w:div w:id="235676327">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52442564">
      <w:bodyDiv w:val="1"/>
      <w:marLeft w:val="0"/>
      <w:marRight w:val="0"/>
      <w:marTop w:val="0"/>
      <w:marBottom w:val="0"/>
      <w:divBdr>
        <w:top w:val="none" w:sz="0" w:space="0" w:color="auto"/>
        <w:left w:val="none" w:sz="0" w:space="0" w:color="auto"/>
        <w:bottom w:val="none" w:sz="0" w:space="0" w:color="auto"/>
        <w:right w:val="none" w:sz="0" w:space="0" w:color="auto"/>
      </w:divBdr>
      <w:divsChild>
        <w:div w:id="1055281106">
          <w:marLeft w:val="0"/>
          <w:marRight w:val="0"/>
          <w:marTop w:val="0"/>
          <w:marBottom w:val="0"/>
          <w:divBdr>
            <w:top w:val="none" w:sz="0" w:space="0" w:color="auto"/>
            <w:left w:val="none" w:sz="0" w:space="0" w:color="auto"/>
            <w:bottom w:val="none" w:sz="0" w:space="0" w:color="auto"/>
            <w:right w:val="none" w:sz="0" w:space="0" w:color="auto"/>
          </w:divBdr>
          <w:divsChild>
            <w:div w:id="1528300262">
              <w:marLeft w:val="0"/>
              <w:marRight w:val="0"/>
              <w:marTop w:val="0"/>
              <w:marBottom w:val="0"/>
              <w:divBdr>
                <w:top w:val="none" w:sz="0" w:space="0" w:color="auto"/>
                <w:left w:val="none" w:sz="0" w:space="0" w:color="auto"/>
                <w:bottom w:val="none" w:sz="0" w:space="0" w:color="auto"/>
                <w:right w:val="none" w:sz="0" w:space="0" w:color="auto"/>
              </w:divBdr>
              <w:divsChild>
                <w:div w:id="580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0910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56">
          <w:marLeft w:val="0"/>
          <w:marRight w:val="0"/>
          <w:marTop w:val="0"/>
          <w:marBottom w:val="0"/>
          <w:divBdr>
            <w:top w:val="none" w:sz="0" w:space="0" w:color="auto"/>
            <w:left w:val="none" w:sz="0" w:space="0" w:color="auto"/>
            <w:bottom w:val="none" w:sz="0" w:space="0" w:color="auto"/>
            <w:right w:val="none" w:sz="0" w:space="0" w:color="auto"/>
          </w:divBdr>
          <w:divsChild>
            <w:div w:id="1435325268">
              <w:marLeft w:val="0"/>
              <w:marRight w:val="0"/>
              <w:marTop w:val="0"/>
              <w:marBottom w:val="0"/>
              <w:divBdr>
                <w:top w:val="none" w:sz="0" w:space="0" w:color="auto"/>
                <w:left w:val="none" w:sz="0" w:space="0" w:color="auto"/>
                <w:bottom w:val="none" w:sz="0" w:space="0" w:color="auto"/>
                <w:right w:val="none" w:sz="0" w:space="0" w:color="auto"/>
              </w:divBdr>
              <w:divsChild>
                <w:div w:id="149483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491867629">
      <w:bodyDiv w:val="1"/>
      <w:marLeft w:val="0"/>
      <w:marRight w:val="0"/>
      <w:marTop w:val="0"/>
      <w:marBottom w:val="0"/>
      <w:divBdr>
        <w:top w:val="none" w:sz="0" w:space="0" w:color="auto"/>
        <w:left w:val="none" w:sz="0" w:space="0" w:color="auto"/>
        <w:bottom w:val="none" w:sz="0" w:space="0" w:color="auto"/>
        <w:right w:val="none" w:sz="0" w:space="0" w:color="auto"/>
      </w:divBdr>
      <w:divsChild>
        <w:div w:id="18506678">
          <w:marLeft w:val="0"/>
          <w:marRight w:val="0"/>
          <w:marTop w:val="0"/>
          <w:marBottom w:val="0"/>
          <w:divBdr>
            <w:top w:val="none" w:sz="0" w:space="0" w:color="auto"/>
            <w:left w:val="none" w:sz="0" w:space="0" w:color="auto"/>
            <w:bottom w:val="none" w:sz="0" w:space="0" w:color="auto"/>
            <w:right w:val="none" w:sz="0" w:space="0" w:color="auto"/>
          </w:divBdr>
          <w:divsChild>
            <w:div w:id="2022931675">
              <w:marLeft w:val="0"/>
              <w:marRight w:val="0"/>
              <w:marTop w:val="0"/>
              <w:marBottom w:val="0"/>
              <w:divBdr>
                <w:top w:val="none" w:sz="0" w:space="0" w:color="auto"/>
                <w:left w:val="none" w:sz="0" w:space="0" w:color="auto"/>
                <w:bottom w:val="none" w:sz="0" w:space="0" w:color="auto"/>
                <w:right w:val="none" w:sz="0" w:space="0" w:color="auto"/>
              </w:divBdr>
              <w:divsChild>
                <w:div w:id="1991520729">
                  <w:marLeft w:val="0"/>
                  <w:marRight w:val="0"/>
                  <w:marTop w:val="0"/>
                  <w:marBottom w:val="0"/>
                  <w:divBdr>
                    <w:top w:val="none" w:sz="0" w:space="0" w:color="auto"/>
                    <w:left w:val="none" w:sz="0" w:space="0" w:color="auto"/>
                    <w:bottom w:val="none" w:sz="0" w:space="0" w:color="auto"/>
                    <w:right w:val="none" w:sz="0" w:space="0" w:color="auto"/>
                  </w:divBdr>
                  <w:divsChild>
                    <w:div w:id="196912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07158433">
      <w:bodyDiv w:val="1"/>
      <w:marLeft w:val="0"/>
      <w:marRight w:val="0"/>
      <w:marTop w:val="0"/>
      <w:marBottom w:val="0"/>
      <w:divBdr>
        <w:top w:val="none" w:sz="0" w:space="0" w:color="auto"/>
        <w:left w:val="none" w:sz="0" w:space="0" w:color="auto"/>
        <w:bottom w:val="none" w:sz="0" w:space="0" w:color="auto"/>
        <w:right w:val="none" w:sz="0" w:space="0" w:color="auto"/>
      </w:divBdr>
      <w:divsChild>
        <w:div w:id="1449081002">
          <w:marLeft w:val="0"/>
          <w:marRight w:val="0"/>
          <w:marTop w:val="0"/>
          <w:marBottom w:val="0"/>
          <w:divBdr>
            <w:top w:val="none" w:sz="0" w:space="0" w:color="auto"/>
            <w:left w:val="none" w:sz="0" w:space="0" w:color="auto"/>
            <w:bottom w:val="none" w:sz="0" w:space="0" w:color="auto"/>
            <w:right w:val="none" w:sz="0" w:space="0" w:color="auto"/>
          </w:divBdr>
          <w:divsChild>
            <w:div w:id="149953860">
              <w:marLeft w:val="0"/>
              <w:marRight w:val="0"/>
              <w:marTop w:val="0"/>
              <w:marBottom w:val="0"/>
              <w:divBdr>
                <w:top w:val="none" w:sz="0" w:space="0" w:color="auto"/>
                <w:left w:val="none" w:sz="0" w:space="0" w:color="auto"/>
                <w:bottom w:val="none" w:sz="0" w:space="0" w:color="auto"/>
                <w:right w:val="none" w:sz="0" w:space="0" w:color="auto"/>
              </w:divBdr>
              <w:divsChild>
                <w:div w:id="7587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0241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43342911">
      <w:bodyDiv w:val="1"/>
      <w:marLeft w:val="0"/>
      <w:marRight w:val="0"/>
      <w:marTop w:val="0"/>
      <w:marBottom w:val="0"/>
      <w:divBdr>
        <w:top w:val="none" w:sz="0" w:space="0" w:color="auto"/>
        <w:left w:val="none" w:sz="0" w:space="0" w:color="auto"/>
        <w:bottom w:val="none" w:sz="0" w:space="0" w:color="auto"/>
        <w:right w:val="none" w:sz="0" w:space="0" w:color="auto"/>
      </w:divBdr>
      <w:divsChild>
        <w:div w:id="780419893">
          <w:marLeft w:val="0"/>
          <w:marRight w:val="0"/>
          <w:marTop w:val="0"/>
          <w:marBottom w:val="0"/>
          <w:divBdr>
            <w:top w:val="none" w:sz="0" w:space="0" w:color="auto"/>
            <w:left w:val="none" w:sz="0" w:space="0" w:color="auto"/>
            <w:bottom w:val="none" w:sz="0" w:space="0" w:color="auto"/>
            <w:right w:val="none" w:sz="0" w:space="0" w:color="auto"/>
          </w:divBdr>
          <w:divsChild>
            <w:div w:id="288171082">
              <w:marLeft w:val="0"/>
              <w:marRight w:val="0"/>
              <w:marTop w:val="0"/>
              <w:marBottom w:val="0"/>
              <w:divBdr>
                <w:top w:val="none" w:sz="0" w:space="0" w:color="auto"/>
                <w:left w:val="none" w:sz="0" w:space="0" w:color="auto"/>
                <w:bottom w:val="none" w:sz="0" w:space="0" w:color="auto"/>
                <w:right w:val="none" w:sz="0" w:space="0" w:color="auto"/>
              </w:divBdr>
              <w:divsChild>
                <w:div w:id="12701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5549">
      <w:bodyDiv w:val="1"/>
      <w:marLeft w:val="0"/>
      <w:marRight w:val="0"/>
      <w:marTop w:val="0"/>
      <w:marBottom w:val="0"/>
      <w:divBdr>
        <w:top w:val="none" w:sz="0" w:space="0" w:color="auto"/>
        <w:left w:val="none" w:sz="0" w:space="0" w:color="auto"/>
        <w:bottom w:val="none" w:sz="0" w:space="0" w:color="auto"/>
        <w:right w:val="none" w:sz="0" w:space="0" w:color="auto"/>
      </w:divBdr>
      <w:divsChild>
        <w:div w:id="270749991">
          <w:marLeft w:val="0"/>
          <w:marRight w:val="0"/>
          <w:marTop w:val="0"/>
          <w:marBottom w:val="0"/>
          <w:divBdr>
            <w:top w:val="none" w:sz="0" w:space="0" w:color="auto"/>
            <w:left w:val="none" w:sz="0" w:space="0" w:color="auto"/>
            <w:bottom w:val="none" w:sz="0" w:space="0" w:color="auto"/>
            <w:right w:val="none" w:sz="0" w:space="0" w:color="auto"/>
          </w:divBdr>
          <w:divsChild>
            <w:div w:id="168957780">
              <w:marLeft w:val="0"/>
              <w:marRight w:val="0"/>
              <w:marTop w:val="0"/>
              <w:marBottom w:val="0"/>
              <w:divBdr>
                <w:top w:val="none" w:sz="0" w:space="0" w:color="auto"/>
                <w:left w:val="none" w:sz="0" w:space="0" w:color="auto"/>
                <w:bottom w:val="none" w:sz="0" w:space="0" w:color="auto"/>
                <w:right w:val="none" w:sz="0" w:space="0" w:color="auto"/>
              </w:divBdr>
              <w:divsChild>
                <w:div w:id="599071362">
                  <w:marLeft w:val="0"/>
                  <w:marRight w:val="0"/>
                  <w:marTop w:val="0"/>
                  <w:marBottom w:val="0"/>
                  <w:divBdr>
                    <w:top w:val="none" w:sz="0" w:space="0" w:color="auto"/>
                    <w:left w:val="none" w:sz="0" w:space="0" w:color="auto"/>
                    <w:bottom w:val="none" w:sz="0" w:space="0" w:color="auto"/>
                    <w:right w:val="none" w:sz="0" w:space="0" w:color="auto"/>
                  </w:divBdr>
                  <w:divsChild>
                    <w:div w:id="9818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780804">
      <w:bodyDiv w:val="1"/>
      <w:marLeft w:val="0"/>
      <w:marRight w:val="0"/>
      <w:marTop w:val="0"/>
      <w:marBottom w:val="0"/>
      <w:divBdr>
        <w:top w:val="none" w:sz="0" w:space="0" w:color="auto"/>
        <w:left w:val="none" w:sz="0" w:space="0" w:color="auto"/>
        <w:bottom w:val="none" w:sz="0" w:space="0" w:color="auto"/>
        <w:right w:val="none" w:sz="0" w:space="0" w:color="auto"/>
      </w:divBdr>
      <w:divsChild>
        <w:div w:id="1267887388">
          <w:marLeft w:val="0"/>
          <w:marRight w:val="0"/>
          <w:marTop w:val="0"/>
          <w:marBottom w:val="0"/>
          <w:divBdr>
            <w:top w:val="none" w:sz="0" w:space="0" w:color="auto"/>
            <w:left w:val="none" w:sz="0" w:space="0" w:color="auto"/>
            <w:bottom w:val="none" w:sz="0" w:space="0" w:color="auto"/>
            <w:right w:val="none" w:sz="0" w:space="0" w:color="auto"/>
          </w:divBdr>
          <w:divsChild>
            <w:div w:id="265163793">
              <w:marLeft w:val="0"/>
              <w:marRight w:val="0"/>
              <w:marTop w:val="0"/>
              <w:marBottom w:val="0"/>
              <w:divBdr>
                <w:top w:val="none" w:sz="0" w:space="0" w:color="auto"/>
                <w:left w:val="none" w:sz="0" w:space="0" w:color="auto"/>
                <w:bottom w:val="none" w:sz="0" w:space="0" w:color="auto"/>
                <w:right w:val="none" w:sz="0" w:space="0" w:color="auto"/>
              </w:divBdr>
              <w:divsChild>
                <w:div w:id="1381242915">
                  <w:marLeft w:val="0"/>
                  <w:marRight w:val="0"/>
                  <w:marTop w:val="0"/>
                  <w:marBottom w:val="0"/>
                  <w:divBdr>
                    <w:top w:val="none" w:sz="0" w:space="0" w:color="auto"/>
                    <w:left w:val="none" w:sz="0" w:space="0" w:color="auto"/>
                    <w:bottom w:val="none" w:sz="0" w:space="0" w:color="auto"/>
                    <w:right w:val="none" w:sz="0" w:space="0" w:color="auto"/>
                  </w:divBdr>
                  <w:divsChild>
                    <w:div w:id="7922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136648">
      <w:bodyDiv w:val="1"/>
      <w:marLeft w:val="0"/>
      <w:marRight w:val="0"/>
      <w:marTop w:val="0"/>
      <w:marBottom w:val="0"/>
      <w:divBdr>
        <w:top w:val="none" w:sz="0" w:space="0" w:color="auto"/>
        <w:left w:val="none" w:sz="0" w:space="0" w:color="auto"/>
        <w:bottom w:val="none" w:sz="0" w:space="0" w:color="auto"/>
        <w:right w:val="none" w:sz="0" w:space="0" w:color="auto"/>
      </w:divBdr>
    </w:div>
    <w:div w:id="2108966878">
      <w:bodyDiv w:val="1"/>
      <w:marLeft w:val="0"/>
      <w:marRight w:val="0"/>
      <w:marTop w:val="0"/>
      <w:marBottom w:val="0"/>
      <w:divBdr>
        <w:top w:val="none" w:sz="0" w:space="0" w:color="auto"/>
        <w:left w:val="none" w:sz="0" w:space="0" w:color="auto"/>
        <w:bottom w:val="none" w:sz="0" w:space="0" w:color="auto"/>
        <w:right w:val="none" w:sz="0" w:space="0" w:color="auto"/>
      </w:divBdr>
      <w:divsChild>
        <w:div w:id="12273162">
          <w:marLeft w:val="0"/>
          <w:marRight w:val="0"/>
          <w:marTop w:val="0"/>
          <w:marBottom w:val="0"/>
          <w:divBdr>
            <w:top w:val="none" w:sz="0" w:space="0" w:color="auto"/>
            <w:left w:val="none" w:sz="0" w:space="0" w:color="auto"/>
            <w:bottom w:val="none" w:sz="0" w:space="0" w:color="auto"/>
            <w:right w:val="none" w:sz="0" w:space="0" w:color="auto"/>
          </w:divBdr>
          <w:divsChild>
            <w:div w:id="658971233">
              <w:marLeft w:val="0"/>
              <w:marRight w:val="0"/>
              <w:marTop w:val="0"/>
              <w:marBottom w:val="0"/>
              <w:divBdr>
                <w:top w:val="none" w:sz="0" w:space="0" w:color="auto"/>
                <w:left w:val="none" w:sz="0" w:space="0" w:color="auto"/>
                <w:bottom w:val="none" w:sz="0" w:space="0" w:color="auto"/>
                <w:right w:val="none" w:sz="0" w:space="0" w:color="auto"/>
              </w:divBdr>
              <w:divsChild>
                <w:div w:id="886648005">
                  <w:marLeft w:val="0"/>
                  <w:marRight w:val="0"/>
                  <w:marTop w:val="0"/>
                  <w:marBottom w:val="0"/>
                  <w:divBdr>
                    <w:top w:val="none" w:sz="0" w:space="0" w:color="auto"/>
                    <w:left w:val="none" w:sz="0" w:space="0" w:color="auto"/>
                    <w:bottom w:val="none" w:sz="0" w:space="0" w:color="auto"/>
                    <w:right w:val="none" w:sz="0" w:space="0" w:color="auto"/>
                  </w:divBdr>
                  <w:divsChild>
                    <w:div w:id="90087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40576-D057-48FB-BAAB-751FA0EEF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8239</Words>
  <Characters>46966</Characters>
  <Application>Microsoft Office Word</Application>
  <DocSecurity>0</DocSecurity>
  <Lines>391</Lines>
  <Paragraphs>110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MPRR SR</Company>
  <LinksUpToDate>false</LinksUpToDate>
  <CharactersWithSpaces>55095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Chrenková Elena</dc:creator>
  <cp:lastModifiedBy>OM1</cp:lastModifiedBy>
  <cp:revision>27</cp:revision>
  <cp:lastPrinted>2020-10-15T10:18:00Z</cp:lastPrinted>
  <dcterms:created xsi:type="dcterms:W3CDTF">2019-05-23T09:51:00Z</dcterms:created>
  <dcterms:modified xsi:type="dcterms:W3CDTF">2022-05-25T07:27:00Z</dcterms:modified>
</cp:coreProperties>
</file>