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518CF">
            <w:rPr>
              <w:rFonts w:eastAsia="Times New Roman" w:cs="Times New Roman"/>
              <w:b/>
              <w:sz w:val="40"/>
              <w:szCs w:val="20"/>
            </w:rPr>
            <w:t>22</w:t>
          </w:r>
        </w:sdtContent>
      </w:sdt>
    </w:p>
    <w:p w14:paraId="08E39680" w14:textId="114AB03D"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6786F">
            <w:rPr>
              <w:rFonts w:eastAsia="Times New Roman" w:cs="Times New Roman"/>
              <w:b/>
              <w:sz w:val="32"/>
              <w:szCs w:val="32"/>
            </w:rPr>
            <w:t>6</w:t>
          </w:r>
        </w:sdtContent>
      </w:sdt>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3C0B124D" w14:textId="77777777" w:rsidTr="006A2513">
        <w:tc>
          <w:tcPr>
            <w:tcW w:w="2268" w:type="dxa"/>
            <w:shd w:val="clear" w:color="auto" w:fill="B2A1C7" w:themeFill="accent4" w:themeFillTint="99"/>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6A2513">
        <w:tc>
          <w:tcPr>
            <w:tcW w:w="2268" w:type="dxa"/>
            <w:shd w:val="clear" w:color="auto" w:fill="B2A1C7" w:themeFill="accent4" w:themeFillTint="99"/>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6A2513">
        <w:tc>
          <w:tcPr>
            <w:tcW w:w="2268" w:type="dxa"/>
            <w:shd w:val="clear" w:color="auto" w:fill="B2A1C7" w:themeFill="accent4" w:themeFillTint="99"/>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6A2513">
        <w:tc>
          <w:tcPr>
            <w:tcW w:w="2268" w:type="dxa"/>
            <w:shd w:val="clear" w:color="auto" w:fill="B2A1C7" w:themeFill="accent4" w:themeFillTint="99"/>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4304A12A" w:rsidR="00950F81" w:rsidRDefault="003621FF" w:rsidP="00950F81">
            <w:pPr>
              <w:jc w:val="both"/>
              <w:rPr>
                <w:szCs w:val="20"/>
              </w:rPr>
            </w:pPr>
            <w:r>
              <w:rPr>
                <w:szCs w:val="20"/>
              </w:rPr>
              <w:t>Ministerstvo investícií, regionálneho rozvoja a informatizácie SR</w:t>
            </w:r>
            <w:r w:rsidR="00950F81">
              <w:rPr>
                <w:szCs w:val="20"/>
              </w:rPr>
              <w:t xml:space="preserve">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6A2513">
        <w:tc>
          <w:tcPr>
            <w:tcW w:w="2268" w:type="dxa"/>
            <w:shd w:val="clear" w:color="auto" w:fill="B2A1C7" w:themeFill="accent4" w:themeFillTint="99"/>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3398DFAF" w14:textId="085D63D7" w:rsidR="00D84FE7" w:rsidRPr="00D84FE7" w:rsidRDefault="00D35FAE"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0518CF">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6A2513">
        <w:tc>
          <w:tcPr>
            <w:tcW w:w="2268" w:type="dxa"/>
            <w:shd w:val="clear" w:color="auto" w:fill="B2A1C7" w:themeFill="accent4" w:themeFillTint="99"/>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2D32DB0B" w14:textId="4AE62BAD" w:rsidR="00D84FE7" w:rsidRPr="00D84FE7" w:rsidRDefault="00D35FAE" w:rsidP="00702EA8">
            <w:pPr>
              <w:jc w:val="both"/>
              <w:rPr>
                <w:rFonts w:eastAsia="Times New Roman" w:cs="Times New Roman"/>
                <w:szCs w:val="20"/>
              </w:rPr>
            </w:pPr>
            <w:sdt>
              <w:sdtPr>
                <w:rPr>
                  <w:szCs w:val="20"/>
                </w:rPr>
                <w:id w:val="88820667"/>
                <w:placeholder>
                  <w:docPart w:val="B9276B87F66740B8A1C95E6AB460A197"/>
                </w:placeholder>
                <w:date w:fullDate="2022-05-05T00:00:00Z">
                  <w:dateFormat w:val="dd.MM.yyyy"/>
                  <w:lid w:val="sk-SK"/>
                  <w:storeMappedDataAs w:val="dateTime"/>
                  <w:calendar w:val="gregorian"/>
                </w:date>
              </w:sdtPr>
              <w:sdtEndPr/>
              <w:sdtContent>
                <w:r w:rsidR="00F6786F">
                  <w:rPr>
                    <w:szCs w:val="20"/>
                  </w:rPr>
                  <w:t>0</w:t>
                </w:r>
                <w:r w:rsidR="00702EA8">
                  <w:rPr>
                    <w:szCs w:val="20"/>
                  </w:rPr>
                  <w:t>5</w:t>
                </w:r>
                <w:r w:rsidR="00F6786F">
                  <w:rPr>
                    <w:szCs w:val="20"/>
                  </w:rPr>
                  <w:t>.05.2022</w:t>
                </w:r>
              </w:sdtContent>
            </w:sdt>
          </w:p>
        </w:tc>
      </w:tr>
      <w:tr w:rsidR="00D84FE7" w:rsidRPr="00D84FE7" w14:paraId="7918AEA8" w14:textId="77777777" w:rsidTr="006A2513">
        <w:tc>
          <w:tcPr>
            <w:tcW w:w="2268" w:type="dxa"/>
            <w:shd w:val="clear" w:color="auto" w:fill="B2A1C7" w:themeFill="accent4" w:themeFillTint="99"/>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A137FC0" w14:textId="6385B320" w:rsidR="00D84FE7" w:rsidRPr="00D84FE7" w:rsidRDefault="00D35FAE" w:rsidP="00702EA8">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22-06-17T00:00:00Z">
                  <w:dateFormat w:val="dd.MM.yyyy"/>
                  <w:lid w:val="sk-SK"/>
                  <w:storeMappedDataAs w:val="dateTime"/>
                  <w:calendar w:val="gregorian"/>
                </w:date>
              </w:sdtPr>
              <w:sdtEndPr/>
              <w:sdtContent>
                <w:r w:rsidR="00F6786F">
                  <w:rPr>
                    <w:rFonts w:eastAsia="Times New Roman" w:cs="Times New Roman"/>
                    <w:szCs w:val="20"/>
                  </w:rPr>
                  <w:t>1</w:t>
                </w:r>
                <w:r w:rsidR="00702EA8">
                  <w:rPr>
                    <w:rFonts w:eastAsia="Times New Roman" w:cs="Times New Roman"/>
                    <w:szCs w:val="20"/>
                  </w:rPr>
                  <w:t>7</w:t>
                </w:r>
                <w:r w:rsidR="00F6786F">
                  <w:rPr>
                    <w:rFonts w:eastAsia="Times New Roman" w:cs="Times New Roman"/>
                    <w:szCs w:val="20"/>
                  </w:rPr>
                  <w:t>.06.2022</w:t>
                </w:r>
              </w:sdtContent>
            </w:sdt>
          </w:p>
        </w:tc>
      </w:tr>
      <w:tr w:rsidR="00D84FE7" w:rsidRPr="00D84FE7" w14:paraId="571624D2" w14:textId="77777777" w:rsidTr="006A2513">
        <w:tc>
          <w:tcPr>
            <w:tcW w:w="2268" w:type="dxa"/>
            <w:shd w:val="clear" w:color="auto" w:fill="B2A1C7" w:themeFill="accent4" w:themeFillTint="99"/>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bookmarkStart w:id="0" w:name="_GoBack"/>
      <w:bookmarkEnd w:id="0"/>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3C121D" w:rsidRPr="001341AE" w14:paraId="168DCA8A" w14:textId="77777777" w:rsidTr="006A2513">
        <w:trPr>
          <w:trHeight w:val="691"/>
        </w:trPr>
        <w:tc>
          <w:tcPr>
            <w:tcW w:w="4606" w:type="dxa"/>
            <w:shd w:val="clear" w:color="auto" w:fill="CCC0D9"/>
            <w:vAlign w:val="center"/>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
          <w:p w14:paraId="1E7C030D" w14:textId="77777777" w:rsidR="003C121D" w:rsidRPr="001341AE" w:rsidRDefault="003C121D" w:rsidP="001C6A00">
            <w:pPr>
              <w:spacing w:after="0" w:line="240" w:lineRule="auto"/>
              <w:jc w:val="both"/>
            </w:pPr>
          </w:p>
        </w:tc>
      </w:tr>
      <w:tr w:rsidR="003C121D" w:rsidRPr="001341AE" w14:paraId="22DA89B1" w14:textId="77777777" w:rsidTr="006A2513">
        <w:trPr>
          <w:trHeight w:val="857"/>
        </w:trPr>
        <w:tc>
          <w:tcPr>
            <w:tcW w:w="4606" w:type="dxa"/>
            <w:shd w:val="clear" w:color="auto" w:fill="CCC0D9"/>
            <w:vAlign w:val="center"/>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04CF6175" w14:textId="77777777" w:rsidR="003C121D" w:rsidRPr="001341AE" w:rsidRDefault="003C121D" w:rsidP="001C6A00">
            <w:pPr>
              <w:spacing w:after="0" w:line="240" w:lineRule="auto"/>
              <w:jc w:val="both"/>
            </w:pPr>
          </w:p>
        </w:tc>
      </w:tr>
      <w:tr w:rsidR="003C121D" w:rsidRPr="001341AE" w14:paraId="0D508DB9" w14:textId="77777777" w:rsidTr="006A2513">
        <w:trPr>
          <w:trHeight w:val="686"/>
        </w:trPr>
        <w:tc>
          <w:tcPr>
            <w:tcW w:w="4606" w:type="dxa"/>
            <w:shd w:val="clear" w:color="auto" w:fill="CCC0D9"/>
            <w:vAlign w:val="center"/>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5E38D694"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čase krízovej situácie</w:t>
      </w:r>
      <w:r w:rsidR="00D56D9F">
        <w:rPr>
          <w:rStyle w:val="Odkaznapoznmkupodiarou"/>
          <w:color w:val="FF0000"/>
          <w:sz w:val="18"/>
          <w:szCs w:val="18"/>
        </w:rPr>
        <w:footnoteReference w:id="2"/>
      </w:r>
      <w:r w:rsidR="00D56D9F">
        <w:rPr>
          <w:color w:val="FF0000"/>
          <w:sz w:val="18"/>
          <w:szCs w:val="18"/>
        </w:rPr>
        <w:t xml:space="preserve"> </w:t>
      </w:r>
      <w:r w:rsidR="003621FF" w:rsidRPr="003621FF">
        <w:rPr>
          <w:color w:val="FF0000"/>
          <w:sz w:val="18"/>
          <w:szCs w:val="18"/>
        </w:rPr>
        <w:t xml:space="preserve">nahradiť </w:t>
      </w:r>
      <w:r w:rsidR="003621FF">
        <w:rPr>
          <w:color w:val="FF0000"/>
          <w:sz w:val="18"/>
          <w:szCs w:val="18"/>
        </w:rPr>
        <w:t>„</w:t>
      </w:r>
      <w:r w:rsidR="003621FF" w:rsidRPr="003621FF">
        <w:rPr>
          <w:color w:val="FF0000"/>
          <w:sz w:val="18"/>
          <w:szCs w:val="18"/>
        </w:rPr>
        <w:t>§ 19 ods. 8</w:t>
      </w:r>
      <w:r w:rsidR="003621FF">
        <w:rPr>
          <w:color w:val="FF0000"/>
          <w:sz w:val="18"/>
          <w:szCs w:val="18"/>
        </w:rPr>
        <w:t>“</w:t>
      </w:r>
      <w:r w:rsidR="003621FF" w:rsidRPr="003621FF">
        <w:rPr>
          <w:color w:val="FF0000"/>
          <w:sz w:val="18"/>
          <w:szCs w:val="18"/>
        </w:rPr>
        <w:t xml:space="preserve"> znením </w:t>
      </w:r>
      <w:r w:rsidR="003621FF">
        <w:rPr>
          <w:color w:val="FF0000"/>
          <w:sz w:val="18"/>
          <w:szCs w:val="18"/>
        </w:rPr>
        <w:t>„</w:t>
      </w:r>
      <w:r w:rsidR="003621FF" w:rsidRPr="003621FF">
        <w:rPr>
          <w:color w:val="FF0000"/>
          <w:sz w:val="18"/>
          <w:szCs w:val="18"/>
        </w:rPr>
        <w:t xml:space="preserve">§ 57 </w:t>
      </w:r>
      <w:r w:rsidR="004303AC">
        <w:rPr>
          <w:color w:val="FF0000"/>
          <w:sz w:val="18"/>
          <w:szCs w:val="18"/>
        </w:rPr>
        <w:t xml:space="preserve">prvá veta </w:t>
      </w:r>
      <w:r w:rsidR="003621FF" w:rsidRPr="003621FF">
        <w:rPr>
          <w:color w:val="FF0000"/>
          <w:sz w:val="18"/>
          <w:szCs w:val="18"/>
        </w:rPr>
        <w:t>v spojení s § 19</w:t>
      </w:r>
      <w:r w:rsidR="004303AC">
        <w:rPr>
          <w:color w:val="FF0000"/>
          <w:sz w:val="18"/>
          <w:szCs w:val="18"/>
        </w:rPr>
        <w:t xml:space="preserve"> ods. 10 až 12</w:t>
      </w:r>
      <w:r w:rsidR="003621FF">
        <w:rPr>
          <w:color w:val="FF0000"/>
          <w:sz w:val="18"/>
          <w:szCs w:val="18"/>
        </w:rPr>
        <w:t>“</w:t>
      </w:r>
      <w:r w:rsidR="003621FF" w:rsidRPr="003621FF">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458CC468" w:rsidR="006C4052" w:rsidRDefault="006C4052" w:rsidP="006C4052">
      <w:pPr>
        <w:spacing w:before="240"/>
        <w:jc w:val="both"/>
      </w:pPr>
      <w:r>
        <w:t>s  výškou nenávratného finančného príspevku</w:t>
      </w:r>
      <w:r w:rsidR="00F6786F">
        <w:t xml:space="preserve"> </w:t>
      </w:r>
      <w:r>
        <w:t>................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 xml:space="preserve">v písomnej forme. V prípade nepreukázania </w:t>
      </w:r>
      <w:r>
        <w:lastRenderedPageBreak/>
        <w:t>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44579F0D" w:rsidR="006C4052" w:rsidRDefault="006C4052" w:rsidP="006C4052">
      <w:pPr>
        <w:spacing w:before="240"/>
        <w:ind w:firstLine="708"/>
        <w:jc w:val="both"/>
      </w:pP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w:t>
      </w:r>
      <w:r w:rsidR="00F679BC">
        <w:rPr>
          <w:color w:val="FF0000"/>
          <w:sz w:val="18"/>
          <w:szCs w:val="18"/>
        </w:rPr>
        <w:t>P</w:t>
      </w:r>
      <w:r>
        <w:rPr>
          <w:color w:val="FF0000"/>
          <w:sz w:val="18"/>
          <w:szCs w:val="18"/>
        </w:rPr>
        <w:t>ozn. uviesť identifikáciu neoprávnených výdavkov tak, ako boli identifikované v konaní o</w:t>
      </w:r>
      <w:r w:rsidR="00F679BC">
        <w:rPr>
          <w:color w:val="FF0000"/>
          <w:sz w:val="18"/>
          <w:szCs w:val="18"/>
        </w:rPr>
        <w:t> </w:t>
      </w:r>
      <w:r>
        <w:rPr>
          <w:color w:val="FF0000"/>
          <w:sz w:val="18"/>
          <w:szCs w:val="18"/>
        </w:rPr>
        <w:t>žiadosti</w:t>
      </w:r>
      <w:r w:rsidR="00F679BC">
        <w:rPr>
          <w:color w:val="FF0000"/>
          <w:sz w:val="18"/>
          <w:szCs w:val="18"/>
        </w:rPr>
        <w:t xml:space="preserve"> vrátane uvedenia dôvodu krátenia výdavkov a odôvodnenia výšky krátenia výdavkov. </w:t>
      </w:r>
      <w:r w:rsidR="00F679BC" w:rsidRPr="008D2A07">
        <w:rPr>
          <w:b/>
          <w:color w:val="FF0000"/>
          <w:sz w:val="18"/>
          <w:szCs w:val="18"/>
        </w:rPr>
        <w:t>Dôvod krátenia</w:t>
      </w:r>
      <w:r w:rsidR="00F679BC">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1"/>
      <w:r w:rsidR="00F679BC" w:rsidRPr="008D2A07">
        <w:rPr>
          <w:b/>
          <w:color w:val="FF0000"/>
          <w:sz w:val="18"/>
          <w:szCs w:val="18"/>
        </w:rPr>
        <w:t>Výška krátenia</w:t>
      </w:r>
      <w:r w:rsidR="00F679BC">
        <w:rPr>
          <w:color w:val="FF0000"/>
          <w:sz w:val="18"/>
          <w:szCs w:val="18"/>
        </w:rPr>
        <w:t xml:space="preserve"> </w:t>
      </w:r>
      <w:commentRangeEnd w:id="1"/>
      <w:r w:rsidR="007A0042">
        <w:rPr>
          <w:rStyle w:val="Odkaznakomentr"/>
        </w:rPr>
        <w:commentReference w:id="1"/>
      </w:r>
      <w:r w:rsidR="00F679BC">
        <w:rPr>
          <w:color w:val="FF0000"/>
          <w:sz w:val="18"/>
          <w:szCs w:val="18"/>
        </w:rPr>
        <w:t xml:space="preserve">výdavkov nadväzuje na dôvod krátenia a zvyčajne vychádza z výsledkov odborného hodnotenia. Vo výsledku musí odôvodnenie krátenia výdavkov ohľadne dôvodu a výšky krátenia jasne a zrozumiteľne odpovedať na dve otázky – na základe čoho došlo ku kráteniu a prečo v danej výške. Kvalita odôvodnenia rozhodnutia poskytovateľa je </w:t>
      </w:r>
      <w:r w:rsidR="00757A63">
        <w:rPr>
          <w:color w:val="FF0000"/>
          <w:sz w:val="18"/>
          <w:szCs w:val="18"/>
        </w:rPr>
        <w:t>z</w:t>
      </w:r>
      <w:r w:rsidR="00F679BC">
        <w:rPr>
          <w:color w:val="FF0000"/>
          <w:sz w:val="18"/>
          <w:szCs w:val="18"/>
        </w:rPr>
        <w:t>ásadná pre rozhodnutie štatutárneho orgánu poskytovateľa v druhom stupni, ak dôjde k podaniu opravného prostriedku.</w:t>
      </w:r>
      <w:r>
        <w:rPr>
          <w:color w:val="FF0000"/>
          <w:sz w:val="18"/>
          <w:szCs w:val="18"/>
        </w:rPr>
        <w:t>)</w:t>
      </w:r>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 xml:space="preserve">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w:t>
      </w:r>
      <w:r>
        <w:lastRenderedPageBreak/>
        <w:t>podania odvolania, čo odvolaním žiadateľ navrhuje a dátum podania a podpis osoby podávajúcej odvolanie.</w:t>
      </w:r>
    </w:p>
    <w:p w14:paraId="3DB100CC" w14:textId="20BBDF52"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r w:rsidR="00F679BC">
        <w:t xml:space="preserve">(ďalej ako „podnet“) </w:t>
      </w:r>
      <w:r>
        <w:t>v súlade s podmienkami uvedenými v</w:t>
      </w:r>
      <w:r w:rsidR="009250CC">
        <w:t> </w:t>
      </w:r>
      <w:r>
        <w:t xml:space="preserve">§ 24 </w:t>
      </w:r>
      <w:r w:rsidR="008607EB" w:rsidRPr="008607EB">
        <w:t xml:space="preserve">odsek 2 a 3 </w:t>
      </w:r>
      <w:r>
        <w:t>zákona o príspevku z EŠIF.</w:t>
      </w:r>
      <w:r w:rsidR="00F679BC">
        <w:t xml:space="preserve"> Žiadateľ môže podať podnet písomne riadiacemu orgánu, ktorý preskúmavané rozhodnutie vydal. Rozhodnutie o schválení žiadosti môže byť preskúmané mimo odvolacieho konania do zaslania návrhu na uzavretie zmluvy.</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2D5A15CD"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F679BC">
        <w:rPr>
          <w:color w:val="FF0000"/>
          <w:sz w:val="20"/>
          <w:szCs w:val="20"/>
        </w:rPr>
        <w:t xml:space="preserve"> v listinnej podobe</w:t>
      </w:r>
      <w:r>
        <w:rPr>
          <w:color w:val="FF0000"/>
          <w:sz w:val="20"/>
          <w:szCs w:val="20"/>
        </w:rPr>
        <w:t>:</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115AA91" w14:textId="3F370AAB" w:rsidR="00F679BC" w:rsidRDefault="00F679BC" w:rsidP="00712776">
      <w:pPr>
        <w:spacing w:before="240"/>
        <w:jc w:val="both"/>
      </w:pPr>
      <w:r w:rsidRPr="00061D1C">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w:t>
      </w:r>
      <w:r w:rsidRPr="0003066D">
        <w:rPr>
          <w:szCs w:val="24"/>
        </w:rPr>
        <w:t xml:space="preserve"> o e-Governmente) v znení neskorších predpisov</w:t>
      </w:r>
      <w:r>
        <w:rPr>
          <w:szCs w:val="24"/>
        </w:rPr>
        <w:t xml:space="preserve"> (ďalej ako „zákon o e-Governmente“)</w:t>
      </w:r>
      <w:r w:rsidR="00712776">
        <w:t xml:space="preserve">    </w:t>
      </w:r>
    </w:p>
    <w:p w14:paraId="40A5E3E9" w14:textId="77777777" w:rsidR="00F679BC" w:rsidRDefault="00F679BC" w:rsidP="00712776">
      <w:pPr>
        <w:spacing w:before="240"/>
        <w:jc w:val="both"/>
      </w:pPr>
    </w:p>
    <w:p w14:paraId="4F34997F" w14:textId="37E3FE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ABCCAAA" w14:textId="67AE16F1" w:rsidR="00262349" w:rsidRPr="006A2513" w:rsidRDefault="00262349" w:rsidP="006A2513">
      <w:pPr>
        <w:rPr>
          <w:b/>
        </w:rPr>
      </w:pPr>
      <w:r w:rsidRPr="000518CF">
        <w:t xml:space="preserve">(podpísané elektronicky </w:t>
      </w:r>
      <w:r w:rsidR="007103D1">
        <w:t xml:space="preserve">podľa </w:t>
      </w:r>
      <w:r>
        <w:t>zákon</w:t>
      </w:r>
      <w:r w:rsidR="007103D1">
        <w:t>a</w:t>
      </w:r>
      <w:r w:rsidRPr="00AB2721">
        <w:t xml:space="preserve"> o e-Governmente)</w:t>
      </w:r>
      <w:r w:rsidRPr="006A2513">
        <w:rPr>
          <w:sz w:val="23"/>
          <w:vertAlign w:val="superscript"/>
        </w:rPr>
        <w:t xml:space="preserve"> </w:t>
      </w: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42D38F2" w14:textId="77777777" w:rsidTr="006A2513">
        <w:trPr>
          <w:trHeight w:val="691"/>
        </w:trPr>
        <w:tc>
          <w:tcPr>
            <w:tcW w:w="4606" w:type="dxa"/>
            <w:shd w:val="clear" w:color="auto" w:fill="CCC0D9"/>
            <w:vAlign w:val="center"/>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144F26" w14:textId="77777777" w:rsidR="00EF3EDE" w:rsidRPr="001341AE" w:rsidRDefault="00EF3EDE" w:rsidP="001C6A00">
            <w:pPr>
              <w:spacing w:after="0" w:line="240" w:lineRule="auto"/>
              <w:jc w:val="both"/>
            </w:pPr>
          </w:p>
        </w:tc>
      </w:tr>
      <w:tr w:rsidR="00EF3EDE" w:rsidRPr="001341AE" w14:paraId="575D4D27" w14:textId="77777777" w:rsidTr="006A2513">
        <w:trPr>
          <w:trHeight w:val="857"/>
        </w:trPr>
        <w:tc>
          <w:tcPr>
            <w:tcW w:w="4606" w:type="dxa"/>
            <w:shd w:val="clear" w:color="auto" w:fill="CCC0D9"/>
            <w:vAlign w:val="center"/>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DCE1DE3" w14:textId="77777777" w:rsidR="00EF3EDE" w:rsidRPr="001341AE" w:rsidRDefault="00EF3EDE" w:rsidP="001C6A00">
            <w:pPr>
              <w:spacing w:after="0" w:line="240" w:lineRule="auto"/>
              <w:jc w:val="both"/>
            </w:pPr>
          </w:p>
        </w:tc>
      </w:tr>
      <w:tr w:rsidR="00EF3EDE" w:rsidRPr="001341AE" w14:paraId="51F5D95B" w14:textId="77777777" w:rsidTr="006A2513">
        <w:trPr>
          <w:trHeight w:val="686"/>
        </w:trPr>
        <w:tc>
          <w:tcPr>
            <w:tcW w:w="4606" w:type="dxa"/>
            <w:shd w:val="clear" w:color="auto" w:fill="CCC0D9"/>
            <w:vAlign w:val="center"/>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26A2E347" w14:textId="77777777" w:rsidR="00EF3EDE" w:rsidRPr="001341AE" w:rsidRDefault="00EF3EDE" w:rsidP="001C6A00">
            <w:pPr>
              <w:spacing w:after="0" w:line="240" w:lineRule="auto"/>
              <w:jc w:val="both"/>
            </w:pPr>
          </w:p>
        </w:tc>
      </w:tr>
    </w:tbl>
    <w:p w14:paraId="0C9B4081" w14:textId="2A958957"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w:t>
      </w:r>
      <w:r w:rsidR="003621FF" w:rsidRPr="00952092">
        <w:rPr>
          <w:color w:val="FF0000"/>
          <w:sz w:val="18"/>
          <w:szCs w:val="18"/>
        </w:rPr>
        <w:t xml:space="preserve">čase krízovej situácie nahradiť </w:t>
      </w:r>
      <w:r w:rsidR="003621FF">
        <w:rPr>
          <w:color w:val="FF0000"/>
          <w:sz w:val="18"/>
          <w:szCs w:val="18"/>
        </w:rPr>
        <w:t>„</w:t>
      </w:r>
      <w:r w:rsidR="003621FF" w:rsidRPr="00952092">
        <w:rPr>
          <w:color w:val="FF0000"/>
          <w:sz w:val="18"/>
          <w:szCs w:val="18"/>
        </w:rPr>
        <w:t>§ 19 ods. 8</w:t>
      </w:r>
      <w:r w:rsidR="003621FF">
        <w:rPr>
          <w:color w:val="FF0000"/>
          <w:sz w:val="18"/>
          <w:szCs w:val="18"/>
        </w:rPr>
        <w:t>“</w:t>
      </w:r>
      <w:r w:rsidR="003621FF" w:rsidRPr="00952092">
        <w:rPr>
          <w:color w:val="FF0000"/>
          <w:sz w:val="18"/>
          <w:szCs w:val="18"/>
        </w:rPr>
        <w:t xml:space="preserve"> znením </w:t>
      </w:r>
      <w:r w:rsidR="003621FF">
        <w:rPr>
          <w:color w:val="FF0000"/>
          <w:sz w:val="18"/>
          <w:szCs w:val="18"/>
        </w:rPr>
        <w:t>„</w:t>
      </w:r>
      <w:r w:rsidR="003621FF" w:rsidRPr="00952092">
        <w:rPr>
          <w:color w:val="FF0000"/>
          <w:sz w:val="18"/>
          <w:szCs w:val="18"/>
        </w:rPr>
        <w:t xml:space="preserve">§ 57 </w:t>
      </w:r>
      <w:r w:rsidR="004303AC">
        <w:rPr>
          <w:color w:val="FF0000"/>
          <w:sz w:val="18"/>
          <w:szCs w:val="18"/>
        </w:rPr>
        <w:t>prvá veta</w:t>
      </w:r>
      <w:r w:rsidR="003621FF" w:rsidRPr="00952092">
        <w:rPr>
          <w:color w:val="FF0000"/>
          <w:sz w:val="18"/>
          <w:szCs w:val="18"/>
        </w:rPr>
        <w:t xml:space="preserve"> v spojení s § 19</w:t>
      </w:r>
      <w:r w:rsidR="004303AC">
        <w:rPr>
          <w:color w:val="FF0000"/>
          <w:sz w:val="18"/>
          <w:szCs w:val="18"/>
        </w:rPr>
        <w:t xml:space="preserve"> ods. 10 až 12</w:t>
      </w:r>
      <w:r w:rsidR="003621FF">
        <w:rPr>
          <w:color w:val="FF0000"/>
          <w:sz w:val="18"/>
          <w:szCs w:val="18"/>
        </w:rPr>
        <w:t>“</w:t>
      </w:r>
      <w:r w:rsidR="003621FF" w:rsidRPr="00952092">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535B41E9" w:rsidR="006C4052" w:rsidRDefault="006C4052" w:rsidP="006C4052">
      <w:pPr>
        <w:spacing w:before="240"/>
        <w:jc w:val="both"/>
      </w:pPr>
      <w:r>
        <w:t>s výškou nenávratného finančného príspevku</w:t>
      </w:r>
      <w:r w:rsidR="00F6786F">
        <w:t xml:space="preserve"> </w:t>
      </w:r>
      <w:r>
        <w:t>................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6EFC6959" w:rsidR="006C4052" w:rsidRDefault="006C4052" w:rsidP="006C4052">
      <w:pPr>
        <w:spacing w:before="240"/>
        <w:ind w:firstLine="708"/>
        <w:jc w:val="both"/>
      </w:pPr>
      <w:r>
        <w:rPr>
          <w:color w:val="FF0000"/>
          <w:sz w:val="18"/>
          <w:szCs w:val="18"/>
        </w:rPr>
        <w:lastRenderedPageBreak/>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r>
        <w:rPr>
          <w:color w:val="FF0000"/>
          <w:sz w:val="18"/>
          <w:szCs w:val="18"/>
        </w:rPr>
        <w:t>(</w:t>
      </w:r>
      <w:r w:rsidR="004B2599">
        <w:rPr>
          <w:color w:val="FF0000"/>
          <w:sz w:val="18"/>
          <w:szCs w:val="18"/>
        </w:rPr>
        <w:t>P</w:t>
      </w:r>
      <w:r>
        <w:rPr>
          <w:color w:val="FF0000"/>
          <w:sz w:val="18"/>
          <w:szCs w:val="18"/>
        </w:rPr>
        <w:t>ozn. uviesť identifikáciu neoprávnených výdavkov tak, ako boli identifikované v konaní o</w:t>
      </w:r>
      <w:r w:rsidR="004B2599">
        <w:rPr>
          <w:color w:val="FF0000"/>
          <w:sz w:val="18"/>
          <w:szCs w:val="18"/>
        </w:rPr>
        <w:t> </w:t>
      </w:r>
      <w:r>
        <w:rPr>
          <w:color w:val="FF0000"/>
          <w:sz w:val="18"/>
          <w:szCs w:val="18"/>
        </w:rPr>
        <w:t>žiadosti</w:t>
      </w:r>
      <w:r w:rsidR="004B2599">
        <w:rPr>
          <w:color w:val="FF0000"/>
          <w:sz w:val="18"/>
          <w:szCs w:val="18"/>
        </w:rPr>
        <w:t xml:space="preserve"> vrátane uvedenia dôvodu krátenia výdavkov a odôvodnenia výšky krátenia výdavkov. </w:t>
      </w:r>
      <w:r w:rsidR="004B2599" w:rsidRPr="005E3C6C">
        <w:rPr>
          <w:b/>
          <w:color w:val="FF0000"/>
          <w:sz w:val="18"/>
          <w:szCs w:val="18"/>
        </w:rPr>
        <w:t>Dôvod krátenia</w:t>
      </w:r>
      <w:r w:rsidR="004B2599">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2"/>
      <w:r w:rsidR="004B2599" w:rsidRPr="005E3C6C">
        <w:rPr>
          <w:b/>
          <w:color w:val="FF0000"/>
          <w:sz w:val="18"/>
          <w:szCs w:val="18"/>
        </w:rPr>
        <w:t>Výška krátenia</w:t>
      </w:r>
      <w:r w:rsidR="004B2599">
        <w:rPr>
          <w:color w:val="FF0000"/>
          <w:sz w:val="18"/>
          <w:szCs w:val="18"/>
        </w:rPr>
        <w:t xml:space="preserve"> </w:t>
      </w:r>
      <w:commentRangeEnd w:id="2"/>
      <w:r w:rsidR="00767259">
        <w:rPr>
          <w:rStyle w:val="Odkaznakomentr"/>
        </w:rPr>
        <w:commentReference w:id="2"/>
      </w:r>
      <w:r w:rsidR="004B2599">
        <w:rPr>
          <w:color w:val="FF0000"/>
          <w:sz w:val="18"/>
          <w:szCs w:val="18"/>
        </w:rPr>
        <w:t>výdavkov nadväzuje na dôvod krátenia a zvyčajne vychádza z výsledkov odborného hodnotenia. Vo výsledku musí odôvodnenie krátenia výdavkov</w:t>
      </w:r>
      <w:r w:rsidR="004B2599" w:rsidRPr="006D374D">
        <w:rPr>
          <w:color w:val="FF0000"/>
          <w:sz w:val="18"/>
          <w:szCs w:val="18"/>
        </w:rPr>
        <w:t xml:space="preserve"> </w:t>
      </w:r>
      <w:r w:rsidR="004B2599">
        <w:rPr>
          <w:color w:val="FF0000"/>
          <w:sz w:val="18"/>
          <w:szCs w:val="18"/>
        </w:rPr>
        <w:t>ohľadne dôvodu a výšky krátenia jasne a zrozumiteľne odpovedať na dve otázky – na základe čoho došlo ku kráteniu a prečo v danej výške. Kvalita odôvodnenia rozhodnutia poskytovateľa je zásadná pre rozhodnutie štatutárneho orgánu poskytovateľa v druhom stupni, ak dôjde k podaniu opravného prostriedku</w:t>
      </w:r>
      <w:r>
        <w:rPr>
          <w:color w:val="FF0000"/>
          <w:sz w:val="18"/>
          <w:szCs w:val="18"/>
        </w:rPr>
        <w:t>)</w:t>
      </w:r>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5C89DDC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r w:rsidR="004B2599">
        <w:t xml:space="preserve">(ďalej ako „podnet“) </w:t>
      </w:r>
      <w:r>
        <w:t>v súlade s podmienkami uvedenými v</w:t>
      </w:r>
      <w:r w:rsidR="009250CC">
        <w:t> </w:t>
      </w:r>
      <w:r>
        <w:t xml:space="preserve">§ 24 </w:t>
      </w:r>
      <w:r w:rsidR="008607EB" w:rsidRPr="008607EB">
        <w:t xml:space="preserve">odsek 2 a 3 </w:t>
      </w:r>
      <w:r>
        <w:t>zákona o príspevku z EŠIF.</w:t>
      </w:r>
      <w:r w:rsidR="004B2599">
        <w:t xml:space="preserve"> Žiadateľ môže podať podnet písomne riadiacemu orgánu, ktorý preskúmavané rozhodnutie vydal. Rozhodnutie o schválení žiadosti môže byť preskúmané mimo odvolacieho konania do zaslania návrhu na uzavretie zmluvy.</w:t>
      </w:r>
    </w:p>
    <w:p w14:paraId="0A618CA6" w14:textId="77777777" w:rsidR="006C4052" w:rsidRDefault="006C4052" w:rsidP="006C4052">
      <w:pPr>
        <w:spacing w:before="240"/>
        <w:jc w:val="both"/>
      </w:pPr>
      <w:r>
        <w:t xml:space="preserve">Toto rozhodnutie je preskúmateľné súdom. </w:t>
      </w:r>
    </w:p>
    <w:p w14:paraId="20586583" w14:textId="3DB53E5B"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4B2599">
        <w:rPr>
          <w:color w:val="FF0000"/>
          <w:sz w:val="20"/>
          <w:szCs w:val="20"/>
        </w:rPr>
        <w:t xml:space="preserve"> v listinnej podobe</w:t>
      </w:r>
      <w:r>
        <w:rPr>
          <w:color w:val="FF0000"/>
          <w:sz w:val="20"/>
          <w:szCs w:val="20"/>
        </w:rPr>
        <w:t>:</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t xml:space="preserve">                                                                                    ..............................................</w:t>
      </w:r>
    </w:p>
    <w:p w14:paraId="2EE3F740" w14:textId="77777777" w:rsidR="006C4052" w:rsidRDefault="006C4052" w:rsidP="006C4052">
      <w:pPr>
        <w:jc w:val="both"/>
      </w:pPr>
      <w:r>
        <w:lastRenderedPageBreak/>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7844344E" w14:textId="1013F9B0"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695E92C0" w14:textId="51133317" w:rsidR="004B2599" w:rsidRDefault="004B2599" w:rsidP="000B055C">
      <w:pPr>
        <w:spacing w:before="240"/>
        <w:jc w:val="both"/>
        <w:rPr>
          <w:color w:val="FF0000"/>
          <w:sz w:val="20"/>
          <w:szCs w:val="20"/>
        </w:rPr>
      </w:pPr>
    </w:p>
    <w:p w14:paraId="0494034E" w14:textId="77777777" w:rsidR="004B2599" w:rsidRPr="0003066D" w:rsidRDefault="004B2599" w:rsidP="004B2599">
      <w:pPr>
        <w:spacing w:before="240"/>
        <w:jc w:val="both"/>
        <w:rPr>
          <w:szCs w:val="24"/>
        </w:rPr>
      </w:pP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w:t>
      </w:r>
      <w:r w:rsidRPr="0003066D">
        <w:rPr>
          <w:szCs w:val="24"/>
        </w:rPr>
        <w:t xml:space="preserve"> o e-Governmente) v znení neskorších predpisov</w:t>
      </w:r>
      <w:r>
        <w:rPr>
          <w:szCs w:val="24"/>
        </w:rPr>
        <w:t xml:space="preserve"> (ďalej ako „zákon o e-Governmente“)</w:t>
      </w:r>
    </w:p>
    <w:p w14:paraId="689BDE0F" w14:textId="77777777" w:rsidR="004B2599" w:rsidRDefault="004B2599" w:rsidP="000B055C">
      <w:pPr>
        <w:spacing w:before="240"/>
        <w:jc w:val="both"/>
        <w:rPr>
          <w:color w:val="FF0000"/>
          <w:sz w:val="20"/>
          <w:szCs w:val="20"/>
        </w:rPr>
      </w:pP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77FABC63" w:rsidR="000B055C" w:rsidRDefault="000B055C" w:rsidP="009250CC">
      <w:pPr>
        <w:pStyle w:val="Default"/>
        <w:jc w:val="both"/>
        <w:rPr>
          <w:color w:val="auto"/>
          <w:sz w:val="23"/>
          <w:szCs w:val="23"/>
          <w:vertAlign w:val="superscript"/>
        </w:rPr>
      </w:pPr>
      <w:r>
        <w:rPr>
          <w:color w:val="auto"/>
        </w:rPr>
        <w:t xml:space="preserve">(podpísané elektronicky </w:t>
      </w:r>
      <w:r w:rsidR="004B2599">
        <w:rPr>
          <w:color w:val="auto"/>
        </w:rPr>
        <w:t xml:space="preserve">podľa </w:t>
      </w:r>
      <w:r>
        <w:rPr>
          <w:color w:val="auto"/>
        </w:rPr>
        <w:t>zákon</w:t>
      </w:r>
      <w:r w:rsidR="004B2599">
        <w:rPr>
          <w:color w:val="auto"/>
        </w:rPr>
        <w:t>a</w:t>
      </w:r>
      <w:r>
        <w:rPr>
          <w:color w:val="auto"/>
        </w:rPr>
        <w:t xml:space="preserve"> o e-Governmente)</w:t>
      </w:r>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7A2D778D" w14:textId="77777777" w:rsidTr="006A2513">
        <w:trPr>
          <w:trHeight w:val="787"/>
        </w:trPr>
        <w:tc>
          <w:tcPr>
            <w:tcW w:w="4606" w:type="dxa"/>
            <w:shd w:val="clear" w:color="auto" w:fill="CCC0D9"/>
            <w:vAlign w:val="center"/>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0BE563AC" w14:textId="77777777" w:rsidR="00EF3EDE" w:rsidRPr="001341AE" w:rsidRDefault="00EF3EDE" w:rsidP="001C6A00">
            <w:pPr>
              <w:spacing w:after="0" w:line="240" w:lineRule="auto"/>
              <w:jc w:val="both"/>
            </w:pPr>
          </w:p>
        </w:tc>
      </w:tr>
      <w:tr w:rsidR="00EF3EDE" w:rsidRPr="001341AE" w14:paraId="7E53F1FC" w14:textId="77777777" w:rsidTr="006A2513">
        <w:trPr>
          <w:trHeight w:val="841"/>
        </w:trPr>
        <w:tc>
          <w:tcPr>
            <w:tcW w:w="4606" w:type="dxa"/>
            <w:shd w:val="clear" w:color="auto" w:fill="CCC0D9"/>
            <w:vAlign w:val="center"/>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DA6428D" w14:textId="77777777" w:rsidR="00EF3EDE" w:rsidRPr="001341AE" w:rsidRDefault="00EF3EDE" w:rsidP="001C6A00">
            <w:pPr>
              <w:spacing w:after="0" w:line="240" w:lineRule="auto"/>
              <w:jc w:val="both"/>
            </w:pPr>
          </w:p>
        </w:tc>
      </w:tr>
      <w:tr w:rsidR="00EF3EDE" w:rsidRPr="001341AE" w14:paraId="1A3F8C8C" w14:textId="77777777" w:rsidTr="006A2513">
        <w:trPr>
          <w:trHeight w:val="839"/>
        </w:trPr>
        <w:tc>
          <w:tcPr>
            <w:tcW w:w="4606" w:type="dxa"/>
            <w:shd w:val="clear" w:color="auto" w:fill="CCC0D9"/>
            <w:vAlign w:val="center"/>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7F55D0FE" w14:textId="77777777" w:rsidR="00EF3EDE" w:rsidRPr="001341AE" w:rsidRDefault="00EF3EDE" w:rsidP="001C6A00">
            <w:pPr>
              <w:spacing w:after="0" w:line="240" w:lineRule="auto"/>
              <w:jc w:val="both"/>
            </w:pPr>
          </w:p>
        </w:tc>
      </w:tr>
    </w:tbl>
    <w:p w14:paraId="145F2562" w14:textId="5362AFA1"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r w:rsidR="00946FD6">
        <w:t xml:space="preserve">/ </w:t>
      </w:r>
      <w:r w:rsidR="00946FD6" w:rsidRPr="000E3145">
        <w:t>alternatívne v súlade s § 20 ods. 2</w:t>
      </w:r>
      <w:r w:rsidR="00B31D06">
        <w:rPr>
          <w:color w:val="FF0000"/>
          <w:sz w:val="18"/>
          <w:szCs w:val="18"/>
        </w:rPr>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31C6B958" w:rsidR="006C4052" w:rsidRDefault="006C4052" w:rsidP="006C4052">
      <w:pPr>
        <w:pStyle w:val="Odsekzoznamu"/>
        <w:numPr>
          <w:ilvl w:val="0"/>
          <w:numId w:val="14"/>
        </w:numPr>
        <w:spacing w:before="240"/>
        <w:jc w:val="both"/>
        <w:rPr>
          <w:color w:val="FF0000"/>
          <w:sz w:val="18"/>
          <w:szCs w:val="18"/>
        </w:rPr>
      </w:pPr>
      <w:r>
        <w:t xml:space="preserve">zastavil v súlade s § 20 ods. </w:t>
      </w:r>
      <w:r w:rsidR="00900988">
        <w:t>2</w:t>
      </w:r>
      <w:r>
        <w:t xml:space="preserve"> </w:t>
      </w:r>
      <w:r w:rsidR="00DE1934">
        <w:rPr>
          <w:color w:val="FF0000"/>
          <w:sz w:val="18"/>
          <w:szCs w:val="18"/>
        </w:rPr>
        <w:t xml:space="preserve"> </w:t>
      </w:r>
      <w:r>
        <w:t>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r w:rsidR="00061D1C">
        <w:t xml:space="preserve">, hoci bol vo výzve na doplnenie poučený o možnosti zastavenia konania </w:t>
      </w:r>
      <w:r>
        <w:t>/</w:t>
      </w:r>
      <w:r>
        <w:rPr>
          <w:u w:val="single"/>
        </w:rPr>
        <w:t>alternatívne</w:t>
      </w:r>
      <w:r>
        <w:t xml:space="preserve"> žiadateľ na základe výzvy riadiaceho orgánu na doplnenie chýbajúcich náležitostí žiadosti v stanovenej lehote nepredložil žiadne vyžadované náležitosti</w:t>
      </w:r>
      <w:r w:rsidR="00061D1C">
        <w:t>, hoci bol vo výzve na doplnenie poučený o možnosti zastavenia konania</w:t>
      </w:r>
      <w:r>
        <w:t>/</w:t>
      </w:r>
      <w:r>
        <w:rPr>
          <w:u w:val="single"/>
        </w:rPr>
        <w:t>alternatívne</w:t>
      </w:r>
      <w:r>
        <w:t xml:space="preserve"> na základe výzvy riadiaceho orgánu na doplnenie chýbajúcich náležitostí žiadosti neodstránil pochybnosti o pravdivosti alebo úplnosti žiadosti,</w:t>
      </w:r>
      <w:r w:rsidR="00061D1C">
        <w:t xml:space="preserve"> hoci bol vo výzve na doplnenie poučený o možnosti zastavenia konania.</w:t>
      </w:r>
      <w:r>
        <w:t xml:space="preserve"> </w:t>
      </w:r>
      <w:r w:rsidR="00061D1C">
        <w:t>Konkrétne</w:t>
      </w:r>
      <w:r>
        <w:t>....</w:t>
      </w:r>
      <w:r>
        <w:rPr>
          <w:color w:val="FF0000"/>
          <w:sz w:val="18"/>
          <w:szCs w:val="18"/>
        </w:rPr>
        <w:t>(</w:t>
      </w:r>
      <w:r w:rsidR="00061D1C">
        <w:rPr>
          <w:color w:val="FF0000"/>
          <w:sz w:val="18"/>
          <w:szCs w:val="18"/>
        </w:rPr>
        <w:t>P</w:t>
      </w:r>
      <w:r>
        <w:rPr>
          <w:color w:val="FF0000"/>
          <w:sz w:val="18"/>
          <w:szCs w:val="18"/>
        </w:rPr>
        <w:t xml:space="preserve">ozn. </w:t>
      </w:r>
      <w:r w:rsidR="00061D1C">
        <w:rPr>
          <w:color w:val="FF0000"/>
          <w:sz w:val="18"/>
          <w:szCs w:val="18"/>
        </w:rPr>
        <w:t>je potrebné doplniť konkrétne dôvody, pre ktoré dochádza k zastaveniu konania v tom zmysle, že je potrebné uviesť, akú mal žiadateľ povinnosť, z čoho mu vyplývala (z výzvy, z prílohy výzvy, z inej riadiacej dokumentácie, na ktorú výzva odkazovala), koľkokrát a akým spôsobom bol vyzvaný poskytovateľom na jej splnenie a v akom rozsahu ju napriek výzvam nesplnil</w:t>
      </w:r>
      <w:r w:rsidR="00AE33CA" w:rsidRPr="00D263C2">
        <w:rPr>
          <w:color w:val="FF0000"/>
          <w:sz w:val="18"/>
          <w:szCs w:val="18"/>
        </w:rPr>
        <w:t>, v dôsledku čoho stále pretrvávajú pochybnosti o pravdivosti a úplnosti žiadosti</w:t>
      </w:r>
      <w:r w:rsidR="00061D1C" w:rsidRPr="00D263C2">
        <w:rPr>
          <w:color w:val="FF0000"/>
          <w:sz w:val="18"/>
          <w:szCs w:val="18"/>
        </w:rPr>
        <w:t>.</w:t>
      </w:r>
      <w:r w:rsidRPr="00D263C2">
        <w:rPr>
          <w:color w:val="FF0000"/>
          <w:sz w:val="18"/>
          <w:szCs w:val="18"/>
        </w:rPr>
        <w:t>).</w:t>
      </w:r>
    </w:p>
    <w:p w14:paraId="783DFCDB" w14:textId="3ECB86DA" w:rsidR="00900988" w:rsidRDefault="006C4052" w:rsidP="006C4052">
      <w:pPr>
        <w:spacing w:before="240"/>
        <w:jc w:val="both"/>
        <w:rPr>
          <w:b/>
        </w:rPr>
      </w:pPr>
      <w:r>
        <w:rPr>
          <w:b/>
        </w:rPr>
        <w:t xml:space="preserve">Poučenie o opravnom prostriedku: </w:t>
      </w:r>
    </w:p>
    <w:p w14:paraId="21013B0E" w14:textId="5EF306B5" w:rsidR="00900988" w:rsidRPr="00900988" w:rsidRDefault="00900988" w:rsidP="006C4052">
      <w:pPr>
        <w:spacing w:before="240"/>
        <w:jc w:val="both"/>
        <w:rPr>
          <w:b/>
          <w:iCs/>
        </w:rPr>
      </w:pPr>
      <w:commentRangeStart w:id="3"/>
      <w:r w:rsidRPr="000E3145">
        <w:rPr>
          <w:iCs/>
        </w:rPr>
        <w:t xml:space="preserve">Proti tomuto rozhodnutiu je v súlade s § 22 zákona </w:t>
      </w:r>
      <w:r w:rsidRPr="000E3145">
        <w:rPr>
          <w:iCs/>
        </w:rP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r>
        <w:rPr>
          <w:iCs/>
        </w:rPr>
        <w:t>.</w:t>
      </w:r>
      <w:commentRangeEnd w:id="3"/>
      <w:r>
        <w:rPr>
          <w:rStyle w:val="Odkaznakomentr"/>
        </w:rPr>
        <w:commentReference w:id="3"/>
      </w:r>
    </w:p>
    <w:p w14:paraId="43422D17" w14:textId="77777777" w:rsidR="00900988" w:rsidRDefault="00900988" w:rsidP="006C4052">
      <w:pPr>
        <w:spacing w:before="240"/>
        <w:jc w:val="both"/>
        <w:rPr>
          <w:b/>
        </w:rPr>
      </w:pPr>
    </w:p>
    <w:p w14:paraId="3799CEC7" w14:textId="77777777" w:rsidR="00900988" w:rsidRDefault="006C4052" w:rsidP="006C4052">
      <w:pPr>
        <w:spacing w:before="240"/>
        <w:jc w:val="both"/>
      </w:pPr>
      <w:commentRangeStart w:id="4"/>
      <w:r>
        <w:t xml:space="preserve">Proti tomuto rozhodnutiu nie je v súlade s § 22 ods. 7 písm. </w:t>
      </w:r>
      <w:r w:rsidR="001E528A">
        <w:t>a</w:t>
      </w:r>
      <w:r>
        <w:t xml:space="preserve">) zákona o príspevku z EŠIF možné podať odvolanie. </w:t>
      </w:r>
      <w:commentRangeEnd w:id="4"/>
      <w:r w:rsidR="00900988">
        <w:rPr>
          <w:rStyle w:val="Odkaznakomentr"/>
        </w:rPr>
        <w:commentReference w:id="4"/>
      </w:r>
    </w:p>
    <w:p w14:paraId="0E2D287A" w14:textId="2904C8D8" w:rsidR="006C4052" w:rsidRDefault="006C4052" w:rsidP="006C4052">
      <w:pPr>
        <w:spacing w:before="240"/>
        <w:jc w:val="both"/>
      </w:pPr>
      <w:commentRangeStart w:id="5"/>
      <w:r>
        <w:lastRenderedPageBreak/>
        <w:t xml:space="preserve">Žiadateľ je oprávnený </w:t>
      </w:r>
      <w:r w:rsidR="003A0B43">
        <w:t>po</w:t>
      </w:r>
      <w:r w:rsidR="009250CC">
        <w:t> </w:t>
      </w:r>
      <w:r w:rsidR="003A0B43">
        <w:t xml:space="preserve">nadobudnutí právoplatnosti tohto rozhodnutia </w:t>
      </w:r>
      <w:r>
        <w:t xml:space="preserve">podať podnet na preskúmanie rozhodnutia mimo odvolacieho konania </w:t>
      </w:r>
      <w:r w:rsidR="00061D1C">
        <w:t xml:space="preserve">(ďalej ako „podnet“) </w:t>
      </w:r>
      <w:r>
        <w:t xml:space="preserve">v súlade s podmienkami uvedenými v § 24 </w:t>
      </w:r>
      <w:r w:rsidR="008607EB" w:rsidRPr="008607EB">
        <w:t xml:space="preserve">odsek 2 a 3 </w:t>
      </w:r>
      <w:r>
        <w:t>zákona o príspevku z</w:t>
      </w:r>
      <w:r w:rsidR="009250CC">
        <w:t> </w:t>
      </w:r>
      <w:r>
        <w:t>EŠIF.</w:t>
      </w:r>
      <w:r w:rsidR="00061D1C">
        <w:t xml:space="preserve"> Žiadateľ môže podať podnet písomne riadiacemu orgánu, ktorý preskúmavané rozhodnutie vydal. Konanie o preskúmaní rozhodnutia o zastavení konania mimo odvolacieho konania musí byť začaté najneskôr do dvoch rokov od nadobudnutia právoplatnosti rozhodnutia. </w:t>
      </w:r>
      <w:commentRangeEnd w:id="5"/>
      <w:r w:rsidR="00984380">
        <w:rPr>
          <w:rStyle w:val="Odkaznakomentr"/>
        </w:rPr>
        <w:commentReference w:id="5"/>
      </w:r>
    </w:p>
    <w:p w14:paraId="75768597" w14:textId="77777777" w:rsidR="006C4052" w:rsidRDefault="006C4052" w:rsidP="006C4052">
      <w:pPr>
        <w:spacing w:before="240"/>
        <w:jc w:val="both"/>
      </w:pPr>
      <w:r>
        <w:t xml:space="preserve">Toto rozhodnutie je preskúmateľné súdom. </w:t>
      </w:r>
    </w:p>
    <w:p w14:paraId="435E4901" w14:textId="5FBA8DC2"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5121D3">
        <w:rPr>
          <w:color w:val="FF0000"/>
          <w:sz w:val="20"/>
          <w:szCs w:val="20"/>
        </w:rPr>
        <w:t xml:space="preserve"> v listinnej podobe</w:t>
      </w:r>
      <w:r>
        <w:rPr>
          <w:color w:val="FF0000"/>
          <w:sz w:val="20"/>
          <w:szCs w:val="20"/>
        </w:rPr>
        <w:t>:</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303CDE7" w14:textId="12DD2219" w:rsidR="005121D3" w:rsidRPr="0003066D" w:rsidRDefault="00712776" w:rsidP="005121D3">
      <w:pPr>
        <w:spacing w:before="240"/>
        <w:jc w:val="both"/>
        <w:rPr>
          <w:szCs w:val="24"/>
        </w:rPr>
      </w:pPr>
      <w:r>
        <w:t xml:space="preserve"> </w:t>
      </w:r>
      <w:r w:rsidR="005121D3" w:rsidRPr="00001CBD">
        <w:rPr>
          <w:szCs w:val="24"/>
        </w:rPr>
        <w:t xml:space="preserve">V ........................., za dátum vydania rozhodnutia sa považuje dátum vyplývajúci z kvalifikovanej elektronickej časovej pečiatky pripojenej k autorizácii oprávnenou osobou podľa </w:t>
      </w:r>
      <w:r w:rsidR="005121D3" w:rsidRPr="0003066D">
        <w:rPr>
          <w:szCs w:val="24"/>
        </w:rPr>
        <w:t>zákona č.</w:t>
      </w:r>
      <w:r w:rsidR="005121D3" w:rsidRPr="000518CF">
        <w:t xml:space="preserve"> 305/2013 Z. z. o elektronickej podobe výkonu pôsobnosti orgánov verejnej moci a o zmene a doplnení niektorých zákonov (zákon</w:t>
      </w:r>
      <w:r w:rsidR="005121D3" w:rsidRPr="0003066D">
        <w:rPr>
          <w:szCs w:val="24"/>
        </w:rPr>
        <w:t xml:space="preserve"> o e-Governmente) v znení neskorších predpisov</w:t>
      </w:r>
      <w:r w:rsidR="005121D3">
        <w:rPr>
          <w:szCs w:val="24"/>
        </w:rPr>
        <w:t xml:space="preserve"> (ďalej ako „zákon o e-Governmente“)</w:t>
      </w:r>
    </w:p>
    <w:p w14:paraId="38DDB470" w14:textId="77777777" w:rsidR="005121D3" w:rsidRDefault="005121D3" w:rsidP="00712776">
      <w:pPr>
        <w:spacing w:before="240"/>
        <w:jc w:val="both"/>
      </w:pPr>
    </w:p>
    <w:p w14:paraId="2E23DA2D" w14:textId="2398D2DA"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7997C576" w:rsidR="002607DB" w:rsidRDefault="002607DB" w:rsidP="009250CC">
      <w:pPr>
        <w:pStyle w:val="Default"/>
        <w:jc w:val="both"/>
        <w:rPr>
          <w:color w:val="auto"/>
          <w:sz w:val="23"/>
          <w:szCs w:val="23"/>
          <w:vertAlign w:val="superscript"/>
        </w:rPr>
      </w:pPr>
      <w:r>
        <w:rPr>
          <w:color w:val="auto"/>
        </w:rPr>
        <w:t xml:space="preserve">(podpísané elektronicky </w:t>
      </w:r>
      <w:r w:rsidR="005121D3">
        <w:rPr>
          <w:color w:val="auto"/>
        </w:rPr>
        <w:t xml:space="preserve">podľa </w:t>
      </w:r>
      <w:r>
        <w:rPr>
          <w:color w:val="auto"/>
        </w:rPr>
        <w:t>zákon</w:t>
      </w:r>
      <w:r w:rsidR="005121D3">
        <w:rPr>
          <w:color w:val="auto"/>
        </w:rPr>
        <w:t>a</w:t>
      </w:r>
      <w:r>
        <w:rPr>
          <w:color w:val="auto"/>
        </w:rPr>
        <w:t xml:space="preserve"> o e-Governmente)</w:t>
      </w:r>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63ABC2B8" w14:textId="77777777" w:rsidTr="006A2513">
        <w:trPr>
          <w:trHeight w:val="683"/>
        </w:trPr>
        <w:tc>
          <w:tcPr>
            <w:tcW w:w="4606" w:type="dxa"/>
            <w:shd w:val="clear" w:color="auto" w:fill="CCC0D9"/>
            <w:vAlign w:val="center"/>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26D565B6" w14:textId="77777777" w:rsidR="00EF3EDE" w:rsidRPr="001341AE" w:rsidRDefault="00EF3EDE" w:rsidP="001C6A00">
            <w:pPr>
              <w:spacing w:after="0" w:line="240" w:lineRule="auto"/>
              <w:jc w:val="both"/>
            </w:pPr>
          </w:p>
        </w:tc>
      </w:tr>
      <w:tr w:rsidR="00EF3EDE" w:rsidRPr="001341AE" w14:paraId="471331DC" w14:textId="77777777" w:rsidTr="006A2513">
        <w:trPr>
          <w:trHeight w:val="693"/>
        </w:trPr>
        <w:tc>
          <w:tcPr>
            <w:tcW w:w="4606" w:type="dxa"/>
            <w:shd w:val="clear" w:color="auto" w:fill="CCC0D9"/>
            <w:vAlign w:val="center"/>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4888E703" w14:textId="77777777" w:rsidR="00EF3EDE" w:rsidRPr="001341AE" w:rsidRDefault="00EF3EDE" w:rsidP="001C6A00">
            <w:pPr>
              <w:spacing w:after="0" w:line="240" w:lineRule="auto"/>
              <w:jc w:val="both"/>
            </w:pPr>
          </w:p>
        </w:tc>
      </w:tr>
      <w:tr w:rsidR="00EF3EDE" w:rsidRPr="001341AE" w14:paraId="7343E2D2" w14:textId="77777777" w:rsidTr="006A2513">
        <w:trPr>
          <w:trHeight w:val="703"/>
        </w:trPr>
        <w:tc>
          <w:tcPr>
            <w:tcW w:w="4606" w:type="dxa"/>
            <w:shd w:val="clear" w:color="auto" w:fill="CCC0D9"/>
            <w:vAlign w:val="center"/>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
          <w:p w14:paraId="5080AB99" w14:textId="77777777" w:rsidR="00EF3EDE" w:rsidRPr="001341AE" w:rsidRDefault="00EF3EDE" w:rsidP="001C6A00">
            <w:pPr>
              <w:spacing w:after="0" w:line="240" w:lineRule="auto"/>
              <w:jc w:val="both"/>
            </w:pPr>
          </w:p>
        </w:tc>
      </w:tr>
    </w:tbl>
    <w:p w14:paraId="2897A5EE" w14:textId="2FC13212" w:rsidR="006C4052" w:rsidRDefault="006C4052" w:rsidP="006C4052">
      <w:pPr>
        <w:spacing w:before="240"/>
        <w:jc w:val="both"/>
        <w:rPr>
          <w:rFonts w:eastAsia="Times New Roman"/>
        </w:rPr>
      </w:pPr>
      <w:r>
        <w:t>rozhodol tak, že v súlade s § 19 ods. 9 písm. b)</w:t>
      </w:r>
      <w:r w:rsidR="003621FF">
        <w:t xml:space="preserve">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5D3DC5">
        <w:rPr>
          <w:color w:val="FF0000"/>
          <w:sz w:val="18"/>
          <w:szCs w:val="18"/>
        </w:rPr>
        <w:t>„</w:t>
      </w:r>
      <w:r w:rsidR="003621FF">
        <w:rPr>
          <w:color w:val="FF0000"/>
          <w:sz w:val="18"/>
          <w:szCs w:val="18"/>
        </w:rPr>
        <w:t>§ 19 ods. 9 písm. b)</w:t>
      </w:r>
      <w:r w:rsidR="005D3DC5">
        <w:rPr>
          <w:color w:val="FF0000"/>
          <w:sz w:val="18"/>
          <w:szCs w:val="18"/>
        </w:rPr>
        <w:t>“</w:t>
      </w:r>
      <w:r w:rsidR="003621FF" w:rsidRPr="00952092">
        <w:rPr>
          <w:color w:val="FF0000"/>
          <w:sz w:val="18"/>
          <w:szCs w:val="18"/>
        </w:rPr>
        <w:t xml:space="preserve"> znením </w:t>
      </w:r>
      <w:r w:rsidR="005D3DC5">
        <w:rPr>
          <w:color w:val="FF0000"/>
          <w:sz w:val="18"/>
          <w:szCs w:val="18"/>
        </w:rPr>
        <w:t>„</w:t>
      </w:r>
      <w:r w:rsidR="003621FF" w:rsidRPr="00952092">
        <w:rPr>
          <w:color w:val="FF0000"/>
          <w:sz w:val="18"/>
          <w:szCs w:val="18"/>
        </w:rPr>
        <w:t xml:space="preserve">§ 57 </w:t>
      </w:r>
      <w:r w:rsidR="004303AC">
        <w:rPr>
          <w:color w:val="FF0000"/>
          <w:sz w:val="18"/>
          <w:szCs w:val="18"/>
        </w:rPr>
        <w:t xml:space="preserve">druhá veta </w:t>
      </w:r>
      <w:r w:rsidR="003621FF" w:rsidRPr="00952092">
        <w:rPr>
          <w:color w:val="FF0000"/>
          <w:sz w:val="18"/>
          <w:szCs w:val="18"/>
        </w:rPr>
        <w:t>v spojení s § 19</w:t>
      </w:r>
      <w:r w:rsidR="005121D3">
        <w:rPr>
          <w:color w:val="FF0000"/>
          <w:sz w:val="18"/>
          <w:szCs w:val="18"/>
        </w:rPr>
        <w:t xml:space="preserve"> ods. 10 až 12</w:t>
      </w:r>
      <w:r w:rsidR="005D3DC5">
        <w:rPr>
          <w:color w:val="FF0000"/>
          <w:sz w:val="18"/>
          <w:szCs w:val="18"/>
        </w:rPr>
        <w:t>“</w:t>
      </w:r>
      <w:r w:rsidR="003621FF" w:rsidRPr="00952092">
        <w:rPr>
          <w:color w:val="FF0000"/>
          <w:sz w:val="18"/>
          <w:szCs w:val="18"/>
        </w:rPr>
        <w:t xml:space="preserve"> </w:t>
      </w:r>
      <w:r>
        <w:t xml:space="preserve">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20515DB2"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w:t>
      </w:r>
      <w:r w:rsidR="005121D3">
        <w:t>, avšak žiadosť nebolo možné schváliť z dôvodu nedostatku finančných prostriedkov určených vo výzve</w:t>
      </w:r>
      <w:r>
        <w:t>. Žiadosť bola predmetom odborného hodnotenia, v rámci ktorého došlo k zníženiu počtu bodov z dôvodu, že .....</w:t>
      </w:r>
      <w:r>
        <w:rPr>
          <w:color w:val="FF0000"/>
          <w:sz w:val="18"/>
          <w:szCs w:val="18"/>
        </w:rPr>
        <w:t>(</w:t>
      </w:r>
      <w:r w:rsidR="005121D3">
        <w:rPr>
          <w:color w:val="FF0000"/>
          <w:sz w:val="18"/>
          <w:szCs w:val="18"/>
        </w:rPr>
        <w:t>P</w:t>
      </w:r>
      <w:r>
        <w:rPr>
          <w:color w:val="FF0000"/>
          <w:sz w:val="18"/>
          <w:szCs w:val="18"/>
        </w:rPr>
        <w:t>ozn. uviesť dôvody, pre ktoré došlo k zníženiu bodového hodnotenia</w:t>
      </w:r>
      <w:r w:rsidR="005121D3">
        <w:rPr>
          <w:color w:val="FF0000"/>
          <w:sz w:val="18"/>
          <w:szCs w:val="18"/>
        </w:rPr>
        <w:t>.</w:t>
      </w:r>
      <w:r w:rsidR="005121D3" w:rsidRPr="005121D3">
        <w:rPr>
          <w:color w:val="FF0000"/>
          <w:sz w:val="18"/>
          <w:szCs w:val="18"/>
        </w:rPr>
        <w:t xml:space="preserve"> </w:t>
      </w:r>
      <w:r w:rsidR="005121D3">
        <w:rPr>
          <w:color w:val="FF0000"/>
          <w:sz w:val="18"/>
          <w:szCs w:val="18"/>
        </w:rPr>
        <w:t>Odôvodnenie rozhodnutia musí obsahovať osobitný výpočet každého bodovacieho hodnotiaceho kritéria, v ktorom bol znížený počet bodov, s uvedením počtu bodov, ktoré podľa výsledku OH žiadateľ za dané kritérium skutočne získal a </w:t>
      </w:r>
      <w:commentRangeStart w:id="6"/>
      <w:r w:rsidR="005121D3">
        <w:rPr>
          <w:color w:val="FF0000"/>
          <w:sz w:val="18"/>
          <w:szCs w:val="18"/>
        </w:rPr>
        <w:t xml:space="preserve">konkrétne dôvody </w:t>
      </w:r>
      <w:commentRangeEnd w:id="6"/>
      <w:r w:rsidR="00767259">
        <w:rPr>
          <w:rStyle w:val="Odkaznakomentr"/>
        </w:rPr>
        <w:commentReference w:id="6"/>
      </w:r>
      <w:r w:rsidR="005121D3">
        <w:rPr>
          <w:color w:val="FF0000"/>
          <w:sz w:val="18"/>
          <w:szCs w:val="18"/>
        </w:rPr>
        <w:t>zníženia počtu bodov</w:t>
      </w:r>
      <w:r w:rsidR="00967B29" w:rsidRPr="00E643CD">
        <w:rPr>
          <w:color w:val="FF0000"/>
          <w:sz w:val="18"/>
          <w:szCs w:val="18"/>
        </w:rPr>
        <w:t>; v prípade hodnotiacich kritérií, pri ktorých znížený počet pridelených bodov nie je dôsledkom nedostatkov žiadosti, ale vyplýva zo samotného nastavenia hodnotiaceho kritéria (napr. vyšším počtom bodov poskytovateľ vyjadruje zvýšenú podporu resp. preferenciu určitej skutočnosti) postačuje odkázať len na túto skutočnosť aj jej zhodnotenie podľa nastavení hodnotiaceho kritéria</w:t>
      </w:r>
      <w:r w:rsidR="005121D3" w:rsidRPr="00E643CD">
        <w:rPr>
          <w:color w:val="FF0000"/>
          <w:sz w:val="18"/>
          <w:szCs w:val="18"/>
        </w:rPr>
        <w:t>. Odôvodnenie</w:t>
      </w:r>
      <w:r w:rsidR="005121D3">
        <w:rPr>
          <w:color w:val="FF0000"/>
          <w:sz w:val="18"/>
          <w:szCs w:val="18"/>
        </w:rPr>
        <w:t xml:space="preserve"> </w:t>
      </w:r>
      <w:r w:rsidR="005121D3" w:rsidRPr="007A2785">
        <w:rPr>
          <w:color w:val="FF0000"/>
          <w:sz w:val="18"/>
          <w:szCs w:val="18"/>
          <w:u w:val="single"/>
        </w:rPr>
        <w:t>sa nesmie limitovať</w:t>
      </w:r>
      <w:r w:rsidR="005121D3">
        <w:rPr>
          <w:color w:val="FF0000"/>
          <w:sz w:val="18"/>
          <w:szCs w:val="18"/>
        </w:rPr>
        <w:t xml:space="preserve"> iba na uvedenie celkového počtu získaných bodov a výpočet kritérií, v ktorých došlo ku kráteniu, bez uvedenia konkrétnej bodovej strany za jednotlivé kritéri</w:t>
      </w:r>
      <w:r w:rsidR="0072576F">
        <w:rPr>
          <w:color w:val="FF0000"/>
          <w:sz w:val="18"/>
          <w:szCs w:val="18"/>
        </w:rPr>
        <w:t xml:space="preserve">á </w:t>
      </w:r>
      <w:r w:rsidR="0072576F" w:rsidRPr="0072576F">
        <w:rPr>
          <w:color w:val="FF0000"/>
          <w:sz w:val="18"/>
          <w:szCs w:val="18"/>
        </w:rPr>
        <w:t>(ak relevantné)</w:t>
      </w:r>
      <w:r w:rsidR="005121D3">
        <w:rPr>
          <w:color w:val="FF0000"/>
          <w:sz w:val="18"/>
          <w:szCs w:val="18"/>
        </w:rPr>
        <w:t xml:space="preserve">. Uvedené skutočnosti musia mať svoj základ už v hodnotiacom hárku, preto, ak tomu tak nie </w:t>
      </w:r>
      <w:r w:rsidR="005121D3">
        <w:rPr>
          <w:color w:val="FF0000"/>
          <w:sz w:val="18"/>
          <w:szCs w:val="18"/>
        </w:rPr>
        <w:lastRenderedPageBreak/>
        <w:t>je, a teda poskytovateľ nemá dostatočné podklady pre vyhotovenie správneho a riadne odôvodneného rozhodnutia, je potrebné uplatniť postup podľa kapitoly 3.2.1.2 bod 10 Systému riadenia EŠIF. Kvalita odôvodnenia rozhodnutia poskytovateľa je zásadná pre rozhodnutie štatutárneho orgánu poskytovateľa v druhom stupni, ak dôjde k podaniu opravného prostriedku</w:t>
      </w:r>
      <w:r>
        <w:rPr>
          <w:color w:val="FF0000"/>
          <w:sz w:val="18"/>
          <w:szCs w:val="18"/>
        </w:rPr>
        <w:t>)</w:t>
      </w:r>
      <w:r>
        <w:t>/</w:t>
      </w:r>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r w:rsidR="00F0384D">
        <w:rPr>
          <w:color w:val="FF0000"/>
          <w:sz w:val="18"/>
          <w:szCs w:val="18"/>
        </w:rPr>
        <w:t>.</w:t>
      </w:r>
      <w:r>
        <w:t xml:space="preserve"> Žiadosť v dôsledku aplikácie výberových kritérií..... </w:t>
      </w:r>
      <w:r>
        <w:rPr>
          <w:color w:val="FF0000"/>
          <w:sz w:val="18"/>
          <w:szCs w:val="18"/>
        </w:rPr>
        <w:t>(Pozn. uviesť špecifikáciu dôvodov</w:t>
      </w:r>
      <w:r w:rsidR="005121D3">
        <w:rPr>
          <w:color w:val="FF0000"/>
          <w:sz w:val="18"/>
          <w:szCs w:val="18"/>
        </w:rPr>
        <w:t xml:space="preserve"> primerane podľa inštrukcií podľa predchádzajúcej alternatívy</w:t>
      </w:r>
      <w:r>
        <w:rPr>
          <w:color w:val="FF0000"/>
          <w:sz w:val="18"/>
          <w:szCs w:val="18"/>
        </w:rPr>
        <w:t>)</w:t>
      </w:r>
      <w:r>
        <w:t xml:space="preserve">. </w:t>
      </w:r>
    </w:p>
    <w:p w14:paraId="43F88774" w14:textId="73F174A6" w:rsidR="006C4052" w:rsidRDefault="006C4052" w:rsidP="006C4052">
      <w:pPr>
        <w:spacing w:before="240"/>
        <w:jc w:val="both"/>
      </w:pPr>
      <w:r>
        <w:t>V rámci výzvy bol predložený počet žiadostí, ktoré svojou výškou schváleného nenávratného finančného príspevku presahovali výšku finančných prostriedkov určených na vyčerpanie vo</w:t>
      </w:r>
      <w:r w:rsidR="00725115">
        <w:t> </w:t>
      </w:r>
      <w:r>
        <w:t xml:space="preserve">výzve. Z dôvodu nedostatku finančných prostriedkov určených na vyčerpanie vo výzve </w:t>
      </w:r>
      <w:commentRangeStart w:id="7"/>
      <w:r>
        <w:t>rozhodol riadiaci orgán o neschválení žiadosti</w:t>
      </w:r>
      <w:commentRangeEnd w:id="7"/>
      <w:r w:rsidR="00F92BE5">
        <w:rPr>
          <w:rStyle w:val="Odkaznakomentr"/>
        </w:rPr>
        <w:commentReference w:id="7"/>
      </w:r>
      <w:r>
        <w:t>.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269E57B3" w14:textId="70A7F7E1" w:rsidR="00F92BE5" w:rsidRDefault="00F92BE5" w:rsidP="00A60C15">
      <w:pPr>
        <w:spacing w:before="240"/>
        <w:jc w:val="both"/>
        <w:rPr>
          <w:b/>
        </w:rPr>
      </w:pPr>
      <w:r>
        <w:t xml:space="preserve">Overenie podmienok poskytovania príspevku vykonané poskytovateľom v rámci konania o žiadosti nelimituje poskytovateľa alebo štatutárny orgán poskytovateľa v overovaní ich splnenia v prípadných </w:t>
      </w:r>
      <w:commentRangeStart w:id="8"/>
      <w:r>
        <w:t xml:space="preserve">ďalších konaniach v súvislosti so žiadosťou v súlade so zákonom o príspevku z EŠIF. </w:t>
      </w:r>
      <w:commentRangeEnd w:id="8"/>
      <w:r>
        <w:rPr>
          <w:rStyle w:val="Odkaznakomentr"/>
        </w:rPr>
        <w:commentReference w:id="8"/>
      </w:r>
    </w:p>
    <w:p w14:paraId="19299086" w14:textId="60548C7C"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40C5F85E"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 xml:space="preserve">preskúmanie rozhodnutia mimo odvolacieho konania </w:t>
      </w:r>
      <w:r w:rsidR="00F92BE5">
        <w:t xml:space="preserve">(ďalej ako „podnet“) </w:t>
      </w:r>
      <w:r>
        <w:t>v súlade s podmienkami uvedenými v</w:t>
      </w:r>
      <w:r w:rsidR="009250CC">
        <w:t> </w:t>
      </w:r>
      <w:r>
        <w:t xml:space="preserve">§ 24 </w:t>
      </w:r>
      <w:r w:rsidR="008607EB" w:rsidRPr="008607EB">
        <w:t xml:space="preserve">odsek 2 a 3 </w:t>
      </w:r>
      <w:r>
        <w:t>zákona o príspevku z EŠIF.</w:t>
      </w:r>
      <w:r w:rsidR="00F92BE5">
        <w:t xml:space="preserve"> Žiadateľ môže podať podnet písomne riadiacemu orgánu, ktorý preskúmavané rozhodnutie vydal. Konanie o preskúmaní rozhodnutia o </w:t>
      </w:r>
      <w:r w:rsidR="008607EB">
        <w:t>neschválení</w:t>
      </w:r>
      <w:r w:rsidR="00F92BE5">
        <w:t xml:space="preserve"> mimo odvolacieho konania musí byť začaté najneskôr do dvoch rokov od nadobudnutia právoplatnosti rozhodnutia.</w:t>
      </w:r>
    </w:p>
    <w:p w14:paraId="062CCC4E" w14:textId="77777777" w:rsidR="006C4052" w:rsidRDefault="006C4052" w:rsidP="006C4052">
      <w:pPr>
        <w:spacing w:before="240"/>
        <w:jc w:val="both"/>
      </w:pPr>
      <w:r>
        <w:t>Toto rozhodnutie je preskúmateľné súdom.</w:t>
      </w:r>
    </w:p>
    <w:p w14:paraId="09074DE9" w14:textId="6C84398C"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F92BE5">
        <w:rPr>
          <w:color w:val="FF0000"/>
          <w:sz w:val="20"/>
          <w:szCs w:val="20"/>
        </w:rPr>
        <w:t xml:space="preserve"> v listinnej podobe</w:t>
      </w:r>
      <w:r>
        <w:rPr>
          <w:color w:val="FF0000"/>
          <w:sz w:val="20"/>
          <w:szCs w:val="20"/>
        </w:rPr>
        <w:t>:</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lastRenderedPageBreak/>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1CDF4A87" w14:textId="58110445" w:rsidR="00F92BE5" w:rsidRPr="0003066D" w:rsidRDefault="00F92BE5" w:rsidP="00F92BE5">
      <w:pPr>
        <w:spacing w:before="240"/>
        <w:jc w:val="both"/>
        <w:rPr>
          <w:szCs w:val="24"/>
        </w:rPr>
      </w:pPr>
      <w:r w:rsidRPr="00001CBD">
        <w:rPr>
          <w:szCs w:val="24"/>
        </w:rPr>
        <w:t>V ........................., za dátum vydania rozhodnutia sa považuje dátum vyplývajúci z kvalifikovanej elektronickej časovej pečiatky pripojenej k autorizácii oprávnenou osobou podľa</w:t>
      </w:r>
      <w:r w:rsidRPr="005E3C6C">
        <w:rPr>
          <w:color w:val="FF0000"/>
          <w:szCs w:val="24"/>
        </w:rPr>
        <w:t xml:space="preserve"> </w:t>
      </w:r>
      <w:r w:rsidRPr="0003066D">
        <w:rPr>
          <w:szCs w:val="24"/>
        </w:rPr>
        <w:t>zákona č.</w:t>
      </w:r>
      <w:r w:rsidRPr="000518CF">
        <w:t xml:space="preserve"> 305/2013 Z. z. o elektronickej podobe výkonu pôsobnosti orgánov verejnej moci a o zmene a doplnení niektorých zákonov (zákon</w:t>
      </w:r>
      <w:r w:rsidRPr="00A72B5B">
        <w:t xml:space="preserve"> o e-Governmente) v znení neskorších predpisov</w:t>
      </w:r>
      <w:r>
        <w:rPr>
          <w:szCs w:val="24"/>
        </w:rPr>
        <w:t xml:space="preserve"> (ďalej ako „zákon o e-Governmente“)</w:t>
      </w:r>
    </w:p>
    <w:p w14:paraId="67D88630" w14:textId="77777777" w:rsidR="00F92BE5" w:rsidRDefault="00712776" w:rsidP="00712776">
      <w:pPr>
        <w:spacing w:before="240"/>
        <w:jc w:val="both"/>
      </w:pPr>
      <w:r>
        <w:t xml:space="preserve">            </w:t>
      </w:r>
    </w:p>
    <w:p w14:paraId="08F0D252" w14:textId="6153D328"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6F2C080B" w:rsidR="005D458D" w:rsidRDefault="005D458D" w:rsidP="009250CC">
      <w:pPr>
        <w:pStyle w:val="Default"/>
        <w:jc w:val="both"/>
        <w:rPr>
          <w:color w:val="auto"/>
          <w:sz w:val="23"/>
          <w:szCs w:val="23"/>
          <w:vertAlign w:val="superscript"/>
        </w:rPr>
      </w:pPr>
      <w:r>
        <w:rPr>
          <w:color w:val="auto"/>
        </w:rPr>
        <w:t xml:space="preserve">(podpísané elektronicky </w:t>
      </w:r>
      <w:r w:rsidR="00F92BE5">
        <w:rPr>
          <w:color w:val="auto"/>
        </w:rPr>
        <w:t xml:space="preserve">podľa </w:t>
      </w:r>
      <w:r>
        <w:rPr>
          <w:color w:val="auto"/>
        </w:rPr>
        <w:t>zákon</w:t>
      </w:r>
      <w:r w:rsidR="00F92BE5">
        <w:rPr>
          <w:color w:val="auto"/>
        </w:rPr>
        <w:t>a</w:t>
      </w:r>
      <w:r>
        <w:rPr>
          <w:color w:val="auto"/>
        </w:rPr>
        <w:t xml:space="preserve"> o e-Governmente)</w:t>
      </w:r>
      <w:r w:rsidRPr="006A2513">
        <w:rPr>
          <w:color w:val="auto"/>
          <w:sz w:val="23"/>
          <w:vertAlign w:val="superscript"/>
        </w:rPr>
        <w:t xml:space="preserve"> </w:t>
      </w:r>
    </w:p>
    <w:p w14:paraId="27644A58" w14:textId="751AD9CD" w:rsidR="00EF3EDE" w:rsidRPr="00495696" w:rsidRDefault="00495696" w:rsidP="00725115">
      <w:pPr>
        <w:pageBreakBefore/>
        <w:rPr>
          <w:i/>
        </w:rPr>
      </w:pPr>
      <w:r w:rsidRPr="00495696">
        <w:rPr>
          <w:i/>
        </w:rPr>
        <w:lastRenderedPageBreak/>
        <w:t xml:space="preserve">Rozhodnutie o neschválení </w:t>
      </w:r>
      <w:r w:rsidR="0072576F">
        <w:rPr>
          <w:i/>
        </w:rPr>
        <w:t xml:space="preserve">ŽoNFP </w:t>
      </w:r>
      <w:r w:rsidRPr="00495696">
        <w:rPr>
          <w:i/>
        </w:rPr>
        <w:t>–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6"/>
      </w:tblGrid>
      <w:tr w:rsidR="00EF3EDE" w:rsidRPr="001341AE" w14:paraId="30DD8AF1" w14:textId="77777777" w:rsidTr="006A2513">
        <w:trPr>
          <w:trHeight w:val="825"/>
        </w:trPr>
        <w:tc>
          <w:tcPr>
            <w:tcW w:w="4606" w:type="dxa"/>
            <w:shd w:val="clear" w:color="auto" w:fill="CCC0D9"/>
            <w:vAlign w:val="center"/>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
          <w:p w14:paraId="4F775AA7" w14:textId="77777777" w:rsidR="00EF3EDE" w:rsidRPr="001341AE" w:rsidRDefault="00EF3EDE" w:rsidP="001C6A00">
            <w:pPr>
              <w:spacing w:after="0" w:line="240" w:lineRule="auto"/>
              <w:jc w:val="center"/>
            </w:pPr>
          </w:p>
        </w:tc>
      </w:tr>
      <w:tr w:rsidR="00EF3EDE" w:rsidRPr="001341AE" w14:paraId="710103A8" w14:textId="77777777" w:rsidTr="006A2513">
        <w:trPr>
          <w:trHeight w:val="851"/>
        </w:trPr>
        <w:tc>
          <w:tcPr>
            <w:tcW w:w="4606" w:type="dxa"/>
            <w:shd w:val="clear" w:color="auto" w:fill="CCC0D9"/>
            <w:vAlign w:val="center"/>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
          <w:p w14:paraId="202CC7FD" w14:textId="77777777" w:rsidR="00EF3EDE" w:rsidRPr="001341AE" w:rsidRDefault="00EF3EDE" w:rsidP="001C6A00">
            <w:pPr>
              <w:spacing w:after="0" w:line="240" w:lineRule="auto"/>
              <w:jc w:val="both"/>
            </w:pPr>
          </w:p>
        </w:tc>
      </w:tr>
      <w:tr w:rsidR="00EF3EDE" w:rsidRPr="001341AE" w14:paraId="1EDFE716" w14:textId="77777777" w:rsidTr="006A2513">
        <w:trPr>
          <w:trHeight w:val="835"/>
        </w:trPr>
        <w:tc>
          <w:tcPr>
            <w:tcW w:w="4606" w:type="dxa"/>
            <w:shd w:val="clear" w:color="auto" w:fill="CCC0D9"/>
            <w:vAlign w:val="center"/>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
          <w:p w14:paraId="5817A9F4" w14:textId="77777777" w:rsidR="00EF3EDE" w:rsidRPr="001341AE" w:rsidRDefault="00EF3EDE" w:rsidP="001C6A00">
            <w:pPr>
              <w:spacing w:after="0" w:line="240" w:lineRule="auto"/>
              <w:jc w:val="both"/>
            </w:pPr>
          </w:p>
        </w:tc>
      </w:tr>
    </w:tbl>
    <w:p w14:paraId="0C10C6A0" w14:textId="21AAB2DC" w:rsidR="006C4052" w:rsidRDefault="006C4052" w:rsidP="006C4052">
      <w:pPr>
        <w:spacing w:before="240"/>
        <w:jc w:val="both"/>
        <w:rPr>
          <w:rFonts w:eastAsia="Times New Roman"/>
        </w:rPr>
      </w:pPr>
      <w:r>
        <w:t xml:space="preserve">rozhodol tak, že v súlade s § 19 ods. 9 písm. a)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EC5B70">
        <w:rPr>
          <w:color w:val="FF0000"/>
          <w:sz w:val="18"/>
          <w:szCs w:val="18"/>
        </w:rPr>
        <w:t>„</w:t>
      </w:r>
      <w:r w:rsidR="003621FF">
        <w:rPr>
          <w:color w:val="FF0000"/>
          <w:sz w:val="18"/>
          <w:szCs w:val="18"/>
        </w:rPr>
        <w:t>§ 19 ods. 9 písm. a)</w:t>
      </w:r>
      <w:r w:rsidR="00EC5B70">
        <w:rPr>
          <w:color w:val="FF0000"/>
          <w:sz w:val="18"/>
          <w:szCs w:val="18"/>
        </w:rPr>
        <w:t>“</w:t>
      </w:r>
      <w:r w:rsidR="003621FF" w:rsidRPr="00952092">
        <w:rPr>
          <w:color w:val="FF0000"/>
          <w:sz w:val="18"/>
          <w:szCs w:val="18"/>
        </w:rPr>
        <w:t xml:space="preserve"> znením </w:t>
      </w:r>
      <w:r w:rsidR="00EC5B70">
        <w:rPr>
          <w:color w:val="FF0000"/>
          <w:sz w:val="18"/>
          <w:szCs w:val="18"/>
        </w:rPr>
        <w:t>„</w:t>
      </w:r>
      <w:r w:rsidR="003621FF" w:rsidRPr="00952092">
        <w:rPr>
          <w:color w:val="FF0000"/>
          <w:sz w:val="18"/>
          <w:szCs w:val="18"/>
        </w:rPr>
        <w:t xml:space="preserve">§ 57 </w:t>
      </w:r>
      <w:r w:rsidR="004303AC">
        <w:rPr>
          <w:color w:val="FF0000"/>
          <w:sz w:val="18"/>
          <w:szCs w:val="18"/>
        </w:rPr>
        <w:t xml:space="preserve">druhá veta </w:t>
      </w:r>
      <w:r w:rsidR="003621FF" w:rsidRPr="00952092">
        <w:rPr>
          <w:color w:val="FF0000"/>
          <w:sz w:val="18"/>
          <w:szCs w:val="18"/>
        </w:rPr>
        <w:t>v spojení s § 19</w:t>
      </w:r>
      <w:r w:rsidR="00F92BE5">
        <w:rPr>
          <w:color w:val="FF0000"/>
          <w:sz w:val="18"/>
          <w:szCs w:val="18"/>
        </w:rPr>
        <w:t xml:space="preserve"> ods. 10 až 12</w:t>
      </w:r>
      <w:r w:rsidR="00EC5B70">
        <w:rPr>
          <w:color w:val="FF0000"/>
          <w:sz w:val="18"/>
          <w:szCs w:val="18"/>
        </w:rPr>
        <w:t>“</w:t>
      </w:r>
      <w:r w:rsidR="003621FF" w:rsidRPr="00952092">
        <w:rPr>
          <w:color w:val="FF0000"/>
          <w:sz w:val="18"/>
          <w:szCs w:val="18"/>
        </w:rPr>
        <w:t xml:space="preserve"> </w:t>
      </w:r>
      <w:r>
        <w:t>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3C8BC73B" w:rsidR="006C4052" w:rsidRDefault="006C4052" w:rsidP="006C4052">
      <w:pPr>
        <w:spacing w:before="240"/>
        <w:jc w:val="both"/>
      </w:pPr>
      <w:r>
        <w:rPr>
          <w:color w:val="FF0000"/>
          <w:sz w:val="18"/>
          <w:szCs w:val="18"/>
        </w:rPr>
        <w:t xml:space="preserve">(Pozn. uviesť presnú identifikáciu podmienok poskytnutia príspevku, ktoré neboli splnené. </w:t>
      </w:r>
      <w:r w:rsidR="00F92BE5">
        <w:rPr>
          <w:color w:val="FF0000"/>
          <w:sz w:val="18"/>
          <w:szCs w:val="18"/>
        </w:rPr>
        <w:t xml:space="preserve">Odôvodnenie musí odpovedať na otázku, ktorá konkrétna podmienka (konkrétne podmienky) nebola splnená a prečo. Základom tohto odôvodnenia je skutkový stav </w:t>
      </w:r>
      <w:r w:rsidR="00F92BE5" w:rsidRPr="00153D0B">
        <w:rPr>
          <w:color w:val="FF0000"/>
          <w:sz w:val="18"/>
          <w:szCs w:val="18"/>
        </w:rPr>
        <w:t xml:space="preserve">žiadosti </w:t>
      </w:r>
      <w:r w:rsidR="00F92BE5">
        <w:rPr>
          <w:color w:val="FF0000"/>
          <w:sz w:val="18"/>
          <w:szCs w:val="18"/>
        </w:rPr>
        <w:t xml:space="preserve">v spojení s požiadavkami pre jednotlivé podmienky poskytnutia príspevku podľa výzvy a jej príloh, prípadne inej riadiacej dokumentácie, na ktorú výzva odkazuje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 xml:space="preserve">vyjasnení sporných otázok na základe výzvy </w:t>
      </w:r>
      <w:r w:rsidR="00F92BE5">
        <w:rPr>
          <w:color w:val="FF0000"/>
          <w:sz w:val="18"/>
          <w:szCs w:val="18"/>
        </w:rPr>
        <w:t xml:space="preserve">podľa § 19 ods. 5 v rámci administratívneho overenia, resp.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uplatnení klarifikácie</w:t>
      </w:r>
      <w:r w:rsidR="00F92BE5">
        <w:rPr>
          <w:color w:val="FF0000"/>
          <w:sz w:val="18"/>
          <w:szCs w:val="18"/>
        </w:rPr>
        <w:t xml:space="preserve"> v odbornom hodnotení</w:t>
      </w:r>
      <w:r w:rsidR="00F92BE5" w:rsidRPr="00153D0B">
        <w:rPr>
          <w:color w:val="FF0000"/>
          <w:sz w:val="18"/>
          <w:szCs w:val="18"/>
        </w:rPr>
        <w:t xml:space="preserve">, ak </w:t>
      </w:r>
      <w:r w:rsidR="00F92BE5" w:rsidRPr="00001CBD">
        <w:rPr>
          <w:color w:val="FF0000"/>
          <w:sz w:val="18"/>
          <w:szCs w:val="18"/>
        </w:rPr>
        <w:t xml:space="preserve">na posúdenie splnenia odborného hodnotenia je potrebné poskytnúť zo strany žiadateľa doplňujúce informácie podľa kapitoly 3.2.1.2 bod 7 </w:t>
      </w:r>
      <w:r w:rsidR="00F92BE5" w:rsidRPr="00001CBD">
        <w:rPr>
          <w:color w:val="FF0000"/>
          <w:sz w:val="18"/>
          <w:szCs w:val="18"/>
        </w:rPr>
        <w:lastRenderedPageBreak/>
        <w:t xml:space="preserve">Systému riadenia EŠIF v spojení s riadiacou dokumentáciou poskytovateľa). Dôvody neschválenia žiadosti musia v celom rozsahu vyplývať z odôvodnenia rozhodnutia, nemožno sa teda spoliehať na obsah hodnotiaceho hárku alebo obsah administratívneho (projektového) spisu, prípadne iné externé dokumenty. </w:t>
      </w:r>
      <w:commentRangeStart w:id="9"/>
      <w:r w:rsidR="00F92BE5" w:rsidRPr="00001CBD">
        <w:rPr>
          <w:color w:val="FF0000"/>
          <w:sz w:val="18"/>
          <w:szCs w:val="18"/>
        </w:rPr>
        <w:t>Rovnako nemožno v odôvodnení len odkázať na prílohu rozhodnutia, ktorou je napríklad hodnotiaci hárok. Rozhodnutie môže obsahovať prílohu, avšak samotné odôvodnenie výroku rozhodnutia, teda neschválenie žiadosti pre nesplnenie konkrétnych podmienok poskytnutia príspevku, musí byť slovne uvedené v odôvodnení samotného rozhodnutia a príloha môže mať iba doplňujúci charakter (napríklad obsahuje číselné údaje, aby nedošlo k zníženiu zrozumiteľnosti textu odôvodnenia</w:t>
      </w:r>
      <w:r w:rsidR="00CE662E">
        <w:rPr>
          <w:color w:val="FF0000"/>
          <w:sz w:val="18"/>
          <w:szCs w:val="18"/>
        </w:rPr>
        <w:t xml:space="preserve"> </w:t>
      </w:r>
      <w:r w:rsidR="00CE662E" w:rsidRPr="00D263C2">
        <w:rPr>
          <w:color w:val="FF0000"/>
          <w:sz w:val="18"/>
          <w:szCs w:val="18"/>
        </w:rPr>
        <w:t>samotného rozhodnutia</w:t>
      </w:r>
      <w:r w:rsidR="00F92BE5" w:rsidRPr="00001CBD">
        <w:rPr>
          <w:color w:val="FF0000"/>
          <w:sz w:val="18"/>
          <w:szCs w:val="18"/>
        </w:rPr>
        <w:t>).</w:t>
      </w:r>
      <w:r w:rsidR="00F92BE5" w:rsidRPr="00153D0B">
        <w:rPr>
          <w:color w:val="FF0000"/>
          <w:sz w:val="18"/>
          <w:szCs w:val="18"/>
        </w:rPr>
        <w:t xml:space="preserve"> </w:t>
      </w:r>
      <w:commentRangeEnd w:id="9"/>
      <w:r w:rsidR="003A6B3F">
        <w:rPr>
          <w:rStyle w:val="Odkaznakomentr"/>
        </w:rPr>
        <w:commentReference w:id="9"/>
      </w:r>
      <w:r>
        <w:rPr>
          <w:color w:val="FF0000"/>
          <w:sz w:val="18"/>
          <w:szCs w:val="18"/>
        </w:rPr>
        <w:t>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261D0204" w:rsidR="006C4052" w:rsidRDefault="006C4052" w:rsidP="006C4052">
      <w:pPr>
        <w:spacing w:before="240"/>
        <w:jc w:val="both"/>
        <w:rPr>
          <w:b/>
        </w:rPr>
      </w:pPr>
      <w:commentRangeStart w:id="10"/>
      <w:commentRangeStart w:id="11"/>
      <w:r>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10"/>
      <w:commentRangeEnd w:id="11"/>
      <w:r>
        <w:rPr>
          <w:rStyle w:val="Odkaznakomentr"/>
          <w:rFonts w:eastAsia="Times New Roman" w:cs="Times New Roman"/>
        </w:rPr>
        <w:commentReference w:id="10"/>
      </w:r>
      <w:r>
        <w:rPr>
          <w:rStyle w:val="Odkaznakomentr"/>
          <w:rFonts w:eastAsia="Times New Roman" w:cs="Times New Roman"/>
        </w:rPr>
        <w:commentReference w:id="11"/>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6D5AF05A" w14:textId="7FE7BBD9" w:rsidR="00CC68DA" w:rsidRDefault="006C4052" w:rsidP="00CC68DA">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w:t>
      </w:r>
      <w:r w:rsidR="00CC68DA">
        <w:t xml:space="preserve"> (ďalej ako „podnet“)</w:t>
      </w:r>
      <w:r>
        <w:t xml:space="preserve"> v súlade s podmienkami uvedenými v</w:t>
      </w:r>
      <w:r w:rsidR="009250CC">
        <w:t> </w:t>
      </w:r>
      <w:r>
        <w:t xml:space="preserve">§ 24 </w:t>
      </w:r>
      <w:r w:rsidR="008607EB" w:rsidRPr="008607EB">
        <w:t xml:space="preserve">odsek 2 a 3 </w:t>
      </w:r>
      <w:r>
        <w:t>zákona o príspevku z EŠIF.</w:t>
      </w:r>
      <w:r w:rsidR="00CC68DA">
        <w:t xml:space="preserve"> Žiadateľ môže podať podnet písomne riadiacemu orgánu, ktorý preskúmavané rozhodnutie vydal. Konanie o preskúmaní rozhodnutia o </w:t>
      </w:r>
      <w:r w:rsidR="008607EB">
        <w:t>neschválení</w:t>
      </w:r>
      <w:r w:rsidR="00CC68DA">
        <w:t xml:space="preserve"> mimo odvolacieho konania musí byť začaté najneskôr do dvoch rokov od nadobudnutia právoplatnosti rozhodnutia. </w:t>
      </w:r>
    </w:p>
    <w:p w14:paraId="5AFF27ED" w14:textId="6AC7652D" w:rsidR="006C4052" w:rsidRDefault="006C4052" w:rsidP="006C4052">
      <w:pPr>
        <w:spacing w:before="240"/>
        <w:jc w:val="both"/>
      </w:pPr>
    </w:p>
    <w:p w14:paraId="09AB9D05" w14:textId="77777777" w:rsidR="006C4052" w:rsidRDefault="006C4052" w:rsidP="006C4052">
      <w:pPr>
        <w:spacing w:before="240"/>
        <w:jc w:val="both"/>
      </w:pPr>
      <w:r>
        <w:t xml:space="preserve">Toto rozhodnutie je preskúmateľné súdom. </w:t>
      </w:r>
    </w:p>
    <w:p w14:paraId="10DE4D03" w14:textId="073D85F6"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rozhodnutia</w:t>
      </w:r>
      <w:r w:rsidR="00CC68DA">
        <w:rPr>
          <w:color w:val="FF0000"/>
          <w:sz w:val="20"/>
          <w:szCs w:val="20"/>
        </w:rPr>
        <w:t xml:space="preserve"> v listinnej podobe</w:t>
      </w:r>
      <w:r>
        <w:rPr>
          <w:color w:val="FF0000"/>
          <w:sz w:val="20"/>
          <w:szCs w:val="20"/>
        </w:rPr>
        <w:t>:</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5F8D1165"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41E134EB" w14:textId="3ED29912" w:rsidR="00CC68DA" w:rsidRDefault="00CC68DA" w:rsidP="005D458D">
      <w:pPr>
        <w:spacing w:before="240"/>
        <w:jc w:val="both"/>
        <w:rPr>
          <w:color w:val="FF0000"/>
          <w:sz w:val="20"/>
          <w:szCs w:val="20"/>
        </w:rPr>
      </w:pPr>
    </w:p>
    <w:p w14:paraId="75C2C3D2" w14:textId="77777777" w:rsidR="003232D0" w:rsidRPr="0003066D" w:rsidRDefault="003232D0" w:rsidP="003232D0">
      <w:pPr>
        <w:spacing w:before="240"/>
        <w:jc w:val="both"/>
        <w:rPr>
          <w:szCs w:val="24"/>
        </w:rPr>
      </w:pP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r w:rsidRPr="000518CF">
        <w:t xml:space="preserve"> 305/2013 Z. z. o elektronickej podobe výkonu pôsobnosti orgánov verejnej moci a o zmene a doplnení niektorých zákonov (zákon o e-Governmente) v znení neskorších predpisov</w:t>
      </w:r>
      <w:r>
        <w:rPr>
          <w:szCs w:val="24"/>
        </w:rPr>
        <w:t xml:space="preserve"> (ďalej ako „zákon o e-Governmente“)</w:t>
      </w:r>
    </w:p>
    <w:p w14:paraId="3047146B" w14:textId="77777777" w:rsidR="003232D0" w:rsidRDefault="003232D0" w:rsidP="005D458D">
      <w:pPr>
        <w:spacing w:before="240"/>
        <w:jc w:val="both"/>
        <w:rPr>
          <w:color w:val="FF0000"/>
          <w:sz w:val="20"/>
          <w:szCs w:val="20"/>
        </w:rPr>
      </w:pP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6EA3CDDD" w:rsidR="005D458D" w:rsidRDefault="005D458D" w:rsidP="009250CC">
      <w:pPr>
        <w:pStyle w:val="Default"/>
        <w:jc w:val="both"/>
        <w:rPr>
          <w:color w:val="auto"/>
          <w:sz w:val="23"/>
          <w:szCs w:val="23"/>
          <w:vertAlign w:val="superscript"/>
        </w:rPr>
      </w:pPr>
      <w:r>
        <w:rPr>
          <w:color w:val="auto"/>
        </w:rPr>
        <w:t xml:space="preserve">(podpísané elektronicky </w:t>
      </w:r>
      <w:r w:rsidR="00CC68DA">
        <w:rPr>
          <w:color w:val="auto"/>
        </w:rPr>
        <w:t xml:space="preserve">podľa </w:t>
      </w:r>
      <w:r>
        <w:rPr>
          <w:color w:val="auto"/>
        </w:rPr>
        <w:t>zákon</w:t>
      </w:r>
      <w:r w:rsidR="00CC68DA">
        <w:rPr>
          <w:color w:val="auto"/>
        </w:rPr>
        <w:t>a</w:t>
      </w:r>
      <w:r>
        <w:rPr>
          <w:color w:val="auto"/>
        </w:rPr>
        <w:t xml:space="preserve"> o e-Governmente)</w:t>
      </w:r>
      <w:r w:rsidRPr="006A2513">
        <w:rPr>
          <w:color w:val="auto"/>
          <w:sz w:val="23"/>
          <w:vertAlign w:val="superscript"/>
        </w:rPr>
        <w:t xml:space="preserve"> </w:t>
      </w:r>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3A93F382" w14:textId="254FBF74" w:rsidR="007A0042" w:rsidRDefault="007A0042">
      <w:pPr>
        <w:pStyle w:val="Textkomentra"/>
      </w:pPr>
      <w:r w:rsidRPr="00AB2721">
        <w:rPr>
          <w:rStyle w:val="Odkaznakomentr"/>
        </w:rPr>
        <w:annotationRef/>
      </w:r>
      <w:r w:rsidRPr="00AB2721">
        <w:t xml:space="preserve">Ak 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AB2721">
        <w:rPr>
          <w:rStyle w:val="Odkaznakomentr"/>
        </w:rPr>
        <w:annotationRef/>
      </w:r>
      <w:r w:rsidRPr="00AB2721">
        <w:t xml:space="preserve"> </w:t>
      </w:r>
      <w:r w:rsidRPr="00AB2721">
        <w:rPr>
          <w:sz w:val="18"/>
          <w:szCs w:val="18"/>
        </w:rPr>
        <w:t>Príloha rozhodnutia zväčša obsahuje číselné údaje alebo kombináciu číselných a slovných údajov napr. vo forme zoznamu. Prílohou sa nesmie nahrádzať odôvodnenie samotné a  musí si zachovať len podpornú funkciu voči odôvodneniu uvedeného v texte rozhodnutia.</w:t>
      </w:r>
      <w:r w:rsidRPr="00767259">
        <w:rPr>
          <w:sz w:val="18"/>
          <w:szCs w:val="18"/>
        </w:rPr>
        <w:t xml:space="preserve"> </w:t>
      </w:r>
    </w:p>
  </w:comment>
  <w:comment w:id="2" w:author="Autor" w:initials="A">
    <w:p w14:paraId="7897615C" w14:textId="4AD5A852" w:rsidR="00767259" w:rsidRPr="009E1165" w:rsidRDefault="00767259">
      <w:pPr>
        <w:pStyle w:val="Textkomentra"/>
      </w:pPr>
      <w:r>
        <w:rPr>
          <w:rStyle w:val="Odkaznakomentr"/>
        </w:rPr>
        <w:annotationRef/>
      </w:r>
      <w:r w:rsidRPr="009E1165">
        <w:t xml:space="preserve">Ak </w:t>
      </w:r>
      <w:r w:rsidR="007A0042" w:rsidRPr="009E1165">
        <w:t xml:space="preserve">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9E1165">
        <w:rPr>
          <w:rStyle w:val="Odkaznakomentr"/>
        </w:rPr>
        <w:annotationRef/>
      </w:r>
      <w:r w:rsidRPr="009E1165">
        <w:t xml:space="preserve"> </w:t>
      </w:r>
      <w:r w:rsidR="007A0042" w:rsidRPr="009E1165">
        <w:rPr>
          <w:sz w:val="18"/>
          <w:szCs w:val="18"/>
        </w:rPr>
        <w:t>Príloha rozhodnutia</w:t>
      </w:r>
      <w:r w:rsidRPr="009E1165">
        <w:rPr>
          <w:sz w:val="18"/>
          <w:szCs w:val="18"/>
        </w:rPr>
        <w:t xml:space="preserve"> </w:t>
      </w:r>
      <w:r w:rsidR="007A0042" w:rsidRPr="009E1165">
        <w:rPr>
          <w:sz w:val="18"/>
          <w:szCs w:val="18"/>
        </w:rPr>
        <w:t xml:space="preserve">zväčša obsahuje číselné údaje alebo kombináciu číselných a slovných údajov napr. vo forme zoznamu. Prílohou sa </w:t>
      </w:r>
      <w:r w:rsidRPr="009E1165">
        <w:rPr>
          <w:sz w:val="18"/>
          <w:szCs w:val="18"/>
        </w:rPr>
        <w:t xml:space="preserve">nesmie nahrádzať odôvodnenie samotné a  musí si zachovať len podpornú funkciu voči odôvodneniu </w:t>
      </w:r>
      <w:r w:rsidR="007A0042" w:rsidRPr="009E1165">
        <w:rPr>
          <w:sz w:val="18"/>
          <w:szCs w:val="18"/>
        </w:rPr>
        <w:t xml:space="preserve">uvedeného </w:t>
      </w:r>
      <w:r w:rsidRPr="009E1165">
        <w:rPr>
          <w:sz w:val="18"/>
          <w:szCs w:val="18"/>
        </w:rPr>
        <w:t xml:space="preserve">v texte rozhodnutia. </w:t>
      </w:r>
    </w:p>
  </w:comment>
  <w:comment w:id="3" w:author="Autor" w:initials="A">
    <w:p w14:paraId="73BE7171" w14:textId="743A651A" w:rsidR="00900988" w:rsidRDefault="00900988">
      <w:pPr>
        <w:pStyle w:val="Textkomentra"/>
      </w:pPr>
      <w:r>
        <w:rPr>
          <w:rStyle w:val="Odkaznakomentr"/>
        </w:rPr>
        <w:annotationRef/>
      </w:r>
      <w:r w:rsidRPr="000944E8">
        <w:t>Komentárom vyznačený text sa uplatní len v prípade, ak ide o zastavene konania podľa § 20 ods. 1 písm. c) alebo podľa § 20 ods. 2 zákona o príspevku u EŠIF. Ak došlo k zastaveniu konania z iných, ako z jedného z dvoch uvedených dôvodov, text sa vymaže.</w:t>
      </w:r>
      <w:r>
        <w:t xml:space="preserve"> </w:t>
      </w:r>
    </w:p>
  </w:comment>
  <w:comment w:id="4" w:author="Autor" w:initials="A">
    <w:p w14:paraId="1B3E2217" w14:textId="4B7F2183" w:rsidR="00900988" w:rsidRDefault="00900988">
      <w:pPr>
        <w:pStyle w:val="Textkomentra"/>
      </w:pPr>
      <w:r>
        <w:rPr>
          <w:rStyle w:val="Odkaznakomentr"/>
        </w:rPr>
        <w:annotationRef/>
      </w:r>
      <w:r w:rsidRPr="000944E8">
        <w:t xml:space="preserve">Táto veta sa vymaže, ak ide o zastavenie konania z dôvodov uvedených v § 20 ods. 1 písm. c) </w:t>
      </w:r>
      <w:r w:rsidR="00984380" w:rsidRPr="000944E8">
        <w:t>alebo v § 20 ods. 2 zákona o príspevku z EŠIF.</w:t>
      </w:r>
      <w:r w:rsidR="00984380">
        <w:t xml:space="preserve"> </w:t>
      </w:r>
    </w:p>
  </w:comment>
  <w:comment w:id="5" w:author="Autor" w:initials="A">
    <w:p w14:paraId="1A60B6ED" w14:textId="1D467703" w:rsidR="00984380" w:rsidRDefault="00984380">
      <w:pPr>
        <w:pStyle w:val="Textkomentra"/>
      </w:pPr>
      <w:r>
        <w:rPr>
          <w:rStyle w:val="Odkaznakomentr"/>
        </w:rPr>
        <w:annotationRef/>
      </w:r>
      <w:r w:rsidRPr="000944E8">
        <w:t>Tento odsek sa ponechá vždy, t.j. pri akomkoľvek dôvode zastavenia konania.</w:t>
      </w:r>
      <w:r>
        <w:t xml:space="preserve"> </w:t>
      </w:r>
    </w:p>
  </w:comment>
  <w:comment w:id="6" w:author="Autor" w:initials="A">
    <w:p w14:paraId="266896AF" w14:textId="01ED27A6" w:rsidR="00767259" w:rsidRPr="009E1165" w:rsidRDefault="00767259">
      <w:pPr>
        <w:pStyle w:val="Textkomentra"/>
      </w:pPr>
      <w:r w:rsidRPr="009E1165">
        <w:rPr>
          <w:rStyle w:val="Odkaznakomentr"/>
        </w:rPr>
        <w:annotationRef/>
      </w:r>
      <w:r w:rsidRPr="009E1165">
        <w:t xml:space="preserve">V prípade, ak by takéto odôvodnenie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ktorá bude plniť podpornú úlohu voči slovnému odôvodneniu vyhodnotenia daného hodnotiaceho kritéria v odôvodnení rozhodnutia. </w:t>
      </w:r>
      <w:r w:rsidRPr="009E1165">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w:t>
      </w:r>
      <w:r w:rsidR="007A0042" w:rsidRPr="009E1165">
        <w:rPr>
          <w:sz w:val="18"/>
          <w:szCs w:val="18"/>
        </w:rPr>
        <w:t xml:space="preserve">obsiahnutému </w:t>
      </w:r>
      <w:r w:rsidRPr="009E1165">
        <w:rPr>
          <w:sz w:val="18"/>
          <w:szCs w:val="18"/>
        </w:rPr>
        <w:t xml:space="preserve">v texte rozhodnutia. Využíva sa najmä vtedy, ak je to vhodné pre zachovanie lepšej zrozumiteľnosti a prehľadnosti </w:t>
      </w:r>
      <w:r w:rsidR="007A0042" w:rsidRPr="009E1165">
        <w:rPr>
          <w:sz w:val="18"/>
          <w:szCs w:val="18"/>
        </w:rPr>
        <w:t xml:space="preserve">rozhodnutia poskytovateľa. V prípade využitia prílohy rozhodnutia je potrebné </w:t>
      </w:r>
      <w:r w:rsidR="007A0042" w:rsidRPr="009E1165">
        <w:t>na ňu výslovne odkázať v texte odôvodnenia rozhodnutia ako na neoddeliteľnú súčasť rozhodnutia</w:t>
      </w:r>
    </w:p>
  </w:comment>
  <w:comment w:id="7" w:author="Autor" w:initials="A">
    <w:p w14:paraId="21B14C1E" w14:textId="2B5C6F85" w:rsidR="00F92BE5" w:rsidRPr="009E1165" w:rsidRDefault="00F92BE5">
      <w:pPr>
        <w:pStyle w:val="Textkomentra"/>
      </w:pPr>
      <w:r w:rsidRPr="009E1165">
        <w:rPr>
          <w:rStyle w:val="Odkaznakomentr"/>
        </w:rPr>
        <w:annotationRef/>
      </w:r>
      <w:r w:rsidRPr="009E1165">
        <w:t>Pre zvýšenie vypovedacej schopnosti odôvodenia je vhodné uviesť aj hranicu bodov, dosiahnutie ktorej znamenalo schválenie žiadosti. Ak totiž žiadateľ dosiahol výrazne menej bodov, nemal by mať motiváciu podávať opravný prostriedok. Takáto informácia zvyšuje transparentnosť konania poskytovateľa</w:t>
      </w:r>
      <w:r w:rsidR="00AE33CA" w:rsidRPr="009E1165">
        <w:t xml:space="preserve">. V </w:t>
      </w:r>
      <w:r w:rsidRPr="009E1165">
        <w:t xml:space="preserve">prípade podania opravného prostriedku </w:t>
      </w:r>
      <w:r w:rsidR="00AE33CA" w:rsidRPr="009E1165">
        <w:t xml:space="preserve">súčasne umožňuje v druhostupňovom rozhodnutí sústrediť odôvodnenie na </w:t>
      </w:r>
      <w:r w:rsidRPr="009E1165">
        <w:t xml:space="preserve"> bodovú stratu len do výšky tejto hranice, čo opäť zrýchľuje a zjednodušuje procesy.</w:t>
      </w:r>
      <w:r w:rsidR="00AE33CA" w:rsidRPr="009E1165">
        <w:t xml:space="preserve"> Napriek uvedenému ide o odporúčanie, nie o povinnosť. </w:t>
      </w:r>
    </w:p>
  </w:comment>
  <w:comment w:id="8" w:author="Autor" w:initials="A">
    <w:p w14:paraId="46B8A980" w14:textId="02F8C0FC" w:rsidR="00F92BE5" w:rsidRPr="009E1165" w:rsidRDefault="00F92BE5">
      <w:pPr>
        <w:pStyle w:val="Textkomentra"/>
      </w:pPr>
      <w:r w:rsidRPr="009E1165">
        <w:rPr>
          <w:rStyle w:val="Odkaznakomentr"/>
        </w:rPr>
        <w:annotationRef/>
      </w:r>
      <w:r w:rsidRPr="009E1165">
        <w:t>Má sa na mysli postup podľa § 21, 23 alebo 24 zákona o</w:t>
      </w:r>
      <w:r w:rsidR="00757A63" w:rsidRPr="009E1165">
        <w:t> </w:t>
      </w:r>
      <w:r w:rsidRPr="009E1165">
        <w:t>príspevku</w:t>
      </w:r>
      <w:r w:rsidR="00757A63" w:rsidRPr="009E1165">
        <w:t xml:space="preserve"> poskytovanom</w:t>
      </w:r>
      <w:r w:rsidRPr="009E1165">
        <w:t xml:space="preserve"> z EŠIF.</w:t>
      </w:r>
    </w:p>
  </w:comment>
  <w:comment w:id="9" w:author="Autor" w:initials="A">
    <w:p w14:paraId="0BA910C9" w14:textId="6FF5ACAF" w:rsidR="003A6B3F" w:rsidRDefault="003A6B3F" w:rsidP="003A6B3F">
      <w:pPr>
        <w:pStyle w:val="Textkomentra"/>
      </w:pPr>
      <w:r>
        <w:rPr>
          <w:rStyle w:val="Odkaznakomentr"/>
        </w:rPr>
        <w:annotationRef/>
      </w:r>
      <w:r w:rsidRPr="00767259">
        <w:rPr>
          <w:sz w:val="18"/>
          <w:szCs w:val="18"/>
        </w:rPr>
        <w:t xml:space="preserve"> </w:t>
      </w:r>
    </w:p>
    <w:p w14:paraId="20FEEB23" w14:textId="3F19DA64" w:rsidR="003A6B3F" w:rsidRDefault="003A6B3F">
      <w:pPr>
        <w:pStyle w:val="Textkomentra"/>
      </w:pPr>
      <w:r w:rsidRPr="00AB2721">
        <w:rPr>
          <w:u w:val="single"/>
        </w:rPr>
        <w:t>Bližšie vysvetlenie využitia prílohy rozhodnutia</w:t>
      </w:r>
      <w:r w:rsidRPr="00AB2721">
        <w:t xml:space="preserve">: V prípade, ak by časť skutkového stavu zakladajúceho nesplnenie niektorej PPP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rozhodnutia, ktorá bude plniť podpornú úlohu voči slovnému odôvodneniu vyhodnotenia nesplnenia danej PPP, prípadne daného hodnotiaceho kritéria v odôvodnení rozhodnutia. </w:t>
      </w:r>
      <w:r w:rsidRPr="00AB2721">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obsiahnutému v texte rozhodnutia. Využíva sa najmä vtedy, ak je to vhodné pre zachovanie lepšej zrozumiteľnosti a prehľadnosti rozhodnutia poskytovateľa. V prípade využitia prílohy rozhodnutia je potrebné </w:t>
      </w:r>
      <w:r w:rsidRPr="00AB2721">
        <w:t>na ňu výslovne odkázať v texte odôvodnenia rozhodnutia ako na neoddeliteľnú súčasť rozhodnutia.</w:t>
      </w:r>
    </w:p>
  </w:comment>
  <w:comment w:id="10" w:author="Autor" w:initials="A">
    <w:p w14:paraId="41E307C1"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 w:id="11" w:author="Autor" w:initials="A">
    <w:p w14:paraId="17E8061F" w14:textId="6C99C982" w:rsidR="006C4052" w:rsidRDefault="006C4052" w:rsidP="006C4052">
      <w:pPr>
        <w:pStyle w:val="Textkomentra"/>
        <w:rPr>
          <w:rFonts w:eastAsia="Times New Roman"/>
        </w:rPr>
      </w:pPr>
      <w:r>
        <w:rPr>
          <w:rStyle w:val="Odkaznakomentr"/>
        </w:rPr>
        <w:annotationRef/>
      </w:r>
      <w:r>
        <w:t>Má sa na mysli postup podľa § 23 alebo 24 zákona o</w:t>
      </w:r>
      <w:r w:rsidR="00C36638">
        <w:t> </w:t>
      </w:r>
      <w:r>
        <w:t>príspevku</w:t>
      </w:r>
      <w:r w:rsidR="00C36638">
        <w:t xml:space="preserve"> poskytovanom</w:t>
      </w:r>
      <w:r>
        <w:t xml:space="preserve">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93F382" w15:done="0"/>
  <w15:commentEx w15:paraId="7897615C" w15:done="0"/>
  <w15:commentEx w15:paraId="73BE7171" w15:done="0"/>
  <w15:commentEx w15:paraId="1B3E2217" w15:done="0"/>
  <w15:commentEx w15:paraId="1A60B6ED" w15:done="0"/>
  <w15:commentEx w15:paraId="266896AF" w15:done="0"/>
  <w15:commentEx w15:paraId="21B14C1E" w15:done="0"/>
  <w15:commentEx w15:paraId="46B8A980" w15:done="0"/>
  <w15:commentEx w15:paraId="20FEEB23" w15:done="0"/>
  <w15:commentEx w15:paraId="41E307C1" w15:done="0"/>
  <w15:commentEx w15:paraId="17E806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93F382" w16cid:durableId="261986F8"/>
  <w16cid:commentId w16cid:paraId="7897615C" w16cid:durableId="261986F9"/>
  <w16cid:commentId w16cid:paraId="45F9097A" w16cid:durableId="2619882E"/>
  <w16cid:commentId w16cid:paraId="615FF4D7" w16cid:durableId="26198886"/>
  <w16cid:commentId w16cid:paraId="3A184B8C" w16cid:durableId="261988EC"/>
  <w16cid:commentId w16cid:paraId="73BE7171" w16cid:durableId="26198989"/>
  <w16cid:commentId w16cid:paraId="1B3E2217" w16cid:durableId="261989F7"/>
  <w16cid:commentId w16cid:paraId="1A60B6ED" w16cid:durableId="26198A55"/>
  <w16cid:commentId w16cid:paraId="266896AF" w16cid:durableId="261986FE"/>
  <w16cid:commentId w16cid:paraId="21B14C1E" w16cid:durableId="261986FF"/>
  <w16cid:commentId w16cid:paraId="46B8A980" w16cid:durableId="26198700"/>
  <w16cid:commentId w16cid:paraId="20FEEB23" w16cid:durableId="26198701"/>
  <w16cid:commentId w16cid:paraId="41E307C1" w16cid:durableId="26198702"/>
  <w16cid:commentId w16cid:paraId="17E8061F" w16cid:durableId="261987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1AA8F" w14:textId="77777777" w:rsidR="00D35FAE" w:rsidRDefault="00D35FAE" w:rsidP="00913053">
      <w:pPr>
        <w:spacing w:after="0" w:line="240" w:lineRule="auto"/>
      </w:pPr>
      <w:r>
        <w:separator/>
      </w:r>
    </w:p>
  </w:endnote>
  <w:endnote w:type="continuationSeparator" w:id="0">
    <w:p w14:paraId="0BC36AA8" w14:textId="77777777" w:rsidR="00D35FAE" w:rsidRDefault="00D35FAE" w:rsidP="00913053">
      <w:pPr>
        <w:spacing w:after="0" w:line="240" w:lineRule="auto"/>
      </w:pPr>
      <w:r>
        <w:continuationSeparator/>
      </w:r>
    </w:p>
  </w:endnote>
  <w:endnote w:type="continuationNotice" w:id="1">
    <w:p w14:paraId="2E8DEA01" w14:textId="77777777" w:rsidR="00D35FAE" w:rsidRDefault="00D35F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E7C1" w14:textId="3394DBD5" w:rsidR="00A57DED" w:rsidRDefault="00A57DED" w:rsidP="00A57DED">
    <w:pPr>
      <w:pStyle w:val="Pta"/>
      <w:jc w:val="right"/>
    </w:pPr>
    <w:r w:rsidRPr="00627EA3">
      <w:rPr>
        <w:noProof/>
      </w:rPr>
      <mc:AlternateContent>
        <mc:Choice Requires="wps">
          <w:drawing>
            <wp:anchor distT="0" distB="0" distL="114300" distR="114300" simplePos="0" relativeHeight="25165824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DF205F" id="Rovná spojnica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p>
  <w:p w14:paraId="25D197C7" w14:textId="765592BD" w:rsidR="00A57DED" w:rsidRDefault="00A57DED" w:rsidP="00A57DED">
    <w:pPr>
      <w:pStyle w:val="Pta"/>
      <w:jc w:val="right"/>
    </w:pPr>
    <w:r w:rsidRPr="00627EA3">
      <w:rPr>
        <w:noProof/>
      </w:rPr>
      <w:drawing>
        <wp:anchor distT="0" distB="0" distL="114300" distR="114300" simplePos="0" relativeHeight="251660288"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E3145">
          <w:rPr>
            <w:noProof/>
          </w:rPr>
          <w:t>4</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234D2" w14:textId="77777777" w:rsidR="00D35FAE" w:rsidRDefault="00D35FAE" w:rsidP="00913053">
      <w:pPr>
        <w:spacing w:after="0" w:line="240" w:lineRule="auto"/>
      </w:pPr>
      <w:r>
        <w:separator/>
      </w:r>
    </w:p>
  </w:footnote>
  <w:footnote w:type="continuationSeparator" w:id="0">
    <w:p w14:paraId="26F25D86" w14:textId="77777777" w:rsidR="00D35FAE" w:rsidRDefault="00D35FAE" w:rsidP="00913053">
      <w:pPr>
        <w:spacing w:after="0" w:line="240" w:lineRule="auto"/>
      </w:pPr>
      <w:r>
        <w:continuationSeparator/>
      </w:r>
    </w:p>
  </w:footnote>
  <w:footnote w:type="continuationNotice" w:id="1">
    <w:p w14:paraId="3CCA18BC" w14:textId="77777777" w:rsidR="00D35FAE" w:rsidRDefault="00D35FAE">
      <w:pPr>
        <w:spacing w:after="0" w:line="240" w:lineRule="auto"/>
      </w:pPr>
    </w:p>
  </w:footnote>
  <w:footnote w:id="2">
    <w:p w14:paraId="766EE97E" w14:textId="19DB5789" w:rsidR="00D56D9F" w:rsidRDefault="00D56D9F" w:rsidP="00E643CD">
      <w:pPr>
        <w:pStyle w:val="Textpoznmkypodiarou"/>
        <w:jc w:val="both"/>
      </w:pPr>
      <w:r>
        <w:rPr>
          <w:rStyle w:val="Odkaznapoznmkupodiarou"/>
        </w:rPr>
        <w:footnoteRef/>
      </w:r>
      <w:r>
        <w:t xml:space="preserve"> čas, po ktorý trvá krízová situácia, je definovaný v § 56 ods. 1 zákona o príspevku z EŠIF takto: „</w:t>
      </w:r>
      <w:r w:rsidRPr="00D56D9F">
        <w:t>V čase mimoriadnej situácie, núdzového stavu alebo výnimočného stavu vyhláseného v súvislosti s ochorením COVID-19 a v období šiestich mesiacov nasledujúcich po ich odvolaní (ďalej len "krízová situácia")</w:t>
      </w:r>
      <w:r>
        <w:t>“. Odkaz na krízovú situáciu obsiahnutý v celom tomto dokumente vzoru CKO č. 22 má význam podľa predchádzajúcej vety.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9376" w14:textId="00F7EEE9" w:rsidR="00A57DED" w:rsidRDefault="00A57DED" w:rsidP="00A57DED">
    <w:pPr>
      <w:pStyle w:val="Hlavika"/>
    </w:pPr>
    <w:r>
      <w:rPr>
        <w:noProof/>
      </w:rPr>
      <mc:AlternateContent>
        <mc:Choice Requires="wps">
          <w:drawing>
            <wp:anchor distT="0" distB="0" distL="114300" distR="114300" simplePos="0" relativeHeight="251656192"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376042"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22-06-17T00:00:00Z">
        <w:dateFormat w:val="dd.MM.yyyy"/>
        <w:lid w:val="sk-SK"/>
        <w:storeMappedDataAs w:val="dateTime"/>
        <w:calendar w:val="gregorian"/>
      </w:date>
    </w:sdtPr>
    <w:sdtEndPr/>
    <w:sdtContent>
      <w:p w14:paraId="15D3CE4B" w14:textId="05F4EB2D" w:rsidR="00A57DED" w:rsidRPr="00627EA3" w:rsidRDefault="00F6786F" w:rsidP="00A57DED">
        <w:pPr>
          <w:pStyle w:val="Hlavika"/>
          <w:jc w:val="right"/>
        </w:pPr>
        <w:r>
          <w:rPr>
            <w:szCs w:val="20"/>
          </w:rPr>
          <w:t>1</w:t>
        </w:r>
        <w:r w:rsidR="00702EA8">
          <w:rPr>
            <w:szCs w:val="20"/>
          </w:rPr>
          <w:t>7</w:t>
        </w:r>
        <w:r>
          <w:rPr>
            <w:szCs w:val="20"/>
          </w:rPr>
          <w:t>.06.2022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01CBD"/>
    <w:rsid w:val="00014911"/>
    <w:rsid w:val="00016F48"/>
    <w:rsid w:val="00021FFB"/>
    <w:rsid w:val="00027881"/>
    <w:rsid w:val="0004026E"/>
    <w:rsid w:val="000518CF"/>
    <w:rsid w:val="0005315C"/>
    <w:rsid w:val="000531E0"/>
    <w:rsid w:val="00055EFA"/>
    <w:rsid w:val="000614E5"/>
    <w:rsid w:val="00061D1C"/>
    <w:rsid w:val="00062525"/>
    <w:rsid w:val="00071B7E"/>
    <w:rsid w:val="00074D03"/>
    <w:rsid w:val="0008055A"/>
    <w:rsid w:val="0008250E"/>
    <w:rsid w:val="00090E1D"/>
    <w:rsid w:val="000911D6"/>
    <w:rsid w:val="000944E8"/>
    <w:rsid w:val="00096E0E"/>
    <w:rsid w:val="000A2123"/>
    <w:rsid w:val="000B055C"/>
    <w:rsid w:val="000B1764"/>
    <w:rsid w:val="000D042F"/>
    <w:rsid w:val="000D1603"/>
    <w:rsid w:val="000D675B"/>
    <w:rsid w:val="000D6B14"/>
    <w:rsid w:val="000E20DC"/>
    <w:rsid w:val="000E3145"/>
    <w:rsid w:val="000E6FEA"/>
    <w:rsid w:val="000F127F"/>
    <w:rsid w:val="000F77AB"/>
    <w:rsid w:val="00101BD5"/>
    <w:rsid w:val="00105536"/>
    <w:rsid w:val="00111F4E"/>
    <w:rsid w:val="00116265"/>
    <w:rsid w:val="00132FD2"/>
    <w:rsid w:val="0013668D"/>
    <w:rsid w:val="00136D42"/>
    <w:rsid w:val="00146913"/>
    <w:rsid w:val="00151ED4"/>
    <w:rsid w:val="00153809"/>
    <w:rsid w:val="00153B26"/>
    <w:rsid w:val="00154F86"/>
    <w:rsid w:val="00162B18"/>
    <w:rsid w:val="00163CAA"/>
    <w:rsid w:val="00166E89"/>
    <w:rsid w:val="00171832"/>
    <w:rsid w:val="00171C21"/>
    <w:rsid w:val="00172866"/>
    <w:rsid w:val="00172A9F"/>
    <w:rsid w:val="00180B6E"/>
    <w:rsid w:val="001818DB"/>
    <w:rsid w:val="00181D29"/>
    <w:rsid w:val="001A0E4F"/>
    <w:rsid w:val="001B32ED"/>
    <w:rsid w:val="001B529B"/>
    <w:rsid w:val="001B74F4"/>
    <w:rsid w:val="001B7E54"/>
    <w:rsid w:val="001C6A00"/>
    <w:rsid w:val="001D36E7"/>
    <w:rsid w:val="001D3F0D"/>
    <w:rsid w:val="001E0991"/>
    <w:rsid w:val="001E2DE2"/>
    <w:rsid w:val="001E528A"/>
    <w:rsid w:val="001E5445"/>
    <w:rsid w:val="001F1689"/>
    <w:rsid w:val="001F1894"/>
    <w:rsid w:val="001F430C"/>
    <w:rsid w:val="001F51A7"/>
    <w:rsid w:val="00204252"/>
    <w:rsid w:val="00206A23"/>
    <w:rsid w:val="002072CD"/>
    <w:rsid w:val="002101B3"/>
    <w:rsid w:val="00214B92"/>
    <w:rsid w:val="00214FAE"/>
    <w:rsid w:val="00223F69"/>
    <w:rsid w:val="002240CE"/>
    <w:rsid w:val="0023190C"/>
    <w:rsid w:val="00235E63"/>
    <w:rsid w:val="0024066F"/>
    <w:rsid w:val="0024137B"/>
    <w:rsid w:val="00245B88"/>
    <w:rsid w:val="00246CA1"/>
    <w:rsid w:val="0024799D"/>
    <w:rsid w:val="0025082E"/>
    <w:rsid w:val="002554FD"/>
    <w:rsid w:val="002607DB"/>
    <w:rsid w:val="00261B19"/>
    <w:rsid w:val="00262349"/>
    <w:rsid w:val="00265D54"/>
    <w:rsid w:val="00267508"/>
    <w:rsid w:val="00272D97"/>
    <w:rsid w:val="00274F04"/>
    <w:rsid w:val="002842E5"/>
    <w:rsid w:val="00291AFC"/>
    <w:rsid w:val="002A54BC"/>
    <w:rsid w:val="002B20D8"/>
    <w:rsid w:val="002B60FE"/>
    <w:rsid w:val="002B75AF"/>
    <w:rsid w:val="002C6690"/>
    <w:rsid w:val="002D4D5B"/>
    <w:rsid w:val="002E4214"/>
    <w:rsid w:val="002E4D76"/>
    <w:rsid w:val="002F0309"/>
    <w:rsid w:val="00304D78"/>
    <w:rsid w:val="00311D92"/>
    <w:rsid w:val="00315FAE"/>
    <w:rsid w:val="00316CF6"/>
    <w:rsid w:val="003205B4"/>
    <w:rsid w:val="00322461"/>
    <w:rsid w:val="003232D0"/>
    <w:rsid w:val="003253AD"/>
    <w:rsid w:val="003257BE"/>
    <w:rsid w:val="00330133"/>
    <w:rsid w:val="003307DE"/>
    <w:rsid w:val="00333D69"/>
    <w:rsid w:val="00336C47"/>
    <w:rsid w:val="003377A7"/>
    <w:rsid w:val="003377EC"/>
    <w:rsid w:val="00347FAD"/>
    <w:rsid w:val="00353A0F"/>
    <w:rsid w:val="00355E39"/>
    <w:rsid w:val="00357F46"/>
    <w:rsid w:val="003621FF"/>
    <w:rsid w:val="00363792"/>
    <w:rsid w:val="00364334"/>
    <w:rsid w:val="00367E54"/>
    <w:rsid w:val="00371BD5"/>
    <w:rsid w:val="00375618"/>
    <w:rsid w:val="00375C04"/>
    <w:rsid w:val="003767BF"/>
    <w:rsid w:val="00391CC6"/>
    <w:rsid w:val="003A0B43"/>
    <w:rsid w:val="003A458D"/>
    <w:rsid w:val="003A6622"/>
    <w:rsid w:val="003A6B3F"/>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303AC"/>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599"/>
    <w:rsid w:val="004B2FC2"/>
    <w:rsid w:val="004C41D4"/>
    <w:rsid w:val="004C7191"/>
    <w:rsid w:val="004D6E31"/>
    <w:rsid w:val="004E2108"/>
    <w:rsid w:val="004F488C"/>
    <w:rsid w:val="004F6345"/>
    <w:rsid w:val="004F75FD"/>
    <w:rsid w:val="005000FA"/>
    <w:rsid w:val="00503BA9"/>
    <w:rsid w:val="00511DE9"/>
    <w:rsid w:val="005121D3"/>
    <w:rsid w:val="00513153"/>
    <w:rsid w:val="0051711E"/>
    <w:rsid w:val="00517659"/>
    <w:rsid w:val="00517AAB"/>
    <w:rsid w:val="00522C7C"/>
    <w:rsid w:val="0052348E"/>
    <w:rsid w:val="00534050"/>
    <w:rsid w:val="0053481D"/>
    <w:rsid w:val="0053527F"/>
    <w:rsid w:val="00541BB8"/>
    <w:rsid w:val="00544FB6"/>
    <w:rsid w:val="0054609C"/>
    <w:rsid w:val="00553A48"/>
    <w:rsid w:val="00560C22"/>
    <w:rsid w:val="00564944"/>
    <w:rsid w:val="00564989"/>
    <w:rsid w:val="00565630"/>
    <w:rsid w:val="00571126"/>
    <w:rsid w:val="0058054B"/>
    <w:rsid w:val="00580E8F"/>
    <w:rsid w:val="005823CE"/>
    <w:rsid w:val="00583A8E"/>
    <w:rsid w:val="00584E5D"/>
    <w:rsid w:val="005865E4"/>
    <w:rsid w:val="00591D77"/>
    <w:rsid w:val="00591FAF"/>
    <w:rsid w:val="00592C30"/>
    <w:rsid w:val="00594A85"/>
    <w:rsid w:val="00595BE1"/>
    <w:rsid w:val="0059619C"/>
    <w:rsid w:val="005A6828"/>
    <w:rsid w:val="005A6E96"/>
    <w:rsid w:val="005D04F8"/>
    <w:rsid w:val="005D3806"/>
    <w:rsid w:val="005D3DC5"/>
    <w:rsid w:val="005D458D"/>
    <w:rsid w:val="005D5CFC"/>
    <w:rsid w:val="005E2535"/>
    <w:rsid w:val="005F1DB1"/>
    <w:rsid w:val="005F312B"/>
    <w:rsid w:val="005F3F3E"/>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85DD6"/>
    <w:rsid w:val="00691642"/>
    <w:rsid w:val="00694B40"/>
    <w:rsid w:val="00695505"/>
    <w:rsid w:val="006A2513"/>
    <w:rsid w:val="006A2597"/>
    <w:rsid w:val="006A7B1A"/>
    <w:rsid w:val="006B45DE"/>
    <w:rsid w:val="006C207C"/>
    <w:rsid w:val="006C4052"/>
    <w:rsid w:val="006C7680"/>
    <w:rsid w:val="006D115B"/>
    <w:rsid w:val="006D31CD"/>
    <w:rsid w:val="006E032F"/>
    <w:rsid w:val="006E1387"/>
    <w:rsid w:val="006F10EB"/>
    <w:rsid w:val="006F34C8"/>
    <w:rsid w:val="00700482"/>
    <w:rsid w:val="00702EA8"/>
    <w:rsid w:val="00703A0C"/>
    <w:rsid w:val="00707339"/>
    <w:rsid w:val="007103D1"/>
    <w:rsid w:val="00712776"/>
    <w:rsid w:val="00715C1C"/>
    <w:rsid w:val="0072019A"/>
    <w:rsid w:val="00725115"/>
    <w:rsid w:val="0072576F"/>
    <w:rsid w:val="007300D5"/>
    <w:rsid w:val="00735F3B"/>
    <w:rsid w:val="00737A35"/>
    <w:rsid w:val="00745028"/>
    <w:rsid w:val="0075244A"/>
    <w:rsid w:val="00752F3B"/>
    <w:rsid w:val="00755470"/>
    <w:rsid w:val="00757A63"/>
    <w:rsid w:val="00761054"/>
    <w:rsid w:val="00763123"/>
    <w:rsid w:val="00763529"/>
    <w:rsid w:val="00767259"/>
    <w:rsid w:val="00770B11"/>
    <w:rsid w:val="007733C8"/>
    <w:rsid w:val="0077544F"/>
    <w:rsid w:val="0078666F"/>
    <w:rsid w:val="00791C50"/>
    <w:rsid w:val="007A0042"/>
    <w:rsid w:val="007A172B"/>
    <w:rsid w:val="007A2280"/>
    <w:rsid w:val="007A4A38"/>
    <w:rsid w:val="007A5642"/>
    <w:rsid w:val="007A5984"/>
    <w:rsid w:val="007A78EE"/>
    <w:rsid w:val="007B0121"/>
    <w:rsid w:val="007B1785"/>
    <w:rsid w:val="007B18C2"/>
    <w:rsid w:val="007B5C28"/>
    <w:rsid w:val="007C77BB"/>
    <w:rsid w:val="007D4F82"/>
    <w:rsid w:val="007E02C5"/>
    <w:rsid w:val="007E0633"/>
    <w:rsid w:val="007E73FB"/>
    <w:rsid w:val="007F03B3"/>
    <w:rsid w:val="007F3091"/>
    <w:rsid w:val="007F44D1"/>
    <w:rsid w:val="007F73BA"/>
    <w:rsid w:val="00804A1D"/>
    <w:rsid w:val="00806716"/>
    <w:rsid w:val="008134CC"/>
    <w:rsid w:val="00814B5A"/>
    <w:rsid w:val="00826666"/>
    <w:rsid w:val="00844B9F"/>
    <w:rsid w:val="008474C5"/>
    <w:rsid w:val="00853805"/>
    <w:rsid w:val="00855049"/>
    <w:rsid w:val="00856CF8"/>
    <w:rsid w:val="0085713F"/>
    <w:rsid w:val="008607EB"/>
    <w:rsid w:val="0087262F"/>
    <w:rsid w:val="0087446C"/>
    <w:rsid w:val="00877049"/>
    <w:rsid w:val="008774BD"/>
    <w:rsid w:val="008819D0"/>
    <w:rsid w:val="00882BEC"/>
    <w:rsid w:val="00883EC0"/>
    <w:rsid w:val="0089228B"/>
    <w:rsid w:val="008A7DBF"/>
    <w:rsid w:val="008B0687"/>
    <w:rsid w:val="008B3B41"/>
    <w:rsid w:val="008C105B"/>
    <w:rsid w:val="008C1C29"/>
    <w:rsid w:val="008C2F16"/>
    <w:rsid w:val="008D3914"/>
    <w:rsid w:val="008E5E47"/>
    <w:rsid w:val="008F0231"/>
    <w:rsid w:val="008F38EB"/>
    <w:rsid w:val="00900988"/>
    <w:rsid w:val="00902BA0"/>
    <w:rsid w:val="00903269"/>
    <w:rsid w:val="00912A48"/>
    <w:rsid w:val="00913053"/>
    <w:rsid w:val="009145B9"/>
    <w:rsid w:val="00914CC0"/>
    <w:rsid w:val="00916EA1"/>
    <w:rsid w:val="00924AF3"/>
    <w:rsid w:val="009250CC"/>
    <w:rsid w:val="00934313"/>
    <w:rsid w:val="00944BAA"/>
    <w:rsid w:val="00946FD6"/>
    <w:rsid w:val="00950F81"/>
    <w:rsid w:val="00967B29"/>
    <w:rsid w:val="009710DF"/>
    <w:rsid w:val="0097579D"/>
    <w:rsid w:val="00977107"/>
    <w:rsid w:val="00982646"/>
    <w:rsid w:val="00982A45"/>
    <w:rsid w:val="00984380"/>
    <w:rsid w:val="00997681"/>
    <w:rsid w:val="009A01C5"/>
    <w:rsid w:val="009A73BC"/>
    <w:rsid w:val="009B44B8"/>
    <w:rsid w:val="009B6351"/>
    <w:rsid w:val="009C21FF"/>
    <w:rsid w:val="009C2A72"/>
    <w:rsid w:val="009D063D"/>
    <w:rsid w:val="009E1165"/>
    <w:rsid w:val="009E3751"/>
    <w:rsid w:val="009E707D"/>
    <w:rsid w:val="009F0E5C"/>
    <w:rsid w:val="009F1EB3"/>
    <w:rsid w:val="009F3159"/>
    <w:rsid w:val="009F5068"/>
    <w:rsid w:val="009F7E62"/>
    <w:rsid w:val="009F7F2F"/>
    <w:rsid w:val="00A00F9B"/>
    <w:rsid w:val="00A07EFF"/>
    <w:rsid w:val="00A12AD8"/>
    <w:rsid w:val="00A143A2"/>
    <w:rsid w:val="00A14DC0"/>
    <w:rsid w:val="00A168A5"/>
    <w:rsid w:val="00A26B75"/>
    <w:rsid w:val="00A33765"/>
    <w:rsid w:val="00A35267"/>
    <w:rsid w:val="00A4409E"/>
    <w:rsid w:val="00A557CB"/>
    <w:rsid w:val="00A55A7B"/>
    <w:rsid w:val="00A57DED"/>
    <w:rsid w:val="00A60C15"/>
    <w:rsid w:val="00A6437A"/>
    <w:rsid w:val="00A6695C"/>
    <w:rsid w:val="00A72107"/>
    <w:rsid w:val="00A7239E"/>
    <w:rsid w:val="00A72B5B"/>
    <w:rsid w:val="00A738D4"/>
    <w:rsid w:val="00A74A7A"/>
    <w:rsid w:val="00A9035D"/>
    <w:rsid w:val="00A90A7D"/>
    <w:rsid w:val="00A921CA"/>
    <w:rsid w:val="00A979CD"/>
    <w:rsid w:val="00AA11B9"/>
    <w:rsid w:val="00AA2F7F"/>
    <w:rsid w:val="00AB2721"/>
    <w:rsid w:val="00AC4ABF"/>
    <w:rsid w:val="00AC5C8A"/>
    <w:rsid w:val="00AC6FEE"/>
    <w:rsid w:val="00AD0FDB"/>
    <w:rsid w:val="00AD1103"/>
    <w:rsid w:val="00AD1D78"/>
    <w:rsid w:val="00AD24A2"/>
    <w:rsid w:val="00AE213F"/>
    <w:rsid w:val="00AE29B0"/>
    <w:rsid w:val="00AE313B"/>
    <w:rsid w:val="00AE33CA"/>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31D06"/>
    <w:rsid w:val="00B33BBD"/>
    <w:rsid w:val="00B42A84"/>
    <w:rsid w:val="00B52FE1"/>
    <w:rsid w:val="00B54DC3"/>
    <w:rsid w:val="00B56654"/>
    <w:rsid w:val="00B64856"/>
    <w:rsid w:val="00B661C7"/>
    <w:rsid w:val="00B66F4A"/>
    <w:rsid w:val="00B708D0"/>
    <w:rsid w:val="00B7473D"/>
    <w:rsid w:val="00B74F6A"/>
    <w:rsid w:val="00B778A6"/>
    <w:rsid w:val="00B81793"/>
    <w:rsid w:val="00B81EEF"/>
    <w:rsid w:val="00B84099"/>
    <w:rsid w:val="00B8571D"/>
    <w:rsid w:val="00B85C04"/>
    <w:rsid w:val="00B8721A"/>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36638"/>
    <w:rsid w:val="00C45D98"/>
    <w:rsid w:val="00C45EE0"/>
    <w:rsid w:val="00C501FE"/>
    <w:rsid w:val="00C52F5C"/>
    <w:rsid w:val="00C54B4F"/>
    <w:rsid w:val="00C571C4"/>
    <w:rsid w:val="00C61324"/>
    <w:rsid w:val="00C616F1"/>
    <w:rsid w:val="00C62ADA"/>
    <w:rsid w:val="00C62F56"/>
    <w:rsid w:val="00C705A7"/>
    <w:rsid w:val="00C7337B"/>
    <w:rsid w:val="00C7477D"/>
    <w:rsid w:val="00C75923"/>
    <w:rsid w:val="00C808F4"/>
    <w:rsid w:val="00C86135"/>
    <w:rsid w:val="00CB1EC1"/>
    <w:rsid w:val="00CB295F"/>
    <w:rsid w:val="00CB4AEC"/>
    <w:rsid w:val="00CC2E5D"/>
    <w:rsid w:val="00CC45FD"/>
    <w:rsid w:val="00CC66A4"/>
    <w:rsid w:val="00CC68DA"/>
    <w:rsid w:val="00CD0AD9"/>
    <w:rsid w:val="00CD1A41"/>
    <w:rsid w:val="00CD7D64"/>
    <w:rsid w:val="00CE6446"/>
    <w:rsid w:val="00CE662E"/>
    <w:rsid w:val="00CF0A3A"/>
    <w:rsid w:val="00CF1725"/>
    <w:rsid w:val="00CF2A20"/>
    <w:rsid w:val="00CF3066"/>
    <w:rsid w:val="00D0740E"/>
    <w:rsid w:val="00D11E47"/>
    <w:rsid w:val="00D164FD"/>
    <w:rsid w:val="00D24217"/>
    <w:rsid w:val="00D24640"/>
    <w:rsid w:val="00D263C2"/>
    <w:rsid w:val="00D323DA"/>
    <w:rsid w:val="00D35FAE"/>
    <w:rsid w:val="00D40B91"/>
    <w:rsid w:val="00D46909"/>
    <w:rsid w:val="00D47731"/>
    <w:rsid w:val="00D52DAA"/>
    <w:rsid w:val="00D56D9F"/>
    <w:rsid w:val="00D66250"/>
    <w:rsid w:val="00D70A1F"/>
    <w:rsid w:val="00D71EA7"/>
    <w:rsid w:val="00D77918"/>
    <w:rsid w:val="00D813F7"/>
    <w:rsid w:val="00D84FE7"/>
    <w:rsid w:val="00D86C64"/>
    <w:rsid w:val="00D94C89"/>
    <w:rsid w:val="00DA5D6B"/>
    <w:rsid w:val="00DA639D"/>
    <w:rsid w:val="00DB0B5F"/>
    <w:rsid w:val="00DB3D85"/>
    <w:rsid w:val="00DB69FB"/>
    <w:rsid w:val="00DB6F78"/>
    <w:rsid w:val="00DD4A6F"/>
    <w:rsid w:val="00DD764F"/>
    <w:rsid w:val="00DD7CC0"/>
    <w:rsid w:val="00DE1934"/>
    <w:rsid w:val="00DF095A"/>
    <w:rsid w:val="00DF354B"/>
    <w:rsid w:val="00E00D08"/>
    <w:rsid w:val="00E02F15"/>
    <w:rsid w:val="00E03A17"/>
    <w:rsid w:val="00E03C10"/>
    <w:rsid w:val="00E12D92"/>
    <w:rsid w:val="00E13E8F"/>
    <w:rsid w:val="00E13FF0"/>
    <w:rsid w:val="00E14677"/>
    <w:rsid w:val="00E16CE0"/>
    <w:rsid w:val="00E2148B"/>
    <w:rsid w:val="00E264A5"/>
    <w:rsid w:val="00E26B2C"/>
    <w:rsid w:val="00E33441"/>
    <w:rsid w:val="00E41994"/>
    <w:rsid w:val="00E43412"/>
    <w:rsid w:val="00E4769E"/>
    <w:rsid w:val="00E56E0B"/>
    <w:rsid w:val="00E579E4"/>
    <w:rsid w:val="00E600E4"/>
    <w:rsid w:val="00E643CD"/>
    <w:rsid w:val="00E743AA"/>
    <w:rsid w:val="00E7513E"/>
    <w:rsid w:val="00E80DB3"/>
    <w:rsid w:val="00E823C0"/>
    <w:rsid w:val="00E85500"/>
    <w:rsid w:val="00E86D6A"/>
    <w:rsid w:val="00E87284"/>
    <w:rsid w:val="00E8776D"/>
    <w:rsid w:val="00E87B03"/>
    <w:rsid w:val="00E93CEB"/>
    <w:rsid w:val="00E96802"/>
    <w:rsid w:val="00EA12C7"/>
    <w:rsid w:val="00EA1788"/>
    <w:rsid w:val="00EA1F53"/>
    <w:rsid w:val="00EA3BE8"/>
    <w:rsid w:val="00EA52A2"/>
    <w:rsid w:val="00EA75E1"/>
    <w:rsid w:val="00EB07AC"/>
    <w:rsid w:val="00EB17F4"/>
    <w:rsid w:val="00EB190B"/>
    <w:rsid w:val="00EB2153"/>
    <w:rsid w:val="00EB4A93"/>
    <w:rsid w:val="00EC0ABA"/>
    <w:rsid w:val="00EC3507"/>
    <w:rsid w:val="00EC5B70"/>
    <w:rsid w:val="00ED0AC2"/>
    <w:rsid w:val="00ED2BCD"/>
    <w:rsid w:val="00ED366F"/>
    <w:rsid w:val="00ED3BC1"/>
    <w:rsid w:val="00EE0E8C"/>
    <w:rsid w:val="00EF17F4"/>
    <w:rsid w:val="00EF3EDE"/>
    <w:rsid w:val="00EF4715"/>
    <w:rsid w:val="00EF57B8"/>
    <w:rsid w:val="00F014CF"/>
    <w:rsid w:val="00F01B95"/>
    <w:rsid w:val="00F03653"/>
    <w:rsid w:val="00F0384D"/>
    <w:rsid w:val="00F05A80"/>
    <w:rsid w:val="00F145AE"/>
    <w:rsid w:val="00F147E9"/>
    <w:rsid w:val="00F16057"/>
    <w:rsid w:val="00F22325"/>
    <w:rsid w:val="00F22CA7"/>
    <w:rsid w:val="00F25108"/>
    <w:rsid w:val="00F25E88"/>
    <w:rsid w:val="00F32755"/>
    <w:rsid w:val="00F353B0"/>
    <w:rsid w:val="00F361EE"/>
    <w:rsid w:val="00F46735"/>
    <w:rsid w:val="00F50FEB"/>
    <w:rsid w:val="00F51851"/>
    <w:rsid w:val="00F5405B"/>
    <w:rsid w:val="00F54A88"/>
    <w:rsid w:val="00F57DD3"/>
    <w:rsid w:val="00F6786F"/>
    <w:rsid w:val="00F679BC"/>
    <w:rsid w:val="00F715AC"/>
    <w:rsid w:val="00F74F02"/>
    <w:rsid w:val="00F76307"/>
    <w:rsid w:val="00F84B30"/>
    <w:rsid w:val="00F8719C"/>
    <w:rsid w:val="00F92BE5"/>
    <w:rsid w:val="00F954EE"/>
    <w:rsid w:val="00F96450"/>
    <w:rsid w:val="00F9736B"/>
    <w:rsid w:val="00FA24FE"/>
    <w:rsid w:val="00FA475D"/>
    <w:rsid w:val="00FA7072"/>
    <w:rsid w:val="00FA771D"/>
    <w:rsid w:val="00FC4E92"/>
    <w:rsid w:val="00FD028A"/>
    <w:rsid w:val="00FD0DDA"/>
    <w:rsid w:val="00FD69FE"/>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 w:type="paragraph" w:styleId="Revzia">
    <w:name w:val="Revision"/>
    <w:hidden/>
    <w:uiPriority w:val="99"/>
    <w:semiHidden/>
    <w:rsid w:val="00900988"/>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61086"/>
    <w:rsid w:val="000677E6"/>
    <w:rsid w:val="000A698C"/>
    <w:rsid w:val="000B21B2"/>
    <w:rsid w:val="000F6267"/>
    <w:rsid w:val="00160874"/>
    <w:rsid w:val="00172E64"/>
    <w:rsid w:val="00177F18"/>
    <w:rsid w:val="00192110"/>
    <w:rsid w:val="001A22A4"/>
    <w:rsid w:val="001A499C"/>
    <w:rsid w:val="001D22EB"/>
    <w:rsid w:val="001E2BD1"/>
    <w:rsid w:val="001E64A2"/>
    <w:rsid w:val="00242725"/>
    <w:rsid w:val="002943A1"/>
    <w:rsid w:val="002E2AFE"/>
    <w:rsid w:val="002E40CC"/>
    <w:rsid w:val="002F79FC"/>
    <w:rsid w:val="00333466"/>
    <w:rsid w:val="00342F47"/>
    <w:rsid w:val="003812D1"/>
    <w:rsid w:val="00390D9E"/>
    <w:rsid w:val="00393A03"/>
    <w:rsid w:val="003B1316"/>
    <w:rsid w:val="003C4DFF"/>
    <w:rsid w:val="003D0FFB"/>
    <w:rsid w:val="004102D8"/>
    <w:rsid w:val="00454E35"/>
    <w:rsid w:val="00455E8D"/>
    <w:rsid w:val="004914AF"/>
    <w:rsid w:val="00493CFB"/>
    <w:rsid w:val="00494BF4"/>
    <w:rsid w:val="00523C28"/>
    <w:rsid w:val="00550A71"/>
    <w:rsid w:val="005565FB"/>
    <w:rsid w:val="00630732"/>
    <w:rsid w:val="00634BE2"/>
    <w:rsid w:val="00650DE8"/>
    <w:rsid w:val="006651B7"/>
    <w:rsid w:val="006A06D1"/>
    <w:rsid w:val="006C7957"/>
    <w:rsid w:val="00734D81"/>
    <w:rsid w:val="007732CC"/>
    <w:rsid w:val="00775208"/>
    <w:rsid w:val="007C4B77"/>
    <w:rsid w:val="007F7AAC"/>
    <w:rsid w:val="00803A5A"/>
    <w:rsid w:val="00811F47"/>
    <w:rsid w:val="0081508E"/>
    <w:rsid w:val="008554A0"/>
    <w:rsid w:val="00867BF5"/>
    <w:rsid w:val="008813F6"/>
    <w:rsid w:val="008923F1"/>
    <w:rsid w:val="008E5440"/>
    <w:rsid w:val="008E6C58"/>
    <w:rsid w:val="0091652E"/>
    <w:rsid w:val="009D64C1"/>
    <w:rsid w:val="009E7B41"/>
    <w:rsid w:val="00A057E3"/>
    <w:rsid w:val="00A17B73"/>
    <w:rsid w:val="00A220C2"/>
    <w:rsid w:val="00A43AB7"/>
    <w:rsid w:val="00A63500"/>
    <w:rsid w:val="00A721EB"/>
    <w:rsid w:val="00A95E59"/>
    <w:rsid w:val="00AD5171"/>
    <w:rsid w:val="00AE0B9D"/>
    <w:rsid w:val="00B76A2E"/>
    <w:rsid w:val="00BA02AE"/>
    <w:rsid w:val="00BA5164"/>
    <w:rsid w:val="00BC59CD"/>
    <w:rsid w:val="00C05849"/>
    <w:rsid w:val="00C31BE2"/>
    <w:rsid w:val="00C327EA"/>
    <w:rsid w:val="00C3607A"/>
    <w:rsid w:val="00C41DC2"/>
    <w:rsid w:val="00C44DCF"/>
    <w:rsid w:val="00C6561F"/>
    <w:rsid w:val="00C77690"/>
    <w:rsid w:val="00C84B58"/>
    <w:rsid w:val="00CC433B"/>
    <w:rsid w:val="00CC782A"/>
    <w:rsid w:val="00CE6777"/>
    <w:rsid w:val="00D46559"/>
    <w:rsid w:val="00D63FF0"/>
    <w:rsid w:val="00D73517"/>
    <w:rsid w:val="00D80865"/>
    <w:rsid w:val="00DB65CB"/>
    <w:rsid w:val="00DD4115"/>
    <w:rsid w:val="00E00880"/>
    <w:rsid w:val="00E21C5A"/>
    <w:rsid w:val="00E476BA"/>
    <w:rsid w:val="00E62E3D"/>
    <w:rsid w:val="00E85083"/>
    <w:rsid w:val="00E95C61"/>
    <w:rsid w:val="00EA4051"/>
    <w:rsid w:val="00F47451"/>
    <w:rsid w:val="00F60E8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rPr>
      <w:color w:val="808080"/>
    </w:rPr>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8FA81C4443104A38AE9095223999EEE4">
    <w:name w:val="8FA81C4443104A38AE9095223999EEE4"/>
    <w:rsid w:val="007F7AAC"/>
  </w:style>
  <w:style w:type="paragraph" w:customStyle="1" w:styleId="65E2FC55811D4835895E19F281C3F49B">
    <w:name w:val="65E2FC55811D4835895E19F281C3F49B"/>
    <w:rsid w:val="00E62E3D"/>
  </w:style>
  <w:style w:type="paragraph" w:customStyle="1" w:styleId="B9276B87F66740B8A1C95E6AB460A197">
    <w:name w:val="B9276B87F66740B8A1C95E6AB460A197"/>
    <w:rsid w:val="001A22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657AD-C54D-4E01-81F8-56F473AE5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4929</Words>
  <Characters>28098</Characters>
  <Application>Microsoft Office Word</Application>
  <DocSecurity>0</DocSecurity>
  <Lines>234</Lines>
  <Paragraphs>65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LinksUpToDate>false</LinksUpToDate>
  <CharactersWithSpaces>32962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2022-05-01T20:42:00Z</dcterms:created>
  <dcterms:modified xsi:type="dcterms:W3CDTF">2022-05-05T08:50:00Z</dcterms:modified>
</cp:coreProperties>
</file>