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93BB" w14:textId="241C8EC3" w:rsidR="00F31D10" w:rsidRPr="00B02613" w:rsidRDefault="00B02613" w:rsidP="00FD4E71">
      <w:pPr>
        <w:pBdr>
          <w:top w:val="single" w:sz="4" w:space="1" w:color="auto"/>
        </w:pBdr>
        <w:jc w:val="right"/>
        <w:rPr>
          <w:rFonts w:asciiTheme="minorHAnsi" w:hAnsiTheme="minorHAnsi" w:cstheme="minorHAnsi"/>
          <w:bCs/>
          <w:sz w:val="19"/>
          <w:szCs w:val="19"/>
        </w:rPr>
      </w:pPr>
      <w:r w:rsidRPr="00B02613">
        <w:rPr>
          <w:rFonts w:asciiTheme="minorHAnsi" w:hAnsiTheme="minorHAnsi" w:cstheme="minorHAnsi"/>
          <w:bCs/>
          <w:sz w:val="19"/>
          <w:szCs w:val="19"/>
        </w:rPr>
        <w:t xml:space="preserve">Príloha č. </w:t>
      </w:r>
      <w:r w:rsidR="00FA11DB">
        <w:rPr>
          <w:rFonts w:asciiTheme="minorHAnsi" w:hAnsiTheme="minorHAnsi" w:cstheme="minorHAnsi"/>
          <w:bCs/>
          <w:sz w:val="19"/>
          <w:szCs w:val="19"/>
        </w:rPr>
        <w:t>4</w:t>
      </w:r>
      <w:r w:rsidR="0052533E">
        <w:rPr>
          <w:rFonts w:asciiTheme="minorHAnsi" w:hAnsiTheme="minorHAnsi" w:cstheme="minorHAnsi"/>
          <w:bCs/>
          <w:sz w:val="19"/>
          <w:szCs w:val="19"/>
        </w:rPr>
        <w:t>0</w:t>
      </w:r>
    </w:p>
    <w:p w14:paraId="15D4A419" w14:textId="77777777" w:rsidR="00216B0F" w:rsidRDefault="00216B0F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2B429" w14:textId="0288BEE1" w:rsidR="0078316C" w:rsidRDefault="00F31D1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BB">
        <w:rPr>
          <w:rFonts w:asciiTheme="minorHAnsi" w:hAnsiTheme="minorHAnsi" w:cstheme="minorHAnsi"/>
          <w:b/>
          <w:bCs/>
          <w:sz w:val="28"/>
          <w:szCs w:val="28"/>
        </w:rPr>
        <w:t xml:space="preserve">P R E B E R A C Í   P R O T O K O L </w:t>
      </w:r>
    </w:p>
    <w:p w14:paraId="530F8080" w14:textId="3255AB3B" w:rsidR="003A6751" w:rsidRPr="003A6751" w:rsidRDefault="003A6751" w:rsidP="003A6751">
      <w:pPr>
        <w:tabs>
          <w:tab w:val="left" w:pos="2835"/>
        </w:tabs>
        <w:jc w:val="center"/>
        <w:rPr>
          <w:rFonts w:asciiTheme="minorHAnsi" w:hAnsiTheme="minorHAnsi" w:cstheme="minorHAnsi"/>
          <w:sz w:val="19"/>
          <w:szCs w:val="19"/>
        </w:rPr>
      </w:pPr>
      <w:r w:rsidRPr="003A6751">
        <w:rPr>
          <w:rFonts w:asciiTheme="minorHAnsi" w:hAnsiTheme="minorHAnsi" w:cstheme="minorHAnsi"/>
          <w:sz w:val="19"/>
          <w:szCs w:val="19"/>
        </w:rPr>
        <w:t xml:space="preserve">Predmetom preberacieho protokolu je odovzdanie kompletnej dokumentácie </w:t>
      </w:r>
      <w:r w:rsidR="00216B0F">
        <w:rPr>
          <w:rFonts w:asciiTheme="minorHAnsi" w:hAnsiTheme="minorHAnsi" w:cstheme="minorHAnsi"/>
          <w:sz w:val="19"/>
          <w:szCs w:val="19"/>
        </w:rPr>
        <w:t>ŽoNFP</w:t>
      </w:r>
      <w:r w:rsidRPr="003A6751">
        <w:rPr>
          <w:rFonts w:asciiTheme="minorHAnsi" w:hAnsiTheme="minorHAnsi" w:cstheme="minorHAnsi"/>
          <w:sz w:val="19"/>
          <w:szCs w:val="19"/>
        </w:rPr>
        <w:t xml:space="preserve"> </w:t>
      </w:r>
      <w:r w:rsidR="00216B0F">
        <w:rPr>
          <w:rFonts w:asciiTheme="minorHAnsi" w:hAnsiTheme="minorHAnsi" w:cstheme="minorHAnsi"/>
          <w:sz w:val="19"/>
          <w:szCs w:val="19"/>
        </w:rPr>
        <w:t>odbornému hodnotiteľovi</w:t>
      </w:r>
      <w:r w:rsidRPr="003A6751">
        <w:rPr>
          <w:rFonts w:asciiTheme="minorHAnsi" w:hAnsiTheme="minorHAnsi" w:cstheme="minorHAnsi"/>
          <w:sz w:val="19"/>
          <w:szCs w:val="19"/>
        </w:rPr>
        <w:t xml:space="preserve"> za účelom vykonania </w:t>
      </w:r>
      <w:r w:rsidR="00216B0F">
        <w:rPr>
          <w:rFonts w:asciiTheme="minorHAnsi" w:hAnsiTheme="minorHAnsi" w:cstheme="minorHAnsi"/>
          <w:sz w:val="19"/>
          <w:szCs w:val="19"/>
        </w:rPr>
        <w:t>odborného hodnotenia ŽoNFP</w:t>
      </w: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4881"/>
      </w:tblGrid>
      <w:tr w:rsidR="00E90B25" w:rsidRPr="006333BB" w14:paraId="126317CD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4881" w:type="dxa"/>
            <w:vAlign w:val="center"/>
          </w:tcPr>
          <w:p w14:paraId="126317CC" w14:textId="720F7998" w:rsidR="00E90B25" w:rsidRPr="006333BB" w:rsidRDefault="0037368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90B25" w:rsidRPr="006333BB" w14:paraId="126317D3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4881" w:type="dxa"/>
            <w:vAlign w:val="center"/>
          </w:tcPr>
          <w:p w14:paraId="126317D2" w14:textId="1B96B1EE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AA31D5" w:rsidRPr="006333BB" w14:paraId="25E4FA18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44DCDD50" w14:textId="5C5B2696" w:rsidR="00AA31D5" w:rsidRPr="006333BB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4881" w:type="dxa"/>
            <w:vAlign w:val="center"/>
          </w:tcPr>
          <w:p w14:paraId="68231B8E" w14:textId="77777777" w:rsidR="00AA31D5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D6" w14:textId="7F34B37A" w:rsidR="00E90B25" w:rsidRPr="006333BB" w:rsidRDefault="008B1E6D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7C6241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488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264CE8CC" w14:textId="6CCD1AD8" w:rsidR="00F31D10" w:rsidRPr="006333BB" w:rsidRDefault="00C34A0B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</w:t>
            </w:r>
            <w:r w:rsidR="008B1E6D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488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2B9FC809" w14:textId="3C191A30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488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468FFFE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4C507F2D" w14:textId="1D3F1927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Žiadateľ</w:t>
            </w:r>
          </w:p>
        </w:tc>
        <w:tc>
          <w:tcPr>
            <w:tcW w:w="4881" w:type="dxa"/>
            <w:vAlign w:val="center"/>
          </w:tcPr>
          <w:p w14:paraId="75BB7AF5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71671550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687048B1" w14:textId="18B4A84A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Sídlo</w:t>
            </w:r>
          </w:p>
        </w:tc>
        <w:tc>
          <w:tcPr>
            <w:tcW w:w="4881" w:type="dxa"/>
            <w:vAlign w:val="center"/>
          </w:tcPr>
          <w:p w14:paraId="73432172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0" w:type="auto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8B1E6D" w:rsidRPr="00223882" w14:paraId="718064BB" w14:textId="77777777" w:rsidTr="00573456">
        <w:trPr>
          <w:trHeight w:hRule="exact" w:val="397"/>
        </w:trPr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584973F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14F1F40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212BF76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2EBF071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69AE8D7" w14:textId="77777777" w:rsidTr="003A6751">
        <w:trPr>
          <w:trHeight w:hRule="exact" w:val="397"/>
        </w:trPr>
        <w:tc>
          <w:tcPr>
            <w:tcW w:w="2438" w:type="dxa"/>
            <w:shd w:val="clear" w:color="auto" w:fill="auto"/>
            <w:vAlign w:val="center"/>
          </w:tcPr>
          <w:p w14:paraId="65A556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5C8A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A202E7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A3B67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5468A8BB" w14:textId="77777777" w:rsidTr="00573456">
        <w:trPr>
          <w:trHeight w:hRule="exact" w:val="397"/>
        </w:trPr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4D2CEB0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4F42036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32894A4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57F45B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DFB6639" w14:textId="77777777" w:rsidTr="003A6751">
        <w:trPr>
          <w:trHeight w:hRule="exact" w:val="397"/>
        </w:trPr>
        <w:tc>
          <w:tcPr>
            <w:tcW w:w="2438" w:type="dxa"/>
            <w:shd w:val="clear" w:color="auto" w:fill="auto"/>
            <w:vAlign w:val="center"/>
          </w:tcPr>
          <w:p w14:paraId="4E1D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B5FF37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B0BF68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4FD218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9E16E17" w14:textId="77777777" w:rsidR="008B1E6D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1EDB6544" w14:textId="77777777" w:rsidR="007C6241" w:rsidRPr="00223882" w:rsidRDefault="007C6241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25616F1D" w14:textId="77777777" w:rsidTr="00573456">
        <w:trPr>
          <w:trHeight w:hRule="exact" w:val="397"/>
        </w:trPr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69375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41FD2BB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F2F2F2" w:themeFill="background2" w:themeFillShade="F2"/>
            <w:vAlign w:val="center"/>
          </w:tcPr>
          <w:p w14:paraId="2883D33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44AD1D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4BDAF1FC" w14:textId="77777777" w:rsidTr="003A6751">
        <w:trPr>
          <w:trHeight w:hRule="exact" w:val="397"/>
        </w:trPr>
        <w:tc>
          <w:tcPr>
            <w:tcW w:w="2436" w:type="dxa"/>
            <w:vAlign w:val="center"/>
          </w:tcPr>
          <w:p w14:paraId="25F079F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1584993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AF645D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4E337A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1140017C" w14:textId="77777777" w:rsidTr="00573456">
        <w:trPr>
          <w:trHeight w:hRule="exact" w:val="397"/>
        </w:trPr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033ED7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1CCB7BD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F2F2F2" w:themeFill="background2" w:themeFillShade="F2"/>
            <w:vAlign w:val="center"/>
          </w:tcPr>
          <w:p w14:paraId="455B84B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2FFFA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7CF26C0" w14:textId="77777777" w:rsidTr="003A6751">
        <w:trPr>
          <w:trHeight w:hRule="exact" w:val="397"/>
        </w:trPr>
        <w:tc>
          <w:tcPr>
            <w:tcW w:w="2436" w:type="dxa"/>
            <w:vAlign w:val="center"/>
          </w:tcPr>
          <w:p w14:paraId="5F85AE9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687A7B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D397DD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19E0FC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310E39BD" w14:textId="77777777" w:rsidR="008B1E6D" w:rsidRPr="00223882" w:rsidRDefault="008B1E6D" w:rsidP="00CE7731">
      <w:pPr>
        <w:rPr>
          <w:rFonts w:asciiTheme="minorHAnsi" w:hAnsiTheme="minorHAnsi" w:cstheme="minorHAnsi"/>
          <w:sz w:val="19"/>
          <w:szCs w:val="19"/>
        </w:rPr>
      </w:pPr>
    </w:p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AA31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8A239" w14:textId="77777777" w:rsidR="002734E6" w:rsidRDefault="002734E6">
      <w:r>
        <w:separator/>
      </w:r>
    </w:p>
    <w:p w14:paraId="583436C1" w14:textId="77777777" w:rsidR="002734E6" w:rsidRDefault="002734E6"/>
  </w:endnote>
  <w:endnote w:type="continuationSeparator" w:id="0">
    <w:p w14:paraId="42E0002B" w14:textId="77777777" w:rsidR="002734E6" w:rsidRDefault="002734E6">
      <w:r>
        <w:continuationSeparator/>
      </w:r>
    </w:p>
    <w:p w14:paraId="26733F40" w14:textId="77777777" w:rsidR="002734E6" w:rsidRDefault="00273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02D1D" w14:textId="77777777" w:rsidR="00995FD2" w:rsidRDefault="00995F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29575" w14:textId="345601DA" w:rsidR="00B02613" w:rsidRDefault="00B02613">
    <w:pPr>
      <w:pStyle w:val="Pta"/>
    </w:pPr>
    <w:r>
      <w:t xml:space="preserve">Príručka pre odborných hodnotiteľov IROP, verzia </w:t>
    </w:r>
    <w:del w:id="0" w:author="OM" w:date="2022-04-21T13:04:00Z">
      <w:r w:rsidR="00FA11DB" w:rsidDel="00CC6805">
        <w:delText>11.</w:delText>
      </w:r>
      <w:r w:rsidR="00877A89" w:rsidDel="00CC6805">
        <w:delText>1</w:delText>
      </w:r>
    </w:del>
    <w:ins w:id="1" w:author="OM" w:date="2022-04-21T13:04:00Z">
      <w:r w:rsidR="00CC6805">
        <w:t>12.0</w:t>
      </w:r>
    </w:ins>
    <w:bookmarkStart w:id="2" w:name="_GoBack"/>
    <w:bookmarkEnd w:id="2"/>
  </w:p>
  <w:p w14:paraId="19BBD54C" w14:textId="77777777" w:rsidR="00B02613" w:rsidRDefault="00B02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6602" w14:textId="77777777" w:rsidR="002734E6" w:rsidRDefault="002734E6">
      <w:r>
        <w:separator/>
      </w:r>
    </w:p>
    <w:p w14:paraId="6CA213BF" w14:textId="77777777" w:rsidR="002734E6" w:rsidRDefault="002734E6"/>
  </w:footnote>
  <w:footnote w:type="continuationSeparator" w:id="0">
    <w:p w14:paraId="42B4B39C" w14:textId="77777777" w:rsidR="002734E6" w:rsidRDefault="002734E6">
      <w:r>
        <w:continuationSeparator/>
      </w:r>
    </w:p>
    <w:p w14:paraId="295B519F" w14:textId="77777777" w:rsidR="002734E6" w:rsidRDefault="002734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F840C" w14:textId="77777777" w:rsidR="00995FD2" w:rsidRDefault="00995F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B7BE1" w14:textId="17797950" w:rsidR="002217CB" w:rsidRDefault="002217CB" w:rsidP="002217CB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C86A9C3" wp14:editId="75E7226A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0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1" name="Picture 1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9C460" w14:textId="66D850FB" w:rsidR="00FD4E71" w:rsidRDefault="00FD4E71" w:rsidP="00FD4E71">
    <w:pPr>
      <w:pStyle w:val="Hlavika"/>
      <w:tabs>
        <w:tab w:val="clear" w:pos="4703"/>
        <w:tab w:val="clear" w:pos="9406"/>
      </w:tabs>
      <w:ind w:left="-426"/>
      <w:rPr>
        <w:sz w:val="24"/>
        <w:szCs w:val="22"/>
        <w:lang w:eastAsia="sk-SK"/>
      </w:rPr>
    </w:pPr>
    <w:r>
      <w:rPr>
        <w:noProof/>
        <w:sz w:val="24"/>
        <w:szCs w:val="22"/>
        <w:lang w:eastAsia="sk-SK"/>
      </w:rPr>
      <w:drawing>
        <wp:anchor distT="0" distB="0" distL="114300" distR="114300" simplePos="0" relativeHeight="251656704" behindDoc="1" locked="0" layoutInCell="1" allowOverlap="1" wp14:anchorId="79A856C5" wp14:editId="46F387A9">
          <wp:simplePos x="0" y="0"/>
          <wp:positionH relativeFrom="column">
            <wp:posOffset>-221615</wp:posOffset>
          </wp:positionH>
          <wp:positionV relativeFrom="paragraph">
            <wp:posOffset>0</wp:posOffset>
          </wp:positionV>
          <wp:extent cx="484505" cy="513715"/>
          <wp:effectExtent l="0" t="0" r="0" b="635"/>
          <wp:wrapTight wrapText="bothSides">
            <wp:wrapPolygon edited="0">
              <wp:start x="1699" y="0"/>
              <wp:lineTo x="1699" y="12816"/>
              <wp:lineTo x="0" y="15219"/>
              <wp:lineTo x="0" y="19224"/>
              <wp:lineTo x="4246" y="20826"/>
              <wp:lineTo x="16136" y="20826"/>
              <wp:lineTo x="20383" y="19224"/>
              <wp:lineTo x="20383" y="15219"/>
              <wp:lineTo x="18684" y="0"/>
              <wp:lineTo x="1699" y="0"/>
            </wp:wrapPolygon>
          </wp:wrapTight>
          <wp:docPr id="7" name="Obrázok 7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szCs w:val="22"/>
        <w:lang w:eastAsia="sk-SK"/>
      </w:rPr>
      <w:drawing>
        <wp:anchor distT="0" distB="0" distL="114300" distR="114300" simplePos="0" relativeHeight="251658752" behindDoc="1" locked="0" layoutInCell="1" allowOverlap="1" wp14:anchorId="4A15AA71" wp14:editId="62BF842D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3C389A07" wp14:editId="0F628501">
          <wp:extent cx="1793875" cy="471170"/>
          <wp:effectExtent l="0" t="0" r="0" b="508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ECFE7F" w14:textId="77777777" w:rsidR="00AA31D5" w:rsidRDefault="00AA31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7B33"/>
    <w:rsid w:val="00143AD7"/>
    <w:rsid w:val="001452B6"/>
    <w:rsid w:val="00146657"/>
    <w:rsid w:val="00150AFF"/>
    <w:rsid w:val="00154419"/>
    <w:rsid w:val="00164EED"/>
    <w:rsid w:val="00170BF8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E4F37"/>
    <w:rsid w:val="001F0C13"/>
    <w:rsid w:val="002066F3"/>
    <w:rsid w:val="00207FCC"/>
    <w:rsid w:val="00210E5E"/>
    <w:rsid w:val="00213203"/>
    <w:rsid w:val="00216B0F"/>
    <w:rsid w:val="00220042"/>
    <w:rsid w:val="002217CB"/>
    <w:rsid w:val="00223882"/>
    <w:rsid w:val="00235D74"/>
    <w:rsid w:val="00236144"/>
    <w:rsid w:val="00236564"/>
    <w:rsid w:val="0024576C"/>
    <w:rsid w:val="00251C60"/>
    <w:rsid w:val="00253BF6"/>
    <w:rsid w:val="002557C9"/>
    <w:rsid w:val="00260A1D"/>
    <w:rsid w:val="00272EE5"/>
    <w:rsid w:val="002734E6"/>
    <w:rsid w:val="00274E01"/>
    <w:rsid w:val="00284CF5"/>
    <w:rsid w:val="00295B85"/>
    <w:rsid w:val="002A053C"/>
    <w:rsid w:val="002A2D62"/>
    <w:rsid w:val="002B6D89"/>
    <w:rsid w:val="002D5FCD"/>
    <w:rsid w:val="002D6583"/>
    <w:rsid w:val="002D7602"/>
    <w:rsid w:val="002E32BC"/>
    <w:rsid w:val="003038D5"/>
    <w:rsid w:val="003040B3"/>
    <w:rsid w:val="0031390F"/>
    <w:rsid w:val="0031599A"/>
    <w:rsid w:val="00326442"/>
    <w:rsid w:val="003530AF"/>
    <w:rsid w:val="00360EB6"/>
    <w:rsid w:val="00362BC5"/>
    <w:rsid w:val="0037368D"/>
    <w:rsid w:val="00375271"/>
    <w:rsid w:val="00392F8B"/>
    <w:rsid w:val="00392FE4"/>
    <w:rsid w:val="00394C79"/>
    <w:rsid w:val="003977EF"/>
    <w:rsid w:val="003A1398"/>
    <w:rsid w:val="003A6751"/>
    <w:rsid w:val="003B0559"/>
    <w:rsid w:val="003D424B"/>
    <w:rsid w:val="003D6630"/>
    <w:rsid w:val="003D754B"/>
    <w:rsid w:val="003E32FE"/>
    <w:rsid w:val="003F18CD"/>
    <w:rsid w:val="003F22DC"/>
    <w:rsid w:val="0040246A"/>
    <w:rsid w:val="00402DEA"/>
    <w:rsid w:val="004040B0"/>
    <w:rsid w:val="004076D9"/>
    <w:rsid w:val="004169EC"/>
    <w:rsid w:val="0042148A"/>
    <w:rsid w:val="00423755"/>
    <w:rsid w:val="004257D7"/>
    <w:rsid w:val="00441746"/>
    <w:rsid w:val="00454E0E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4F7FBD"/>
    <w:rsid w:val="00505FF4"/>
    <w:rsid w:val="005065CA"/>
    <w:rsid w:val="0050744D"/>
    <w:rsid w:val="0052533E"/>
    <w:rsid w:val="00532D0A"/>
    <w:rsid w:val="0057284A"/>
    <w:rsid w:val="00573456"/>
    <w:rsid w:val="005751DC"/>
    <w:rsid w:val="00582B72"/>
    <w:rsid w:val="005936FF"/>
    <w:rsid w:val="005A1615"/>
    <w:rsid w:val="005B4CAD"/>
    <w:rsid w:val="005D4076"/>
    <w:rsid w:val="005D670E"/>
    <w:rsid w:val="005F0693"/>
    <w:rsid w:val="005F1143"/>
    <w:rsid w:val="00606BC7"/>
    <w:rsid w:val="00610E17"/>
    <w:rsid w:val="00624DC2"/>
    <w:rsid w:val="006309D1"/>
    <w:rsid w:val="006328F5"/>
    <w:rsid w:val="006333BB"/>
    <w:rsid w:val="0063442B"/>
    <w:rsid w:val="006620EF"/>
    <w:rsid w:val="00670284"/>
    <w:rsid w:val="00675369"/>
    <w:rsid w:val="0068463D"/>
    <w:rsid w:val="006859B7"/>
    <w:rsid w:val="006A494E"/>
    <w:rsid w:val="006B485C"/>
    <w:rsid w:val="006C296C"/>
    <w:rsid w:val="006D0019"/>
    <w:rsid w:val="006D02FC"/>
    <w:rsid w:val="006D6107"/>
    <w:rsid w:val="006F2C90"/>
    <w:rsid w:val="006F6C05"/>
    <w:rsid w:val="006F71E5"/>
    <w:rsid w:val="007021D8"/>
    <w:rsid w:val="00711003"/>
    <w:rsid w:val="00724F34"/>
    <w:rsid w:val="00726878"/>
    <w:rsid w:val="00726CE6"/>
    <w:rsid w:val="00726FE1"/>
    <w:rsid w:val="007329CA"/>
    <w:rsid w:val="00750341"/>
    <w:rsid w:val="00755063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C6241"/>
    <w:rsid w:val="007D22CE"/>
    <w:rsid w:val="007D3B89"/>
    <w:rsid w:val="007E0FAB"/>
    <w:rsid w:val="007E4D5F"/>
    <w:rsid w:val="007F11EE"/>
    <w:rsid w:val="008168C0"/>
    <w:rsid w:val="008201A2"/>
    <w:rsid w:val="00820A4A"/>
    <w:rsid w:val="00836235"/>
    <w:rsid w:val="00846519"/>
    <w:rsid w:val="00847CA7"/>
    <w:rsid w:val="008503A8"/>
    <w:rsid w:val="00856B36"/>
    <w:rsid w:val="00860775"/>
    <w:rsid w:val="00875E04"/>
    <w:rsid w:val="00877A89"/>
    <w:rsid w:val="008A7E44"/>
    <w:rsid w:val="008B1E6D"/>
    <w:rsid w:val="008B232F"/>
    <w:rsid w:val="008B2E3C"/>
    <w:rsid w:val="008B3AF0"/>
    <w:rsid w:val="008B3E76"/>
    <w:rsid w:val="008B4AC0"/>
    <w:rsid w:val="008C35E7"/>
    <w:rsid w:val="008C3FA4"/>
    <w:rsid w:val="008C5EDC"/>
    <w:rsid w:val="008D47ED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6973"/>
    <w:rsid w:val="00961FC0"/>
    <w:rsid w:val="00962584"/>
    <w:rsid w:val="00973428"/>
    <w:rsid w:val="00976009"/>
    <w:rsid w:val="00991839"/>
    <w:rsid w:val="00994A8D"/>
    <w:rsid w:val="00995FD2"/>
    <w:rsid w:val="009C6C9D"/>
    <w:rsid w:val="009D0EC2"/>
    <w:rsid w:val="009D4B97"/>
    <w:rsid w:val="009D4D24"/>
    <w:rsid w:val="009D7ED9"/>
    <w:rsid w:val="009E21D5"/>
    <w:rsid w:val="009F568A"/>
    <w:rsid w:val="00A04E4F"/>
    <w:rsid w:val="00A057A2"/>
    <w:rsid w:val="00A0681B"/>
    <w:rsid w:val="00A06919"/>
    <w:rsid w:val="00A40230"/>
    <w:rsid w:val="00A81CF2"/>
    <w:rsid w:val="00A97651"/>
    <w:rsid w:val="00AA31D5"/>
    <w:rsid w:val="00AB3116"/>
    <w:rsid w:val="00AC292D"/>
    <w:rsid w:val="00AD41A1"/>
    <w:rsid w:val="00AE0D5E"/>
    <w:rsid w:val="00AE109A"/>
    <w:rsid w:val="00AE5FAD"/>
    <w:rsid w:val="00B02613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D4795"/>
    <w:rsid w:val="00BE52F0"/>
    <w:rsid w:val="00BE6734"/>
    <w:rsid w:val="00C34A0B"/>
    <w:rsid w:val="00C37495"/>
    <w:rsid w:val="00C444B3"/>
    <w:rsid w:val="00C4496F"/>
    <w:rsid w:val="00C52380"/>
    <w:rsid w:val="00C60815"/>
    <w:rsid w:val="00C6364E"/>
    <w:rsid w:val="00C64B35"/>
    <w:rsid w:val="00C87E38"/>
    <w:rsid w:val="00C97A0D"/>
    <w:rsid w:val="00CA01E2"/>
    <w:rsid w:val="00CB0293"/>
    <w:rsid w:val="00CB40D6"/>
    <w:rsid w:val="00CB7E61"/>
    <w:rsid w:val="00CC08EE"/>
    <w:rsid w:val="00CC6805"/>
    <w:rsid w:val="00CD44BA"/>
    <w:rsid w:val="00CD7E26"/>
    <w:rsid w:val="00CE00BE"/>
    <w:rsid w:val="00CE4F9D"/>
    <w:rsid w:val="00CE7731"/>
    <w:rsid w:val="00CE77E6"/>
    <w:rsid w:val="00D1104D"/>
    <w:rsid w:val="00D4761F"/>
    <w:rsid w:val="00D85EB2"/>
    <w:rsid w:val="00DC6C4A"/>
    <w:rsid w:val="00DC6E54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8344A"/>
    <w:rsid w:val="00E90B25"/>
    <w:rsid w:val="00E91EAE"/>
    <w:rsid w:val="00EA4F64"/>
    <w:rsid w:val="00ED1E54"/>
    <w:rsid w:val="00ED39F8"/>
    <w:rsid w:val="00ED6B25"/>
    <w:rsid w:val="00EE0B0C"/>
    <w:rsid w:val="00EE5EE6"/>
    <w:rsid w:val="00EE67A7"/>
    <w:rsid w:val="00EE7792"/>
    <w:rsid w:val="00F0558E"/>
    <w:rsid w:val="00F06DA9"/>
    <w:rsid w:val="00F10B09"/>
    <w:rsid w:val="00F1784D"/>
    <w:rsid w:val="00F17F4C"/>
    <w:rsid w:val="00F2676F"/>
    <w:rsid w:val="00F31D10"/>
    <w:rsid w:val="00F35321"/>
    <w:rsid w:val="00F42B22"/>
    <w:rsid w:val="00F433F7"/>
    <w:rsid w:val="00F60038"/>
    <w:rsid w:val="00F62292"/>
    <w:rsid w:val="00F65BCE"/>
    <w:rsid w:val="00F85DDA"/>
    <w:rsid w:val="00F93335"/>
    <w:rsid w:val="00FA11DB"/>
    <w:rsid w:val="00FB533A"/>
    <w:rsid w:val="00FC2858"/>
    <w:rsid w:val="00FC41B7"/>
    <w:rsid w:val="00FD4E71"/>
    <w:rsid w:val="00FE07E4"/>
    <w:rsid w:val="00FE195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126317C4"/>
  <w15:docId w15:val="{DBCC17AC-E86D-4F27-AD2D-F6350BBD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1948A6-CAC7-49D5-A8FE-3CB379089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A53A1C-1F50-4805-AD2E-0306A5DC559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F599131-67DD-4527-AE60-2DB381F1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</cp:lastModifiedBy>
  <cp:revision>35</cp:revision>
  <cp:lastPrinted>2020-10-15T10:30:00Z</cp:lastPrinted>
  <dcterms:created xsi:type="dcterms:W3CDTF">2016-12-08T11:47:00Z</dcterms:created>
  <dcterms:modified xsi:type="dcterms:W3CDTF">2022-04-21T11:04:00Z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