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9DDE" w14:textId="77777777" w:rsidR="00416890" w:rsidRPr="00244491" w:rsidRDefault="00416890" w:rsidP="00416890">
      <w:pPr>
        <w:rPr>
          <w:sz w:val="20"/>
          <w:szCs w:val="20"/>
        </w:rPr>
      </w:pPr>
      <w:r w:rsidRPr="00247D1F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1B715E06" wp14:editId="6730D7B5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D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57D01830" wp14:editId="653CD6AE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491" w:rsidDel="00E701EB">
        <w:rPr>
          <w:sz w:val="20"/>
          <w:szCs w:val="20"/>
        </w:rPr>
        <w:t xml:space="preserve">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6BE03413" w14:textId="77777777" w:rsidR="00416890" w:rsidRPr="00244491" w:rsidRDefault="00416890" w:rsidP="00416890">
      <w:pPr>
        <w:rPr>
          <w:sz w:val="20"/>
          <w:szCs w:val="20"/>
        </w:rPr>
      </w:pPr>
    </w:p>
    <w:p w14:paraId="133AA25C" w14:textId="77777777" w:rsidR="00416890" w:rsidRPr="00244491" w:rsidRDefault="00416890" w:rsidP="00416890">
      <w:pPr>
        <w:rPr>
          <w:b/>
          <w:sz w:val="20"/>
          <w:szCs w:val="20"/>
        </w:rPr>
      </w:pP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  <w:t xml:space="preserve">    </w:t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  <w:r w:rsidRPr="00244491">
        <w:rPr>
          <w:sz w:val="20"/>
          <w:szCs w:val="20"/>
        </w:rPr>
        <w:tab/>
      </w:r>
    </w:p>
    <w:p w14:paraId="4B7354CD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22890ADA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E720085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768AD869" w14:textId="77777777" w:rsidR="00416890" w:rsidRPr="00244491" w:rsidRDefault="00416890" w:rsidP="00416890">
      <w:pPr>
        <w:rPr>
          <w:b/>
          <w:sz w:val="20"/>
          <w:szCs w:val="20"/>
        </w:rPr>
      </w:pPr>
    </w:p>
    <w:p w14:paraId="479D3C24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Európska únia</w:t>
      </w:r>
    </w:p>
    <w:p w14:paraId="7618FEA0" w14:textId="77777777" w:rsidR="00416890" w:rsidRPr="00244491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Európsky fond regionálneho</w:t>
      </w:r>
    </w:p>
    <w:p w14:paraId="37ED4041" w14:textId="77777777" w:rsidR="00416890" w:rsidRPr="00244491" w:rsidRDefault="00416890" w:rsidP="00416890">
      <w:pPr>
        <w:ind w:right="6802"/>
        <w:jc w:val="center"/>
        <w:rPr>
          <w:b/>
          <w:sz w:val="20"/>
          <w:szCs w:val="20"/>
        </w:rPr>
      </w:pPr>
      <w:r w:rsidRPr="00244491">
        <w:rPr>
          <w:rFonts w:ascii="Arial" w:hAnsi="Arial" w:cs="Arial"/>
          <w:sz w:val="20"/>
          <w:szCs w:val="20"/>
        </w:rPr>
        <w:t>rozvoja</w:t>
      </w:r>
    </w:p>
    <w:p w14:paraId="23C6C878" w14:textId="77777777" w:rsidR="00416890" w:rsidRPr="00244491" w:rsidRDefault="00416890" w:rsidP="00416890">
      <w:pPr>
        <w:jc w:val="center"/>
        <w:rPr>
          <w:b/>
          <w:sz w:val="20"/>
          <w:szCs w:val="20"/>
        </w:rPr>
      </w:pPr>
    </w:p>
    <w:p w14:paraId="1C0568AE" w14:textId="77777777" w:rsidR="0067228C" w:rsidRPr="00244491" w:rsidRDefault="0067228C" w:rsidP="0067228C">
      <w:pPr>
        <w:jc w:val="center"/>
        <w:rPr>
          <w:b/>
          <w:sz w:val="40"/>
          <w:szCs w:val="20"/>
        </w:rPr>
      </w:pPr>
      <w:r w:rsidRPr="00244491">
        <w:rPr>
          <w:b/>
          <w:sz w:val="40"/>
          <w:szCs w:val="20"/>
        </w:rPr>
        <w:t xml:space="preserve">Usmernenie CKO č. </w:t>
      </w:r>
      <w:r w:rsidR="004F2312" w:rsidRPr="00244491">
        <w:rPr>
          <w:b/>
          <w:sz w:val="40"/>
          <w:szCs w:val="20"/>
        </w:rPr>
        <w:t>4</w:t>
      </w:r>
    </w:p>
    <w:p w14:paraId="168DA0D2" w14:textId="018771E0" w:rsidR="0067228C" w:rsidRPr="00244491" w:rsidRDefault="0067228C" w:rsidP="0067228C">
      <w:pPr>
        <w:jc w:val="center"/>
        <w:rPr>
          <w:b/>
          <w:sz w:val="32"/>
          <w:szCs w:val="32"/>
        </w:rPr>
      </w:pPr>
      <w:r w:rsidRPr="00244491">
        <w:rPr>
          <w:b/>
          <w:sz w:val="32"/>
          <w:szCs w:val="32"/>
        </w:rPr>
        <w:t xml:space="preserve">verzia </w:t>
      </w:r>
      <w:ins w:id="0" w:author="Adriana Giménez" w:date="2021-04-30T22:38:00Z">
        <w:r w:rsidR="006B6E78">
          <w:rPr>
            <w:b/>
            <w:sz w:val="32"/>
            <w:szCs w:val="32"/>
          </w:rPr>
          <w:t>4</w:t>
        </w:r>
      </w:ins>
      <w:del w:id="1" w:author="Adriana Giménez" w:date="2021-04-30T22:38:00Z">
        <w:r w:rsidR="00EE7E57" w:rsidDel="006B6E78">
          <w:rPr>
            <w:b/>
            <w:sz w:val="32"/>
            <w:szCs w:val="32"/>
          </w:rPr>
          <w:delText>3</w:delText>
        </w:r>
      </w:del>
    </w:p>
    <w:p w14:paraId="525F6850" w14:textId="77777777" w:rsidR="0067228C" w:rsidRPr="00244491" w:rsidRDefault="0067228C" w:rsidP="0067228C">
      <w:pPr>
        <w:jc w:val="center"/>
        <w:rPr>
          <w:b/>
          <w:sz w:val="20"/>
          <w:szCs w:val="20"/>
        </w:rPr>
      </w:pPr>
    </w:p>
    <w:p w14:paraId="31319E9A" w14:textId="77777777" w:rsidR="0067228C" w:rsidRPr="00244491" w:rsidRDefault="0067228C" w:rsidP="0067228C">
      <w:pPr>
        <w:jc w:val="center"/>
        <w:rPr>
          <w:b/>
          <w:sz w:val="28"/>
          <w:szCs w:val="20"/>
        </w:rPr>
      </w:pPr>
      <w:r w:rsidRPr="00244491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244491" w14:paraId="0A6FED2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C48B01B" w14:textId="77777777" w:rsidR="00244491" w:rsidRPr="00244491" w:rsidRDefault="00244491" w:rsidP="0062629C">
            <w:pPr>
              <w:rPr>
                <w:b/>
                <w:sz w:val="26"/>
                <w:szCs w:val="26"/>
              </w:rPr>
            </w:pPr>
          </w:p>
          <w:p w14:paraId="5F66A93C" w14:textId="2828B230" w:rsidR="0067228C" w:rsidRPr="00244491" w:rsidRDefault="00BC2571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Vec: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4ADDC89C" w14:textId="77777777" w:rsidR="00244491" w:rsidRPr="00244491" w:rsidRDefault="00244491" w:rsidP="0008108B">
            <w:pPr>
              <w:jc w:val="both"/>
              <w:rPr>
                <w:b/>
                <w:szCs w:val="20"/>
              </w:rPr>
            </w:pPr>
          </w:p>
          <w:p w14:paraId="122E0484" w14:textId="35877008" w:rsidR="0067228C" w:rsidRPr="00244491" w:rsidRDefault="00244491" w:rsidP="00244491">
            <w:pPr>
              <w:jc w:val="both"/>
              <w:rPr>
                <w:b/>
                <w:szCs w:val="20"/>
              </w:rPr>
            </w:pPr>
            <w:r w:rsidRPr="00244491">
              <w:rPr>
                <w:b/>
                <w:szCs w:val="20"/>
              </w:rPr>
              <w:t>R</w:t>
            </w:r>
            <w:r w:rsidR="00BC2571" w:rsidRPr="00244491">
              <w:rPr>
                <w:b/>
                <w:szCs w:val="20"/>
              </w:rPr>
              <w:t>iadeni</w:t>
            </w:r>
            <w:r w:rsidRPr="00244491">
              <w:rPr>
                <w:b/>
                <w:szCs w:val="20"/>
              </w:rPr>
              <w:t>e</w:t>
            </w:r>
            <w:r w:rsidR="00BC2571" w:rsidRPr="00244491">
              <w:rPr>
                <w:b/>
                <w:szCs w:val="20"/>
              </w:rPr>
              <w:t xml:space="preserve"> prístupov do ARACHNE v podmienkach SR</w:t>
            </w:r>
          </w:p>
        </w:tc>
      </w:tr>
      <w:tr w:rsidR="0067228C" w:rsidRPr="00244491" w14:paraId="6F33635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621FA13" w14:textId="77777777" w:rsidR="00826AC7" w:rsidRPr="00244491" w:rsidRDefault="00826AC7" w:rsidP="0062629C">
            <w:pPr>
              <w:rPr>
                <w:b/>
                <w:sz w:val="26"/>
                <w:szCs w:val="26"/>
              </w:rPr>
            </w:pPr>
          </w:p>
          <w:p w14:paraId="02EAE484" w14:textId="4E1065E6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Určené pre:</w:t>
            </w:r>
          </w:p>
          <w:p w14:paraId="084D5786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1A2372A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5CF2E36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  <w:p w14:paraId="6D0BAAF8" w14:textId="77777777" w:rsidR="00BD0A3F" w:rsidRPr="00244491" w:rsidDel="006B6E78" w:rsidRDefault="00BD0A3F" w:rsidP="0062629C">
            <w:pPr>
              <w:rPr>
                <w:del w:id="2" w:author="Adriana Giménez" w:date="2021-04-30T22:38:00Z"/>
                <w:b/>
                <w:sz w:val="26"/>
                <w:szCs w:val="26"/>
              </w:rPr>
            </w:pPr>
          </w:p>
          <w:p w14:paraId="73AAD07F" w14:textId="77777777" w:rsidR="00BD0A3F" w:rsidRPr="00244491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9635C82" w14:textId="77777777" w:rsidR="0027471C" w:rsidRPr="0026219B" w:rsidRDefault="0027471C" w:rsidP="0008108B">
            <w:pPr>
              <w:jc w:val="both"/>
              <w:rPr>
                <w:szCs w:val="20"/>
              </w:rPr>
            </w:pPr>
          </w:p>
          <w:p w14:paraId="7B0D8142" w14:textId="1DA1F5E7" w:rsidR="0008108B" w:rsidRPr="004F08B3" w:rsidRDefault="00495C25" w:rsidP="0008108B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 xml:space="preserve">Riadiace </w:t>
            </w:r>
            <w:r w:rsidR="0008108B" w:rsidRPr="004F08B3">
              <w:rPr>
                <w:szCs w:val="20"/>
              </w:rPr>
              <w:t xml:space="preserve">orgány </w:t>
            </w:r>
          </w:p>
          <w:p w14:paraId="5024BB2F" w14:textId="77777777" w:rsidR="0016572D" w:rsidRPr="0026219B" w:rsidRDefault="0016572D" w:rsidP="0008108B">
            <w:pPr>
              <w:jc w:val="both"/>
              <w:rPr>
                <w:szCs w:val="20"/>
              </w:rPr>
            </w:pPr>
            <w:r w:rsidRPr="004F08B3">
              <w:rPr>
                <w:szCs w:val="20"/>
              </w:rPr>
              <w:t>Sprostredkovateľské orgány</w:t>
            </w:r>
          </w:p>
          <w:p w14:paraId="70C78958" w14:textId="4E3FE01B" w:rsidR="001F0D86" w:rsidRPr="0026219B" w:rsidRDefault="00A72FA7" w:rsidP="001F0D86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a ďalšie orgány oprávnené na prístup do ARACHNE</w:t>
            </w:r>
          </w:p>
          <w:p w14:paraId="55D88A02" w14:textId="77777777" w:rsidR="0067228C" w:rsidRPr="0026219B" w:rsidRDefault="0067228C" w:rsidP="001F0D86">
            <w:pPr>
              <w:jc w:val="both"/>
              <w:rPr>
                <w:szCs w:val="20"/>
              </w:rPr>
            </w:pPr>
          </w:p>
        </w:tc>
      </w:tr>
      <w:tr w:rsidR="0067228C" w:rsidRPr="00244491" w14:paraId="2A97A4B3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30C3EC3" w14:textId="03853FF5" w:rsidR="0067228C" w:rsidRPr="00244491" w:rsidRDefault="0067228C" w:rsidP="001F0D86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Na vedomie: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886ADD8" w14:textId="7E067F70" w:rsidR="001F0D86" w:rsidRPr="0026219B" w:rsidRDefault="001F0D86" w:rsidP="001735B4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-</w:t>
            </w:r>
          </w:p>
          <w:p w14:paraId="4BA2B43E" w14:textId="77777777" w:rsidR="0067228C" w:rsidRDefault="0067228C" w:rsidP="001735B4">
            <w:pPr>
              <w:jc w:val="both"/>
              <w:rPr>
                <w:ins w:id="3" w:author="Adriana Giménez" w:date="2021-04-30T22:38:00Z"/>
                <w:szCs w:val="20"/>
              </w:rPr>
            </w:pPr>
          </w:p>
          <w:p w14:paraId="47D0A6B1" w14:textId="07EDDF78" w:rsidR="006B6E78" w:rsidRPr="0026219B" w:rsidRDefault="006B6E78" w:rsidP="001735B4">
            <w:pPr>
              <w:jc w:val="both"/>
              <w:rPr>
                <w:szCs w:val="20"/>
              </w:rPr>
            </w:pPr>
          </w:p>
        </w:tc>
      </w:tr>
      <w:tr w:rsidR="0067228C" w:rsidRPr="00244491" w14:paraId="254014D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16963D0C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Vydáva:</w:t>
            </w:r>
          </w:p>
          <w:p w14:paraId="1CB0BCEB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434C48C1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608FF598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0DCDAE20" w14:textId="77777777" w:rsidR="0067228C" w:rsidRPr="00244491" w:rsidRDefault="0067228C" w:rsidP="0062629C">
            <w:pPr>
              <w:rPr>
                <w:b/>
                <w:sz w:val="16"/>
                <w:szCs w:val="20"/>
              </w:rPr>
            </w:pPr>
          </w:p>
          <w:p w14:paraId="269DB64D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B67760D" w14:textId="77777777" w:rsidR="0067228C" w:rsidRPr="0026219B" w:rsidRDefault="0067228C" w:rsidP="0062629C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Centrálny koordinačný orgán</w:t>
            </w:r>
          </w:p>
          <w:p w14:paraId="1B288E8B" w14:textId="12D515A0" w:rsidR="0067228C" w:rsidRPr="0026219B" w:rsidRDefault="0067228C" w:rsidP="0062629C">
            <w:pPr>
              <w:jc w:val="both"/>
              <w:rPr>
                <w:szCs w:val="20"/>
              </w:rPr>
            </w:pPr>
            <w:del w:id="4" w:author="Adriana Giménez" w:date="2021-04-30T22:38:00Z">
              <w:r w:rsidRPr="0026219B" w:rsidDel="006B6E78">
                <w:rPr>
                  <w:szCs w:val="20"/>
                </w:rPr>
                <w:delText xml:space="preserve">Úrad </w:delText>
              </w:r>
              <w:r w:rsidR="00463E61" w:rsidRPr="004F08B3" w:rsidDel="006B6E78">
                <w:rPr>
                  <w:szCs w:val="20"/>
                </w:rPr>
                <w:delText xml:space="preserve">podpredsedu </w:delText>
              </w:r>
              <w:r w:rsidRPr="004F08B3" w:rsidDel="006B6E78">
                <w:rPr>
                  <w:szCs w:val="20"/>
                </w:rPr>
                <w:delText>vlády SR</w:delText>
              </w:r>
              <w:r w:rsidR="00463E61" w:rsidRPr="004F08B3" w:rsidDel="006B6E78">
                <w:rPr>
                  <w:szCs w:val="20"/>
                </w:rPr>
                <w:delText xml:space="preserve"> pre investície a</w:delText>
              </w:r>
              <w:r w:rsidR="00297335" w:rsidRPr="0026219B" w:rsidDel="006B6E78">
                <w:rPr>
                  <w:szCs w:val="20"/>
                </w:rPr>
                <w:delText> </w:delText>
              </w:r>
              <w:r w:rsidR="00463E61" w:rsidRPr="0026219B" w:rsidDel="006B6E78">
                <w:rPr>
                  <w:szCs w:val="20"/>
                </w:rPr>
                <w:delText>informatizáciu</w:delText>
              </w:r>
            </w:del>
            <w:ins w:id="5" w:author="Adriana Giménez" w:date="2021-04-30T22:38:00Z">
              <w:r w:rsidR="006B6E78">
                <w:rPr>
                  <w:szCs w:val="20"/>
                </w:rPr>
                <w:t>Ministerstvo investícií, regionálneho rozvoja a informatizácie SR</w:t>
              </w:r>
            </w:ins>
            <w:r w:rsidR="00297335" w:rsidRPr="0026219B">
              <w:rPr>
                <w:szCs w:val="20"/>
              </w:rPr>
              <w:t xml:space="preserve"> </w:t>
            </w:r>
          </w:p>
          <w:p w14:paraId="7DF11859" w14:textId="77777777" w:rsidR="0067228C" w:rsidRPr="0026219B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244491" w14:paraId="4409FE6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66BE4A8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Záväznosť:</w:t>
            </w:r>
          </w:p>
          <w:p w14:paraId="142FBA21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06044734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6D2C46BE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56A2D158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  <w:p w14:paraId="3F461395" w14:textId="77777777" w:rsidR="0067228C" w:rsidRPr="00244491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E6A0335" w14:textId="3982A9B8" w:rsidR="0067228C" w:rsidRPr="0026219B" w:rsidRDefault="0008540C" w:rsidP="00F76C9E">
            <w:pPr>
              <w:jc w:val="both"/>
              <w:rPr>
                <w:szCs w:val="20"/>
              </w:rPr>
            </w:pPr>
            <w:r w:rsidRPr="0026219B">
              <w:rPr>
                <w:szCs w:val="20"/>
              </w:rPr>
              <w:t>U</w:t>
            </w:r>
            <w:r w:rsidR="0067228C" w:rsidRPr="0026219B">
              <w:rPr>
                <w:szCs w:val="20"/>
              </w:rPr>
              <w:t xml:space="preserve">smernenie má záväzný charakter </w:t>
            </w:r>
            <w:r w:rsidR="00A72FA7" w:rsidRPr="004F08B3">
              <w:rPr>
                <w:szCs w:val="20"/>
              </w:rPr>
              <w:t>pri využívaní a zriaďovaní prístupov do ARACHNE v podmienkach SR</w:t>
            </w:r>
            <w:r w:rsidR="00297335" w:rsidRPr="004F08B3">
              <w:rPr>
                <w:szCs w:val="20"/>
              </w:rPr>
              <w:t xml:space="preserve"> </w:t>
            </w:r>
          </w:p>
        </w:tc>
      </w:tr>
      <w:tr w:rsidR="0067228C" w:rsidRPr="00244491" w14:paraId="4E7B873A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721394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Počet príloh:</w:t>
            </w:r>
          </w:p>
          <w:p w14:paraId="09660443" w14:textId="77777777" w:rsidR="0067228C" w:rsidRPr="00244491" w:rsidRDefault="0067228C" w:rsidP="0062629C">
            <w:pPr>
              <w:rPr>
                <w:b/>
              </w:rPr>
            </w:pPr>
          </w:p>
          <w:p w14:paraId="29BE3C9B" w14:textId="77777777" w:rsidR="0067228C" w:rsidRPr="00244491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27DDFB" w14:textId="2E6C0BB5" w:rsidR="0067228C" w:rsidRPr="0026219B" w:rsidRDefault="000B7413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982DAC" w:rsidRPr="0026219B">
                  <w:t>2</w:t>
                </w:r>
              </w:sdtContent>
            </w:sdt>
          </w:p>
        </w:tc>
      </w:tr>
      <w:tr w:rsidR="0067228C" w:rsidRPr="00244491" w14:paraId="634C098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3FF99E1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  <w:r w:rsidRPr="0003425D">
              <w:rPr>
                <w:b/>
                <w:sz w:val="26"/>
                <w:szCs w:val="26"/>
              </w:rPr>
              <w:t>Dátum vydania:</w:t>
            </w:r>
          </w:p>
          <w:p w14:paraId="2FBF4D77" w14:textId="77777777" w:rsidR="00BD0A3F" w:rsidRPr="0003425D" w:rsidRDefault="00BD0A3F" w:rsidP="0062629C">
            <w:pPr>
              <w:rPr>
                <w:b/>
                <w:sz w:val="26"/>
                <w:szCs w:val="26"/>
              </w:rPr>
            </w:pPr>
          </w:p>
          <w:p w14:paraId="590BAA77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2F978813" w14:textId="6EF0AA49" w:rsidR="0067228C" w:rsidRPr="0003425D" w:rsidRDefault="00826AC7" w:rsidP="001C157F">
            <w:pPr>
              <w:jc w:val="both"/>
              <w:rPr>
                <w:szCs w:val="20"/>
              </w:rPr>
            </w:pPr>
            <w:del w:id="6" w:author="Adriana Giménez" w:date="2021-04-30T22:38:00Z">
              <w:r w:rsidRPr="0003425D" w:rsidDel="006B6E78">
                <w:rPr>
                  <w:szCs w:val="20"/>
                </w:rPr>
                <w:delText>3</w:delText>
              </w:r>
              <w:r w:rsidR="001C157F" w:rsidRPr="0003425D" w:rsidDel="006B6E78">
                <w:rPr>
                  <w:szCs w:val="20"/>
                </w:rPr>
                <w:delText>1</w:delText>
              </w:r>
              <w:r w:rsidRPr="0003425D" w:rsidDel="006B6E78">
                <w:rPr>
                  <w:szCs w:val="20"/>
                </w:rPr>
                <w:delText>.</w:delText>
              </w:r>
              <w:r w:rsidR="001735B4" w:rsidRPr="0003425D" w:rsidDel="006B6E78">
                <w:rPr>
                  <w:szCs w:val="20"/>
                </w:rPr>
                <w:delText>10</w:delText>
              </w:r>
              <w:r w:rsidRPr="0003425D" w:rsidDel="006B6E78">
                <w:rPr>
                  <w:szCs w:val="20"/>
                </w:rPr>
                <w:delText>.2019</w:delText>
              </w:r>
            </w:del>
            <w:ins w:id="7" w:author="Adriana Giménez" w:date="2021-04-30T22:38:00Z">
              <w:r w:rsidR="0003425D" w:rsidRPr="0003425D">
                <w:rPr>
                  <w:szCs w:val="20"/>
                  <w:rPrChange w:id="8" w:author="Adriana Giménez" w:date="2021-05-18T12:08:00Z">
                    <w:rPr>
                      <w:szCs w:val="20"/>
                      <w:highlight w:val="yellow"/>
                    </w:rPr>
                  </w:rPrChange>
                </w:rPr>
                <w:t>18</w:t>
              </w:r>
              <w:r w:rsidR="006B6E78" w:rsidRPr="0003425D">
                <w:rPr>
                  <w:szCs w:val="20"/>
                </w:rPr>
                <w:t>.5.2021</w:t>
              </w:r>
            </w:ins>
          </w:p>
        </w:tc>
      </w:tr>
      <w:tr w:rsidR="0067228C" w:rsidRPr="00244491" w14:paraId="7BFE8C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7159A70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  <w:r w:rsidRPr="0003425D">
              <w:rPr>
                <w:b/>
                <w:sz w:val="26"/>
                <w:szCs w:val="26"/>
              </w:rPr>
              <w:t>Dátum účinnosti:</w:t>
            </w:r>
          </w:p>
          <w:p w14:paraId="12D2AF34" w14:textId="77777777" w:rsidR="0067228C" w:rsidRPr="0003425D" w:rsidRDefault="0067228C" w:rsidP="0062629C">
            <w:pPr>
              <w:rPr>
                <w:b/>
                <w:sz w:val="26"/>
                <w:szCs w:val="26"/>
              </w:rPr>
            </w:pPr>
          </w:p>
          <w:p w14:paraId="379822C0" w14:textId="77777777" w:rsidR="00BD0A3F" w:rsidRPr="0003425D" w:rsidRDefault="00BD0A3F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6279F6D1" w14:textId="1D8F7539" w:rsidR="0067228C" w:rsidRPr="0003425D" w:rsidRDefault="0003425D" w:rsidP="001C157F">
            <w:pPr>
              <w:jc w:val="both"/>
              <w:rPr>
                <w:szCs w:val="20"/>
              </w:rPr>
            </w:pPr>
            <w:ins w:id="9" w:author="Adriana Giménez" w:date="2021-04-30T22:38:00Z">
              <w:r w:rsidRPr="0003425D">
                <w:rPr>
                  <w:szCs w:val="20"/>
                  <w:rPrChange w:id="10" w:author="Adriana Giménez" w:date="2021-05-18T12:08:00Z">
                    <w:rPr>
                      <w:szCs w:val="20"/>
                      <w:highlight w:val="yellow"/>
                    </w:rPr>
                  </w:rPrChange>
                </w:rPr>
                <w:t>18</w:t>
              </w:r>
              <w:r w:rsidR="006B6E78" w:rsidRPr="0003425D">
                <w:rPr>
                  <w:szCs w:val="20"/>
                  <w:rPrChange w:id="11" w:author="Adriana Giménez" w:date="2021-05-18T12:08:00Z">
                    <w:rPr>
                      <w:szCs w:val="20"/>
                      <w:highlight w:val="yellow"/>
                    </w:rPr>
                  </w:rPrChange>
                </w:rPr>
                <w:t>.5.2021</w:t>
              </w:r>
            </w:ins>
            <w:del w:id="12" w:author="Adriana Giménez" w:date="2021-04-30T22:38:00Z">
              <w:r w:rsidR="00826AC7" w:rsidRPr="0003425D" w:rsidDel="006B6E78">
                <w:rPr>
                  <w:szCs w:val="20"/>
                </w:rPr>
                <w:delText>3</w:delText>
              </w:r>
              <w:r w:rsidR="001C157F" w:rsidRPr="0003425D" w:rsidDel="006B6E78">
                <w:rPr>
                  <w:szCs w:val="20"/>
                </w:rPr>
                <w:delText>1</w:delText>
              </w:r>
              <w:r w:rsidR="00826AC7" w:rsidRPr="0003425D" w:rsidDel="006B6E78">
                <w:rPr>
                  <w:szCs w:val="20"/>
                </w:rPr>
                <w:delText>.</w:delText>
              </w:r>
              <w:r w:rsidR="001735B4" w:rsidRPr="0003425D" w:rsidDel="006B6E78">
                <w:rPr>
                  <w:szCs w:val="20"/>
                </w:rPr>
                <w:delText>10</w:delText>
              </w:r>
              <w:r w:rsidR="00826AC7" w:rsidRPr="0003425D" w:rsidDel="006B6E78">
                <w:rPr>
                  <w:szCs w:val="20"/>
                </w:rPr>
                <w:delText>.2019</w:delText>
              </w:r>
            </w:del>
          </w:p>
        </w:tc>
      </w:tr>
      <w:tr w:rsidR="0067228C" w:rsidRPr="00244491" w14:paraId="20701E2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F59B17A" w14:textId="77777777" w:rsidR="0067228C" w:rsidRPr="00244491" w:rsidRDefault="0067228C" w:rsidP="0062629C">
            <w:pPr>
              <w:rPr>
                <w:b/>
                <w:sz w:val="26"/>
                <w:szCs w:val="26"/>
              </w:rPr>
            </w:pPr>
            <w:r w:rsidRPr="00244491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5EFA7C0C" w14:textId="60A2E11E" w:rsidR="0067228C" w:rsidRPr="00244491" w:rsidRDefault="00062FB4" w:rsidP="00304DB5">
            <w:pPr>
              <w:tabs>
                <w:tab w:val="left" w:pos="5054"/>
              </w:tabs>
              <w:jc w:val="both"/>
              <w:rPr>
                <w:szCs w:val="20"/>
              </w:rPr>
            </w:pPr>
            <w:del w:id="13" w:author="Adriana Giménez" w:date="2021-04-30T22:40:00Z">
              <w:r w:rsidRPr="00244491" w:rsidDel="006B6E78">
                <w:rPr>
                  <w:szCs w:val="20"/>
                </w:rPr>
                <w:delText xml:space="preserve">Ing. </w:delText>
              </w:r>
              <w:r w:rsidR="007B5D8D" w:rsidRPr="00244491" w:rsidDel="006B6E78">
                <w:rPr>
                  <w:szCs w:val="20"/>
                </w:rPr>
                <w:delText>Ján Bačko</w:delText>
              </w:r>
            </w:del>
            <w:ins w:id="14" w:author="Adriana Giménez" w:date="2021-04-30T22:40:00Z">
              <w:r w:rsidR="006B6E78">
                <w:rPr>
                  <w:szCs w:val="20"/>
                </w:rPr>
                <w:t xml:space="preserve">Mgr. Marcela </w:t>
              </w:r>
              <w:proofErr w:type="spellStart"/>
              <w:r w:rsidR="006B6E78">
                <w:rPr>
                  <w:szCs w:val="20"/>
                </w:rPr>
                <w:t>Zubriczká</w:t>
              </w:r>
            </w:ins>
            <w:proofErr w:type="spellEnd"/>
            <w:r w:rsidR="001C157F">
              <w:rPr>
                <w:szCs w:val="20"/>
              </w:rPr>
              <w:tab/>
            </w:r>
          </w:p>
          <w:p w14:paraId="4A75B366" w14:textId="14AD2A12" w:rsidR="0067228C" w:rsidRPr="00244491" w:rsidRDefault="007B5D8D" w:rsidP="0062629C">
            <w:pPr>
              <w:jc w:val="both"/>
              <w:rPr>
                <w:szCs w:val="20"/>
              </w:rPr>
            </w:pPr>
            <w:del w:id="15" w:author="Adriana Giménez" w:date="2021-04-30T22:41:00Z">
              <w:r w:rsidRPr="00244491" w:rsidDel="006B6E78">
                <w:rPr>
                  <w:szCs w:val="20"/>
                </w:rPr>
                <w:delText>riaditeľ odboru riadenia IT projektov</w:delText>
              </w:r>
            </w:del>
            <w:ins w:id="16" w:author="Adriana Giménez" w:date="2021-04-30T22:41:00Z">
              <w:r w:rsidR="006B6E78">
                <w:rPr>
                  <w:szCs w:val="20"/>
                </w:rPr>
                <w:t>generálna riaditeľka Sekcie financovania fondov</w:t>
              </w:r>
            </w:ins>
          </w:p>
        </w:tc>
      </w:tr>
    </w:tbl>
    <w:p w14:paraId="0840BC2C" w14:textId="77777777" w:rsidR="0067228C" w:rsidRPr="00244491" w:rsidRDefault="0067228C" w:rsidP="0067228C">
      <w:pPr>
        <w:rPr>
          <w:sz w:val="20"/>
          <w:szCs w:val="20"/>
        </w:rPr>
      </w:pPr>
    </w:p>
    <w:bookmarkStart w:id="17" w:name="_Toc404872045" w:displacedByCustomXml="next"/>
    <w:bookmarkStart w:id="18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367F91D7" w14:textId="70E0B002" w:rsidR="00070BCB" w:rsidRPr="00244491" w:rsidRDefault="00A768F7" w:rsidP="00A768F7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  <w:tab/>
          </w:r>
        </w:p>
        <w:p w14:paraId="570AC53D" w14:textId="77777777" w:rsidR="0067228C" w:rsidRPr="00244491" w:rsidRDefault="0067228C" w:rsidP="00683388">
          <w:pPr>
            <w:spacing w:before="120" w:after="120"/>
            <w:jc w:val="both"/>
            <w:rPr>
              <w:szCs w:val="36"/>
            </w:rPr>
          </w:pPr>
          <w:r w:rsidRPr="00244491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14:paraId="533D90B9" w14:textId="77777777" w:rsidR="0067228C" w:rsidRPr="00244491" w:rsidRDefault="00C22A77" w:rsidP="00683388">
          <w:pPr>
            <w:tabs>
              <w:tab w:val="left" w:pos="2731"/>
            </w:tabs>
          </w:pPr>
          <w:r w:rsidRPr="00244491">
            <w:tab/>
          </w:r>
        </w:p>
        <w:p w14:paraId="34681AE6" w14:textId="02FA1945" w:rsidR="00387E4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44491">
            <w:fldChar w:fldCharType="begin"/>
          </w:r>
          <w:r w:rsidRPr="00244491">
            <w:instrText xml:space="preserve"> TOC \o "1-5" \h \z \u </w:instrText>
          </w:r>
          <w:r w:rsidRPr="00244491">
            <w:fldChar w:fldCharType="separate"/>
          </w:r>
          <w:hyperlink w:anchor="_Toc7435150" w:history="1">
            <w:r w:rsidR="00387E40" w:rsidRPr="007B4DE2">
              <w:rPr>
                <w:rStyle w:val="Hypertextovprepojenie"/>
                <w:noProof/>
              </w:rPr>
              <w:t>1.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Úvod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_Toc7435150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2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DCBEC0" w14:textId="33E7E3BC" w:rsidR="00387E40" w:rsidRDefault="000B741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1" w:history="1">
            <w:r w:rsidR="00387E40" w:rsidRPr="007B4DE2">
              <w:rPr>
                <w:rStyle w:val="Hypertextovprepojenie"/>
                <w:noProof/>
              </w:rPr>
              <w:t>2.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Úrovne prístupov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78E9361" w14:textId="621882D4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2" w:history="1">
            <w:r w:rsidR="00387E40" w:rsidRPr="007B4DE2">
              <w:rPr>
                <w:rStyle w:val="Hypertextovprepojenie"/>
                <w:noProof/>
              </w:rPr>
              <w:t>2.1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Administrátor ARACHNE na EK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3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3B8E2F4" w14:textId="615FEF8E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3" w:history="1">
            <w:r w:rsidR="00387E40" w:rsidRPr="007B4DE2">
              <w:rPr>
                <w:rStyle w:val="Hypertextovprepojenie"/>
                <w:noProof/>
              </w:rPr>
              <w:t>2.2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Národný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46E78800" w14:textId="3876140C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4" w:history="1">
            <w:r w:rsidR="00387E40" w:rsidRPr="007B4DE2">
              <w:rPr>
                <w:rStyle w:val="Hypertextovprepojenie"/>
                <w:noProof/>
              </w:rPr>
              <w:t>2.3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Lokálny administrátor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_Toc7435154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4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B594E47" w14:textId="24EBD4B2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5" w:history="1">
            <w:r w:rsidR="00387E40" w:rsidRPr="007B4DE2">
              <w:rPr>
                <w:rStyle w:val="Hypertextovprepojenie"/>
                <w:noProof/>
              </w:rPr>
              <w:t>2.4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Používateľ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_Toc7435155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6C1CD14F" w14:textId="064B7D52" w:rsidR="00387E40" w:rsidRDefault="000B741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6" w:history="1">
            <w:r w:rsidR="00387E40" w:rsidRPr="007B4DE2">
              <w:rPr>
                <w:rStyle w:val="Hypertextovprepojenie"/>
                <w:noProof/>
              </w:rPr>
              <w:t>3.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Správa prístupov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_Toc7435156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2896A389" w14:textId="19135F4D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7" w:history="1">
            <w:r w:rsidR="00387E40" w:rsidRPr="007B4DE2">
              <w:rPr>
                <w:rStyle w:val="Hypertextovprepojenie"/>
                <w:noProof/>
              </w:rPr>
              <w:t>3.1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Zriadenie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_Toc7435157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6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360C7E89" w14:textId="173BBC68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8" w:history="1">
            <w:r w:rsidR="00387E40" w:rsidRPr="007B4DE2">
              <w:rPr>
                <w:rStyle w:val="Hypertextovprepojenie"/>
                <w:noProof/>
              </w:rPr>
              <w:t>3.2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Zmena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_Toc7435158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85F175A" w14:textId="69B7946E" w:rsidR="00387E40" w:rsidRDefault="000B7413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59" w:history="1">
            <w:r w:rsidR="00387E40" w:rsidRPr="007B4DE2">
              <w:rPr>
                <w:rStyle w:val="Hypertextovprepojenie"/>
                <w:noProof/>
              </w:rPr>
              <w:t>3.3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Zrušenie prístupu do systému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_Toc7435159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130F9969" w14:textId="42C63812" w:rsidR="00387E40" w:rsidRDefault="000B741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1" w:history="1">
            <w:r w:rsidR="00387E40" w:rsidRPr="007B4DE2">
              <w:rPr>
                <w:rStyle w:val="Hypertextovprepojenie"/>
                <w:noProof/>
              </w:rPr>
              <w:t>4.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Prihlásenie do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_Toc7435161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10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87D1015" w14:textId="4961EAE6" w:rsidR="00387E40" w:rsidRDefault="000B741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2" w:history="1">
            <w:r w:rsidR="00387E40" w:rsidRPr="007B4DE2">
              <w:rPr>
                <w:rStyle w:val="Hypertextovprepojenie"/>
                <w:noProof/>
              </w:rPr>
              <w:t>5.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Povinnosti používateľa ARACHNE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_Toc7435162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0DEE5A5" w14:textId="4C7D43A9" w:rsidR="00387E40" w:rsidRDefault="000B7413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435163" w:history="1">
            <w:r w:rsidR="00387E40" w:rsidRPr="007B4DE2">
              <w:rPr>
                <w:rStyle w:val="Hypertextovprepojenie"/>
                <w:noProof/>
              </w:rPr>
              <w:t>6.</w:t>
            </w:r>
            <w:r w:rsidR="00387E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7E40" w:rsidRPr="007B4DE2">
              <w:rPr>
                <w:rStyle w:val="Hypertextovprepojenie"/>
                <w:noProof/>
              </w:rPr>
              <w:t>Zoznam príloh</w:t>
            </w:r>
            <w:r w:rsidR="00387E40">
              <w:rPr>
                <w:noProof/>
                <w:webHidden/>
              </w:rPr>
              <w:tab/>
            </w:r>
            <w:r w:rsidR="00387E40">
              <w:rPr>
                <w:noProof/>
                <w:webHidden/>
              </w:rPr>
              <w:fldChar w:fldCharType="begin"/>
            </w:r>
            <w:r w:rsidR="00387E40">
              <w:rPr>
                <w:noProof/>
                <w:webHidden/>
              </w:rPr>
              <w:instrText xml:space="preserve"> PAGEREF _Toc7435163 \h </w:instrText>
            </w:r>
            <w:r w:rsidR="00387E40">
              <w:rPr>
                <w:noProof/>
                <w:webHidden/>
              </w:rPr>
            </w:r>
            <w:r w:rsidR="00387E40">
              <w:rPr>
                <w:noProof/>
                <w:webHidden/>
              </w:rPr>
              <w:fldChar w:fldCharType="separate"/>
            </w:r>
            <w:r w:rsidR="00387E40">
              <w:rPr>
                <w:noProof/>
                <w:webHidden/>
              </w:rPr>
              <w:t>11</w:t>
            </w:r>
            <w:r w:rsidR="00387E40">
              <w:rPr>
                <w:noProof/>
                <w:webHidden/>
              </w:rPr>
              <w:fldChar w:fldCharType="end"/>
            </w:r>
          </w:hyperlink>
        </w:p>
        <w:p w14:paraId="5EDF0D8F" w14:textId="3477309B" w:rsidR="0067228C" w:rsidRPr="00244491" w:rsidRDefault="0067228C" w:rsidP="00062FB4">
          <w:r w:rsidRPr="00244491">
            <w:fldChar w:fldCharType="end"/>
          </w:r>
        </w:p>
      </w:sdtContent>
    </w:sdt>
    <w:p w14:paraId="2E1821C2" w14:textId="77777777" w:rsidR="00827732" w:rsidRPr="00244491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9" w:name="_Toc417905935"/>
      <w:bookmarkEnd w:id="18"/>
      <w:bookmarkEnd w:id="17"/>
      <w:r w:rsidRPr="00244491">
        <w:br w:type="page"/>
      </w:r>
      <w:bookmarkStart w:id="20" w:name="_GoBack"/>
      <w:bookmarkEnd w:id="20"/>
    </w:p>
    <w:p w14:paraId="6ED3DE26" w14:textId="7EBE3C93" w:rsidR="0067228C" w:rsidRPr="00244491" w:rsidRDefault="0067228C" w:rsidP="00DD37CE">
      <w:pPr>
        <w:pStyle w:val="Nadpis1"/>
      </w:pPr>
      <w:bookmarkStart w:id="21" w:name="_Toc7435150"/>
      <w:r w:rsidRPr="00244491">
        <w:lastRenderedPageBreak/>
        <w:t>Úvod</w:t>
      </w:r>
      <w:bookmarkEnd w:id="19"/>
      <w:bookmarkEnd w:id="21"/>
    </w:p>
    <w:p w14:paraId="50FE4D5E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Systém </w:t>
      </w:r>
      <w:r w:rsidR="00D2723D" w:rsidRPr="00244491">
        <w:t>ARACHNE</w:t>
      </w:r>
      <w:r w:rsidRPr="00244491">
        <w:t xml:space="preserve"> je nástroj hodnotenia rizík, </w:t>
      </w:r>
      <w:r w:rsidR="00FB6D14" w:rsidRPr="00244491">
        <w:t xml:space="preserve">vyvinutý </w:t>
      </w:r>
      <w:r w:rsidRPr="00244491">
        <w:t>Európskou komisiou (DG</w:t>
      </w:r>
      <w:r w:rsidR="00FB6D14" w:rsidRPr="00244491">
        <w:t> </w:t>
      </w:r>
      <w:r w:rsidRPr="00244491">
        <w:t xml:space="preserve">EMPL a DG REGIO). </w:t>
      </w:r>
    </w:p>
    <w:p w14:paraId="46EAE8D6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 zmysle článku 125 Nariadenia Európskeho parlamentu a Rady (EÚ) č. 1303/2013 zo 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1083/2006, riadiaci orgán zavedie účinné a primerané opatrenia proti podvodom pri zohľadnení identifikovaných rizík. </w:t>
      </w:r>
    </w:p>
    <w:p w14:paraId="3CF343D7" w14:textId="77777777" w:rsidR="00D67477" w:rsidRPr="00244491" w:rsidRDefault="00D67477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 cieľom napomôcť členským štátom splniť povinnosť vyplývajúcu z predmetného článku, Európska komisia vytvorila a členským štátom sprístupnila na využívanie systém </w:t>
      </w:r>
      <w:r w:rsidR="00D2723D" w:rsidRPr="00244491">
        <w:t>ARACHNE</w:t>
      </w:r>
      <w:r w:rsidRPr="00244491">
        <w:t xml:space="preserve"> ako špecifický nástroj na hĺbkovú analýzu údajov pre účely určenia projektov </w:t>
      </w:r>
      <w:r w:rsidR="00FB6D14" w:rsidRPr="00244491">
        <w:t>Európskych investičných a štrukturálnych fondov (ďalej aj „</w:t>
      </w:r>
      <w:r w:rsidRPr="00244491">
        <w:t>EŠIF</w:t>
      </w:r>
      <w:r w:rsidR="00FB6D14" w:rsidRPr="00244491">
        <w:t>“)</w:t>
      </w:r>
      <w:r w:rsidRPr="00244491">
        <w:t xml:space="preserve"> náchylných na riziká podvodu, konflikt záujmov a nezrovnalosti.</w:t>
      </w:r>
    </w:p>
    <w:p w14:paraId="5B7E70BC" w14:textId="324D5594" w:rsidR="00406C22" w:rsidRPr="00244491" w:rsidRDefault="00406C22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</w:pPr>
      <w:r w:rsidRPr="00244491">
        <w:t xml:space="preserve">V zmysle dokumentu EK „Charta k zavedeniu a používaniu nástroja </w:t>
      </w:r>
      <w:r w:rsidR="00D2723D" w:rsidRPr="00244491">
        <w:t>ARACHNE</w:t>
      </w:r>
      <w:r w:rsidRPr="00244491">
        <w:t xml:space="preserve"> pri overovaní zo strany riadiaceho orgánu“</w:t>
      </w:r>
      <w:r w:rsidR="00FB6D14" w:rsidRPr="00244491">
        <w:t xml:space="preserve"> (ďalej aj „Charta</w:t>
      </w:r>
      <w:r w:rsidR="00A22C6E" w:rsidRPr="00244491">
        <w:t xml:space="preserve"> ARACHNE</w:t>
      </w:r>
      <w:r w:rsidR="00FB6D14" w:rsidRPr="00244491">
        <w:t>“)</w:t>
      </w:r>
      <w:r w:rsidRPr="00244491">
        <w:t xml:space="preserve">, používaním nástroja </w:t>
      </w:r>
      <w:r w:rsidR="00D2723D" w:rsidRPr="00244491">
        <w:t>ARACHNE</w:t>
      </w:r>
      <w:r w:rsidRPr="00244491">
        <w:t xml:space="preserve"> príslušný orgán súhlasí s do</w:t>
      </w:r>
      <w:r w:rsidR="00FB6D14" w:rsidRPr="00244491">
        <w:t>držiavaním zásad stanovených v C</w:t>
      </w:r>
      <w:r w:rsidRPr="00244491">
        <w:t xml:space="preserve">harte. </w:t>
      </w:r>
    </w:p>
    <w:p w14:paraId="1CB7D023" w14:textId="4667143F" w:rsidR="00D67477" w:rsidRPr="00244491" w:rsidRDefault="00BD5845" w:rsidP="00DB0EFF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  <w:rPr>
          <w:szCs w:val="22"/>
        </w:rPr>
      </w:pPr>
      <w:r w:rsidRPr="00244491">
        <w:t>V</w:t>
      </w:r>
      <w:r w:rsidR="009754A8" w:rsidRPr="00244491">
        <w:t> súlade s</w:t>
      </w:r>
      <w:r w:rsidR="00FB6D14" w:rsidRPr="00244491">
        <w:t xml:space="preserve"> Chartou ARACHNE a </w:t>
      </w:r>
      <w:r w:rsidR="00D67477" w:rsidRPr="00244491">
        <w:t>dokument</w:t>
      </w:r>
      <w:r w:rsidR="00FB6D14" w:rsidRPr="00244491">
        <w:t xml:space="preserve">om </w:t>
      </w:r>
      <w:r w:rsidR="007F4AC0" w:rsidRPr="00244491">
        <w:t>„AR</w:t>
      </w:r>
      <w:r w:rsidR="00D2723D" w:rsidRPr="00244491">
        <w:t>ACHNE</w:t>
      </w:r>
      <w:r w:rsidR="00D67477" w:rsidRPr="00244491">
        <w:t xml:space="preserve"> – </w:t>
      </w:r>
      <w:proofErr w:type="spellStart"/>
      <w:r w:rsidR="00D67477" w:rsidRPr="00244491">
        <w:t>Frequently</w:t>
      </w:r>
      <w:proofErr w:type="spellEnd"/>
      <w:r w:rsidR="00FB6D14" w:rsidRPr="00244491">
        <w:t xml:space="preserve"> </w:t>
      </w:r>
      <w:proofErr w:type="spellStart"/>
      <w:r w:rsidR="00D67477" w:rsidRPr="00244491">
        <w:t>Asked</w:t>
      </w:r>
      <w:proofErr w:type="spellEnd"/>
      <w:r w:rsidR="00D67477" w:rsidRPr="00244491">
        <w:t xml:space="preserve"> </w:t>
      </w:r>
      <w:proofErr w:type="spellStart"/>
      <w:r w:rsidR="00D67477" w:rsidRPr="00244491">
        <w:t>Questions</w:t>
      </w:r>
      <w:proofErr w:type="spellEnd"/>
      <w:r w:rsidR="007F4AC0" w:rsidRPr="00244491">
        <w:t>“</w:t>
      </w:r>
      <w:r w:rsidRPr="00244491">
        <w:t xml:space="preserve">, </w:t>
      </w:r>
      <w:r w:rsidR="00D67477" w:rsidRPr="00244491">
        <w:t xml:space="preserve">prístup do </w:t>
      </w:r>
      <w:r w:rsidR="00D2723D" w:rsidRPr="00244491">
        <w:t>ARACHNE</w:t>
      </w:r>
      <w:r w:rsidR="00D67477" w:rsidRPr="00244491">
        <w:t xml:space="preserve"> môže byť pridelený iba používateľom z orgánov, ktoré sú súčasťou systému riadenia a kontroly EŠIF. Uvedené znamená, že v podmienkach SR prístup</w:t>
      </w:r>
      <w:r w:rsidR="00D46D78" w:rsidRPr="00244491">
        <w:t xml:space="preserve">om do </w:t>
      </w:r>
      <w:r w:rsidR="00D2723D" w:rsidRPr="00244491">
        <w:t>ARACHNE</w:t>
      </w:r>
      <w:r w:rsidR="00D46D78" w:rsidRPr="00244491">
        <w:t xml:space="preserve"> môžu disponovať</w:t>
      </w:r>
      <w:r w:rsidR="00D67477" w:rsidRPr="00244491">
        <w:t xml:space="preserve"> zamestnanc</w:t>
      </w:r>
      <w:r w:rsidR="00D46D78" w:rsidRPr="00244491">
        <w:t>i</w:t>
      </w:r>
      <w:r w:rsidR="00D67477" w:rsidRPr="00244491">
        <w:t xml:space="preserve"> </w:t>
      </w:r>
      <w:r w:rsidR="00FB6D14" w:rsidRPr="00244491">
        <w:t>R</w:t>
      </w:r>
      <w:r w:rsidR="007E7791" w:rsidRPr="00244491">
        <w:t>iadiacich orgánov</w:t>
      </w:r>
      <w:r w:rsidR="00A22C6E" w:rsidRPr="00244491">
        <w:t xml:space="preserve"> (ďalej aj „RO“)</w:t>
      </w:r>
      <w:r w:rsidR="00D67477" w:rsidRPr="00244491">
        <w:t>,</w:t>
      </w:r>
      <w:r w:rsidR="00D46D78" w:rsidRPr="00244491">
        <w:t xml:space="preserve"> </w:t>
      </w:r>
      <w:r w:rsidR="00FB6D14" w:rsidRPr="00244491">
        <w:t>S</w:t>
      </w:r>
      <w:r w:rsidR="007E7791" w:rsidRPr="00244491">
        <w:t>prostredkovateľských orgánov</w:t>
      </w:r>
      <w:r w:rsidR="00A22C6E" w:rsidRPr="00244491">
        <w:t xml:space="preserve"> (ďalej aj „SO“)</w:t>
      </w:r>
      <w:r w:rsidR="00D67477" w:rsidRPr="00244491">
        <w:t xml:space="preserve">, </w:t>
      </w:r>
      <w:r w:rsidR="00FB6D14" w:rsidRPr="00244491">
        <w:t>C</w:t>
      </w:r>
      <w:r w:rsidR="007E7791" w:rsidRPr="00244491">
        <w:t>ertifikačného orgánu</w:t>
      </w:r>
      <w:r w:rsidR="00A22C6E" w:rsidRPr="00244491">
        <w:t xml:space="preserve"> (ďalej aj „CO“)</w:t>
      </w:r>
      <w:r w:rsidR="00D67477" w:rsidRPr="00244491">
        <w:t xml:space="preserve">, </w:t>
      </w:r>
      <w:r w:rsidR="00FB6D14" w:rsidRPr="00244491">
        <w:t>O</w:t>
      </w:r>
      <w:r w:rsidR="007E7791" w:rsidRPr="00244491">
        <w:t>rgánu auditu</w:t>
      </w:r>
      <w:r w:rsidR="00A22C6E" w:rsidRPr="00244491">
        <w:t xml:space="preserve"> (ďalej aj „OA“)</w:t>
      </w:r>
      <w:r w:rsidR="007E7791" w:rsidRPr="00244491">
        <w:t xml:space="preserve">, Úradu vládneho auditu (ďalej aj „UVA“), </w:t>
      </w:r>
      <w:r w:rsidR="00FB6D14" w:rsidRPr="00244491">
        <w:t>C</w:t>
      </w:r>
      <w:r w:rsidR="007E7791" w:rsidRPr="00244491">
        <w:t xml:space="preserve">entrálneho koordinačného orgánu </w:t>
      </w:r>
      <w:r w:rsidR="00A22C6E" w:rsidRPr="00244491">
        <w:t>(ďalej aj „CKO“)</w:t>
      </w:r>
      <w:ins w:id="22" w:author="Adriana Giménez" w:date="2021-04-30T22:52:00Z">
        <w:r w:rsidR="000D41CE">
          <w:t xml:space="preserve">, </w:t>
        </w:r>
      </w:ins>
      <w:ins w:id="23" w:author="Adriana Giménez" w:date="2021-05-03T22:00:00Z">
        <w:r w:rsidR="00DB0EFF" w:rsidRPr="00DB0EFF">
          <w:t>Úrad vlády SR - OCKÚ OLAF</w:t>
        </w:r>
      </w:ins>
      <w:ins w:id="24" w:author="Adriana Giménez" w:date="2021-04-30T22:52:00Z">
        <w:r w:rsidR="000D41CE" w:rsidRPr="00FB5D12">
          <w:t>,</w:t>
        </w:r>
      </w:ins>
      <w:r w:rsidR="007E7791" w:rsidRPr="00244491">
        <w:t xml:space="preserve"> a Protimonopolného úradu SR (ďalej aj „PMU“)</w:t>
      </w:r>
      <w:r w:rsidR="007E7791" w:rsidRPr="00244491">
        <w:rPr>
          <w:rStyle w:val="Odkaznapoznmkupodiarou"/>
        </w:rPr>
        <w:footnoteReference w:id="1"/>
      </w:r>
      <w:r w:rsidR="0086510E" w:rsidRPr="00244491">
        <w:t>.</w:t>
      </w:r>
    </w:p>
    <w:p w14:paraId="52B8A183" w14:textId="28207165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Usmernenie sa zameriava výlučne na stanovenie náležitostí správy prístupov do</w:t>
      </w:r>
      <w:r w:rsidR="00C91165" w:rsidRPr="00244491">
        <w:t> </w:t>
      </w:r>
      <w:r w:rsidRPr="00244491">
        <w:t xml:space="preserve">ARACHNE </w:t>
      </w:r>
      <w:r w:rsidR="00A22C6E" w:rsidRPr="00244491">
        <w:t xml:space="preserve">a je určené </w:t>
      </w:r>
      <w:r w:rsidRPr="00244491">
        <w:t xml:space="preserve">pre </w:t>
      </w:r>
      <w:r w:rsidR="00D8145F" w:rsidRPr="00244491">
        <w:t xml:space="preserve">Národných </w:t>
      </w:r>
      <w:r w:rsidRPr="00244491">
        <w:t>administrátorov ARACHNE, Lokálnych administrátorov ARACHNE</w:t>
      </w:r>
      <w:r w:rsidR="00247D1F">
        <w:t xml:space="preserve">, </w:t>
      </w:r>
      <w:r w:rsidR="00923C07">
        <w:t>kontaktné osoby pre ARACHNE na prierezových orgánoch</w:t>
      </w:r>
      <w:r w:rsidRPr="00244491">
        <w:t xml:space="preserve"> a pre </w:t>
      </w:r>
      <w:r w:rsidR="003565C7" w:rsidRPr="00244491">
        <w:t xml:space="preserve">koncových </w:t>
      </w:r>
      <w:r w:rsidRPr="00244491">
        <w:t>používateľov ARACHNE</w:t>
      </w:r>
      <w:r w:rsidR="003565C7" w:rsidRPr="00244491">
        <w:t>.</w:t>
      </w:r>
    </w:p>
    <w:p w14:paraId="1018ED6B" w14:textId="77777777" w:rsidR="007A6600" w:rsidRPr="00244491" w:rsidRDefault="007A6600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 xml:space="preserve">Spôsob používania a práce so systémom ARACHNE v podmienkach SR je popísaný v Metodickom pokyne CKO č. 31 (Metodický pokyn </w:t>
      </w:r>
      <w:r w:rsidRPr="00244491">
        <w:rPr>
          <w:szCs w:val="20"/>
          <w:lang w:eastAsia="en-US"/>
        </w:rPr>
        <w:t xml:space="preserve">k </w:t>
      </w:r>
      <w:r w:rsidRPr="00244491">
        <w:rPr>
          <w:szCs w:val="20"/>
        </w:rPr>
        <w:t xml:space="preserve">používaniu systému ARACHNE). </w:t>
      </w:r>
    </w:p>
    <w:p w14:paraId="2758D8A5" w14:textId="617A6A23" w:rsidR="00A24629" w:rsidRPr="00244491" w:rsidRDefault="00A24629" w:rsidP="00BC2571">
      <w:pPr>
        <w:pStyle w:val="Odsekzoznamu"/>
        <w:numPr>
          <w:ilvl w:val="0"/>
          <w:numId w:val="2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244491">
        <w:t>Ďalšie informácie o</w:t>
      </w:r>
      <w:r w:rsidR="00CC5676" w:rsidRPr="00244491">
        <w:t> </w:t>
      </w:r>
      <w:r w:rsidR="003952B3" w:rsidRPr="00244491">
        <w:t xml:space="preserve">nástroji </w:t>
      </w:r>
      <w:r w:rsidR="00D2723D" w:rsidRPr="00244491">
        <w:t>ARACHNE</w:t>
      </w:r>
      <w:r w:rsidRPr="00244491">
        <w:t xml:space="preserve"> </w:t>
      </w:r>
      <w:r w:rsidR="003952B3" w:rsidRPr="00244491">
        <w:t xml:space="preserve">a jeho používaní </w:t>
      </w:r>
      <w:r w:rsidRPr="00244491">
        <w:t xml:space="preserve">je možné nájsť </w:t>
      </w:r>
      <w:r w:rsidR="001735B4">
        <w:t xml:space="preserve">na stránke </w:t>
      </w:r>
      <w:hyperlink r:id="rId10" w:history="1">
        <w:r w:rsidR="001735B4">
          <w:rPr>
            <w:rStyle w:val="Hypertextovprepojenie"/>
          </w:rPr>
          <w:t>https://ec.europa.eu/social/main.jsp?catId=325&amp;intPageId=3587&amp;langId=sk</w:t>
        </w:r>
      </w:hyperlink>
      <w:r w:rsidR="001735B4">
        <w:t xml:space="preserve"> ako aj </w:t>
      </w:r>
      <w:r w:rsidRPr="00244491">
        <w:t>v nasledovných dokumentoch</w:t>
      </w:r>
      <w:r w:rsidR="00CC5676" w:rsidRPr="00244491">
        <w:t xml:space="preserve"> vypracovaných EK</w:t>
      </w:r>
      <w:r w:rsidR="009D4F11" w:rsidRPr="00244491">
        <w:rPr>
          <w:rStyle w:val="Odkaznapoznmkupodiarou"/>
        </w:rPr>
        <w:footnoteReference w:id="2"/>
      </w:r>
      <w:r w:rsidRPr="00244491">
        <w:t>:</w:t>
      </w:r>
    </w:p>
    <w:p w14:paraId="167C0351" w14:textId="77777777" w:rsidR="007F4AC0" w:rsidRPr="00244491" w:rsidRDefault="007F4AC0" w:rsidP="00304DB5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</w:t>
      </w:r>
      <w:proofErr w:type="spellStart"/>
      <w:r w:rsidRPr="00244491">
        <w:t>Client</w:t>
      </w:r>
      <w:proofErr w:type="spellEnd"/>
      <w:r w:rsidRPr="00244491">
        <w:t xml:space="preserve"> User </w:t>
      </w:r>
      <w:proofErr w:type="spellStart"/>
      <w:r w:rsidRPr="00244491">
        <w:t>Manual</w:t>
      </w:r>
      <w:proofErr w:type="spellEnd"/>
      <w:r w:rsidRPr="00244491">
        <w:t xml:space="preserve"> – dokument je dostupný priamo v aplikácii ARACHNE v menu „Help“</w:t>
      </w:r>
      <w:r w:rsidR="00CA5F6B" w:rsidRPr="00244491">
        <w:t>;</w:t>
      </w:r>
    </w:p>
    <w:p w14:paraId="2E97F7F1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lastRenderedPageBreak/>
        <w:t>„ARACHNE – Výpočet rizika“ – dokument je dostupný priamo v aplikácii ARACHNE v menu „Help“</w:t>
      </w:r>
      <w:r w:rsidR="00CA5F6B" w:rsidRPr="00244491">
        <w:t>;</w:t>
      </w:r>
    </w:p>
    <w:p w14:paraId="170FB743" w14:textId="77777777" w:rsidR="007F4AC0" w:rsidRPr="00244491" w:rsidRDefault="007F4AC0" w:rsidP="00EC183D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„Charta k zavedeniu a používaniu nástroja ARACHNE pri overovaní zo strany riadiaceho orgánu“ – </w:t>
      </w:r>
      <w:hyperlink r:id="rId11" w:history="1">
        <w:r w:rsidR="007A6600" w:rsidRPr="00244491">
          <w:rPr>
            <w:rStyle w:val="Hypertextovprepojenie"/>
          </w:rPr>
          <w:t>http://ec.europa.eu/social/BlobServlet?docId=14836&amp;langId=skv</w:t>
        </w:r>
      </w:hyperlink>
      <w:r w:rsidR="00CA5F6B" w:rsidRPr="00244491">
        <w:t>;</w:t>
      </w:r>
    </w:p>
    <w:p w14:paraId="50F64F98" w14:textId="3EF19D5A" w:rsidR="00527BEB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 xml:space="preserve">„ARACHNE - </w:t>
      </w:r>
      <w:proofErr w:type="spellStart"/>
      <w:r w:rsidR="00A24629" w:rsidRPr="00244491">
        <w:t>Frequently</w:t>
      </w:r>
      <w:proofErr w:type="spellEnd"/>
      <w:r w:rsidR="00A24629" w:rsidRPr="00244491">
        <w:t xml:space="preserve"> </w:t>
      </w:r>
      <w:proofErr w:type="spellStart"/>
      <w:r w:rsidR="00A24629" w:rsidRPr="00244491">
        <w:t>Asked</w:t>
      </w:r>
      <w:proofErr w:type="spellEnd"/>
      <w:r w:rsidR="00A24629" w:rsidRPr="00244491">
        <w:t xml:space="preserve"> </w:t>
      </w:r>
      <w:proofErr w:type="spellStart"/>
      <w:r w:rsidR="00A24629" w:rsidRPr="00244491">
        <w:t>Questions</w:t>
      </w:r>
      <w:proofErr w:type="spellEnd"/>
      <w:r w:rsidRPr="00244491">
        <w:t>“</w:t>
      </w:r>
      <w:r w:rsidR="00A24629" w:rsidRPr="00244491">
        <w:t xml:space="preserve"> – </w:t>
      </w:r>
      <w:r w:rsidR="00156EBE" w:rsidRPr="00244491">
        <w:t xml:space="preserve"> </w:t>
      </w:r>
      <w:ins w:id="25" w:author="Adriana Giménez" w:date="2021-04-30T22:54:00Z">
        <w:r w:rsidR="000D41CE">
          <w:fldChar w:fldCharType="begin"/>
        </w:r>
        <w:r w:rsidR="000D41CE">
          <w:instrText xml:space="preserve"> HYPERLINK "</w:instrText>
        </w:r>
      </w:ins>
      <w:r w:rsidR="000D41CE" w:rsidRPr="001735B4">
        <w:instrText>https://ec.europa.eu/social/BlobServlet?docId=15097&amp;langId=en</w:instrText>
      </w:r>
      <w:ins w:id="26" w:author="Adriana Giménez" w:date="2021-04-30T22:54:00Z">
        <w:r w:rsidR="000D41CE">
          <w:instrText xml:space="preserve">" </w:instrText>
        </w:r>
        <w:r w:rsidR="000D41CE">
          <w:fldChar w:fldCharType="separate"/>
        </w:r>
      </w:ins>
      <w:r w:rsidR="000D41CE" w:rsidRPr="00A923E4">
        <w:rPr>
          <w:rStyle w:val="Hypertextovprepojenie"/>
        </w:rPr>
        <w:t>https://ec.europa.eu/social/BlobServlet?docId=15097&amp;langId=en</w:t>
      </w:r>
      <w:ins w:id="27" w:author="Adriana Giménez" w:date="2021-04-30T22:54:00Z">
        <w:r w:rsidR="000D41CE">
          <w:fldChar w:fldCharType="end"/>
        </w:r>
      </w:ins>
      <w:r w:rsidR="00CA5F6B" w:rsidRPr="00244491">
        <w:t>;</w:t>
      </w:r>
      <w:r w:rsidR="00527BEB" w:rsidRPr="00244491">
        <w:t xml:space="preserve"> </w:t>
      </w:r>
    </w:p>
    <w:p w14:paraId="14585449" w14:textId="1BC32E49" w:rsidR="00CC5676" w:rsidRPr="00244491" w:rsidRDefault="007F4AC0" w:rsidP="001735B4">
      <w:pPr>
        <w:pStyle w:val="Odsekzoznamu"/>
        <w:numPr>
          <w:ilvl w:val="0"/>
          <w:numId w:val="44"/>
        </w:numPr>
        <w:spacing w:before="120" w:after="120"/>
        <w:contextualSpacing w:val="0"/>
      </w:pPr>
      <w:r w:rsidRPr="00244491">
        <w:t>„</w:t>
      </w:r>
      <w:r w:rsidR="00D2723D" w:rsidRPr="00244491">
        <w:t>ARACHNE</w:t>
      </w:r>
      <w:r w:rsidR="00092526" w:rsidRPr="00244491">
        <w:t xml:space="preserve"> </w:t>
      </w:r>
      <w:proofErr w:type="spellStart"/>
      <w:r w:rsidR="00092526" w:rsidRPr="00244491">
        <w:t>Brochure</w:t>
      </w:r>
      <w:proofErr w:type="spellEnd"/>
      <w:r w:rsidRPr="00244491">
        <w:t>“</w:t>
      </w:r>
      <w:r w:rsidR="00092526" w:rsidRPr="00244491">
        <w:t xml:space="preserve"> –</w:t>
      </w:r>
      <w:r w:rsidR="00CC5676" w:rsidRPr="00244491">
        <w:t xml:space="preserve"> </w:t>
      </w:r>
      <w:ins w:id="28" w:author="Adriana Giménez" w:date="2021-04-30T22:55:00Z">
        <w:r w:rsidR="000D41CE">
          <w:fldChar w:fldCharType="begin"/>
        </w:r>
        <w:r w:rsidR="000D41CE">
          <w:instrText xml:space="preserve"> HYPERLINK "</w:instrText>
        </w:r>
      </w:ins>
      <w:r w:rsidR="000D41CE" w:rsidRPr="001735B4">
        <w:instrText>https://ec.europa.eu/social/main.jsp?catId=738&amp;langId=en&amp;pubId=7883&amp;type=2&amp;furtherPubs=yes</w:instrText>
      </w:r>
      <w:ins w:id="29" w:author="Adriana Giménez" w:date="2021-04-30T22:55:00Z">
        <w:r w:rsidR="000D41CE">
          <w:instrText xml:space="preserve">" </w:instrText>
        </w:r>
        <w:r w:rsidR="000D41CE">
          <w:fldChar w:fldCharType="separate"/>
        </w:r>
      </w:ins>
      <w:r w:rsidR="000D41CE" w:rsidRPr="00A923E4">
        <w:rPr>
          <w:rStyle w:val="Hypertextovprepojenie"/>
        </w:rPr>
        <w:t>https://ec.europa.eu/social/main.jsp?catId=738&amp;langId=en&amp;pubId=7883&amp;type=2&amp;furtherPubs=yes</w:t>
      </w:r>
      <w:ins w:id="30" w:author="Adriana Giménez" w:date="2021-04-30T22:55:00Z">
        <w:r w:rsidR="000D41CE">
          <w:fldChar w:fldCharType="end"/>
        </w:r>
      </w:ins>
      <w:r w:rsidR="00CA5F6B" w:rsidRPr="00244491">
        <w:t>;</w:t>
      </w:r>
    </w:p>
    <w:p w14:paraId="1BA634BC" w14:textId="72297A4D" w:rsidR="00257786" w:rsidRPr="00244491" w:rsidDel="00FB5D12" w:rsidRDefault="007F4AC0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rPr>
          <w:del w:id="31" w:author="Adriana Giménez" w:date="2021-05-03T23:07:00Z"/>
        </w:rPr>
      </w:pPr>
      <w:del w:id="32" w:author="Adriana Giménez" w:date="2021-05-03T23:07:00Z">
        <w:r w:rsidRPr="00244491" w:rsidDel="00FB5D12">
          <w:delText>„</w:delText>
        </w:r>
        <w:r w:rsidR="00D2723D" w:rsidRPr="00244491" w:rsidDel="00FB5D12">
          <w:delText>ARACHNE</w:delText>
        </w:r>
        <w:r w:rsidR="00257786" w:rsidRPr="00244491" w:rsidDel="00FB5D12">
          <w:delText xml:space="preserve"> User Management Module</w:delText>
        </w:r>
        <w:r w:rsidRPr="00244491" w:rsidDel="00FB5D12">
          <w:delText xml:space="preserve">“ </w:delText>
        </w:r>
        <w:r w:rsidR="00257786" w:rsidRPr="00244491" w:rsidDel="00FB5D12">
          <w:rPr>
            <w:rStyle w:val="Odkaznapoznmkupodiarou"/>
          </w:rPr>
          <w:footnoteReference w:id="3"/>
        </w:r>
        <w:r w:rsidR="00257786" w:rsidRPr="00244491" w:rsidDel="00FB5D12">
          <w:delText xml:space="preserve"> </w:delText>
        </w:r>
        <w:r w:rsidR="00092526" w:rsidRPr="00244491" w:rsidDel="00FB5D12">
          <w:delText>(ďalej aj „UMM“)</w:delText>
        </w:r>
        <w:r w:rsidR="00F07BAF" w:rsidRPr="00244491" w:rsidDel="00FB5D12">
          <w:delText>.</w:delText>
        </w:r>
        <w:r w:rsidR="00092526" w:rsidRPr="00244491" w:rsidDel="00FB5D12">
          <w:delText xml:space="preserve"> </w:delText>
        </w:r>
      </w:del>
    </w:p>
    <w:p w14:paraId="5241DD53" w14:textId="35825911" w:rsidR="00F56A5A" w:rsidRDefault="00F56A5A" w:rsidP="000D41CE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244491">
        <w:t xml:space="preserve">Iné subjekty, ako tie, ktorým je usmernenie určené, môžu text usmernenia, alebo jeho časti, použiť iba s predchádzajúcim písomným súhlasom </w:t>
      </w:r>
      <w:ins w:id="35" w:author="Adriana Giménez" w:date="2021-04-30T22:56:00Z">
        <w:r w:rsidR="000D41CE">
          <w:t>Ministerstva</w:t>
        </w:r>
        <w:r w:rsidR="000D41CE" w:rsidRPr="000D41CE">
          <w:t xml:space="preserve"> investícií, regionálneho rozvoja a informatizácie SR </w:t>
        </w:r>
      </w:ins>
      <w:del w:id="36" w:author="Adriana Giménez" w:date="2021-04-30T22:56:00Z">
        <w:r w:rsidRPr="00244491" w:rsidDel="000D41CE">
          <w:delText xml:space="preserve">Úradu podpredsedu vlády </w:delText>
        </w:r>
        <w:r w:rsidR="008F53F4" w:rsidRPr="00244491" w:rsidDel="000D41CE">
          <w:delText>SR</w:delText>
        </w:r>
        <w:r w:rsidRPr="00244491" w:rsidDel="000D41CE">
          <w:delText xml:space="preserve"> pre investície a informatizáciu </w:delText>
        </w:r>
      </w:del>
      <w:r w:rsidRPr="00244491">
        <w:t xml:space="preserve">(ďalej </w:t>
      </w:r>
      <w:r w:rsidR="0027471C" w:rsidRPr="00244491">
        <w:t xml:space="preserve">aj </w:t>
      </w:r>
      <w:r w:rsidRPr="00244491">
        <w:t>„</w:t>
      </w:r>
      <w:del w:id="37" w:author="Adriana Giménez" w:date="2021-04-30T22:56:00Z">
        <w:r w:rsidRPr="00244491" w:rsidDel="000D41CE">
          <w:delText>ÚPPVII</w:delText>
        </w:r>
      </w:del>
      <w:ins w:id="38" w:author="Adriana Giménez" w:date="2021-04-30T22:56:00Z">
        <w:r w:rsidR="000D41CE">
          <w:t>MIRRI</w:t>
        </w:r>
      </w:ins>
      <w:r w:rsidRPr="00244491">
        <w:t>“).</w:t>
      </w:r>
    </w:p>
    <w:p w14:paraId="43D48880" w14:textId="77777777" w:rsidR="00CD4287" w:rsidRPr="00244491" w:rsidRDefault="00C005CC" w:rsidP="002B0245">
      <w:pPr>
        <w:pStyle w:val="Nadpis1"/>
      </w:pPr>
      <w:bookmarkStart w:id="39" w:name="_Toc501551914"/>
      <w:bookmarkStart w:id="40" w:name="_Toc7435151"/>
      <w:bookmarkStart w:id="41" w:name="_Toc414266826"/>
      <w:bookmarkStart w:id="42" w:name="_Toc417905937"/>
      <w:r w:rsidRPr="00244491">
        <w:t>Úrovne</w:t>
      </w:r>
      <w:r w:rsidR="005D2F38" w:rsidRPr="00244491">
        <w:t xml:space="preserve"> prístupov</w:t>
      </w:r>
      <w:r w:rsidR="00CD4287" w:rsidRPr="00244491">
        <w:t xml:space="preserve"> </w:t>
      </w:r>
      <w:bookmarkEnd w:id="39"/>
      <w:r w:rsidR="00D2723D" w:rsidRPr="00244491">
        <w:t>ARACHNE</w:t>
      </w:r>
      <w:bookmarkEnd w:id="40"/>
    </w:p>
    <w:p w14:paraId="4B857E0D" w14:textId="5B7A878A" w:rsidR="005D2F38" w:rsidRPr="001735B4" w:rsidRDefault="00CD4287" w:rsidP="00A45958">
      <w:pPr>
        <w:spacing w:before="120" w:after="120"/>
        <w:jc w:val="both"/>
        <w:rPr>
          <w:rStyle w:val="hps"/>
        </w:rPr>
      </w:pPr>
      <w:r w:rsidRPr="00244491">
        <w:rPr>
          <w:rStyle w:val="hps"/>
        </w:rPr>
        <w:t xml:space="preserve">V rámci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sú definované 4 úrovne prístupov, </w:t>
      </w:r>
      <w:r w:rsidR="00A24629" w:rsidRPr="00244491">
        <w:rPr>
          <w:rStyle w:val="hps"/>
        </w:rPr>
        <w:t>z ktorých</w:t>
      </w:r>
      <w:r w:rsidRPr="00244491">
        <w:rPr>
          <w:rStyle w:val="hps"/>
        </w:rPr>
        <w:t xml:space="preserve"> </w:t>
      </w:r>
      <w:r w:rsidR="00C005CC" w:rsidRPr="00244491">
        <w:rPr>
          <w:rStyle w:val="hps"/>
        </w:rPr>
        <w:t xml:space="preserve">každá má pridelené </w:t>
      </w:r>
      <w:r w:rsidRPr="00244491">
        <w:rPr>
          <w:rStyle w:val="hps"/>
        </w:rPr>
        <w:t>zodpovedajúce právomoci</w:t>
      </w:r>
      <w:r w:rsidR="00E028E7" w:rsidRPr="00244491">
        <w:rPr>
          <w:rStyle w:val="hps"/>
        </w:rPr>
        <w:t>:</w:t>
      </w:r>
    </w:p>
    <w:p w14:paraId="5B41939C" w14:textId="7E998CC6" w:rsidR="00CD4287" w:rsidRPr="00244491" w:rsidRDefault="00E928FB" w:rsidP="00761E9F">
      <w:pPr>
        <w:pStyle w:val="Nadpis2"/>
      </w:pPr>
      <w:bookmarkStart w:id="43" w:name="_Toc7435152"/>
      <w:r w:rsidRPr="00244491">
        <w:t>A</w:t>
      </w:r>
      <w:r w:rsidR="00CD4287" w:rsidRPr="00244491">
        <w:t xml:space="preserve">dministrátor </w:t>
      </w:r>
      <w:r w:rsidR="00D2723D" w:rsidRPr="00244491">
        <w:t>ARACHNE</w:t>
      </w:r>
      <w:r w:rsidR="00CB6EDF" w:rsidRPr="00244491">
        <w:t xml:space="preserve"> </w:t>
      </w:r>
      <w:r w:rsidR="00AD6DCF" w:rsidRPr="00244491">
        <w:t>na EK</w:t>
      </w:r>
      <w:bookmarkEnd w:id="43"/>
    </w:p>
    <w:p w14:paraId="7DC8AE2C" w14:textId="77777777" w:rsidR="00A45958" w:rsidRPr="001735B4" w:rsidRDefault="00B15CC4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na EK (ďalej aj </w:t>
      </w:r>
      <w:r w:rsidR="00156EBE" w:rsidRPr="00244491">
        <w:rPr>
          <w:rStyle w:val="hps"/>
        </w:rPr>
        <w:t>„</w:t>
      </w:r>
      <w:r w:rsidR="00AD6DCF" w:rsidRPr="00244491">
        <w:rPr>
          <w:rStyle w:val="hps"/>
        </w:rPr>
        <w:t xml:space="preserve">Administrátor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“</w:t>
      </w:r>
      <w:r w:rsidR="00AD6DCF" w:rsidRPr="00244491">
        <w:rPr>
          <w:rStyle w:val="hps"/>
        </w:rPr>
        <w:t xml:space="preserve">) </w:t>
      </w:r>
      <w:r w:rsidR="00CD4287" w:rsidRPr="00244491">
        <w:rPr>
          <w:rStyle w:val="hps"/>
        </w:rPr>
        <w:t>je najvyššia rola v</w:t>
      </w:r>
      <w:r w:rsidR="00D97007" w:rsidRPr="00244491">
        <w:rPr>
          <w:rStyle w:val="hps"/>
        </w:rPr>
        <w:t> systéme správy</w:t>
      </w:r>
      <w:r w:rsidR="00CD4287" w:rsidRPr="00244491">
        <w:rPr>
          <w:rStyle w:val="hps"/>
        </w:rPr>
        <w:t xml:space="preserve"> prístupov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. Administrátor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vytvára a spravuje prístupy </w:t>
      </w:r>
      <w:r w:rsidR="00951DBE" w:rsidRPr="00244491">
        <w:rPr>
          <w:rStyle w:val="hps"/>
        </w:rPr>
        <w:t>N</w:t>
      </w:r>
      <w:r w:rsidR="001925D4" w:rsidRPr="00244491">
        <w:rPr>
          <w:rStyle w:val="hps"/>
        </w:rPr>
        <w:t xml:space="preserve">árodných </w:t>
      </w:r>
      <w:r w:rsidR="00951DBE" w:rsidRPr="00244491">
        <w:rPr>
          <w:rStyle w:val="hps"/>
        </w:rPr>
        <w:t xml:space="preserve">administrátorov </w:t>
      </w:r>
      <w:r w:rsidR="00D2723D" w:rsidRPr="00244491">
        <w:rPr>
          <w:rStyle w:val="hps"/>
        </w:rPr>
        <w:t>ARACHNE</w:t>
      </w:r>
      <w:r w:rsidR="00951DBE" w:rsidRPr="00244491">
        <w:rPr>
          <w:rStyle w:val="hps"/>
        </w:rPr>
        <w:t xml:space="preserve"> </w:t>
      </w:r>
      <w:r w:rsidR="001925D4" w:rsidRPr="00244491">
        <w:rPr>
          <w:rStyle w:val="hps"/>
        </w:rPr>
        <w:t xml:space="preserve">a </w:t>
      </w:r>
      <w:r w:rsidR="00951DBE" w:rsidRPr="00244491">
        <w:rPr>
          <w:rStyle w:val="hps"/>
        </w:rPr>
        <w:t>L</w:t>
      </w:r>
      <w:r w:rsidR="00CD4287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, a</w:t>
      </w:r>
      <w:r w:rsidR="00D97007" w:rsidRPr="00244491">
        <w:rPr>
          <w:rStyle w:val="hps"/>
        </w:rPr>
        <w:t xml:space="preserve"> v prípade potreby </w:t>
      </w:r>
      <w:r w:rsidR="00D67477" w:rsidRPr="00244491">
        <w:rPr>
          <w:rStyle w:val="hps"/>
        </w:rPr>
        <w:t xml:space="preserve">aj používateľov </w:t>
      </w:r>
      <w:r w:rsidR="00D2723D" w:rsidRPr="00244491">
        <w:rPr>
          <w:rStyle w:val="hps"/>
        </w:rPr>
        <w:t>ARACHNE</w:t>
      </w:r>
      <w:r w:rsidR="00D67477" w:rsidRPr="00244491">
        <w:rPr>
          <w:rStyle w:val="hps"/>
        </w:rPr>
        <w:t>. Rolu</w:t>
      </w:r>
      <w:r w:rsidR="00CD4287" w:rsidRPr="00244491">
        <w:rPr>
          <w:rStyle w:val="hps"/>
        </w:rPr>
        <w:t xml:space="preserve"> Administrátora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D97007" w:rsidRPr="00244491">
        <w:rPr>
          <w:rStyle w:val="hps"/>
        </w:rPr>
        <w:t>plnia</w:t>
      </w:r>
      <w:r w:rsidR="00CD4287" w:rsidRPr="00244491">
        <w:rPr>
          <w:rStyle w:val="hps"/>
        </w:rPr>
        <w:t xml:space="preserve"> výlučne členo</w:t>
      </w:r>
      <w:r w:rsidR="00D97007" w:rsidRPr="00244491">
        <w:rPr>
          <w:rStyle w:val="hps"/>
        </w:rPr>
        <w:t>via</w:t>
      </w:r>
      <w:r w:rsidR="00CD4287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IT tímu</w:t>
      </w:r>
      <w:r w:rsidR="00BD5845" w:rsidRPr="00244491">
        <w:rPr>
          <w:rStyle w:val="hps"/>
        </w:rPr>
        <w:t xml:space="preserve"> v rámci útvarov EK zodpovedných</w:t>
      </w:r>
      <w:r w:rsidR="00CD4287" w:rsidRPr="00244491">
        <w:rPr>
          <w:rStyle w:val="hps"/>
        </w:rPr>
        <w:t xml:space="preserve"> za rozvoj a prevádzku systému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>.</w:t>
      </w:r>
    </w:p>
    <w:p w14:paraId="16CEBA69" w14:textId="77777777" w:rsidR="00BD5845" w:rsidRPr="00244491" w:rsidRDefault="00BD5845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Charta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definuje nasledovnú podporu, ktorú útvary </w:t>
      </w:r>
      <w:r w:rsidR="00A653B0" w:rsidRPr="00244491">
        <w:rPr>
          <w:rStyle w:val="hps"/>
        </w:rPr>
        <w:t>EK</w:t>
      </w:r>
      <w:r w:rsidRPr="00244491">
        <w:rPr>
          <w:rStyle w:val="hps"/>
        </w:rPr>
        <w:t xml:space="preserve"> poskytujú členským štátom s cieľom umož</w:t>
      </w:r>
      <w:r w:rsidR="00AB5CF5" w:rsidRPr="00244491">
        <w:rPr>
          <w:rStyle w:val="hps"/>
        </w:rPr>
        <w:t>n</w:t>
      </w:r>
      <w:r w:rsidRPr="00244491">
        <w:rPr>
          <w:rStyle w:val="hps"/>
        </w:rPr>
        <w:t xml:space="preserve">iť </w:t>
      </w:r>
      <w:r w:rsidR="00A653B0" w:rsidRPr="00244491">
        <w:rPr>
          <w:rStyle w:val="hps"/>
        </w:rPr>
        <w:t xml:space="preserve">im účinne a efektívne využívať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:</w:t>
      </w:r>
    </w:p>
    <w:p w14:paraId="13D1FB54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pri počiatočnej inštalácii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9A38D4B" w14:textId="1A2AF5C0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technická podpora s cieľom umožniť členskému štátu odosielať údaje vo formáte </w:t>
      </w:r>
      <w:ins w:id="44" w:author="Adriana Giménez" w:date="2021-04-30T22:57:00Z">
        <w:r w:rsidR="000D41CE">
          <w:rPr>
            <w:rStyle w:val="hps"/>
          </w:rPr>
          <w:t>.</w:t>
        </w:r>
      </w:ins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p</w:t>
      </w:r>
      <w:r w:rsidR="00A653B0" w:rsidRPr="00244491">
        <w:rPr>
          <w:rStyle w:val="hps"/>
        </w:rPr>
        <w:t>ožadované pre naplnenie databázy údajov v</w:t>
      </w:r>
      <w:r w:rsidR="00156EBE" w:rsidRPr="00244491">
        <w:rPr>
          <w:rStyle w:val="hps"/>
        </w:rPr>
        <w:t> 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127076E7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počiatočná odborná príprava „kľúčových používateľov“ </w:t>
      </w:r>
      <w:r w:rsidR="00A653B0" w:rsidRPr="00244491">
        <w:rPr>
          <w:rStyle w:val="hps"/>
        </w:rPr>
        <w:t xml:space="preserve">s cieľom </w:t>
      </w:r>
      <w:r w:rsidRPr="00244491">
        <w:rPr>
          <w:rStyle w:val="hps"/>
        </w:rPr>
        <w:t xml:space="preserve">„vyškoliť školiteľov“ </w:t>
      </w:r>
      <w:r w:rsidR="00A653B0" w:rsidRPr="00244491">
        <w:rPr>
          <w:rStyle w:val="hps"/>
        </w:rPr>
        <w:t>pre zabezpečenie</w:t>
      </w:r>
      <w:r w:rsidRPr="00244491">
        <w:rPr>
          <w:rStyle w:val="hps"/>
        </w:rPr>
        <w:t xml:space="preserve"> účinné</w:t>
      </w:r>
      <w:r w:rsidR="00A653B0" w:rsidRPr="00244491">
        <w:rPr>
          <w:rStyle w:val="hps"/>
        </w:rPr>
        <w:t>ho</w:t>
      </w:r>
      <w:r w:rsidRPr="00244491">
        <w:rPr>
          <w:rStyle w:val="hps"/>
        </w:rPr>
        <w:t xml:space="preserve"> a efektívne</w:t>
      </w:r>
      <w:r w:rsidR="00A653B0" w:rsidRPr="00244491">
        <w:rPr>
          <w:rStyle w:val="hps"/>
        </w:rPr>
        <w:t>ho používania</w:t>
      </w:r>
      <w:r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7F8E2ABF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školenie po hlavných aktualizáciách nástroja hodnotenia rizika </w:t>
      </w:r>
      <w:r w:rsidR="00D2723D" w:rsidRPr="00244491">
        <w:rPr>
          <w:rStyle w:val="hps"/>
        </w:rPr>
        <w:t>ARACHNE</w:t>
      </w:r>
      <w:r w:rsidR="00156EBE" w:rsidRPr="00244491">
        <w:rPr>
          <w:rStyle w:val="hps"/>
        </w:rPr>
        <w:t>;</w:t>
      </w:r>
    </w:p>
    <w:p w14:paraId="0C0ACF63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before="120" w:after="120"/>
        <w:ind w:left="851" w:hanging="425"/>
        <w:jc w:val="both"/>
        <w:rPr>
          <w:rStyle w:val="hps"/>
        </w:rPr>
      </w:pPr>
      <w:r w:rsidRPr="00244491">
        <w:rPr>
          <w:rStyle w:val="hps"/>
        </w:rPr>
        <w:t xml:space="preserve">poradenstvo týkajúce sa začlenenia nástroja hodnotenia rizika </w:t>
      </w:r>
      <w:r w:rsidR="00D2723D" w:rsidRPr="00244491">
        <w:rPr>
          <w:rStyle w:val="hps"/>
        </w:rPr>
        <w:t>ARACHNE</w:t>
      </w:r>
      <w:r w:rsidR="00A653B0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do každodenného postupu overovania zo strany </w:t>
      </w:r>
      <w:r w:rsidR="00A653B0" w:rsidRPr="00244491">
        <w:rPr>
          <w:rStyle w:val="hps"/>
        </w:rPr>
        <w:t>RO</w:t>
      </w:r>
      <w:r w:rsidR="00CF37A4" w:rsidRPr="00244491">
        <w:rPr>
          <w:rStyle w:val="hps"/>
        </w:rPr>
        <w:t>/SO</w:t>
      </w:r>
      <w:r w:rsidR="00156EBE" w:rsidRPr="00244491">
        <w:rPr>
          <w:rStyle w:val="hps"/>
        </w:rPr>
        <w:t>;</w:t>
      </w:r>
    </w:p>
    <w:p w14:paraId="15C2AEF5" w14:textId="77777777" w:rsidR="00BD5845" w:rsidRPr="00244491" w:rsidRDefault="00BD5845" w:rsidP="00BC2571">
      <w:pPr>
        <w:pStyle w:val="Odsekzoznamu"/>
        <w:numPr>
          <w:ilvl w:val="0"/>
          <w:numId w:val="76"/>
        </w:numPr>
        <w:spacing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umožnenie výmeny skúseností a osvedčených postupov medzi orgánmi používajúcimi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68BEA400" w14:textId="62222383" w:rsidR="007A130C" w:rsidRPr="00244491" w:rsidRDefault="007A130C" w:rsidP="00BC2571">
      <w:pPr>
        <w:pStyle w:val="Odsekzoznamu"/>
        <w:numPr>
          <w:ilvl w:val="0"/>
          <w:numId w:val="65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zmysle Charty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, ú</w:t>
      </w:r>
      <w:r w:rsidR="00ED3064" w:rsidRPr="00244491">
        <w:rPr>
          <w:rStyle w:val="hps"/>
        </w:rPr>
        <w:t xml:space="preserve">tvary </w:t>
      </w:r>
      <w:r w:rsidRPr="00244491">
        <w:rPr>
          <w:rStyle w:val="hps"/>
        </w:rPr>
        <w:t>EK</w:t>
      </w:r>
      <w:r w:rsidR="00ED3064" w:rsidRPr="00244491">
        <w:rPr>
          <w:rStyle w:val="hps"/>
        </w:rPr>
        <w:t xml:space="preserve"> majú prehľad o vše</w:t>
      </w:r>
      <w:r w:rsidRPr="00244491">
        <w:rPr>
          <w:rStyle w:val="hps"/>
        </w:rPr>
        <w:t xml:space="preserve">tkých používateľoch, ktorí disponujú používateľským kontom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>, a</w:t>
      </w:r>
      <w:r w:rsidR="0027471C" w:rsidRPr="00244491">
        <w:rPr>
          <w:rStyle w:val="hps"/>
        </w:rPr>
        <w:t> sú o</w:t>
      </w:r>
      <w:r w:rsidR="00653BF2" w:rsidRPr="00244491">
        <w:rPr>
          <w:rStyle w:val="hps"/>
        </w:rPr>
        <w:t xml:space="preserve">právnené </w:t>
      </w:r>
      <w:r w:rsidR="00826AC7" w:rsidRPr="00244491">
        <w:rPr>
          <w:rStyle w:val="hps"/>
        </w:rPr>
        <w:t>požiadať</w:t>
      </w:r>
      <w:r w:rsidR="00ED3064" w:rsidRPr="00244491">
        <w:rPr>
          <w:rStyle w:val="hps"/>
        </w:rPr>
        <w:t xml:space="preserve"> </w:t>
      </w:r>
      <w:r w:rsidRPr="00244491">
        <w:rPr>
          <w:rStyle w:val="hps"/>
        </w:rPr>
        <w:t>príslušný orgán</w:t>
      </w:r>
      <w:r w:rsidR="00ED3064" w:rsidRPr="00244491">
        <w:rPr>
          <w:rStyle w:val="hps"/>
        </w:rPr>
        <w:t xml:space="preserve">, </w:t>
      </w:r>
      <w:r w:rsidR="0027471C" w:rsidRPr="00244491">
        <w:rPr>
          <w:rStyle w:val="hps"/>
        </w:rPr>
        <w:t>o zaslanie zoznamu</w:t>
      </w:r>
      <w:r w:rsidR="00ED3064" w:rsidRPr="00244491">
        <w:rPr>
          <w:rStyle w:val="hps"/>
        </w:rPr>
        <w:t xml:space="preserve"> používateľov, ktorí majú prístup k jeho operačným programom EŠIF</w:t>
      </w:r>
      <w:r w:rsidRPr="00244491">
        <w:rPr>
          <w:rStyle w:val="hps"/>
        </w:rPr>
        <w:t xml:space="preserve"> v </w:t>
      </w:r>
      <w:r w:rsidR="00D2723D" w:rsidRPr="00244491">
        <w:rPr>
          <w:rStyle w:val="hps"/>
        </w:rPr>
        <w:t>ARACHNE</w:t>
      </w:r>
      <w:r w:rsidR="00ED3064" w:rsidRPr="00244491">
        <w:rPr>
          <w:rStyle w:val="hps"/>
        </w:rPr>
        <w:t xml:space="preserve">. </w:t>
      </w:r>
    </w:p>
    <w:p w14:paraId="74A67A46" w14:textId="77777777" w:rsidR="00CD4287" w:rsidRPr="00244491" w:rsidRDefault="00E928FB" w:rsidP="00761E9F">
      <w:pPr>
        <w:pStyle w:val="Nadpis2"/>
      </w:pPr>
      <w:bookmarkStart w:id="45" w:name="_Toc7435153"/>
      <w:r w:rsidRPr="00244491">
        <w:lastRenderedPageBreak/>
        <w:t>N</w:t>
      </w:r>
      <w:r w:rsidR="00092526" w:rsidRPr="00244491">
        <w:t>árodný A</w:t>
      </w:r>
      <w:r w:rsidR="00CD4287" w:rsidRPr="00244491">
        <w:t xml:space="preserve">dministrátor </w:t>
      </w:r>
      <w:r w:rsidR="00D2723D" w:rsidRPr="00244491">
        <w:t>ARACHNE</w:t>
      </w:r>
      <w:bookmarkEnd w:id="45"/>
      <w:r w:rsidR="001B79D0" w:rsidRPr="00244491">
        <w:t xml:space="preserve"> </w:t>
      </w:r>
      <w:r w:rsidR="00CB6EDF" w:rsidRPr="00244491">
        <w:t xml:space="preserve"> </w:t>
      </w:r>
    </w:p>
    <w:p w14:paraId="31ADCD4F" w14:textId="78A8F4B5" w:rsidR="001A26D6" w:rsidRPr="001735B4" w:rsidRDefault="00092526" w:rsidP="000D41CE">
      <w:pPr>
        <w:pStyle w:val="Odsekzoznamu"/>
        <w:numPr>
          <w:ilvl w:val="0"/>
          <w:numId w:val="66"/>
        </w:numPr>
        <w:spacing w:before="120" w:after="120"/>
        <w:contextualSpacing w:val="0"/>
        <w:jc w:val="both"/>
        <w:rPr>
          <w:rStyle w:val="hps"/>
        </w:rPr>
      </w:pPr>
      <w:r w:rsidRPr="00244491">
        <w:rPr>
          <w:rStyle w:val="hps"/>
        </w:rPr>
        <w:t>Funkciu Národného a</w:t>
      </w:r>
      <w:r w:rsidR="00CB6EDF" w:rsidRPr="00244491">
        <w:rPr>
          <w:rStyle w:val="hps"/>
        </w:rPr>
        <w:t xml:space="preserve">dministrátora </w:t>
      </w:r>
      <w:r w:rsidR="00D2723D" w:rsidRPr="00244491">
        <w:rPr>
          <w:rStyle w:val="hps"/>
        </w:rPr>
        <w:t>ARACHNE</w:t>
      </w:r>
      <w:r w:rsidR="00CB6EDF" w:rsidRPr="00244491">
        <w:rPr>
          <w:rStyle w:val="hps"/>
        </w:rPr>
        <w:t xml:space="preserve"> </w:t>
      </w:r>
      <w:r w:rsidR="00156EBE" w:rsidRPr="00244491">
        <w:rPr>
          <w:rStyle w:val="hps"/>
        </w:rPr>
        <w:t xml:space="preserve">(ďalej aj „Národný administrátor“) </w:t>
      </w:r>
      <w:r w:rsidR="00CB6EDF" w:rsidRPr="00244491">
        <w:rPr>
          <w:rStyle w:val="hps"/>
        </w:rPr>
        <w:t xml:space="preserve">plní </w:t>
      </w:r>
      <w:ins w:id="46" w:author="Adriana Giménez" w:date="2021-04-30T22:57:00Z">
        <w:r w:rsidR="000D41CE" w:rsidRPr="000D41CE">
          <w:rPr>
            <w:rStyle w:val="hps"/>
          </w:rPr>
          <w:t xml:space="preserve">Ministerstvo investícií, regionálneho rozvoja a informatizácie SR </w:t>
        </w:r>
        <w:r w:rsidR="000D41CE">
          <w:rPr>
            <w:rStyle w:val="hps"/>
          </w:rPr>
          <w:t xml:space="preserve">z pozície </w:t>
        </w:r>
      </w:ins>
      <w:r w:rsidR="00156EBE" w:rsidRPr="00244491">
        <w:rPr>
          <w:rStyle w:val="hps"/>
        </w:rPr>
        <w:t>CKO</w:t>
      </w:r>
      <w:del w:id="47" w:author="Adriana Giménez" w:date="2021-04-30T22:57:00Z">
        <w:r w:rsidR="0027471C" w:rsidRPr="00244491" w:rsidDel="000D41CE">
          <w:rPr>
            <w:rStyle w:val="hps"/>
          </w:rPr>
          <w:delText xml:space="preserve"> – odbor riadenia IT projektov</w:delText>
        </w:r>
      </w:del>
      <w:r w:rsidR="0027471C" w:rsidRPr="00244491">
        <w:rPr>
          <w:rStyle w:val="hps"/>
        </w:rPr>
        <w:t>.</w:t>
      </w:r>
    </w:p>
    <w:p w14:paraId="73AA2F88" w14:textId="42BB2A86" w:rsidR="004B4E7C" w:rsidRPr="00244491" w:rsidRDefault="004B4E7C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Osobu, resp. osoby</w:t>
      </w:r>
      <w:r w:rsidR="00BD0A3F" w:rsidRPr="00244491">
        <w:rPr>
          <w:rStyle w:val="hps"/>
        </w:rPr>
        <w:t xml:space="preserve"> </w:t>
      </w:r>
      <w:r w:rsidR="00CB6EDF" w:rsidRPr="00244491">
        <w:rPr>
          <w:rStyle w:val="hps"/>
        </w:rPr>
        <w:t xml:space="preserve">poverené </w:t>
      </w:r>
      <w:r w:rsidR="00BD0A3F" w:rsidRPr="00244491">
        <w:rPr>
          <w:rStyle w:val="hps"/>
        </w:rPr>
        <w:t>výkon</w:t>
      </w:r>
      <w:r w:rsidR="00CB6EDF" w:rsidRPr="00244491">
        <w:rPr>
          <w:rStyle w:val="hps"/>
        </w:rPr>
        <w:t>om</w:t>
      </w:r>
      <w:r w:rsidR="00951DBE" w:rsidRPr="00244491">
        <w:rPr>
          <w:rStyle w:val="hps"/>
        </w:rPr>
        <w:t xml:space="preserve"> funkcie N</w:t>
      </w:r>
      <w:r w:rsidRPr="00244491">
        <w:rPr>
          <w:rStyle w:val="hps"/>
        </w:rPr>
        <w:t xml:space="preserve">árodného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nominuje </w:t>
      </w:r>
      <w:del w:id="48" w:author="Adriana Giménez" w:date="2021-05-03T23:06:00Z">
        <w:r w:rsidR="00BD0A3F" w:rsidRPr="00244491" w:rsidDel="00FB5D12">
          <w:rPr>
            <w:rStyle w:val="hps"/>
          </w:rPr>
          <w:delText>riaditeľ odboru riadenia IT projektov</w:delText>
        </w:r>
      </w:del>
      <w:ins w:id="49" w:author="Adriana Giménez" w:date="2021-05-03T23:06:00Z">
        <w:r w:rsidR="00FB5D12">
          <w:rPr>
            <w:rStyle w:val="hps"/>
          </w:rPr>
          <w:t>GR Sekcie financovania fondov</w:t>
        </w:r>
      </w:ins>
      <w:r w:rsidR="00BD0A3F" w:rsidRPr="00244491">
        <w:rPr>
          <w:rStyle w:val="hps"/>
        </w:rPr>
        <w:t xml:space="preserve"> v rámci </w:t>
      </w:r>
      <w:ins w:id="50" w:author="Adriana Giménez" w:date="2021-05-03T23:06:00Z">
        <w:r w:rsidR="00FB5D12">
          <w:rPr>
            <w:rStyle w:val="hps"/>
          </w:rPr>
          <w:t>MIRRI</w:t>
        </w:r>
      </w:ins>
      <w:del w:id="51" w:author="Adriana Giménez" w:date="2021-05-03T23:06:00Z">
        <w:r w:rsidR="00BD0A3F" w:rsidRPr="00244491" w:rsidDel="00FB5D12">
          <w:rPr>
            <w:rStyle w:val="hps"/>
          </w:rPr>
          <w:delText>ÚP</w:delText>
        </w:r>
        <w:r w:rsidR="00A22C6E" w:rsidRPr="00244491" w:rsidDel="00FB5D12">
          <w:rPr>
            <w:rStyle w:val="hps"/>
          </w:rPr>
          <w:delText>P</w:delText>
        </w:r>
        <w:r w:rsidR="00BD0A3F" w:rsidRPr="00244491" w:rsidDel="00FB5D12">
          <w:rPr>
            <w:rStyle w:val="hps"/>
          </w:rPr>
          <w:delText>VII</w:delText>
        </w:r>
      </w:del>
      <w:r w:rsidR="00BD0A3F" w:rsidRPr="00244491">
        <w:rPr>
          <w:rStyle w:val="hps"/>
        </w:rPr>
        <w:t>.</w:t>
      </w:r>
      <w:r w:rsidR="00257786" w:rsidRPr="00244491">
        <w:rPr>
          <w:rStyle w:val="hps"/>
        </w:rPr>
        <w:t xml:space="preserve"> Následne </w:t>
      </w:r>
      <w:r w:rsidR="00AD6DCF" w:rsidRPr="00244491">
        <w:rPr>
          <w:rStyle w:val="hps"/>
        </w:rPr>
        <w:t xml:space="preserve">je nominácia odoslaná  na Administrátora </w:t>
      </w:r>
      <w:r w:rsidR="00D2723D" w:rsidRPr="00244491">
        <w:rPr>
          <w:rStyle w:val="hps"/>
        </w:rPr>
        <w:t>ARACHNE</w:t>
      </w:r>
      <w:r w:rsidR="009754A8" w:rsidRPr="00244491">
        <w:rPr>
          <w:rStyle w:val="hps"/>
        </w:rPr>
        <w:t xml:space="preserve"> </w:t>
      </w:r>
      <w:r w:rsidR="00AD6DCF" w:rsidRPr="00244491">
        <w:rPr>
          <w:rStyle w:val="hps"/>
        </w:rPr>
        <w:t>na EK, ktorý danému zamestnancovi v </w:t>
      </w:r>
      <w:r w:rsidR="007A6600" w:rsidRPr="00244491">
        <w:rPr>
          <w:rStyle w:val="hps"/>
        </w:rPr>
        <w:t>Modul</w:t>
      </w:r>
      <w:r w:rsidR="00A22C6E" w:rsidRPr="00244491">
        <w:rPr>
          <w:rStyle w:val="hps"/>
        </w:rPr>
        <w:t>e</w:t>
      </w:r>
      <w:r w:rsidR="007A6600" w:rsidRPr="00244491">
        <w:rPr>
          <w:rStyle w:val="hps"/>
        </w:rPr>
        <w:t xml:space="preserve"> pre správu prístupov</w:t>
      </w:r>
      <w:ins w:id="52" w:author="Adriana Giménez" w:date="2021-05-03T23:07:00Z">
        <w:r w:rsidR="00FB5D12">
          <w:rPr>
            <w:rStyle w:val="hps"/>
          </w:rPr>
          <w:t xml:space="preserve"> – User Management Module</w:t>
        </w:r>
      </w:ins>
      <w:r w:rsidR="007A6600" w:rsidRPr="00244491">
        <w:rPr>
          <w:rStyle w:val="hps"/>
        </w:rPr>
        <w:t xml:space="preserve"> (</w:t>
      </w:r>
      <w:ins w:id="53" w:author="Adriana Giménez" w:date="2021-05-03T23:07:00Z">
        <w:r w:rsidR="00FB5D12">
          <w:rPr>
            <w:rStyle w:val="hps"/>
          </w:rPr>
          <w:t>ďalej aj „</w:t>
        </w:r>
      </w:ins>
      <w:r w:rsidR="007A6600" w:rsidRPr="00244491">
        <w:rPr>
          <w:rStyle w:val="hps"/>
        </w:rPr>
        <w:t>UMM</w:t>
      </w:r>
      <w:ins w:id="54" w:author="Adriana Giménez" w:date="2021-05-03T23:07:00Z">
        <w:r w:rsidR="00FB5D12">
          <w:rPr>
            <w:rStyle w:val="hps"/>
          </w:rPr>
          <w:t>“</w:t>
        </w:r>
      </w:ins>
      <w:r w:rsidR="007A6600" w:rsidRPr="00244491">
        <w:rPr>
          <w:rStyle w:val="hps"/>
        </w:rPr>
        <w:t xml:space="preserve">) </w:t>
      </w:r>
      <w:r w:rsidR="00AD6DCF" w:rsidRPr="00244491">
        <w:rPr>
          <w:rStyle w:val="hps"/>
        </w:rPr>
        <w:t xml:space="preserve">pridelí administrátorské role. </w:t>
      </w:r>
    </w:p>
    <w:p w14:paraId="62EE5A75" w14:textId="262F535E" w:rsidR="00D97007" w:rsidRPr="00244491" w:rsidRDefault="00CD4287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</w:t>
      </w:r>
      <w:r w:rsidR="007E7375" w:rsidRPr="00244491">
        <w:rPr>
          <w:rStyle w:val="hps"/>
        </w:rPr>
        <w:t>plní v </w:t>
      </w:r>
      <w:r w:rsidR="00F20B7E" w:rsidRPr="00244491">
        <w:rPr>
          <w:rStyle w:val="hps"/>
        </w:rPr>
        <w:t xml:space="preserve">oblasti </w:t>
      </w:r>
      <w:r w:rsidR="007E7375" w:rsidRPr="00244491">
        <w:rPr>
          <w:rStyle w:val="hps"/>
        </w:rPr>
        <w:t xml:space="preserve">správy prístupov </w:t>
      </w:r>
      <w:r w:rsidR="00D2723D" w:rsidRPr="00244491">
        <w:rPr>
          <w:rStyle w:val="hps"/>
        </w:rPr>
        <w:t>ARACHNE</w:t>
      </w:r>
      <w:r w:rsidR="00E91915" w:rsidRPr="00244491">
        <w:rPr>
          <w:rStyle w:val="hps"/>
        </w:rPr>
        <w:t xml:space="preserve"> </w:t>
      </w:r>
      <w:r w:rsidR="007E7375" w:rsidRPr="00244491">
        <w:rPr>
          <w:rStyle w:val="hps"/>
        </w:rPr>
        <w:t>nasledovné úlohy:</w:t>
      </w:r>
    </w:p>
    <w:p w14:paraId="6D1123A0" w14:textId="7AA5CE17" w:rsidR="00E9191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zasiela </w:t>
      </w:r>
      <w:r w:rsidR="00156EBE" w:rsidRPr="00244491">
        <w:rPr>
          <w:rStyle w:val="hps"/>
        </w:rPr>
        <w:t>A</w:t>
      </w:r>
      <w:r w:rsidRPr="00244491">
        <w:rPr>
          <w:rStyle w:val="hps"/>
        </w:rPr>
        <w:t xml:space="preserve">dministrátorovi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</w:t>
      </w:r>
      <w:r w:rsidR="00882A46" w:rsidRPr="00244491">
        <w:rPr>
          <w:rStyle w:val="hps"/>
        </w:rPr>
        <w:t>na EK</w:t>
      </w:r>
      <w:r w:rsidR="00396440" w:rsidRPr="00244491">
        <w:rPr>
          <w:rStyle w:val="hps"/>
        </w:rPr>
        <w:t xml:space="preserve"> </w:t>
      </w:r>
      <w:r w:rsidRPr="00244491">
        <w:rPr>
          <w:rStyle w:val="hps"/>
        </w:rPr>
        <w:t>nominácie</w:t>
      </w:r>
      <w:r w:rsidR="00951DBE" w:rsidRPr="00244491">
        <w:rPr>
          <w:rStyle w:val="hps"/>
        </w:rPr>
        <w:t xml:space="preserve"> L</w:t>
      </w:r>
      <w:r w:rsidR="007E7375" w:rsidRPr="00244491">
        <w:rPr>
          <w:rStyle w:val="hps"/>
        </w:rPr>
        <w:t xml:space="preserve">okálnych administrátorov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;</w:t>
      </w:r>
    </w:p>
    <w:p w14:paraId="6BFC0C13" w14:textId="15B516D9" w:rsidR="0027471C" w:rsidRPr="00244491" w:rsidRDefault="0027471C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vypracováva a aktualizuje Usmernenie CKO č. 4 k riadeniu prístupov do ARACHNE v podmienkach SR; </w:t>
      </w:r>
    </w:p>
    <w:p w14:paraId="2418269B" w14:textId="009E01A3" w:rsidR="003565C7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spravuje prístupy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za používateľov v rámci CKO</w:t>
      </w:r>
      <w:r w:rsidR="003565C7" w:rsidRPr="00244491">
        <w:rPr>
          <w:rStyle w:val="hps"/>
        </w:rPr>
        <w:t>, CO, OA</w:t>
      </w:r>
      <w:r w:rsidR="00E028E7" w:rsidRPr="00244491">
        <w:rPr>
          <w:rStyle w:val="hps"/>
        </w:rPr>
        <w:t xml:space="preserve"> (ÚVA), PMÚ</w:t>
      </w:r>
      <w:r w:rsidR="003565C7" w:rsidRPr="00244491">
        <w:rPr>
          <w:rStyle w:val="hps"/>
        </w:rPr>
        <w:t xml:space="preserve"> a ďalších orgánov</w:t>
      </w:r>
      <w:r w:rsidR="0027471C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prierezového charakteru </w:t>
      </w:r>
      <w:r w:rsidR="00586DD3" w:rsidRPr="00244491">
        <w:rPr>
          <w:rStyle w:val="hps"/>
        </w:rPr>
        <w:t xml:space="preserve">oprávnených na prístup do ARACHNE </w:t>
      </w:r>
      <w:r w:rsidR="003565C7" w:rsidRPr="00244491">
        <w:rPr>
          <w:rStyle w:val="hps"/>
        </w:rPr>
        <w:t>(t.j. pre tieto orgány plní funkciu lokálneho administrátora);</w:t>
      </w:r>
    </w:p>
    <w:p w14:paraId="4590AB42" w14:textId="163621ED" w:rsidR="007E7375" w:rsidRPr="00244491" w:rsidRDefault="00E91915" w:rsidP="00BC2571">
      <w:pPr>
        <w:pStyle w:val="Odsekzoznamu"/>
        <w:numPr>
          <w:ilvl w:val="0"/>
          <w:numId w:val="44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v prípade potreby j</w:t>
      </w:r>
      <w:r w:rsidR="007E7375" w:rsidRPr="00244491">
        <w:rPr>
          <w:rStyle w:val="hps"/>
        </w:rPr>
        <w:t xml:space="preserve">e oprávnený spravovať </w:t>
      </w:r>
      <w:r w:rsidR="00CD4287" w:rsidRPr="00244491">
        <w:rPr>
          <w:rStyle w:val="hps"/>
        </w:rPr>
        <w:t xml:space="preserve">prístupy do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</w:t>
      </w:r>
      <w:r w:rsidR="003565C7" w:rsidRPr="00244491">
        <w:rPr>
          <w:rStyle w:val="hps"/>
        </w:rPr>
        <w:t xml:space="preserve">aj </w:t>
      </w:r>
      <w:r w:rsidRPr="00244491">
        <w:rPr>
          <w:rStyle w:val="hps"/>
        </w:rPr>
        <w:t xml:space="preserve">za používateľov jednotlivých </w:t>
      </w:r>
      <w:r w:rsidR="009E7120" w:rsidRPr="00244491">
        <w:rPr>
          <w:rStyle w:val="hps"/>
        </w:rPr>
        <w:t>orgánov RO</w:t>
      </w:r>
      <w:r w:rsidR="00F20B7E" w:rsidRPr="00244491">
        <w:rPr>
          <w:rStyle w:val="hps"/>
        </w:rPr>
        <w:t xml:space="preserve"> a</w:t>
      </w:r>
      <w:r w:rsidR="0027471C" w:rsidRPr="00244491">
        <w:rPr>
          <w:rStyle w:val="hps"/>
        </w:rPr>
        <w:t> </w:t>
      </w:r>
      <w:r w:rsidR="009E7120" w:rsidRPr="00244491">
        <w:rPr>
          <w:rStyle w:val="hps"/>
        </w:rPr>
        <w:t>SO</w:t>
      </w:r>
      <w:r w:rsidR="0027471C" w:rsidRPr="00244491">
        <w:rPr>
          <w:rStyle w:val="hps"/>
        </w:rPr>
        <w:t>;</w:t>
      </w:r>
    </w:p>
    <w:p w14:paraId="3CBF9F64" w14:textId="55D65FEB" w:rsidR="00A22C6E" w:rsidRPr="00244491" w:rsidRDefault="0027471C" w:rsidP="0027471C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P</w:t>
      </w:r>
      <w:r w:rsidR="00156EBE" w:rsidRPr="00244491">
        <w:rPr>
          <w:rStyle w:val="hps"/>
        </w:rPr>
        <w:t xml:space="preserve">rostredníctvom emailovej adresy </w:t>
      </w:r>
      <w:hyperlink r:id="rId12" w:history="1">
        <w:r w:rsidR="007A6600" w:rsidRPr="00244491">
          <w:rPr>
            <w:rStyle w:val="Hypertextovprepojenie"/>
          </w:rPr>
          <w:t>arachne@vicepremier.gov.sk</w:t>
        </w:r>
      </w:hyperlink>
      <w:r w:rsidR="00156EBE" w:rsidRPr="00244491">
        <w:rPr>
          <w:rStyle w:val="hps"/>
        </w:rPr>
        <w:t xml:space="preserve"> </w:t>
      </w:r>
      <w:r w:rsidR="00721DBB" w:rsidRPr="00244491">
        <w:rPr>
          <w:rStyle w:val="hps"/>
        </w:rPr>
        <w:t xml:space="preserve">zabezpečuje </w:t>
      </w:r>
      <w:r w:rsidR="00156EBE" w:rsidRPr="00244491">
        <w:rPr>
          <w:rStyle w:val="hps"/>
        </w:rPr>
        <w:t xml:space="preserve">Národný Administrátor </w:t>
      </w:r>
      <w:r w:rsidR="00721DBB" w:rsidRPr="00244491">
        <w:rPr>
          <w:rStyle w:val="hps"/>
        </w:rPr>
        <w:t>komunikáciu</w:t>
      </w:r>
      <w:r w:rsidR="00CC5A59" w:rsidRPr="00244491">
        <w:rPr>
          <w:rStyle w:val="hps"/>
        </w:rPr>
        <w:t xml:space="preserve"> </w:t>
      </w:r>
      <w:r w:rsidR="00F00CA7" w:rsidRPr="00244491">
        <w:rPr>
          <w:rStyle w:val="hps"/>
        </w:rPr>
        <w:t>v oblasti správy prístupov</w:t>
      </w:r>
      <w:r w:rsidR="00C8293A" w:rsidRPr="00244491">
        <w:rPr>
          <w:rStyle w:val="hps"/>
        </w:rPr>
        <w:t xml:space="preserve">, </w:t>
      </w:r>
      <w:r w:rsidR="00C91165" w:rsidRPr="00244491">
        <w:rPr>
          <w:rStyle w:val="hps"/>
        </w:rPr>
        <w:t>riešenia</w:t>
      </w:r>
      <w:r w:rsidR="00C8293A" w:rsidRPr="00244491">
        <w:rPr>
          <w:rStyle w:val="hps"/>
        </w:rPr>
        <w:t xml:space="preserve"> technických problémov v súvislosti s dostupnosťou a funkčnosťou systému ARACHNE</w:t>
      </w:r>
      <w:r w:rsidR="00F20B7E" w:rsidRPr="00244491">
        <w:rPr>
          <w:rStyle w:val="hps"/>
        </w:rPr>
        <w:t>, problémov týkajúcich sa dát obsiahnutých v</w:t>
      </w:r>
      <w:r w:rsidR="00560590" w:rsidRPr="00244491">
        <w:rPr>
          <w:rStyle w:val="hps"/>
        </w:rPr>
        <w:t> </w:t>
      </w:r>
      <w:r w:rsidR="00F20B7E" w:rsidRPr="00244491">
        <w:rPr>
          <w:rStyle w:val="hps"/>
        </w:rPr>
        <w:t>ARACHNE</w:t>
      </w:r>
      <w:r w:rsidR="00560590" w:rsidRPr="00244491">
        <w:rPr>
          <w:rStyle w:val="hps"/>
        </w:rPr>
        <w:t>,</w:t>
      </w:r>
      <w:r w:rsidR="00C8293A" w:rsidRPr="00244491">
        <w:rPr>
          <w:rStyle w:val="hps"/>
        </w:rPr>
        <w:t xml:space="preserve"> </w:t>
      </w:r>
      <w:r w:rsidR="00C91165" w:rsidRPr="00244491">
        <w:rPr>
          <w:rStyle w:val="hps"/>
        </w:rPr>
        <w:t xml:space="preserve">ako aj zabezpečovania </w:t>
      </w:r>
      <w:r w:rsidR="00C8293A" w:rsidRPr="00244491">
        <w:rPr>
          <w:rStyle w:val="hps"/>
        </w:rPr>
        <w:t>informovanosti o nástroji ARACHNE</w:t>
      </w:r>
      <w:r w:rsidR="00F20B7E" w:rsidRPr="00244491">
        <w:rPr>
          <w:rStyle w:val="hps"/>
        </w:rPr>
        <w:t>. Uvedené oblasti Národný Administrátor zabezpečuje ako</w:t>
      </w:r>
      <w:r w:rsidR="00673F8B" w:rsidRPr="00244491">
        <w:rPr>
          <w:rStyle w:val="hps"/>
        </w:rPr>
        <w:t xml:space="preserve"> vo vzťahu k Lokálnym administrátoro</w:t>
      </w:r>
      <w:r w:rsidR="009754A8" w:rsidRPr="00244491">
        <w:rPr>
          <w:rStyle w:val="hps"/>
        </w:rPr>
        <w:t>m</w:t>
      </w:r>
      <w:r w:rsidR="00673F8B" w:rsidRPr="00244491">
        <w:rPr>
          <w:rStyle w:val="hps"/>
        </w:rPr>
        <w:t xml:space="preserve">, ako aj vo vzťahu k Administrátorom </w:t>
      </w:r>
      <w:r w:rsidR="00D2723D" w:rsidRPr="00244491">
        <w:rPr>
          <w:rStyle w:val="hps"/>
        </w:rPr>
        <w:t>ARACHNE</w:t>
      </w:r>
      <w:r w:rsidR="00673F8B" w:rsidRPr="00244491">
        <w:rPr>
          <w:rStyle w:val="hps"/>
        </w:rPr>
        <w:t xml:space="preserve"> na EK</w:t>
      </w:r>
      <w:r w:rsidR="00847739" w:rsidRPr="00244491">
        <w:rPr>
          <w:rStyle w:val="hps"/>
        </w:rPr>
        <w:t>.</w:t>
      </w:r>
    </w:p>
    <w:p w14:paraId="45025BCB" w14:textId="303197DA" w:rsidR="002C3BF4" w:rsidRPr="00244491" w:rsidRDefault="002C3BF4" w:rsidP="00BC2571">
      <w:pPr>
        <w:pStyle w:val="Odsekzoznamu"/>
        <w:numPr>
          <w:ilvl w:val="0"/>
          <w:numId w:val="6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Národný administrátor zodpovedá za </w:t>
      </w:r>
      <w:ins w:id="55" w:author="Adriana Giménez" w:date="2021-04-30T23:12:00Z">
        <w:r w:rsidR="00D46C13">
          <w:rPr>
            <w:rStyle w:val="hps"/>
          </w:rPr>
          <w:t xml:space="preserve">pravidelné </w:t>
        </w:r>
      </w:ins>
      <w:r w:rsidRPr="00244491">
        <w:rPr>
          <w:rStyle w:val="hps"/>
        </w:rPr>
        <w:t xml:space="preserve">zasielanie dát vo formáte </w:t>
      </w:r>
      <w:ins w:id="56" w:author="Adriana Giménez" w:date="2021-04-30T23:12:00Z">
        <w:r w:rsidR="00D46C13">
          <w:rPr>
            <w:rStyle w:val="hps"/>
          </w:rPr>
          <w:t>.</w:t>
        </w:r>
      </w:ins>
      <w:proofErr w:type="spellStart"/>
      <w:r w:rsidRPr="00244491">
        <w:rPr>
          <w:rStyle w:val="hps"/>
        </w:rPr>
        <w:t>xml</w:t>
      </w:r>
      <w:proofErr w:type="spellEnd"/>
      <w:r w:rsidRPr="00244491">
        <w:rPr>
          <w:rStyle w:val="hps"/>
        </w:rPr>
        <w:t xml:space="preserve"> z ITMS2014+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>.</w:t>
      </w:r>
    </w:p>
    <w:p w14:paraId="06885317" w14:textId="77777777" w:rsidR="00CD4287" w:rsidRPr="00244491" w:rsidRDefault="00E928FB" w:rsidP="00761E9F">
      <w:pPr>
        <w:pStyle w:val="Nadpis2"/>
      </w:pPr>
      <w:bookmarkStart w:id="57" w:name="_Toc7435154"/>
      <w:r w:rsidRPr="00244491">
        <w:t>L</w:t>
      </w:r>
      <w:r w:rsidR="00CD4287" w:rsidRPr="00244491">
        <w:t xml:space="preserve">okálny administrátor </w:t>
      </w:r>
      <w:r w:rsidR="00D2723D" w:rsidRPr="00244491">
        <w:t>ARACHNE</w:t>
      </w:r>
      <w:bookmarkEnd w:id="57"/>
      <w:r w:rsidR="00CD4287" w:rsidRPr="00244491">
        <w:t xml:space="preserve"> </w:t>
      </w:r>
    </w:p>
    <w:p w14:paraId="0349D094" w14:textId="77777777" w:rsidR="004764BF" w:rsidRPr="004F08B3" w:rsidRDefault="004764BF" w:rsidP="00560590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Lokálny administrátor prideľuje prostredníctvom UMM prístup k operačným programom </w:t>
      </w:r>
      <w:r w:rsidRPr="004F08B3">
        <w:rPr>
          <w:rStyle w:val="hps"/>
          <w:u w:val="single"/>
        </w:rPr>
        <w:t>výhradne</w:t>
      </w:r>
      <w:r w:rsidRPr="004F08B3">
        <w:rPr>
          <w:rStyle w:val="hps"/>
        </w:rPr>
        <w:t xml:space="preserve"> pre používateľov zo svojho orgánu, resp. z orgánov zapojených do implementácie svojho OP</w:t>
      </w:r>
      <w:r w:rsidRPr="004F08B3">
        <w:rPr>
          <w:rStyle w:val="Odkaznapoznmkupodiarou"/>
        </w:rPr>
        <w:footnoteReference w:id="4"/>
      </w:r>
      <w:r w:rsidRPr="004F08B3">
        <w:rPr>
          <w:rStyle w:val="hps"/>
        </w:rPr>
        <w:t>,</w:t>
      </w:r>
    </w:p>
    <w:p w14:paraId="1A14554F" w14:textId="622037D9" w:rsidR="0096240B" w:rsidRPr="004F08B3" w:rsidRDefault="005E031C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>V zmysle metodiky EK, f</w:t>
      </w:r>
      <w:r w:rsidR="00CB6EDF" w:rsidRPr="004F08B3">
        <w:rPr>
          <w:rStyle w:val="hps"/>
        </w:rPr>
        <w:t xml:space="preserve">unkcia Lokálneho administrátora </w:t>
      </w:r>
      <w:r w:rsidR="00D2723D" w:rsidRPr="004F08B3">
        <w:rPr>
          <w:rStyle w:val="hps"/>
        </w:rPr>
        <w:t>ARACHNE</w:t>
      </w:r>
      <w:r w:rsidR="00CB6EDF" w:rsidRPr="004F08B3">
        <w:rPr>
          <w:rStyle w:val="hps"/>
        </w:rPr>
        <w:t xml:space="preserve"> </w:t>
      </w:r>
      <w:r w:rsidR="00E028E7" w:rsidRPr="004F08B3">
        <w:rPr>
          <w:rStyle w:val="hps"/>
        </w:rPr>
        <w:t>môže byť</w:t>
      </w:r>
      <w:r w:rsidR="00560590" w:rsidRPr="004F08B3">
        <w:rPr>
          <w:rStyle w:val="hps"/>
        </w:rPr>
        <w:t xml:space="preserve"> </w:t>
      </w:r>
      <w:r w:rsidR="00A5105B" w:rsidRPr="004F08B3">
        <w:rPr>
          <w:rStyle w:val="hps"/>
        </w:rPr>
        <w:t>zriadená a vykonávaná</w:t>
      </w:r>
      <w:r w:rsidR="00E028E7" w:rsidRPr="004F08B3">
        <w:rPr>
          <w:rStyle w:val="hps"/>
        </w:rPr>
        <w:t xml:space="preserve"> len</w:t>
      </w:r>
      <w:r w:rsidR="00560590" w:rsidRPr="004F08B3">
        <w:rPr>
          <w:rStyle w:val="hps"/>
        </w:rPr>
        <w:t xml:space="preserve"> </w:t>
      </w:r>
      <w:r w:rsidR="00E028E7" w:rsidRPr="004F08B3">
        <w:rPr>
          <w:rStyle w:val="hps"/>
        </w:rPr>
        <w:t xml:space="preserve">na </w:t>
      </w:r>
      <w:r w:rsidR="009E7120" w:rsidRPr="004F08B3">
        <w:rPr>
          <w:rStyle w:val="hps"/>
        </w:rPr>
        <w:t>RO</w:t>
      </w:r>
      <w:r w:rsidR="003565C7" w:rsidRPr="004F08B3">
        <w:rPr>
          <w:rStyle w:val="hps"/>
        </w:rPr>
        <w:t>.</w:t>
      </w:r>
      <w:r w:rsidR="009D186D" w:rsidRPr="004F08B3">
        <w:rPr>
          <w:rStyle w:val="hps"/>
        </w:rPr>
        <w:t xml:space="preserve"> </w:t>
      </w:r>
    </w:p>
    <w:p w14:paraId="36E852C0" w14:textId="12436037" w:rsidR="00CB6EDF" w:rsidRPr="004F08B3" w:rsidRDefault="0096240B" w:rsidP="008E71E7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</w:pPr>
      <w:r w:rsidRPr="004F08B3">
        <w:rPr>
          <w:rStyle w:val="hps"/>
        </w:rPr>
        <w:t>V</w:t>
      </w:r>
      <w:r w:rsidR="00A5105B" w:rsidRPr="004F08B3">
        <w:rPr>
          <w:rStyle w:val="hps"/>
        </w:rPr>
        <w:t xml:space="preserve"> prípade orgánov prierezového charakteru (CKO, CO, OA (ÚVA), PMÚ), </w:t>
      </w:r>
      <w:r w:rsidRPr="004F08B3">
        <w:rPr>
          <w:rStyle w:val="hps"/>
        </w:rPr>
        <w:t>výkon úloh</w:t>
      </w:r>
      <w:r w:rsidR="005E031C" w:rsidRPr="004F08B3">
        <w:rPr>
          <w:rStyle w:val="hps"/>
        </w:rPr>
        <w:t xml:space="preserve"> lokálneho administrátora ARACHNE</w:t>
      </w:r>
      <w:r w:rsidR="00561C9D" w:rsidRPr="004F08B3">
        <w:rPr>
          <w:rStyle w:val="hps"/>
        </w:rPr>
        <w:t xml:space="preserve"> </w:t>
      </w:r>
      <w:r w:rsidRPr="004F08B3">
        <w:rPr>
          <w:rStyle w:val="hps"/>
        </w:rPr>
        <w:t>zabezpečuje</w:t>
      </w:r>
      <w:r w:rsidR="004764BF" w:rsidRPr="004F08B3">
        <w:rPr>
          <w:rStyle w:val="hps"/>
        </w:rPr>
        <w:t xml:space="preserve"> Národ</w:t>
      </w:r>
      <w:r w:rsidR="00672A7E" w:rsidRPr="004F08B3">
        <w:rPr>
          <w:rStyle w:val="hps"/>
        </w:rPr>
        <w:t>ný administrátor ARACHNE na CKO</w:t>
      </w:r>
      <w:r w:rsidR="00F76C9E" w:rsidRPr="004F08B3">
        <w:rPr>
          <w:rStyle w:val="hps"/>
        </w:rPr>
        <w:t xml:space="preserve"> a to </w:t>
      </w:r>
      <w:r w:rsidR="00A5105B" w:rsidRPr="004F08B3">
        <w:rPr>
          <w:rStyle w:val="hps"/>
        </w:rPr>
        <w:t xml:space="preserve">na </w:t>
      </w:r>
      <w:r w:rsidR="00F6077C" w:rsidRPr="004F08B3">
        <w:rPr>
          <w:rStyle w:val="hps"/>
        </w:rPr>
        <w:t xml:space="preserve">základe podkladov vypracovaných kontaktnou osobou pre ARACHNE na danom </w:t>
      </w:r>
      <w:r w:rsidR="00752FB9" w:rsidRPr="004F08B3">
        <w:rPr>
          <w:rStyle w:val="hps"/>
        </w:rPr>
        <w:t xml:space="preserve">prierezovom </w:t>
      </w:r>
      <w:r w:rsidR="00F6077C" w:rsidRPr="004F08B3">
        <w:rPr>
          <w:rStyle w:val="hps"/>
        </w:rPr>
        <w:t xml:space="preserve">orgáne. </w:t>
      </w:r>
      <w:r w:rsidRPr="004F08B3">
        <w:t xml:space="preserve">Kontaktnú osobu pre ARACHNE nominuje príslušný prierezový orgán listom </w:t>
      </w:r>
      <w:del w:id="58" w:author="Adriana Giménez" w:date="2021-04-30T23:12:00Z">
        <w:r w:rsidRPr="004F08B3" w:rsidDel="00D46C13">
          <w:delText>generálneho riaditeľa</w:delText>
        </w:r>
      </w:del>
      <w:ins w:id="59" w:author="Adriana Giménez" w:date="2021-04-30T23:12:00Z">
        <w:r w:rsidR="00D46C13">
          <w:t>príslušného GR</w:t>
        </w:r>
      </w:ins>
      <w:r w:rsidRPr="004F08B3">
        <w:t xml:space="preserve"> adresovaným na </w:t>
      </w:r>
      <w:del w:id="60" w:author="Adriana Giménez" w:date="2021-04-30T23:12:00Z">
        <w:r w:rsidRPr="004F08B3" w:rsidDel="00D46C13">
          <w:delText xml:space="preserve">riaditeľa </w:delText>
        </w:r>
      </w:del>
      <w:ins w:id="61" w:author="Adriana Giménez" w:date="2021-04-30T23:12:00Z">
        <w:r w:rsidR="00D46C13">
          <w:t>GR</w:t>
        </w:r>
        <w:r w:rsidR="00D46C13" w:rsidRPr="004F08B3">
          <w:t xml:space="preserve"> </w:t>
        </w:r>
      </w:ins>
      <w:del w:id="62" w:author="Adriana Giménez" w:date="2021-04-30T23:12:00Z">
        <w:r w:rsidRPr="004F08B3" w:rsidDel="00D46C13">
          <w:delText>odboru riadenia IT projektov v rámci ÚPPVII</w:delText>
        </w:r>
      </w:del>
      <w:ins w:id="63" w:author="Adriana Giménez" w:date="2021-04-30T23:12:00Z">
        <w:r w:rsidR="00D46C13">
          <w:t>Sekcie financovania fondov v</w:t>
        </w:r>
      </w:ins>
      <w:ins w:id="64" w:author="Adriana Giménez" w:date="2021-04-30T23:13:00Z">
        <w:r w:rsidR="00D46C13">
          <w:t> </w:t>
        </w:r>
      </w:ins>
      <w:ins w:id="65" w:author="Adriana Giménez" w:date="2021-04-30T23:12:00Z">
        <w:r w:rsidR="00D46C13">
          <w:t xml:space="preserve">rámci </w:t>
        </w:r>
      </w:ins>
      <w:ins w:id="66" w:author="Adriana Giménez" w:date="2021-04-30T23:13:00Z">
        <w:r w:rsidR="00D46C13">
          <w:t>MIRRI</w:t>
        </w:r>
      </w:ins>
      <w:r w:rsidRPr="004F08B3">
        <w:t>.</w:t>
      </w:r>
      <w:r w:rsidRPr="001735B4">
        <w:rPr>
          <w:rStyle w:val="hps"/>
        </w:rPr>
        <w:t xml:space="preserve"> </w:t>
      </w:r>
      <w:r w:rsidR="008E71E7" w:rsidRPr="001735B4">
        <w:rPr>
          <w:rStyle w:val="hps"/>
        </w:rPr>
        <w:t xml:space="preserve"> </w:t>
      </w:r>
    </w:p>
    <w:p w14:paraId="09BB6ED6" w14:textId="621C932D" w:rsidR="00C05396" w:rsidRPr="00244491" w:rsidRDefault="004B4E7C" w:rsidP="00865982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4F08B3">
        <w:rPr>
          <w:rStyle w:val="hps"/>
        </w:rPr>
        <w:t xml:space="preserve">Osobu, resp. osoby </w:t>
      </w:r>
      <w:r w:rsidR="00CB6EDF" w:rsidRPr="004F08B3">
        <w:rPr>
          <w:rStyle w:val="hps"/>
        </w:rPr>
        <w:t xml:space="preserve">poverené </w:t>
      </w:r>
      <w:r w:rsidRPr="004F08B3">
        <w:rPr>
          <w:rStyle w:val="hps"/>
        </w:rPr>
        <w:t>výkon</w:t>
      </w:r>
      <w:r w:rsidR="00CB6EDF" w:rsidRPr="004F08B3">
        <w:rPr>
          <w:rStyle w:val="hps"/>
        </w:rPr>
        <w:t>om</w:t>
      </w:r>
      <w:r w:rsidR="00275EEF" w:rsidRPr="004F08B3">
        <w:rPr>
          <w:rStyle w:val="hps"/>
        </w:rPr>
        <w:t xml:space="preserve"> funkcie L</w:t>
      </w:r>
      <w:r w:rsidRPr="004F08B3">
        <w:rPr>
          <w:rStyle w:val="hps"/>
        </w:rPr>
        <w:t xml:space="preserve">okálneho administrátora </w:t>
      </w:r>
      <w:r w:rsidR="00D2723D" w:rsidRPr="004F08B3">
        <w:rPr>
          <w:rStyle w:val="hps"/>
        </w:rPr>
        <w:t>ARACHNE</w:t>
      </w:r>
      <w:r w:rsidRPr="004F08B3">
        <w:rPr>
          <w:rStyle w:val="hps"/>
        </w:rPr>
        <w:t xml:space="preserve"> </w:t>
      </w:r>
      <w:r w:rsidR="00F6077C" w:rsidRPr="004F08B3">
        <w:rPr>
          <w:rStyle w:val="hps"/>
        </w:rPr>
        <w:t xml:space="preserve">za príslušný RO </w:t>
      </w:r>
      <w:r w:rsidRPr="004F08B3">
        <w:rPr>
          <w:rStyle w:val="hps"/>
        </w:rPr>
        <w:t xml:space="preserve">nominuje </w:t>
      </w:r>
      <w:r w:rsidR="009E7120" w:rsidRPr="004F08B3">
        <w:rPr>
          <w:rStyle w:val="hps"/>
        </w:rPr>
        <w:t xml:space="preserve">príslušný </w:t>
      </w:r>
      <w:r w:rsidR="00F6077C" w:rsidRPr="004F08B3">
        <w:rPr>
          <w:rStyle w:val="hps"/>
        </w:rPr>
        <w:t xml:space="preserve">RO </w:t>
      </w:r>
      <w:r w:rsidR="00AD6DCF" w:rsidRPr="004F08B3">
        <w:rPr>
          <w:rStyle w:val="hps"/>
        </w:rPr>
        <w:t>listom</w:t>
      </w:r>
      <w:r w:rsidRPr="004F08B3">
        <w:rPr>
          <w:rStyle w:val="hps"/>
        </w:rPr>
        <w:t xml:space="preserve"> </w:t>
      </w:r>
      <w:ins w:id="67" w:author="Adriana Giménez" w:date="2021-04-30T23:13:00Z">
        <w:r w:rsidR="00D46C13">
          <w:rPr>
            <w:rStyle w:val="hps"/>
          </w:rPr>
          <w:t xml:space="preserve">príslušného </w:t>
        </w:r>
      </w:ins>
      <w:del w:id="68" w:author="Adriana Giménez" w:date="2021-04-30T23:13:00Z">
        <w:r w:rsidRPr="004F08B3" w:rsidDel="00D46C13">
          <w:rPr>
            <w:rStyle w:val="hps"/>
          </w:rPr>
          <w:delText>generálneho riaditeľa</w:delText>
        </w:r>
      </w:del>
      <w:ins w:id="69" w:author="Adriana Giménez" w:date="2021-04-30T23:13:00Z">
        <w:r w:rsidR="00D46C13">
          <w:rPr>
            <w:rStyle w:val="hps"/>
          </w:rPr>
          <w:t>GR</w:t>
        </w:r>
      </w:ins>
      <w:r w:rsidRPr="004F08B3">
        <w:rPr>
          <w:rStyle w:val="hps"/>
        </w:rPr>
        <w:t xml:space="preserve">  adresovan</w:t>
      </w:r>
      <w:r w:rsidR="003C3831" w:rsidRPr="004F08B3">
        <w:rPr>
          <w:rStyle w:val="hps"/>
        </w:rPr>
        <w:t>ého</w:t>
      </w:r>
      <w:r w:rsidRPr="004F08B3">
        <w:rPr>
          <w:rStyle w:val="hps"/>
        </w:rPr>
        <w:t xml:space="preserve"> na </w:t>
      </w:r>
      <w:ins w:id="70" w:author="Adriana Giménez" w:date="2021-04-30T23:13:00Z">
        <w:r w:rsidR="00D46C13">
          <w:t>GR</w:t>
        </w:r>
        <w:r w:rsidR="00D46C13" w:rsidRPr="004F08B3">
          <w:t xml:space="preserve"> </w:t>
        </w:r>
        <w:r w:rsidR="00D46C13">
          <w:t>Sekcie financovania fondov v rámci MIRRI</w:t>
        </w:r>
      </w:ins>
      <w:del w:id="71" w:author="Adriana Giménez" w:date="2021-04-30T23:13:00Z">
        <w:r w:rsidR="00BD0A3F" w:rsidRPr="004F08B3" w:rsidDel="00D46C13">
          <w:rPr>
            <w:rStyle w:val="hps"/>
          </w:rPr>
          <w:delText>riaditeľa odboru riade</w:delText>
        </w:r>
        <w:r w:rsidR="00AD6DCF" w:rsidRPr="004F08B3" w:rsidDel="00D46C13">
          <w:rPr>
            <w:rStyle w:val="hps"/>
          </w:rPr>
          <w:delText>nia</w:delText>
        </w:r>
        <w:r w:rsidR="00AD6DCF" w:rsidRPr="00244491" w:rsidDel="00D46C13">
          <w:rPr>
            <w:rStyle w:val="hps"/>
          </w:rPr>
          <w:delText xml:space="preserve"> IT projektov v rámci Ú</w:delText>
        </w:r>
        <w:r w:rsidR="00A22C6E" w:rsidRPr="00244491" w:rsidDel="00D46C13">
          <w:rPr>
            <w:rStyle w:val="hps"/>
          </w:rPr>
          <w:delText>P</w:delText>
        </w:r>
        <w:r w:rsidR="00AD6DCF" w:rsidRPr="00244491" w:rsidDel="00D46C13">
          <w:rPr>
            <w:rStyle w:val="hps"/>
          </w:rPr>
          <w:delText>PVII</w:delText>
        </w:r>
      </w:del>
      <w:r w:rsidR="00AD6DCF" w:rsidRPr="00244491">
        <w:rPr>
          <w:rStyle w:val="hps"/>
        </w:rPr>
        <w:t xml:space="preserve">. </w:t>
      </w:r>
      <w:r w:rsidR="00BD0A3F" w:rsidRPr="00244491">
        <w:rPr>
          <w:rStyle w:val="hps"/>
        </w:rPr>
        <w:t>Ná</w:t>
      </w:r>
      <w:r w:rsidRPr="00244491">
        <w:rPr>
          <w:rStyle w:val="hps"/>
        </w:rPr>
        <w:t xml:space="preserve">rodný administrátor </w:t>
      </w:r>
      <w:r w:rsidR="004764BF" w:rsidRPr="00244491">
        <w:rPr>
          <w:rStyle w:val="hps"/>
        </w:rPr>
        <w:t xml:space="preserve">prijatú </w:t>
      </w:r>
      <w:r w:rsidRPr="00244491">
        <w:rPr>
          <w:rStyle w:val="hps"/>
        </w:rPr>
        <w:t xml:space="preserve">nomináciu </w:t>
      </w:r>
      <w:r w:rsidR="003C3831" w:rsidRPr="00244491">
        <w:rPr>
          <w:rStyle w:val="hps"/>
        </w:rPr>
        <w:lastRenderedPageBreak/>
        <w:t xml:space="preserve">elektronicky </w:t>
      </w:r>
      <w:r w:rsidRPr="00244491">
        <w:rPr>
          <w:rStyle w:val="hps"/>
        </w:rPr>
        <w:t xml:space="preserve">postúpi na administrátora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na EK</w:t>
      </w:r>
      <w:r w:rsidR="00BD0A3F" w:rsidRPr="00244491">
        <w:rPr>
          <w:rStyle w:val="hps"/>
        </w:rPr>
        <w:t xml:space="preserve">, ktorý nominovanej osobe pridelí </w:t>
      </w:r>
      <w:r w:rsidR="009754A8" w:rsidRPr="00244491">
        <w:rPr>
          <w:rStyle w:val="hps"/>
        </w:rPr>
        <w:t xml:space="preserve">oprávnenie </w:t>
      </w:r>
      <w:r w:rsidR="00BD0A3F" w:rsidRPr="00244491">
        <w:rPr>
          <w:rStyle w:val="hps"/>
        </w:rPr>
        <w:t xml:space="preserve">zriaďovať prístupy do </w:t>
      </w:r>
      <w:r w:rsidR="00D2723D" w:rsidRPr="00244491">
        <w:rPr>
          <w:rStyle w:val="hps"/>
        </w:rPr>
        <w:t>ARACHNE</w:t>
      </w:r>
      <w:r w:rsidR="00BD0A3F" w:rsidRPr="00244491">
        <w:rPr>
          <w:rStyle w:val="hps"/>
        </w:rPr>
        <w:t xml:space="preserve"> </w:t>
      </w:r>
      <w:r w:rsidR="00AD6DCF" w:rsidRPr="00244491">
        <w:rPr>
          <w:rStyle w:val="hps"/>
        </w:rPr>
        <w:t xml:space="preserve"> pre všetky </w:t>
      </w:r>
      <w:r w:rsidR="00BD0A3F" w:rsidRPr="00244491">
        <w:rPr>
          <w:rStyle w:val="hps"/>
        </w:rPr>
        <w:t>operačn</w:t>
      </w:r>
      <w:r w:rsidR="00AD6DCF" w:rsidRPr="00244491">
        <w:rPr>
          <w:rStyle w:val="hps"/>
        </w:rPr>
        <w:t>é</w:t>
      </w:r>
      <w:r w:rsidR="00BD0A3F" w:rsidRPr="00244491">
        <w:rPr>
          <w:rStyle w:val="hps"/>
        </w:rPr>
        <w:t xml:space="preserve"> program</w:t>
      </w:r>
      <w:r w:rsidR="00AD6DCF" w:rsidRPr="00244491">
        <w:rPr>
          <w:rStyle w:val="hps"/>
        </w:rPr>
        <w:t>y</w:t>
      </w:r>
      <w:r w:rsidR="00BD0A3F" w:rsidRPr="00244491">
        <w:rPr>
          <w:rStyle w:val="hps"/>
        </w:rPr>
        <w:t xml:space="preserve"> SR</w:t>
      </w:r>
      <w:r w:rsidRPr="00244491">
        <w:rPr>
          <w:rStyle w:val="hps"/>
        </w:rPr>
        <w:t>.</w:t>
      </w:r>
      <w:r w:rsidR="00BD0A3F" w:rsidRPr="00244491">
        <w:rPr>
          <w:rStyle w:val="hps"/>
        </w:rPr>
        <w:t xml:space="preserve"> </w:t>
      </w:r>
      <w:r w:rsidR="00865982" w:rsidRPr="00244491">
        <w:rPr>
          <w:rStyle w:val="hps"/>
        </w:rPr>
        <w:t xml:space="preserve">Prípadnú zmenu na </w:t>
      </w:r>
      <w:r w:rsidR="00A5105B" w:rsidRPr="00244491">
        <w:rPr>
          <w:rStyle w:val="hps"/>
        </w:rPr>
        <w:t xml:space="preserve">pozícii Lokálneho administrátora za príslušný RO </w:t>
      </w:r>
      <w:r w:rsidR="00865982" w:rsidRPr="00244491">
        <w:rPr>
          <w:rStyle w:val="hps"/>
        </w:rPr>
        <w:t xml:space="preserve">je potrebné oznámiť listom </w:t>
      </w:r>
      <w:ins w:id="72" w:author="Adriana Giménez" w:date="2021-04-30T23:14:00Z">
        <w:r w:rsidR="00D46C13">
          <w:rPr>
            <w:rStyle w:val="hps"/>
          </w:rPr>
          <w:t>príslušného GR</w:t>
        </w:r>
        <w:r w:rsidR="00D46C13" w:rsidRPr="004F08B3">
          <w:rPr>
            <w:rStyle w:val="hps"/>
          </w:rPr>
          <w:t xml:space="preserve">  adresovaného na </w:t>
        </w:r>
        <w:r w:rsidR="00D46C13">
          <w:t>GR</w:t>
        </w:r>
        <w:r w:rsidR="00D46C13" w:rsidRPr="004F08B3">
          <w:t xml:space="preserve"> </w:t>
        </w:r>
        <w:r w:rsidR="00D46C13">
          <w:t>Sekcie financovania fondov v rámci MIRRI</w:t>
        </w:r>
      </w:ins>
      <w:del w:id="73" w:author="Adriana Giménez" w:date="2021-04-30T23:14:00Z">
        <w:r w:rsidR="00865982" w:rsidRPr="00244491" w:rsidDel="00D46C13">
          <w:rPr>
            <w:rStyle w:val="hps"/>
          </w:rPr>
          <w:delText>generálneho riaditeľa adresovaného na riaditeľa odboru riadenia IT projektov v rámci ÚPPVII</w:delText>
        </w:r>
      </w:del>
      <w:r w:rsidR="00865982" w:rsidRPr="00244491">
        <w:rPr>
          <w:rStyle w:val="hps"/>
        </w:rPr>
        <w:t xml:space="preserve">. </w:t>
      </w:r>
      <w:r w:rsidR="00A5105B" w:rsidRPr="00244491">
        <w:rPr>
          <w:rStyle w:val="hps"/>
        </w:rPr>
        <w:t xml:space="preserve"> </w:t>
      </w:r>
      <w:ins w:id="74" w:author="Adriana Giménez" w:date="2021-04-30T23:13:00Z">
        <w:r w:rsidR="00D46C13">
          <w:rPr>
            <w:rStyle w:val="hps"/>
          </w:rPr>
          <w:t xml:space="preserve"> </w:t>
        </w:r>
      </w:ins>
    </w:p>
    <w:p w14:paraId="7697CE79" w14:textId="5BB9A348" w:rsidR="00A45958" w:rsidRPr="00244491" w:rsidRDefault="007248D3" w:rsidP="00BC2571">
      <w:pPr>
        <w:pStyle w:val="Odsekzoznamu"/>
        <w:numPr>
          <w:ilvl w:val="0"/>
          <w:numId w:val="67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V oblasti správy prístupov Lokálny administrátor </w:t>
      </w:r>
      <w:r w:rsidR="005E1424" w:rsidRPr="00244491">
        <w:rPr>
          <w:rStyle w:val="hps"/>
        </w:rPr>
        <w:t xml:space="preserve">plní </w:t>
      </w:r>
      <w:r w:rsidR="007C328B" w:rsidRPr="00244491">
        <w:rPr>
          <w:rStyle w:val="hps"/>
        </w:rPr>
        <w:t>predovšetkým</w:t>
      </w:r>
      <w:r w:rsidR="0041558E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nasledujúce úlohy: </w:t>
      </w:r>
    </w:p>
    <w:p w14:paraId="38D8E3C8" w14:textId="77777777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identifikuje používateľov žiadajúcich o prístup a overuje, či sú títo používatelia súčasťou systému riadenia a kontroly pre konkrétny operačný program</w:t>
      </w:r>
      <w:r w:rsidR="007A6600" w:rsidRPr="00244491">
        <w:rPr>
          <w:rStyle w:val="hps"/>
        </w:rPr>
        <w:t>, resp. programy;</w:t>
      </w:r>
    </w:p>
    <w:p w14:paraId="73A731D1" w14:textId="08CEA66D" w:rsidR="00A45958" w:rsidRPr="00244491" w:rsidRDefault="007C328B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prostredníctvom UMM </w:t>
      </w:r>
      <w:r w:rsidR="005B3F1E" w:rsidRPr="00244491">
        <w:rPr>
          <w:rStyle w:val="hps"/>
        </w:rPr>
        <w:t xml:space="preserve">vytvára používateľské účty a udeľuje prístupové práva so správne vymedzenou </w:t>
      </w:r>
      <w:r w:rsidR="005E1424" w:rsidRPr="00244491">
        <w:rPr>
          <w:rStyle w:val="hps"/>
        </w:rPr>
        <w:t>používateľskou rolou</w:t>
      </w:r>
      <w:r w:rsidR="007248D3" w:rsidRPr="00244491">
        <w:rPr>
          <w:rStyle w:val="hps"/>
        </w:rPr>
        <w:t xml:space="preserve"> k licenčnej skupine ARACHNE a</w:t>
      </w:r>
      <w:r w:rsidR="005B3F1E" w:rsidRPr="00244491">
        <w:rPr>
          <w:rStyle w:val="hps"/>
        </w:rPr>
        <w:t xml:space="preserve"> k operačným progra</w:t>
      </w:r>
      <w:r w:rsidR="007A6600" w:rsidRPr="00244491">
        <w:rPr>
          <w:rStyle w:val="hps"/>
        </w:rPr>
        <w:t>mom, ku ktorým sa žiada prístup;</w:t>
      </w:r>
    </w:p>
    <w:p w14:paraId="702F07AC" w14:textId="7A9258CD" w:rsidR="00A45958" w:rsidRPr="00244491" w:rsidRDefault="005B3F1E" w:rsidP="00BC2571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aktuálnosť ident</w:t>
      </w:r>
      <w:r w:rsidR="007A6600" w:rsidRPr="00244491">
        <w:rPr>
          <w:rStyle w:val="hps"/>
        </w:rPr>
        <w:t xml:space="preserve">ifikačných </w:t>
      </w:r>
      <w:r w:rsidR="00F6077C" w:rsidRPr="00244491">
        <w:rPr>
          <w:rStyle w:val="hps"/>
        </w:rPr>
        <w:t xml:space="preserve">a kontaktných </w:t>
      </w:r>
      <w:r w:rsidR="007A6600" w:rsidRPr="00244491">
        <w:rPr>
          <w:rStyle w:val="hps"/>
        </w:rPr>
        <w:t>údajov používateľov;</w:t>
      </w:r>
    </w:p>
    <w:p w14:paraId="3F5CA2D3" w14:textId="685F6108" w:rsidR="00CF2DF1" w:rsidRPr="00244491" w:rsidRDefault="005E1424" w:rsidP="001735B4">
      <w:pPr>
        <w:pStyle w:val="Odsekzoznamu"/>
        <w:numPr>
          <w:ilvl w:val="1"/>
          <w:numId w:val="87"/>
        </w:numPr>
        <w:spacing w:before="120" w:after="120"/>
        <w:ind w:left="851" w:hanging="425"/>
        <w:contextualSpacing w:val="0"/>
        <w:jc w:val="both"/>
      </w:pPr>
      <w:r w:rsidRPr="00244491">
        <w:t xml:space="preserve">zodpovedá za vedenie evidencie prístupov do </w:t>
      </w:r>
      <w:r w:rsidR="00D2723D" w:rsidRPr="00244491">
        <w:t>ARACHNE</w:t>
      </w:r>
      <w:r w:rsidRPr="00244491">
        <w:t xml:space="preserve"> za svoj orgán, </w:t>
      </w:r>
      <w:r w:rsidR="00877440" w:rsidRPr="00244491">
        <w:rPr>
          <w:rStyle w:val="hps"/>
        </w:rPr>
        <w:t>resp. za orgán</w:t>
      </w:r>
      <w:r w:rsidR="00A5105B" w:rsidRPr="00244491">
        <w:rPr>
          <w:rStyle w:val="hps"/>
        </w:rPr>
        <w:t>y</w:t>
      </w:r>
      <w:r w:rsidR="00877440" w:rsidRPr="00244491">
        <w:rPr>
          <w:rStyle w:val="hps"/>
        </w:rPr>
        <w:t xml:space="preserve"> zapo</w:t>
      </w:r>
      <w:r w:rsidR="00A22C6E" w:rsidRPr="00244491">
        <w:rPr>
          <w:rStyle w:val="hps"/>
        </w:rPr>
        <w:t>jen</w:t>
      </w:r>
      <w:r w:rsidR="00A5105B" w:rsidRPr="00244491">
        <w:rPr>
          <w:rStyle w:val="hps"/>
        </w:rPr>
        <w:t>é</w:t>
      </w:r>
      <w:r w:rsidR="00A22C6E" w:rsidRPr="00244491">
        <w:rPr>
          <w:rStyle w:val="hps"/>
        </w:rPr>
        <w:t xml:space="preserve"> do implementácie svojho OP</w:t>
      </w:r>
      <w:r w:rsidR="00877440" w:rsidRPr="00244491">
        <w:rPr>
          <w:rStyle w:val="hps"/>
        </w:rPr>
        <w:t xml:space="preserve"> </w:t>
      </w:r>
      <w:r w:rsidR="00A22C6E" w:rsidRPr="00244491">
        <w:rPr>
          <w:rStyle w:val="hps"/>
        </w:rPr>
        <w:t xml:space="preserve">a </w:t>
      </w:r>
      <w:r w:rsidR="002C3BF4" w:rsidRPr="00244491">
        <w:rPr>
          <w:rStyle w:val="hps"/>
        </w:rPr>
        <w:t xml:space="preserve">pravidelne, raz 1/4 ročne </w:t>
      </w:r>
      <w:r w:rsidR="00DC67BB" w:rsidRPr="00244491">
        <w:rPr>
          <w:rStyle w:val="hps"/>
        </w:rPr>
        <w:t xml:space="preserve">vykoná kontrolu aktuálnosti prístupov </w:t>
      </w:r>
      <w:r w:rsidR="00AC672B" w:rsidRPr="00244491">
        <w:rPr>
          <w:rStyle w:val="hps"/>
        </w:rPr>
        <w:t xml:space="preserve">v zmysle </w:t>
      </w:r>
      <w:r w:rsidR="002306F1" w:rsidRPr="00244491">
        <w:rPr>
          <w:rStyle w:val="hps"/>
        </w:rPr>
        <w:t xml:space="preserve">Formuláru </w:t>
      </w:r>
      <w:r w:rsidR="003A5662" w:rsidRPr="00244491">
        <w:t>evidencie používateľských prístupov do ARACHNE</w:t>
      </w:r>
      <w:r w:rsidR="004043AB" w:rsidRPr="00244491">
        <w:t xml:space="preserve"> (Príloha č. 2)</w:t>
      </w:r>
      <w:r w:rsidR="004764BF" w:rsidRPr="00244491">
        <w:t>. V</w:t>
      </w:r>
      <w:r w:rsidR="00322BAE" w:rsidRPr="00244491">
        <w:t xml:space="preserve">ýsledky kontroly </w:t>
      </w:r>
      <w:r w:rsidR="004764BF" w:rsidRPr="00244491">
        <w:t xml:space="preserve">Lokálny administrátor </w:t>
      </w:r>
      <w:r w:rsidR="00322BAE" w:rsidRPr="00244491">
        <w:t>archivuje pre prípadnú kontrolu zo strany Národného administrátora alebo EK. T</w:t>
      </w:r>
      <w:r w:rsidR="008615D9" w:rsidRPr="00244491">
        <w:t xml:space="preserve">ermíny </w:t>
      </w:r>
      <w:r w:rsidR="00CF2DF1" w:rsidRPr="00244491">
        <w:t xml:space="preserve">vykonania pravidelnej štvrťročnej kontroly aktuálnosti prístupov do </w:t>
      </w:r>
      <w:r w:rsidR="00CF37A4" w:rsidRPr="00244491">
        <w:t xml:space="preserve">ARACHNE </w:t>
      </w:r>
      <w:r w:rsidR="00CF2DF1" w:rsidRPr="00244491">
        <w:t>sa riadia nasledovným harmonogramom: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0628BE" w:rsidRPr="00244491" w14:paraId="68CC33C7" w14:textId="77777777" w:rsidTr="00DC67BB">
        <w:tc>
          <w:tcPr>
            <w:tcW w:w="3686" w:type="dxa"/>
            <w:shd w:val="clear" w:color="auto" w:fill="BFBFBF"/>
            <w:vAlign w:val="center"/>
          </w:tcPr>
          <w:p w14:paraId="5FDF436E" w14:textId="77777777" w:rsidR="00CF2DF1" w:rsidRPr="00244491" w:rsidRDefault="00CF2DF1" w:rsidP="00A45958">
            <w:pPr>
              <w:ind w:left="1134" w:hanging="567"/>
            </w:pPr>
            <w:r w:rsidRPr="00244491">
              <w:t>kontrolované obdobie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32AB771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termín vykonania kontroly </w:t>
            </w:r>
          </w:p>
        </w:tc>
      </w:tr>
      <w:tr w:rsidR="00CF2DF1" w:rsidRPr="00244491" w14:paraId="5709539B" w14:textId="77777777" w:rsidTr="00DC67BB">
        <w:tc>
          <w:tcPr>
            <w:tcW w:w="3686" w:type="dxa"/>
            <w:shd w:val="clear" w:color="auto" w:fill="auto"/>
          </w:tcPr>
          <w:p w14:paraId="7CEB4F4D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1. -  3.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6A4E4065" w14:textId="04C665CA" w:rsidR="00CF2DF1" w:rsidRPr="00244491" w:rsidRDefault="00CF2DF1" w:rsidP="00A45958">
            <w:pPr>
              <w:ind w:left="1134" w:hanging="567"/>
            </w:pPr>
            <w:r w:rsidRPr="00244491">
              <w:t>15.04. bežného roka</w:t>
            </w:r>
          </w:p>
        </w:tc>
      </w:tr>
      <w:tr w:rsidR="00CF2DF1" w:rsidRPr="00244491" w14:paraId="7C8E28B4" w14:textId="77777777" w:rsidTr="00DC67BB">
        <w:tc>
          <w:tcPr>
            <w:tcW w:w="3686" w:type="dxa"/>
            <w:shd w:val="clear" w:color="auto" w:fill="auto"/>
          </w:tcPr>
          <w:p w14:paraId="1BD9574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4. -  6.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7BF4E1FA" w14:textId="1563C07B" w:rsidR="00CF2DF1" w:rsidRPr="00244491" w:rsidRDefault="00CF2DF1" w:rsidP="00A45958">
            <w:pPr>
              <w:ind w:left="1134" w:hanging="567"/>
            </w:pPr>
            <w:r w:rsidRPr="00244491">
              <w:t>15.07. bežného roka</w:t>
            </w:r>
          </w:p>
        </w:tc>
      </w:tr>
      <w:tr w:rsidR="00CF2DF1" w:rsidRPr="00244491" w14:paraId="148A810C" w14:textId="77777777" w:rsidTr="00DC67BB">
        <w:tc>
          <w:tcPr>
            <w:tcW w:w="3686" w:type="dxa"/>
            <w:shd w:val="clear" w:color="auto" w:fill="auto"/>
          </w:tcPr>
          <w:p w14:paraId="74BC8F60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7. -  9. mesiac bežného roka   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00D55E2C" w14:textId="43EF605D" w:rsidR="00CF2DF1" w:rsidRPr="00244491" w:rsidRDefault="00CF2DF1" w:rsidP="00A45958">
            <w:pPr>
              <w:ind w:left="1134" w:hanging="567"/>
            </w:pPr>
            <w:r w:rsidRPr="00244491">
              <w:t>15.10. bežného roka</w:t>
            </w:r>
          </w:p>
        </w:tc>
      </w:tr>
      <w:tr w:rsidR="00CF2DF1" w:rsidRPr="00244491" w14:paraId="2182093B" w14:textId="77777777" w:rsidTr="00DC67BB">
        <w:tc>
          <w:tcPr>
            <w:tcW w:w="3686" w:type="dxa"/>
            <w:shd w:val="clear" w:color="auto" w:fill="auto"/>
          </w:tcPr>
          <w:p w14:paraId="208572A5" w14:textId="77777777" w:rsidR="00CF2DF1" w:rsidRPr="00244491" w:rsidRDefault="00CF2DF1" w:rsidP="00A45958">
            <w:pPr>
              <w:ind w:left="1134" w:hanging="567"/>
            </w:pPr>
            <w:r w:rsidRPr="00244491">
              <w:t xml:space="preserve">10.-12. mesiac bežného roka                                    </w:t>
            </w:r>
          </w:p>
        </w:tc>
        <w:tc>
          <w:tcPr>
            <w:tcW w:w="3969" w:type="dxa"/>
            <w:shd w:val="clear" w:color="auto" w:fill="auto"/>
          </w:tcPr>
          <w:p w14:paraId="3A8BD548" w14:textId="3321D3AA" w:rsidR="00CF2DF1" w:rsidRPr="00244491" w:rsidRDefault="00CF2DF1" w:rsidP="00A45958">
            <w:pPr>
              <w:ind w:left="1134" w:hanging="567"/>
            </w:pPr>
            <w:r w:rsidRPr="00244491">
              <w:t>15.01. nasledujúceho roka</w:t>
            </w:r>
          </w:p>
        </w:tc>
      </w:tr>
    </w:tbl>
    <w:p w14:paraId="37A22841" w14:textId="7CBBC563" w:rsidR="004764BF" w:rsidRPr="00244491" w:rsidRDefault="004764BF" w:rsidP="001735B4">
      <w:pPr>
        <w:spacing w:before="120" w:after="120"/>
        <w:ind w:left="851"/>
        <w:jc w:val="both"/>
        <w:rPr>
          <w:rStyle w:val="hps"/>
        </w:rPr>
      </w:pPr>
      <w:r w:rsidRPr="00244491">
        <w:rPr>
          <w:rStyle w:val="hps"/>
        </w:rPr>
        <w:t xml:space="preserve">V prípade </w:t>
      </w:r>
      <w:r w:rsidR="007248D3" w:rsidRPr="00244491">
        <w:rPr>
          <w:rStyle w:val="hps"/>
        </w:rPr>
        <w:t xml:space="preserve">prierezových </w:t>
      </w:r>
      <w:r w:rsidRPr="00244491">
        <w:rPr>
          <w:rStyle w:val="hps"/>
        </w:rPr>
        <w:t>orgánov</w:t>
      </w:r>
      <w:r w:rsidR="007248D3" w:rsidRPr="00244491">
        <w:rPr>
          <w:rStyle w:val="hps"/>
        </w:rPr>
        <w:t xml:space="preserve">, ktorých prístupy </w:t>
      </w:r>
      <w:r w:rsidR="00FC44F3" w:rsidRPr="00244491">
        <w:rPr>
          <w:rStyle w:val="hps"/>
        </w:rPr>
        <w:t>do ARACHNE</w:t>
      </w:r>
      <w:r w:rsidR="007248D3" w:rsidRPr="00244491">
        <w:rPr>
          <w:rStyle w:val="hps"/>
        </w:rPr>
        <w:t xml:space="preserve"> </w:t>
      </w:r>
      <w:r w:rsidR="00A5105B" w:rsidRPr="00244491">
        <w:rPr>
          <w:rStyle w:val="hps"/>
        </w:rPr>
        <w:t>spravuje</w:t>
      </w:r>
      <w:r w:rsidR="007248D3" w:rsidRPr="00244491">
        <w:rPr>
          <w:rStyle w:val="hps"/>
        </w:rPr>
        <w:t xml:space="preserve"> Národný </w:t>
      </w:r>
      <w:r w:rsidR="00FD2D33" w:rsidRPr="00244491">
        <w:rPr>
          <w:rStyle w:val="hps"/>
        </w:rPr>
        <w:t xml:space="preserve">  </w:t>
      </w:r>
      <w:r w:rsidR="007248D3" w:rsidRPr="00244491">
        <w:rPr>
          <w:rStyle w:val="hps"/>
        </w:rPr>
        <w:t xml:space="preserve">administrátor ARACHNE, </w:t>
      </w:r>
      <w:r w:rsidR="0096240B">
        <w:rPr>
          <w:rStyle w:val="hps"/>
        </w:rPr>
        <w:t xml:space="preserve">kontrolu aktuálnosti prístupov za prierezový orgán </w:t>
      </w:r>
      <w:r w:rsidR="00FC44F3" w:rsidRPr="00244491">
        <w:rPr>
          <w:rStyle w:val="hps"/>
        </w:rPr>
        <w:t xml:space="preserve">vykoná </w:t>
      </w:r>
      <w:r w:rsidR="0096240B">
        <w:rPr>
          <w:rStyle w:val="hps"/>
        </w:rPr>
        <w:t xml:space="preserve">kontaktná osoba pre ARACHNE na príslušnom prierezovom orgáne </w:t>
      </w:r>
      <w:r w:rsidR="00FC44F3" w:rsidRPr="00244491">
        <w:rPr>
          <w:rStyle w:val="hps"/>
        </w:rPr>
        <w:t xml:space="preserve"> a jej výsledky zašle elektronicky Národnému administrátorovi ARACHNE na adresu </w:t>
      </w:r>
      <w:hyperlink r:id="rId13" w:history="1">
        <w:r w:rsidR="00FC44F3" w:rsidRPr="00244491">
          <w:rPr>
            <w:rStyle w:val="Hypertextovprepojenie"/>
          </w:rPr>
          <w:t>arachne@vicepremier.gov.sk</w:t>
        </w:r>
      </w:hyperlink>
      <w:r w:rsidR="0096240B">
        <w:rPr>
          <w:rStyle w:val="hps"/>
        </w:rPr>
        <w:t xml:space="preserve"> </w:t>
      </w:r>
      <w:r w:rsidR="00F23FBD" w:rsidRPr="00244491">
        <w:rPr>
          <w:rStyle w:val="hps"/>
        </w:rPr>
        <w:t xml:space="preserve">v termíne uvedenom v tabuľke. </w:t>
      </w:r>
    </w:p>
    <w:p w14:paraId="14A8E4F8" w14:textId="13A4CE80" w:rsidR="00A45958" w:rsidRPr="00244491" w:rsidRDefault="00CF2DF1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neodkladne hlási podozrivé udalosti, ktoré by mohli viesť k ohrozeniu bezpečnosti systému, predovšetkým ak o prístup žiada neznáma osoba alebo organizácia, ak do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majú aj naďalej prístup osoby, ktoré už nie sú oprávnené používať systém, alebo ak osoba používa p</w:t>
      </w:r>
      <w:r w:rsidR="007A6600" w:rsidRPr="00244491">
        <w:rPr>
          <w:rStyle w:val="hps"/>
        </w:rPr>
        <w:t>rístupové oprávnenia inej osoby;</w:t>
      </w:r>
    </w:p>
    <w:p w14:paraId="2E64AAFA" w14:textId="38BDAC7E" w:rsidR="00A45958" w:rsidRPr="00244491" w:rsidDel="00D46C13" w:rsidRDefault="008615D9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del w:id="75" w:author="Adriana Giménez" w:date="2021-04-30T23:15:00Z"/>
          <w:rStyle w:val="hps"/>
        </w:rPr>
      </w:pPr>
      <w:del w:id="76" w:author="Adriana Giménez" w:date="2021-04-30T23:15:00Z">
        <w:r w:rsidRPr="00244491" w:rsidDel="00D46C13">
          <w:rPr>
            <w:rStyle w:val="hps"/>
          </w:rPr>
          <w:delText>v </w:delText>
        </w:r>
        <w:r w:rsidR="008D6FAD" w:rsidRPr="00244491" w:rsidDel="00D46C13">
          <w:rPr>
            <w:rStyle w:val="hps"/>
          </w:rPr>
          <w:delText xml:space="preserve">spolupráci s IT oddelením v rámci </w:delText>
        </w:r>
      </w:del>
      <w:del w:id="77" w:author="Adriana Giménez" w:date="2021-04-30T23:14:00Z">
        <w:r w:rsidR="008D6FAD" w:rsidRPr="00244491" w:rsidDel="00D46C13">
          <w:rPr>
            <w:rStyle w:val="hps"/>
          </w:rPr>
          <w:delText>svojho orgánu</w:delText>
        </w:r>
      </w:del>
      <w:del w:id="78" w:author="Adriana Giménez" w:date="2021-04-30T23:15:00Z">
        <w:r w:rsidR="008D6FAD" w:rsidRPr="00244491" w:rsidDel="00D46C13">
          <w:rPr>
            <w:rStyle w:val="hps"/>
          </w:rPr>
          <w:delText xml:space="preserve"> zabezpečuje distribúciu a nainštalovanie inštalačného súboru </w:delText>
        </w:r>
        <w:r w:rsidR="00D2723D" w:rsidRPr="00244491" w:rsidDel="00D46C13">
          <w:rPr>
            <w:rStyle w:val="hps"/>
          </w:rPr>
          <w:delText>ARACHNE</w:delText>
        </w:r>
        <w:r w:rsidR="008D6FAD" w:rsidRPr="00244491" w:rsidDel="00D46C13">
          <w:rPr>
            <w:rStyle w:val="hps"/>
          </w:rPr>
          <w:delText xml:space="preserve"> klienta na pracovnú stanicu používateľa;</w:delText>
        </w:r>
      </w:del>
    </w:p>
    <w:p w14:paraId="67000B17" w14:textId="77777777" w:rsidR="00A45958" w:rsidRPr="00244491" w:rsidRDefault="007C328B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informuje používateľov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o ich povinnostiach súvisiacich s používaním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a dodržiavaním bezpečnostných štandardov;</w:t>
      </w:r>
    </w:p>
    <w:p w14:paraId="07B65C22" w14:textId="77777777" w:rsidR="00A45958" w:rsidRPr="00244491" w:rsidRDefault="00510183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zabezpečuje informovanosť</w:t>
      </w:r>
      <w:r w:rsidR="00CD4287" w:rsidRPr="00244491">
        <w:rPr>
          <w:rStyle w:val="hps"/>
        </w:rPr>
        <w:t xml:space="preserve"> používateľov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o</w:t>
      </w:r>
      <w:r w:rsidR="001B79D0" w:rsidRPr="00244491">
        <w:rPr>
          <w:rStyle w:val="hps"/>
        </w:rPr>
        <w:t> dostupných školiacich</w:t>
      </w:r>
      <w:r w:rsidRPr="00244491">
        <w:rPr>
          <w:rStyle w:val="hps"/>
        </w:rPr>
        <w:t xml:space="preserve"> a metodických</w:t>
      </w:r>
      <w:r w:rsidR="001B79D0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materiáloch pre prácu v systéme </w:t>
      </w:r>
      <w:r w:rsidR="00D2723D" w:rsidRPr="00244491">
        <w:rPr>
          <w:rStyle w:val="hps"/>
        </w:rPr>
        <w:t>ARACHNE</w:t>
      </w:r>
      <w:r w:rsidR="0041659B" w:rsidRPr="00244491">
        <w:rPr>
          <w:rStyle w:val="hps"/>
        </w:rPr>
        <w:t>;</w:t>
      </w:r>
    </w:p>
    <w:p w14:paraId="79F9319B" w14:textId="77777777" w:rsidR="007C328B" w:rsidRPr="00244491" w:rsidRDefault="007A6600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n</w:t>
      </w:r>
      <w:r w:rsidR="00ED3064" w:rsidRPr="00244491">
        <w:rPr>
          <w:rStyle w:val="hps"/>
        </w:rPr>
        <w:t>a žiadosť</w:t>
      </w:r>
      <w:r w:rsidR="007C328B" w:rsidRPr="00244491">
        <w:rPr>
          <w:rStyle w:val="hps"/>
        </w:rPr>
        <w:t xml:space="preserve"> </w:t>
      </w:r>
      <w:r w:rsidR="00ED3064" w:rsidRPr="00244491">
        <w:rPr>
          <w:rStyle w:val="hps"/>
        </w:rPr>
        <w:t>Administrátora na EK, a</w:t>
      </w:r>
      <w:r w:rsidR="007C328B" w:rsidRPr="00244491">
        <w:rPr>
          <w:rStyle w:val="hps"/>
        </w:rPr>
        <w:t xml:space="preserve">lebo </w:t>
      </w:r>
      <w:r w:rsidR="00ED3064" w:rsidRPr="00244491">
        <w:rPr>
          <w:rStyle w:val="hps"/>
        </w:rPr>
        <w:t xml:space="preserve">Národného administrátora, poskytne Lokálny administrátor </w:t>
      </w:r>
      <w:r w:rsidR="00BC503D" w:rsidRPr="00244491">
        <w:rPr>
          <w:rStyle w:val="hps"/>
        </w:rPr>
        <w:t>zoznam</w:t>
      </w:r>
      <w:r w:rsidR="00ED3064" w:rsidRPr="00244491">
        <w:rPr>
          <w:rStyle w:val="hps"/>
        </w:rPr>
        <w:t xml:space="preserve"> používateľo</w:t>
      </w:r>
      <w:r w:rsidR="00BC503D" w:rsidRPr="00244491">
        <w:rPr>
          <w:rStyle w:val="hps"/>
        </w:rPr>
        <w:t>v, ktor</w:t>
      </w:r>
      <w:r w:rsidRPr="00244491">
        <w:rPr>
          <w:rStyle w:val="hps"/>
        </w:rPr>
        <w:t>í</w:t>
      </w:r>
      <w:r w:rsidR="00DC67BB" w:rsidRPr="00244491">
        <w:rPr>
          <w:rStyle w:val="hps"/>
        </w:rPr>
        <w:t xml:space="preserve"> disponujú </w:t>
      </w:r>
      <w:r w:rsidR="00ED3064" w:rsidRPr="00244491">
        <w:rPr>
          <w:rStyle w:val="hps"/>
        </w:rPr>
        <w:t>prístup</w:t>
      </w:r>
      <w:r w:rsidR="00DC67BB" w:rsidRPr="00244491">
        <w:rPr>
          <w:rStyle w:val="hps"/>
        </w:rPr>
        <w:t>mi</w:t>
      </w:r>
      <w:r w:rsidR="00ED3064" w:rsidRPr="00244491">
        <w:rPr>
          <w:rStyle w:val="hps"/>
        </w:rPr>
        <w:t xml:space="preserve"> do </w:t>
      </w:r>
      <w:r w:rsidR="00D2723D" w:rsidRPr="00244491">
        <w:rPr>
          <w:rStyle w:val="hps"/>
        </w:rPr>
        <w:t>ARACHNE</w:t>
      </w:r>
      <w:r w:rsidR="00D86641" w:rsidRPr="00244491">
        <w:rPr>
          <w:rStyle w:val="hps"/>
        </w:rPr>
        <w:t>.</w:t>
      </w:r>
      <w:r w:rsidR="00ED3064" w:rsidRPr="00244491">
        <w:rPr>
          <w:rStyle w:val="hps"/>
        </w:rPr>
        <w:t xml:space="preserve"> </w:t>
      </w:r>
    </w:p>
    <w:p w14:paraId="67F0FC6B" w14:textId="77777777" w:rsidR="00CD4287" w:rsidRPr="00244491" w:rsidRDefault="00E928FB" w:rsidP="00761E9F">
      <w:pPr>
        <w:pStyle w:val="Nadpis2"/>
      </w:pPr>
      <w:bookmarkStart w:id="79" w:name="_Toc506564202"/>
      <w:bookmarkStart w:id="80" w:name="_Toc505950502"/>
      <w:bookmarkStart w:id="81" w:name="_Toc505950658"/>
      <w:bookmarkStart w:id="82" w:name="_Toc505950708"/>
      <w:bookmarkStart w:id="83" w:name="_Toc505955018"/>
      <w:bookmarkStart w:id="84" w:name="_Toc505958496"/>
      <w:bookmarkStart w:id="85" w:name="_Toc7435155"/>
      <w:bookmarkEnd w:id="79"/>
      <w:bookmarkEnd w:id="80"/>
      <w:bookmarkEnd w:id="81"/>
      <w:bookmarkEnd w:id="82"/>
      <w:bookmarkEnd w:id="83"/>
      <w:bookmarkEnd w:id="84"/>
      <w:r w:rsidRPr="00244491">
        <w:t>P</w:t>
      </w:r>
      <w:r w:rsidR="00CD4287" w:rsidRPr="00244491">
        <w:t xml:space="preserve">oužívateľ </w:t>
      </w:r>
      <w:r w:rsidR="00D2723D" w:rsidRPr="00244491">
        <w:t>ARACHNE</w:t>
      </w:r>
      <w:bookmarkEnd w:id="85"/>
    </w:p>
    <w:p w14:paraId="2310917B" w14:textId="35ACE946" w:rsidR="002A6545" w:rsidRPr="001735B4" w:rsidRDefault="00B966FF" w:rsidP="00BC2571">
      <w:pPr>
        <w:pStyle w:val="Odsekzoznamu"/>
        <w:numPr>
          <w:ilvl w:val="0"/>
          <w:numId w:val="82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Systém </w:t>
      </w:r>
      <w:r w:rsidR="0041659B" w:rsidRPr="00244491">
        <w:rPr>
          <w:rStyle w:val="hps"/>
        </w:rPr>
        <w:t>riadenia prístupov</w:t>
      </w:r>
      <w:r w:rsidR="008047F8" w:rsidRPr="00244491">
        <w:rPr>
          <w:rStyle w:val="hps"/>
        </w:rPr>
        <w:t xml:space="preserve">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</w:t>
      </w:r>
      <w:r w:rsidR="0041659B" w:rsidRPr="00244491">
        <w:rPr>
          <w:rStyle w:val="hps"/>
        </w:rPr>
        <w:t xml:space="preserve">rozoznáva </w:t>
      </w:r>
      <w:r w:rsidR="008047F8" w:rsidRPr="00244491">
        <w:rPr>
          <w:rStyle w:val="hps"/>
        </w:rPr>
        <w:t xml:space="preserve">interných a externých používateľov. </w:t>
      </w:r>
      <w:r w:rsidR="00CD4287" w:rsidRPr="00244491">
        <w:rPr>
          <w:rStyle w:val="hps"/>
        </w:rPr>
        <w:t xml:space="preserve">Internými používateľmi </w:t>
      </w:r>
      <w:r w:rsidR="00D2723D" w:rsidRPr="00244491">
        <w:rPr>
          <w:rStyle w:val="hps"/>
        </w:rPr>
        <w:t>ARACHNE</w:t>
      </w:r>
      <w:r w:rsidR="00CD4287" w:rsidRPr="00244491">
        <w:rPr>
          <w:rStyle w:val="hps"/>
        </w:rPr>
        <w:t xml:space="preserve"> sú </w:t>
      </w:r>
      <w:r w:rsidR="00ED3064" w:rsidRPr="00244491">
        <w:rPr>
          <w:rStyle w:val="hps"/>
        </w:rPr>
        <w:t>audítori</w:t>
      </w:r>
      <w:r w:rsidR="005A47BA" w:rsidRPr="00244491">
        <w:rPr>
          <w:rStyle w:val="hps"/>
        </w:rPr>
        <w:t xml:space="preserve"> </w:t>
      </w:r>
      <w:r w:rsidR="00CD4287" w:rsidRPr="00244491">
        <w:rPr>
          <w:rStyle w:val="hps"/>
        </w:rPr>
        <w:t xml:space="preserve">Európskej komisie. Externými </w:t>
      </w:r>
      <w:r w:rsidR="00CD4287" w:rsidRPr="00244491">
        <w:rPr>
          <w:rStyle w:val="hps"/>
        </w:rPr>
        <w:lastRenderedPageBreak/>
        <w:t xml:space="preserve">používateľmi sú používatelia </w:t>
      </w:r>
      <w:r w:rsidR="00D2723D" w:rsidRPr="00244491">
        <w:rPr>
          <w:rStyle w:val="hps"/>
        </w:rPr>
        <w:t>ARACHNE</w:t>
      </w:r>
      <w:r w:rsidR="008047F8" w:rsidRPr="00244491">
        <w:rPr>
          <w:rStyle w:val="hps"/>
        </w:rPr>
        <w:t xml:space="preserve"> v členských štátoch, v podmienkach SR ide o používateľov na </w:t>
      </w:r>
      <w:r w:rsidR="00CD4287" w:rsidRPr="00244491">
        <w:rPr>
          <w:rStyle w:val="hps"/>
        </w:rPr>
        <w:t>RO</w:t>
      </w:r>
      <w:r w:rsidR="008047F8" w:rsidRPr="00244491">
        <w:rPr>
          <w:rStyle w:val="hps"/>
        </w:rPr>
        <w:t xml:space="preserve">, </w:t>
      </w:r>
      <w:r w:rsidR="00CD4287" w:rsidRPr="00244491">
        <w:rPr>
          <w:rStyle w:val="hps"/>
        </w:rPr>
        <w:t>SO</w:t>
      </w:r>
      <w:r w:rsidR="008047F8" w:rsidRPr="00244491">
        <w:rPr>
          <w:rStyle w:val="hps"/>
        </w:rPr>
        <w:t>, CKO</w:t>
      </w:r>
      <w:r w:rsidR="00CD4287" w:rsidRPr="00244491">
        <w:rPr>
          <w:rStyle w:val="hps"/>
        </w:rPr>
        <w:t xml:space="preserve">, </w:t>
      </w:r>
      <w:r w:rsidR="007B70BD" w:rsidRPr="00244491">
        <w:rPr>
          <w:rStyle w:val="hps"/>
        </w:rPr>
        <w:t xml:space="preserve">CO, </w:t>
      </w:r>
      <w:r w:rsidR="00CD4287" w:rsidRPr="00244491">
        <w:rPr>
          <w:rStyle w:val="hps"/>
        </w:rPr>
        <w:t>OA</w:t>
      </w:r>
      <w:r w:rsidR="00F23FBD" w:rsidRPr="00244491">
        <w:rPr>
          <w:rStyle w:val="hps"/>
        </w:rPr>
        <w:t xml:space="preserve"> (</w:t>
      </w:r>
      <w:r w:rsidR="007B70BD" w:rsidRPr="00244491">
        <w:rPr>
          <w:rStyle w:val="hps"/>
        </w:rPr>
        <w:t>ÚVA</w:t>
      </w:r>
      <w:r w:rsidR="00F23FBD" w:rsidRPr="00244491">
        <w:rPr>
          <w:rStyle w:val="hps"/>
        </w:rPr>
        <w:t xml:space="preserve">), </w:t>
      </w:r>
      <w:ins w:id="86" w:author="Adriana Giménez" w:date="2021-05-03T23:00:00Z">
        <w:r w:rsidR="00FB5D12" w:rsidRPr="00DB0EFF">
          <w:t>Úrad vlády SR - OCKÚ OLAF</w:t>
        </w:r>
      </w:ins>
      <w:ins w:id="87" w:author="Adriana Giménez" w:date="2021-04-30T23:15:00Z">
        <w:r w:rsidR="00D46C13">
          <w:rPr>
            <w:rStyle w:val="hps"/>
          </w:rPr>
          <w:t xml:space="preserve">, </w:t>
        </w:r>
      </w:ins>
      <w:r w:rsidR="00F23FBD" w:rsidRPr="00244491">
        <w:rPr>
          <w:rStyle w:val="hps"/>
        </w:rPr>
        <w:t>PMÚ</w:t>
      </w:r>
      <w:r w:rsidR="00F76C9E" w:rsidRPr="00244491">
        <w:rPr>
          <w:rStyle w:val="Odkaznapoznmkupodiarou"/>
        </w:rPr>
        <w:footnoteReference w:id="5"/>
      </w:r>
      <w:bookmarkStart w:id="92" w:name="_Toc475953563"/>
      <w:r w:rsidR="00F23FBD" w:rsidRPr="00244491">
        <w:rPr>
          <w:rStyle w:val="hps"/>
        </w:rPr>
        <w:t>.</w:t>
      </w:r>
    </w:p>
    <w:p w14:paraId="4DA9D1C8" w14:textId="77777777" w:rsidR="00376A3A" w:rsidRPr="00244491" w:rsidRDefault="00376A3A" w:rsidP="00376A3A">
      <w:pPr>
        <w:pStyle w:val="Nadpis1"/>
      </w:pPr>
      <w:bookmarkStart w:id="93" w:name="_Toc507408320"/>
      <w:bookmarkStart w:id="94" w:name="_Toc7435156"/>
      <w:bookmarkEnd w:id="92"/>
      <w:bookmarkEnd w:id="93"/>
      <w:r w:rsidRPr="00244491">
        <w:t xml:space="preserve">Správa prístupov do </w:t>
      </w:r>
      <w:r w:rsidR="00D2723D" w:rsidRPr="00244491">
        <w:t>ARACHNE</w:t>
      </w:r>
      <w:bookmarkEnd w:id="94"/>
    </w:p>
    <w:p w14:paraId="06E1C50B" w14:textId="77777777" w:rsidR="00376A3A" w:rsidRPr="00244491" w:rsidRDefault="00376A3A" w:rsidP="00376A3A">
      <w:pPr>
        <w:pStyle w:val="Nadpis2"/>
      </w:pPr>
      <w:bookmarkStart w:id="95" w:name="_Toc7435157"/>
      <w:r w:rsidRPr="00244491">
        <w:t xml:space="preserve">Zriadenie prístupu do systému </w:t>
      </w:r>
      <w:r w:rsidR="00D2723D" w:rsidRPr="00244491">
        <w:t>ARACHNE</w:t>
      </w:r>
      <w:bookmarkEnd w:id="95"/>
    </w:p>
    <w:p w14:paraId="1E50F33E" w14:textId="7469EDF5" w:rsidR="00376A3A" w:rsidRPr="00244491" w:rsidRDefault="00376A3A" w:rsidP="001735B4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Správu používateľských prístupov vykonáva Lokálny administrátor, resp. Národný administrátor</w:t>
      </w:r>
      <w:r w:rsidRPr="00244491">
        <w:rPr>
          <w:rStyle w:val="Odkaznapoznmkupodiarou"/>
        </w:rPr>
        <w:footnoteReference w:id="6"/>
      </w:r>
      <w:r w:rsidRPr="00244491">
        <w:t xml:space="preserve"> prostredníctvom modulu UMM, ktorý je dostupný na </w:t>
      </w:r>
      <w:r w:rsidR="00F23FBD" w:rsidRPr="00244491">
        <w:rPr>
          <w:rStyle w:val="Hypertextovprepojenie"/>
        </w:rPr>
        <w:t>https://webgate.ec.europa.eu/arachne/Admin/login.aspx</w:t>
      </w:r>
      <w:r w:rsidRPr="00244491">
        <w:t>.</w:t>
      </w:r>
    </w:p>
    <w:p w14:paraId="22904680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sa pri správe prístupov do </w:t>
      </w:r>
      <w:r w:rsidR="00D2723D" w:rsidRPr="00244491">
        <w:t>ARACHNE</w:t>
      </w:r>
      <w:r w:rsidRPr="00244491">
        <w:t xml:space="preserve"> riadi príručkou </w:t>
      </w:r>
      <w:r w:rsidR="00DC67BB" w:rsidRPr="00244491">
        <w:t>„</w:t>
      </w:r>
      <w:r w:rsidR="00D2723D" w:rsidRPr="00244491">
        <w:t>ARACHNE</w:t>
      </w:r>
      <w:r w:rsidRPr="00244491">
        <w:t xml:space="preserve"> User Management Module</w:t>
      </w:r>
      <w:r w:rsidR="00DC67BB" w:rsidRPr="00244491">
        <w:t xml:space="preserve">“ vypracovanou </w:t>
      </w:r>
      <w:r w:rsidRPr="00244491">
        <w:t>EK.</w:t>
      </w:r>
    </w:p>
    <w:p w14:paraId="13ED6017" w14:textId="4E5450C7" w:rsidR="00376A3A" w:rsidRPr="001735B4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Pridelenie prístupu do </w:t>
      </w:r>
      <w:r w:rsidR="00D2723D" w:rsidRPr="00244491">
        <w:t>ARACHNE</w:t>
      </w:r>
      <w:r w:rsidRPr="00244491">
        <w:t xml:space="preserve"> je možné len osobe, ktorá má zriadený EU </w:t>
      </w:r>
      <w:proofErr w:type="spellStart"/>
      <w:r w:rsidRPr="00244491">
        <w:t>Login</w:t>
      </w:r>
      <w:proofErr w:type="spellEnd"/>
      <w:r w:rsidRPr="00244491">
        <w:rPr>
          <w:rStyle w:val="Odkaznapoznmkupodiarou"/>
        </w:rPr>
        <w:footnoteReference w:id="7"/>
      </w:r>
      <w:r w:rsidRPr="00244491">
        <w:t xml:space="preserve"> na svoje meno. O zriadenie EU </w:t>
      </w:r>
      <w:proofErr w:type="spellStart"/>
      <w:r w:rsidRPr="00244491">
        <w:t>Login</w:t>
      </w:r>
      <w:proofErr w:type="spellEnd"/>
      <w:r w:rsidRPr="00244491">
        <w:t xml:space="preserve">-u zamestnanec požiada na nasledujúcej adrese: </w:t>
      </w:r>
      <w:hyperlink r:id="rId14" w:history="1">
        <w:r w:rsidRPr="00244491">
          <w:rPr>
            <w:rStyle w:val="Hypertextovprepojenie"/>
          </w:rPr>
          <w:t>https://webgate.ec.europa.eu/cas/eim/external/register.cgi</w:t>
        </w:r>
      </w:hyperlink>
      <w:r w:rsidRPr="00244491">
        <w:rPr>
          <w:rStyle w:val="Odkaznapoznmkupodiarou"/>
        </w:rPr>
        <w:footnoteReference w:id="8"/>
      </w:r>
      <w:r w:rsidRPr="00244491">
        <w:t xml:space="preserve">. Ďalšie informácie o EU </w:t>
      </w:r>
      <w:proofErr w:type="spellStart"/>
      <w:r w:rsidRPr="00244491">
        <w:t>Login</w:t>
      </w:r>
      <w:proofErr w:type="spellEnd"/>
      <w:r w:rsidRPr="00244491">
        <w:t xml:space="preserve"> sú dostupné na adrese </w:t>
      </w:r>
      <w:hyperlink r:id="rId15" w:history="1">
        <w:r w:rsidRPr="00244491">
          <w:rPr>
            <w:rStyle w:val="Hypertextovprepojenie"/>
          </w:rPr>
          <w:t>https://webgate.ec.europa.eu/cas/about.html</w:t>
        </w:r>
      </w:hyperlink>
      <w:r w:rsidR="00BD5A28" w:rsidRPr="00304DB5">
        <w:t xml:space="preserve"> a </w:t>
      </w:r>
      <w:hyperlink r:id="rId16" w:history="1">
        <w:r w:rsidR="00BD5A28" w:rsidRPr="00244491">
          <w:rPr>
            <w:rStyle w:val="Hypertextovprepojenie"/>
          </w:rPr>
          <w:t>https://webgate.ec.europa.eu/arachne/Admin/documents/New%20ECAS%20Account-%20V1.0.pdf</w:t>
        </w:r>
      </w:hyperlink>
      <w:r w:rsidRPr="00244491">
        <w:t>.</w:t>
      </w:r>
      <w:r w:rsidRPr="00244491">
        <w:rPr>
          <w:rFonts w:ascii="PalatinoLinotype" w:hAnsi="PalatinoLinotype"/>
        </w:rPr>
        <w:t xml:space="preserve"> </w:t>
      </w:r>
      <w:r w:rsidRPr="00244491">
        <w:t xml:space="preserve">Po vyplnení žiadosti o pridelenie EU </w:t>
      </w:r>
      <w:proofErr w:type="spellStart"/>
      <w:r w:rsidRPr="00244491">
        <w:t>Loginu</w:t>
      </w:r>
      <w:proofErr w:type="spellEnd"/>
      <w:r w:rsidRPr="00244491">
        <w:t xml:space="preserve"> zamestnanec </w:t>
      </w:r>
      <w:proofErr w:type="spellStart"/>
      <w:r w:rsidRPr="00244491">
        <w:t>obdrží</w:t>
      </w:r>
      <w:proofErr w:type="spellEnd"/>
      <w:r w:rsidRPr="00244491">
        <w:t xml:space="preserve"> email z Autentifikačnej služby EK s odkazom na stránku pre nastavenie hesla k účtu. Heslo je potrebné nastaviť v limite do </w:t>
      </w:r>
      <w:r w:rsidR="00BD5A28" w:rsidRPr="00244491">
        <w:t>90 minút</w:t>
      </w:r>
      <w:r w:rsidRPr="00244491">
        <w:t xml:space="preserve"> od doručenia emailu. Po vytvorení EU </w:t>
      </w:r>
      <w:proofErr w:type="spellStart"/>
      <w:r w:rsidRPr="00244491">
        <w:t>Loginu</w:t>
      </w:r>
      <w:proofErr w:type="spellEnd"/>
      <w:r w:rsidRPr="00244491">
        <w:t xml:space="preserve"> </w:t>
      </w:r>
      <w:r w:rsidR="00951DBE" w:rsidRPr="00244491">
        <w:t>príslušný zamestnanec postúpi L</w:t>
      </w:r>
      <w:r w:rsidRPr="00244491">
        <w:t xml:space="preserve">okálnemu administrátorovi svoje identifikačné a kontaktné údaje potrebné pre zriadenie prístupu do </w:t>
      </w:r>
      <w:r w:rsidR="00D2723D" w:rsidRPr="00244491">
        <w:t>ARACHNE</w:t>
      </w:r>
      <w:r w:rsidRPr="00244491">
        <w:t xml:space="preserve">, vrátane </w:t>
      </w:r>
      <w:r w:rsidRPr="00244491">
        <w:rPr>
          <w:b/>
          <w:u w:val="single"/>
        </w:rPr>
        <w:t>ECAS UID</w:t>
      </w:r>
      <w:r w:rsidRPr="00244491">
        <w:rPr>
          <w:rStyle w:val="Odkaznapoznmkupodiarou"/>
          <w:b/>
          <w:u w:val="single"/>
        </w:rPr>
        <w:footnoteReference w:id="9"/>
      </w:r>
      <w:r w:rsidRPr="00244491">
        <w:rPr>
          <w:u w:val="single"/>
        </w:rPr>
        <w:t>, ktorý predstavuje identifikátor zamestnanca vo vzťahu k elektronickým systémom EK.</w:t>
      </w:r>
    </w:p>
    <w:p w14:paraId="4945250A" w14:textId="58FBBD56" w:rsidR="000305CE" w:rsidRPr="00244491" w:rsidRDefault="000305CE" w:rsidP="001735B4">
      <w:pPr>
        <w:pStyle w:val="Odsekzoznamu"/>
        <w:spacing w:before="120" w:after="120"/>
        <w:ind w:left="426"/>
        <w:contextualSpacing w:val="0"/>
        <w:jc w:val="both"/>
      </w:pPr>
      <w:r>
        <w:t xml:space="preserve">V prípade, ak o pridelenie prístupu do ARACHNE žiada zamestnanec, ktorý v minulosti disponoval </w:t>
      </w:r>
      <w:r w:rsidR="00347ECF">
        <w:t xml:space="preserve">prístupom do ARACHNE, resp. </w:t>
      </w:r>
      <w:r>
        <w:t xml:space="preserve">EU </w:t>
      </w:r>
      <w:proofErr w:type="spellStart"/>
      <w:r>
        <w:t>Loginom</w:t>
      </w:r>
      <w:proofErr w:type="spellEnd"/>
      <w:r w:rsidR="004C7C26">
        <w:t>,</w:t>
      </w:r>
      <w:r>
        <w:t xml:space="preserve"> odporúča sa využiť tento už existujúci EU </w:t>
      </w:r>
      <w:proofErr w:type="spellStart"/>
      <w:r>
        <w:t>Login</w:t>
      </w:r>
      <w:proofErr w:type="spellEnd"/>
      <w:r>
        <w:t xml:space="preserve">. Podmienkou pre využitie už existujúceho EU </w:t>
      </w:r>
      <w:proofErr w:type="spellStart"/>
      <w:r>
        <w:t>Loginu</w:t>
      </w:r>
      <w:proofErr w:type="spellEnd"/>
      <w:r>
        <w:t xml:space="preserve"> je prístup k prihlasovacím </w:t>
      </w:r>
      <w:r w:rsidR="004C7C26">
        <w:t xml:space="preserve">údajom, a v prípade potreby aj aktualizácia kontaktných údajov majiteľa EU </w:t>
      </w:r>
      <w:proofErr w:type="spellStart"/>
      <w:r w:rsidR="004C7C26">
        <w:t>Loginu</w:t>
      </w:r>
      <w:proofErr w:type="spellEnd"/>
      <w:r w:rsidR="004C7C26">
        <w:t xml:space="preserve"> na stránke </w:t>
      </w:r>
      <w:hyperlink r:id="rId17" w:history="1">
        <w:r w:rsidR="004C7C26">
          <w:rPr>
            <w:rStyle w:val="Hypertextovprepojenie"/>
          </w:rPr>
          <w:t>https://webgate.ec.europa.eu/cas/eim/external/restricted/edit.cgi</w:t>
        </w:r>
      </w:hyperlink>
      <w:r w:rsidR="004C7C26">
        <w:t xml:space="preserve">. V prípade, ak zamestnanec v minulosti disponoval EU </w:t>
      </w:r>
      <w:proofErr w:type="spellStart"/>
      <w:r w:rsidR="004C7C26">
        <w:t>Loginom</w:t>
      </w:r>
      <w:proofErr w:type="spellEnd"/>
      <w:r w:rsidR="004C7C26">
        <w:t>, ale nemá prístup k prihlasovacím údajo</w:t>
      </w:r>
      <w:ins w:id="98" w:author="Adriana Giménez" w:date="2021-04-30T23:17:00Z">
        <w:r w:rsidR="00432B0E">
          <w:t>m</w:t>
        </w:r>
      </w:ins>
      <w:del w:id="99" w:author="Adriana Giménez" w:date="2021-04-30T23:17:00Z">
        <w:r w:rsidR="004C7C26" w:rsidDel="00432B0E">
          <w:delText>v</w:delText>
        </w:r>
      </w:del>
      <w:r w:rsidR="004C7C26">
        <w:t xml:space="preserve">, je potrebné </w:t>
      </w:r>
      <w:del w:id="100" w:author="Adriana Giménez" w:date="2021-04-30T23:17:00Z">
        <w:r w:rsidR="004C7C26" w:rsidDel="00432B0E">
          <w:delText xml:space="preserve">aby si </w:delText>
        </w:r>
      </w:del>
      <w:r w:rsidR="004C7C26">
        <w:t>zriad</w:t>
      </w:r>
      <w:ins w:id="101" w:author="Adriana Giménez" w:date="2021-04-30T23:17:00Z">
        <w:r w:rsidR="00432B0E">
          <w:t xml:space="preserve">enie </w:t>
        </w:r>
      </w:ins>
      <w:del w:id="102" w:author="Adriana Giménez" w:date="2021-04-30T23:17:00Z">
        <w:r w:rsidR="004C7C26" w:rsidDel="00432B0E">
          <w:delText xml:space="preserve">il </w:delText>
        </w:r>
      </w:del>
      <w:r w:rsidR="004C7C26">
        <w:t>nov</w:t>
      </w:r>
      <w:ins w:id="103" w:author="Adriana Giménez" w:date="2021-04-30T23:17:00Z">
        <w:r w:rsidR="00432B0E">
          <w:t>ého</w:t>
        </w:r>
      </w:ins>
      <w:del w:id="104" w:author="Adriana Giménez" w:date="2021-04-30T23:17:00Z">
        <w:r w:rsidR="004C7C26" w:rsidDel="00432B0E">
          <w:delText>ý</w:delText>
        </w:r>
      </w:del>
      <w:r w:rsidR="004C7C26">
        <w:t xml:space="preserve"> EU </w:t>
      </w:r>
      <w:proofErr w:type="spellStart"/>
      <w:r w:rsidR="004C7C26">
        <w:t>Login</w:t>
      </w:r>
      <w:ins w:id="105" w:author="Adriana Giménez" w:date="2021-04-30T23:18:00Z">
        <w:r w:rsidR="00432B0E">
          <w:t>u</w:t>
        </w:r>
      </w:ins>
      <w:proofErr w:type="spellEnd"/>
      <w:r w:rsidR="004C7C26">
        <w:t>.</w:t>
      </w:r>
    </w:p>
    <w:p w14:paraId="148BFFB1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szCs w:val="26"/>
        </w:rPr>
      </w:pPr>
      <w:r w:rsidRPr="00244491">
        <w:t xml:space="preserve">Lokálny administrátor </w:t>
      </w:r>
      <w:r w:rsidR="00D2723D" w:rsidRPr="00244491">
        <w:t>ARACHNE</w:t>
      </w:r>
      <w:r w:rsidRPr="00244491">
        <w:t xml:space="preserve"> vyplní formulár žiadosti o prístup do </w:t>
      </w:r>
      <w:r w:rsidR="00D2723D" w:rsidRPr="00244491">
        <w:t>ARACHNE</w:t>
      </w:r>
      <w:r w:rsidRPr="00244491">
        <w:t xml:space="preserve"> (Príloha č. </w:t>
      </w:r>
      <w:r w:rsidR="007A130C" w:rsidRPr="00244491">
        <w:t>1</w:t>
      </w:r>
      <w:r w:rsidR="00B5066A" w:rsidRPr="00244491">
        <w:t>)</w:t>
      </w:r>
      <w:r w:rsidRPr="00244491">
        <w:t xml:space="preserve"> pre príslušného zamestnanca, resp. zamestnancov</w:t>
      </w:r>
      <w:r w:rsidR="00A45958" w:rsidRPr="00244491">
        <w:t xml:space="preserve"> nasledovne:</w:t>
      </w:r>
      <w:r w:rsidRPr="00244491">
        <w:t xml:space="preserve"> </w:t>
      </w:r>
    </w:p>
    <w:p w14:paraId="59DCD8A7" w14:textId="5A717E01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szCs w:val="26"/>
        </w:rPr>
      </w:pPr>
      <w:r w:rsidRPr="00244491">
        <w:t xml:space="preserve">Na základe rozhodnutia riadiacich orgánov, s cieľom zabezpečiť potrebnú využiteľnosť </w:t>
      </w:r>
      <w:r w:rsidR="00D2723D" w:rsidRPr="00244491">
        <w:t>ARACHNE</w:t>
      </w:r>
      <w:r w:rsidRPr="00244491">
        <w:t xml:space="preserve"> v procese hodnotenia rizika, </w:t>
      </w:r>
      <w:r w:rsidR="007A6600" w:rsidRPr="00244491">
        <w:rPr>
          <w:b/>
        </w:rPr>
        <w:t>sa</w:t>
      </w:r>
      <w:r w:rsidRPr="00244491">
        <w:rPr>
          <w:b/>
        </w:rPr>
        <w:t xml:space="preserve"> </w:t>
      </w:r>
      <w:r w:rsidR="00711D0A" w:rsidRPr="00244491">
        <w:rPr>
          <w:b/>
        </w:rPr>
        <w:t xml:space="preserve">pre prehľadávanie </w:t>
      </w:r>
      <w:r w:rsidR="00711D0A" w:rsidRPr="00244491">
        <w:rPr>
          <w:b/>
        </w:rPr>
        <w:lastRenderedPageBreak/>
        <w:t xml:space="preserve">databáz ARACHNE </w:t>
      </w:r>
      <w:r w:rsidRPr="00244491">
        <w:rPr>
          <w:b/>
        </w:rPr>
        <w:t xml:space="preserve">každému používateľovi </w:t>
      </w:r>
      <w:r w:rsidR="00D2723D" w:rsidRPr="00244491">
        <w:rPr>
          <w:b/>
        </w:rPr>
        <w:t>ARACHNE</w:t>
      </w:r>
      <w:r w:rsidRPr="00244491">
        <w:rPr>
          <w:b/>
        </w:rPr>
        <w:t xml:space="preserve"> </w:t>
      </w:r>
      <w:r w:rsidR="007A6600" w:rsidRPr="00244491">
        <w:rPr>
          <w:b/>
        </w:rPr>
        <w:t>prideľuje vizibilita</w:t>
      </w:r>
      <w:r w:rsidRPr="00244491">
        <w:rPr>
          <w:b/>
        </w:rPr>
        <w:t xml:space="preserve"> </w:t>
      </w:r>
      <w:r w:rsidR="007A6600" w:rsidRPr="00244491">
        <w:rPr>
          <w:b/>
        </w:rPr>
        <w:t>pre</w:t>
      </w:r>
      <w:r w:rsidRPr="00244491">
        <w:rPr>
          <w:b/>
        </w:rPr>
        <w:t xml:space="preserve"> všetky operačné programy</w:t>
      </w:r>
      <w:r w:rsidRPr="00244491">
        <w:t xml:space="preserve"> SR programového obdobia 2014 – 2020.</w:t>
      </w:r>
    </w:p>
    <w:p w14:paraId="08707715" w14:textId="77777777" w:rsidR="00376A3A" w:rsidRPr="00244491" w:rsidRDefault="00376A3A" w:rsidP="00BC2571">
      <w:pPr>
        <w:pStyle w:val="Odsekzoznamu"/>
        <w:numPr>
          <w:ilvl w:val="1"/>
          <w:numId w:val="88"/>
        </w:numPr>
        <w:spacing w:before="120" w:after="120"/>
        <w:ind w:left="851" w:hanging="425"/>
        <w:contextualSpacing w:val="0"/>
        <w:jc w:val="both"/>
        <w:rPr>
          <w:rStyle w:val="hps"/>
          <w:szCs w:val="26"/>
        </w:rPr>
      </w:pPr>
      <w:r w:rsidRPr="00244491">
        <w:t>V</w:t>
      </w:r>
      <w:r w:rsidR="007A6600" w:rsidRPr="00244491">
        <w:t> </w:t>
      </w:r>
      <w:r w:rsidRPr="00244491">
        <w:t>prípade</w:t>
      </w:r>
      <w:r w:rsidR="007A6600" w:rsidRPr="00244491">
        <w:t>,</w:t>
      </w:r>
      <w:r w:rsidRPr="00244491">
        <w:t xml:space="preserve"> ak daný orgán </w:t>
      </w:r>
      <w:r w:rsidRPr="00244491">
        <w:rPr>
          <w:rStyle w:val="hps"/>
        </w:rPr>
        <w:t xml:space="preserve">využíva </w:t>
      </w:r>
      <w:r w:rsidRPr="00244491">
        <w:rPr>
          <w:rStyle w:val="hps"/>
          <w:b/>
        </w:rPr>
        <w:t>modul správy prípadov</w:t>
      </w:r>
      <w:r w:rsidRPr="00244491">
        <w:rPr>
          <w:rStyle w:val="hps"/>
        </w:rPr>
        <w:t xml:space="preserve"> (</w:t>
      </w:r>
      <w:proofErr w:type="spellStart"/>
      <w:r w:rsidRPr="00244491">
        <w:rPr>
          <w:rStyle w:val="hps"/>
        </w:rPr>
        <w:t>Case</w:t>
      </w:r>
      <w:proofErr w:type="spellEnd"/>
      <w:r w:rsidRPr="00244491">
        <w:rPr>
          <w:rStyle w:val="hps"/>
        </w:rPr>
        <w:t xml:space="preserve"> Management Module), Lokálny Administrátor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uvedie v žiadosti pre každého zamestnanca požadované oprávnenia pre správu prípadov v súlade s pracovným zaradením zamestnanca, pričom UMM poskytuje pre každý OP nasledovné možnosti</w:t>
      </w:r>
      <w:r w:rsidRPr="00244491">
        <w:rPr>
          <w:rStyle w:val="Odkaznapoznmkupodiarou"/>
        </w:rPr>
        <w:footnoteReference w:id="10"/>
      </w:r>
      <w:r w:rsidRPr="00244491">
        <w:rPr>
          <w:rStyle w:val="hps"/>
        </w:rPr>
        <w:t xml:space="preserve">: </w:t>
      </w:r>
    </w:p>
    <w:p w14:paraId="5D951022" w14:textId="77777777" w:rsidR="00376A3A" w:rsidRPr="00244491" w:rsidRDefault="007A6600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 xml:space="preserve">„No Access“ </w:t>
      </w:r>
      <w:r w:rsidR="00376A3A" w:rsidRPr="00244491">
        <w:rPr>
          <w:rStyle w:val="hps"/>
        </w:rPr>
        <w:t>– používateľ nemá prístup k správe prípadov za príslušný OP;</w:t>
      </w:r>
    </w:p>
    <w:p w14:paraId="3A98C856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None</w:t>
      </w:r>
      <w:proofErr w:type="spellEnd"/>
      <w:r w:rsidRPr="00244491">
        <w:rPr>
          <w:rStyle w:val="hps"/>
        </w:rPr>
        <w:t xml:space="preserve">“ – používateľ je oprávnený prehliadať existujúce prípady v rámci daného OP vytvorené na úrovni projektu alebo kontraktu;  </w:t>
      </w:r>
    </w:p>
    <w:p w14:paraId="124A58DF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Guest</w:t>
      </w:r>
      <w:proofErr w:type="spellEnd"/>
      <w:r w:rsidRPr="00244491">
        <w:rPr>
          <w:rStyle w:val="hps"/>
        </w:rPr>
        <w:t>“ – používateľ môže v rámci daného OP prípady prehliadať a vytvárať, pridávať k nim komentáre, a ak mu bol daný prípad pridelený, môže na ňom doplniť ďalšie informácie a navrhovať zmenu jeho statusu, resp. môže odmietnuť pridelenie prípadu;</w:t>
      </w:r>
    </w:p>
    <w:p w14:paraId="49401D61" w14:textId="77777777" w:rsidR="00376A3A" w:rsidRPr="00244491" w:rsidRDefault="00376A3A" w:rsidP="00BC2571">
      <w:pPr>
        <w:pStyle w:val="Odsekzoznamu"/>
        <w:numPr>
          <w:ilvl w:val="0"/>
          <w:numId w:val="42"/>
        </w:numPr>
        <w:spacing w:before="120" w:after="120"/>
        <w:ind w:left="1276" w:hanging="425"/>
        <w:contextualSpacing w:val="0"/>
        <w:jc w:val="both"/>
        <w:rPr>
          <w:rStyle w:val="hps"/>
          <w:szCs w:val="26"/>
        </w:rPr>
      </w:pPr>
      <w:r w:rsidRPr="00244491">
        <w:rPr>
          <w:rStyle w:val="hps"/>
        </w:rPr>
        <w:t>„</w:t>
      </w:r>
      <w:proofErr w:type="spellStart"/>
      <w:r w:rsidRPr="00244491">
        <w:rPr>
          <w:rStyle w:val="hps"/>
        </w:rPr>
        <w:t>Supervisor</w:t>
      </w:r>
      <w:proofErr w:type="spellEnd"/>
      <w:r w:rsidRPr="00244491">
        <w:rPr>
          <w:rStyle w:val="hps"/>
        </w:rPr>
        <w:t xml:space="preserve">“ – používateľ má pre správu prípadov v rámci daného OP  rovnaké oprávnenia ako hosť, pričom navyše k nim vie prideľovať prípady iným používateľom, a môže akceptovať, alebo odmietnuť zmenu statusu prípadu. </w:t>
      </w:r>
    </w:p>
    <w:p w14:paraId="3BB3FF2F" w14:textId="77777777" w:rsidR="00376A3A" w:rsidRPr="00244491" w:rsidRDefault="007A6600" w:rsidP="00711D0A">
      <w:pPr>
        <w:pStyle w:val="Odsekzoznamu"/>
        <w:spacing w:before="120" w:after="120"/>
        <w:ind w:left="360"/>
        <w:contextualSpacing w:val="0"/>
        <w:jc w:val="both"/>
        <w:rPr>
          <w:b/>
        </w:rPr>
      </w:pPr>
      <w:r w:rsidRPr="00244491">
        <w:rPr>
          <w:b/>
        </w:rPr>
        <w:t>Ú</w:t>
      </w:r>
      <w:r w:rsidR="00376A3A" w:rsidRPr="00244491">
        <w:rPr>
          <w:b/>
        </w:rPr>
        <w:t>roveň oprávnenia pre  správu prípadov</w:t>
      </w:r>
      <w:r w:rsidRPr="00244491">
        <w:rPr>
          <w:b/>
        </w:rPr>
        <w:t xml:space="preserve"> Lokálny administrátor vo formulári stanoví </w:t>
      </w:r>
      <w:r w:rsidR="00376A3A" w:rsidRPr="00244491">
        <w:rPr>
          <w:b/>
        </w:rPr>
        <w:t>v súlade s uvedenými pravidlami:</w:t>
      </w:r>
    </w:p>
    <w:p w14:paraId="03518BF7" w14:textId="03D9C658" w:rsidR="00376A3A" w:rsidRPr="00244491" w:rsidRDefault="00376A3A" w:rsidP="00BC2571">
      <w:pPr>
        <w:pStyle w:val="Odsekzoznamu"/>
        <w:numPr>
          <w:ilvl w:val="0"/>
          <w:numId w:val="83"/>
        </w:numPr>
        <w:ind w:left="1276" w:hanging="425"/>
        <w:contextualSpacing w:val="0"/>
        <w:jc w:val="both"/>
      </w:pPr>
      <w:r w:rsidRPr="00244491">
        <w:rPr>
          <w:b/>
        </w:rPr>
        <w:t xml:space="preserve">Pre </w:t>
      </w:r>
      <w:r w:rsidR="00711D0A" w:rsidRPr="00244491">
        <w:rPr>
          <w:b/>
        </w:rPr>
        <w:t>po</w:t>
      </w:r>
      <w:r w:rsidRPr="00244491">
        <w:rPr>
          <w:b/>
        </w:rPr>
        <w:t>užívateľov z</w:t>
      </w:r>
      <w:r w:rsidR="007A6600" w:rsidRPr="00244491">
        <w:rPr>
          <w:b/>
        </w:rPr>
        <w:t> RO/SO</w:t>
      </w:r>
      <w:r w:rsidRPr="00244491">
        <w:t>:</w:t>
      </w:r>
    </w:p>
    <w:p w14:paraId="68DF242D" w14:textId="5E8D8C91" w:rsidR="005E767E" w:rsidRPr="00244491" w:rsidRDefault="00376A3A" w:rsidP="00BC2571">
      <w:pPr>
        <w:pStyle w:val="Odsekzoznamu"/>
        <w:numPr>
          <w:ilvl w:val="2"/>
          <w:numId w:val="84"/>
        </w:numPr>
        <w:ind w:left="1701" w:hanging="425"/>
        <w:contextualSpacing w:val="0"/>
        <w:jc w:val="both"/>
      </w:pPr>
      <w:r w:rsidRPr="00244491">
        <w:t xml:space="preserve">pre </w:t>
      </w:r>
      <w:r w:rsidR="007A6600" w:rsidRPr="00244491">
        <w:t xml:space="preserve">OP, ktorý daný orgán implementuje, </w:t>
      </w:r>
      <w:r w:rsidRPr="00244491">
        <w:t xml:space="preserve">sa </w:t>
      </w:r>
      <w:r w:rsidR="00A45958" w:rsidRPr="00244491">
        <w:t xml:space="preserve">v súlade s internou dokumentáciou a s pracovným zaradením príslušného zamestnanca </w:t>
      </w:r>
      <w:r w:rsidRPr="00244491">
        <w:t xml:space="preserve">nastaví </w:t>
      </w:r>
      <w:r w:rsidR="00A45958" w:rsidRPr="00244491">
        <w:t xml:space="preserve">jedna </w:t>
      </w:r>
      <w:r w:rsidRPr="00244491">
        <w:t>z možnosti „</w:t>
      </w:r>
      <w:r w:rsidR="00A80E2B" w:rsidRPr="00244491">
        <w:t xml:space="preserve">No Access“ / </w:t>
      </w:r>
      <w:proofErr w:type="spellStart"/>
      <w:r w:rsidRPr="00244491">
        <w:t>None</w:t>
      </w:r>
      <w:proofErr w:type="spellEnd"/>
      <w:r w:rsidRPr="00244491">
        <w:t>“ / „</w:t>
      </w:r>
      <w:proofErr w:type="spellStart"/>
      <w:r w:rsidRPr="00244491">
        <w:t>Guest</w:t>
      </w:r>
      <w:proofErr w:type="spellEnd"/>
      <w:r w:rsidRPr="00244491">
        <w:t>“ / „</w:t>
      </w:r>
      <w:proofErr w:type="spellStart"/>
      <w:r w:rsidRPr="00244491">
        <w:t>Supervisor</w:t>
      </w:r>
      <w:proofErr w:type="spellEnd"/>
      <w:r w:rsidRPr="00244491">
        <w:t>“</w:t>
      </w:r>
      <w:r w:rsidR="00A80E2B" w:rsidRPr="00244491">
        <w:t>;</w:t>
      </w:r>
      <w:r w:rsidRPr="00244491">
        <w:t xml:space="preserve"> </w:t>
      </w:r>
      <w:r w:rsidR="005E767E" w:rsidRPr="00244491">
        <w:t xml:space="preserve">v prípade zamestnancov SO, podieľajúcich sa na implementácii viacerých OP, </w:t>
      </w:r>
      <w:r w:rsidR="00C812EF" w:rsidRPr="00244491">
        <w:t xml:space="preserve">rolu pre správu prípadov pre príslušný OP je oprávnený prideliť výlučne Lokálny administrátor </w:t>
      </w:r>
      <w:r w:rsidR="004F253D" w:rsidRPr="00244491">
        <w:t>definovaný</w:t>
      </w:r>
      <w:r w:rsidR="00C812EF" w:rsidRPr="00244491">
        <w:t xml:space="preserve"> </w:t>
      </w:r>
      <w:r w:rsidR="004F253D" w:rsidRPr="00244491">
        <w:t xml:space="preserve">pre daný </w:t>
      </w:r>
      <w:r w:rsidR="00C812EF" w:rsidRPr="00244491">
        <w:t>OP</w:t>
      </w:r>
      <w:r w:rsidR="005E767E" w:rsidRPr="00244491">
        <w:rPr>
          <w:rStyle w:val="Odkaznapoznmkupodiarou"/>
        </w:rPr>
        <w:footnoteReference w:id="11"/>
      </w:r>
      <w:r w:rsidR="00F275D0" w:rsidRPr="00244491">
        <w:t xml:space="preserve"> </w:t>
      </w:r>
    </w:p>
    <w:p w14:paraId="5EA05BB2" w14:textId="77777777" w:rsidR="00376A3A" w:rsidRPr="00244491" w:rsidRDefault="00376A3A" w:rsidP="00BC2571">
      <w:pPr>
        <w:pStyle w:val="Odsekzoznamu"/>
        <w:numPr>
          <w:ilvl w:val="2"/>
          <w:numId w:val="84"/>
        </w:numPr>
        <w:ind w:left="1701"/>
        <w:contextualSpacing w:val="0"/>
        <w:jc w:val="both"/>
      </w:pPr>
      <w:r w:rsidRPr="00244491">
        <w:rPr>
          <w:b/>
        </w:rPr>
        <w:t>pre všetky ostatné OP sa nastaví rola „No Access“</w:t>
      </w:r>
      <w:r w:rsidR="00A80E2B" w:rsidRPr="00244491">
        <w:t>;</w:t>
      </w:r>
    </w:p>
    <w:p w14:paraId="48EAB51F" w14:textId="77386863" w:rsidR="00376A3A" w:rsidRPr="00244491" w:rsidRDefault="00376A3A" w:rsidP="00BC2571">
      <w:pPr>
        <w:pStyle w:val="Odsekzoznamu"/>
        <w:numPr>
          <w:ilvl w:val="0"/>
          <w:numId w:val="83"/>
        </w:numPr>
        <w:spacing w:before="120" w:after="120"/>
        <w:ind w:left="1276" w:hanging="426"/>
        <w:contextualSpacing w:val="0"/>
        <w:jc w:val="both"/>
      </w:pPr>
      <w:r w:rsidRPr="00244491">
        <w:rPr>
          <w:b/>
        </w:rPr>
        <w:t xml:space="preserve">pre </w:t>
      </w:r>
      <w:r w:rsidR="00F845A4" w:rsidRPr="00244491">
        <w:rPr>
          <w:b/>
        </w:rPr>
        <w:t>po</w:t>
      </w:r>
      <w:r w:rsidRPr="00244491">
        <w:rPr>
          <w:b/>
        </w:rPr>
        <w:t>užívateľov z</w:t>
      </w:r>
      <w:r w:rsidR="00A45958" w:rsidRPr="00244491">
        <w:rPr>
          <w:b/>
        </w:rPr>
        <w:t> </w:t>
      </w:r>
      <w:r w:rsidRPr="00244491">
        <w:rPr>
          <w:b/>
        </w:rPr>
        <w:t>CO</w:t>
      </w:r>
      <w:r w:rsidR="00A45958" w:rsidRPr="00244491">
        <w:rPr>
          <w:b/>
        </w:rPr>
        <w:t xml:space="preserve">, </w:t>
      </w:r>
      <w:r w:rsidRPr="00244491">
        <w:rPr>
          <w:b/>
        </w:rPr>
        <w:t xml:space="preserve">OA </w:t>
      </w:r>
      <w:r w:rsidR="00A45958" w:rsidRPr="00244491">
        <w:rPr>
          <w:b/>
        </w:rPr>
        <w:t xml:space="preserve">a </w:t>
      </w:r>
      <w:r w:rsidRPr="00244491">
        <w:rPr>
          <w:b/>
        </w:rPr>
        <w:t>CKO</w:t>
      </w:r>
      <w:r w:rsidR="002D5DF6" w:rsidRPr="00244491">
        <w:rPr>
          <w:rStyle w:val="Odkaznapoznmkupodiarou"/>
          <w:b/>
        </w:rPr>
        <w:footnoteReference w:id="12"/>
      </w:r>
      <w:r w:rsidR="008D65F4" w:rsidRPr="00244491">
        <w:rPr>
          <w:b/>
        </w:rPr>
        <w:t xml:space="preserve"> sa </w:t>
      </w:r>
      <w:r w:rsidRPr="00244491">
        <w:rPr>
          <w:b/>
        </w:rPr>
        <w:t>pre všetky OP nastaví rola „No Access“</w:t>
      </w:r>
      <w:r w:rsidR="00A80E2B" w:rsidRPr="00244491">
        <w:t>.</w:t>
      </w:r>
    </w:p>
    <w:p w14:paraId="6F3350F5" w14:textId="77777777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predloží vyplnenú žiadosť na schválenie </w:t>
      </w:r>
      <w:r w:rsidR="00DC16E8" w:rsidRPr="00244491">
        <w:t xml:space="preserve">príslušnému </w:t>
      </w:r>
      <w:r w:rsidRPr="00244491">
        <w:t xml:space="preserve">generálnemu riaditeľovi za svoj orgán.  </w:t>
      </w:r>
    </w:p>
    <w:p w14:paraId="1EB5BA05" w14:textId="4702AB9F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>Po schválení žiadosti generálnym riaditeľom,</w:t>
      </w:r>
      <w:r w:rsidR="00951DBE" w:rsidRPr="00244491">
        <w:t xml:space="preserve"> L</w:t>
      </w:r>
      <w:r w:rsidRPr="00244491">
        <w:t xml:space="preserve">okálny administrátor prostredníctvom UMM zriadi používateľovi konto do </w:t>
      </w:r>
      <w:r w:rsidR="00D2723D" w:rsidRPr="00244491">
        <w:t>ARACHNE</w:t>
      </w:r>
      <w:r w:rsidRPr="00244491">
        <w:t xml:space="preserve">, a nastaví požadované oprávnenia pre správu prípadov. </w:t>
      </w:r>
      <w:del w:id="106" w:author="Adriana Giménez" w:date="2021-05-03T23:10:00Z">
        <w:r w:rsidRPr="00244491" w:rsidDel="00977928">
          <w:delText xml:space="preserve">Pri práci s UMM sa </w:delText>
        </w:r>
        <w:r w:rsidR="00951DBE" w:rsidRPr="00244491" w:rsidDel="00977928">
          <w:delText>L</w:delText>
        </w:r>
        <w:r w:rsidRPr="00977928" w:rsidDel="00977928">
          <w:delText>okálny administrátor riadi postupom uvedeným v </w:delText>
        </w:r>
        <w:r w:rsidR="00D2723D" w:rsidRPr="00977928" w:rsidDel="00977928">
          <w:delText>ARACHNE</w:delText>
        </w:r>
        <w:r w:rsidRPr="00977928" w:rsidDel="00977928">
          <w:delText xml:space="preserve"> UMM Manual.</w:delText>
        </w:r>
        <w:r w:rsidRPr="00244491" w:rsidDel="00977928">
          <w:delText xml:space="preserve"> </w:delText>
        </w:r>
      </w:del>
    </w:p>
    <w:p w14:paraId="3CAE24C3" w14:textId="4A098511" w:rsidR="000628BE" w:rsidRPr="00244491" w:rsidRDefault="00376A3A" w:rsidP="001735B4">
      <w:pPr>
        <w:pStyle w:val="Odsekzoznamu"/>
        <w:spacing w:before="120" w:after="120"/>
        <w:ind w:left="426" w:hanging="69"/>
        <w:contextualSpacing w:val="0"/>
        <w:jc w:val="both"/>
      </w:pPr>
      <w:r w:rsidRPr="00244491">
        <w:lastRenderedPageBreak/>
        <w:t xml:space="preserve">Nové </w:t>
      </w:r>
      <w:r w:rsidR="00F845A4" w:rsidRPr="00244491">
        <w:t>po</w:t>
      </w:r>
      <w:r w:rsidRPr="00244491">
        <w:t xml:space="preserve">užívateľské konto </w:t>
      </w:r>
      <w:r w:rsidR="00D2723D" w:rsidRPr="00244491">
        <w:t>ARACHNE</w:t>
      </w:r>
      <w:r w:rsidRPr="00244491">
        <w:t xml:space="preserve"> je možné vytvoriť po kliknutí na tlačidlo „</w:t>
      </w:r>
      <w:proofErr w:type="spellStart"/>
      <w:r w:rsidRPr="00244491">
        <w:t>Create</w:t>
      </w:r>
      <w:proofErr w:type="spellEnd"/>
      <w:r w:rsidRPr="00244491">
        <w:t xml:space="preserve">“ v hornom </w:t>
      </w:r>
      <w:r w:rsidR="00B9156F" w:rsidRPr="00244491">
        <w:t>menu</w:t>
      </w:r>
      <w:r w:rsidRPr="00244491">
        <w:t xml:space="preserve"> stránky</w:t>
      </w:r>
      <w:r w:rsidR="00DC16E8" w:rsidRPr="00244491">
        <w:t xml:space="preserve"> UMM</w:t>
      </w:r>
      <w:r w:rsidR="002D603D" w:rsidRPr="00244491">
        <w:t xml:space="preserve"> (obrázok</w:t>
      </w:r>
      <w:r w:rsidR="003F3F91" w:rsidRPr="00244491">
        <w:t xml:space="preserve"> č.1)</w:t>
      </w:r>
      <w:r w:rsidRPr="00244491">
        <w:t xml:space="preserve">. </w:t>
      </w:r>
    </w:p>
    <w:p w14:paraId="52D7352C" w14:textId="49D67BD1" w:rsidR="000E5DE0" w:rsidRDefault="000E5DE0" w:rsidP="007A44D7">
      <w:pPr>
        <w:pStyle w:val="Odsekzoznamu"/>
        <w:ind w:left="357"/>
        <w:contextualSpacing w:val="0"/>
        <w:jc w:val="both"/>
        <w:rPr>
          <w:sz w:val="22"/>
        </w:rPr>
      </w:pPr>
      <w:r>
        <w:rPr>
          <w:noProof/>
          <w:sz w:val="22"/>
        </w:rPr>
        <w:drawing>
          <wp:inline distT="0" distB="0" distL="0" distR="0" wp14:anchorId="1FCD7902" wp14:editId="29EB2138">
            <wp:extent cx="5248656" cy="933210"/>
            <wp:effectExtent l="19050" t="19050" r="9525" b="1968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218" cy="9441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D9CDD7" w14:textId="5036B703" w:rsidR="000628BE" w:rsidRPr="00244491" w:rsidRDefault="000628BE" w:rsidP="002D603D">
      <w:pPr>
        <w:spacing w:after="120"/>
        <w:ind w:firstLine="357"/>
        <w:jc w:val="both"/>
        <w:rPr>
          <w:sz w:val="22"/>
        </w:rPr>
      </w:pPr>
      <w:r w:rsidRPr="00244491">
        <w:rPr>
          <w:sz w:val="22"/>
        </w:rPr>
        <w:t xml:space="preserve">Obrázok č. 1: UMM </w:t>
      </w:r>
      <w:r w:rsidR="00B9156F" w:rsidRPr="00244491">
        <w:rPr>
          <w:sz w:val="22"/>
        </w:rPr>
        <w:t>–</w:t>
      </w:r>
      <w:r w:rsidRPr="00244491">
        <w:rPr>
          <w:sz w:val="22"/>
        </w:rPr>
        <w:t xml:space="preserve"> </w:t>
      </w:r>
      <w:r w:rsidR="00B9156F" w:rsidRPr="00244491">
        <w:rPr>
          <w:sz w:val="22"/>
        </w:rPr>
        <w:t xml:space="preserve">Menu </w:t>
      </w:r>
    </w:p>
    <w:p w14:paraId="726D0DA4" w14:textId="13A58992" w:rsidR="00376A3A" w:rsidRPr="00244491" w:rsidRDefault="00376A3A" w:rsidP="00BC2571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244491">
        <w:t xml:space="preserve">Pri vypĺňaní formuláru </w:t>
      </w:r>
      <w:r w:rsidR="00341940" w:rsidRPr="00244491">
        <w:t xml:space="preserve">v UMM </w:t>
      </w:r>
      <w:r w:rsidRPr="00244491">
        <w:t xml:space="preserve">Lokálny administrátor </w:t>
      </w:r>
      <w:r w:rsidR="00341940" w:rsidRPr="00244491">
        <w:t xml:space="preserve">postupuje </w:t>
      </w:r>
      <w:r w:rsidR="002D603D" w:rsidRPr="00244491">
        <w:t>v súlade s nasledovnými pokynmi (obrázok č. 2)</w:t>
      </w:r>
      <w:r w:rsidR="00341940" w:rsidRPr="00244491">
        <w:t xml:space="preserve">: </w:t>
      </w:r>
    </w:p>
    <w:p w14:paraId="26FB037A" w14:textId="257D8932" w:rsidR="00341940" w:rsidRPr="00244491" w:rsidRDefault="00341940" w:rsidP="002D603D">
      <w:pPr>
        <w:pStyle w:val="Odsekzoznamu"/>
        <w:numPr>
          <w:ilvl w:val="0"/>
          <w:numId w:val="90"/>
        </w:numPr>
        <w:ind w:left="851" w:hanging="425"/>
        <w:rPr>
          <w:b/>
        </w:rPr>
      </w:pPr>
      <w:r w:rsidRPr="00244491">
        <w:t xml:space="preserve">Sekcia </w:t>
      </w:r>
      <w:r w:rsidRPr="00244491">
        <w:rPr>
          <w:b/>
        </w:rPr>
        <w:t xml:space="preserve">„New Arachne user </w:t>
      </w:r>
      <w:proofErr w:type="spellStart"/>
      <w:r w:rsidRPr="00244491">
        <w:rPr>
          <w:b/>
        </w:rPr>
        <w:t>account</w:t>
      </w:r>
      <w:proofErr w:type="spellEnd"/>
      <w:r w:rsidRPr="00244491">
        <w:rPr>
          <w:b/>
        </w:rPr>
        <w:t xml:space="preserve">“ </w:t>
      </w:r>
      <w:r w:rsidRPr="00244491">
        <w:t xml:space="preserve">– uvedie sa ECAS </w:t>
      </w:r>
      <w:proofErr w:type="spellStart"/>
      <w:r w:rsidRPr="00244491">
        <w:t>Uid</w:t>
      </w:r>
      <w:proofErr w:type="spellEnd"/>
      <w:r w:rsidRPr="00244491">
        <w:t xml:space="preserve"> používateľa.</w:t>
      </w:r>
      <w:r w:rsidRPr="00244491">
        <w:rPr>
          <w:b/>
        </w:rPr>
        <w:t xml:space="preserve"> </w:t>
      </w:r>
    </w:p>
    <w:p w14:paraId="576789FE" w14:textId="27EEACB0" w:rsidR="00092526" w:rsidRPr="00244491" w:rsidRDefault="00341940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Sekcia</w:t>
      </w:r>
      <w:r w:rsidRPr="00244491">
        <w:rPr>
          <w:b/>
        </w:rPr>
        <w:t xml:space="preserve"> „General </w:t>
      </w:r>
      <w:proofErr w:type="spellStart"/>
      <w:r w:rsidRPr="00244491">
        <w:rPr>
          <w:b/>
        </w:rPr>
        <w:t>information</w:t>
      </w:r>
      <w:proofErr w:type="spellEnd"/>
      <w:r w:rsidRPr="00244491">
        <w:rPr>
          <w:b/>
        </w:rPr>
        <w:t xml:space="preserve">“ </w:t>
      </w:r>
      <w:r w:rsidRPr="00244491">
        <w:t xml:space="preserve">– vyplnia sa kontaktné údaje používateľa. </w:t>
      </w:r>
      <w:r w:rsidR="00376A3A" w:rsidRPr="00244491">
        <w:t>Pole</w:t>
      </w:r>
      <w:r w:rsidR="00376A3A" w:rsidRPr="00244491">
        <w:rPr>
          <w:b/>
        </w:rPr>
        <w:t xml:space="preserve"> „Department“</w:t>
      </w:r>
      <w:r w:rsidR="00376A3A" w:rsidRPr="00244491">
        <w:t xml:space="preserve"> je potrebné vyplniť </w:t>
      </w:r>
      <w:r w:rsidR="00B40C66" w:rsidRPr="00244491">
        <w:t xml:space="preserve">údajom </w:t>
      </w:r>
      <w:r w:rsidR="00376A3A" w:rsidRPr="00244491">
        <w:t>uvedeným v</w:t>
      </w:r>
      <w:r w:rsidR="00CC3822" w:rsidRPr="00244491">
        <w:t xml:space="preserve"> stĺpci C </w:t>
      </w:r>
      <w:r w:rsidR="00376A3A" w:rsidRPr="00244491">
        <w:t>formulár</w:t>
      </w:r>
      <w:r w:rsidR="00CC3822" w:rsidRPr="00244491">
        <w:t>u</w:t>
      </w:r>
      <w:r w:rsidR="00376A3A" w:rsidRPr="00244491">
        <w:t xml:space="preserve"> žiadosti o prístup (Príloha č. 1). </w:t>
      </w:r>
    </w:p>
    <w:p w14:paraId="56031771" w14:textId="1FEA7B83" w:rsidR="00376A3A" w:rsidRPr="00244491" w:rsidRDefault="00376A3A" w:rsidP="002D603D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</w:pPr>
      <w:r w:rsidRPr="00244491">
        <w:t>V </w:t>
      </w:r>
      <w:r w:rsidR="00341940" w:rsidRPr="00244491">
        <w:t xml:space="preserve">sekcii </w:t>
      </w:r>
      <w:r w:rsidRPr="00244491">
        <w:rPr>
          <w:b/>
        </w:rPr>
        <w:t xml:space="preserve">„User </w:t>
      </w:r>
      <w:proofErr w:type="spellStart"/>
      <w:r w:rsidRPr="00244491">
        <w:rPr>
          <w:b/>
        </w:rPr>
        <w:t>details</w:t>
      </w:r>
      <w:proofErr w:type="spellEnd"/>
      <w:r w:rsidRPr="00244491">
        <w:rPr>
          <w:b/>
        </w:rPr>
        <w:t>“</w:t>
      </w:r>
      <w:r w:rsidRPr="00244491">
        <w:t xml:space="preserve"> je potrebné </w:t>
      </w:r>
      <w:r w:rsidR="000628BE" w:rsidRPr="00244491">
        <w:t xml:space="preserve">v ľavom stĺpci </w:t>
      </w:r>
      <w:r w:rsidRPr="00244491">
        <w:t>prideliť používateľovi vizibilitu pre všetky operačné programy, vrátane operačných programov v rámci cie</w:t>
      </w:r>
      <w:r w:rsidR="00B40C66" w:rsidRPr="00244491">
        <w:t>ľ</w:t>
      </w:r>
      <w:r w:rsidRPr="00244491">
        <w:t xml:space="preserve">a Európska územná spolupráca, t.j </w:t>
      </w:r>
      <w:r w:rsidRPr="00244491">
        <w:rPr>
          <w:b/>
        </w:rPr>
        <w:t>označ</w:t>
      </w:r>
      <w:r w:rsidR="00341940" w:rsidRPr="00244491">
        <w:rPr>
          <w:b/>
        </w:rPr>
        <w:t>í sa</w:t>
      </w:r>
      <w:r w:rsidRPr="00244491">
        <w:rPr>
          <w:b/>
        </w:rPr>
        <w:t xml:space="preserve"> zaškrtávacie pole „</w:t>
      </w:r>
      <w:proofErr w:type="spellStart"/>
      <w:r w:rsidRPr="00244491">
        <w:rPr>
          <w:b/>
        </w:rPr>
        <w:t>Select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all</w:t>
      </w:r>
      <w:proofErr w:type="spellEnd"/>
      <w:r w:rsidRPr="00244491">
        <w:rPr>
          <w:b/>
        </w:rPr>
        <w:t>“</w:t>
      </w:r>
      <w:r w:rsidRPr="00244491">
        <w:t xml:space="preserve">. </w:t>
      </w:r>
      <w:r w:rsidR="008D65F4" w:rsidRPr="00244491">
        <w:t>V</w:t>
      </w:r>
      <w:r w:rsidR="00341940" w:rsidRPr="00244491" w:rsidDel="00341940">
        <w:t xml:space="preserve"> </w:t>
      </w:r>
      <w:r w:rsidR="000628BE" w:rsidRPr="00244491">
        <w:t xml:space="preserve">stĺpci </w:t>
      </w:r>
      <w:r w:rsidR="000628BE" w:rsidRPr="00244491">
        <w:rPr>
          <w:b/>
        </w:rPr>
        <w:t>„CM Role“</w:t>
      </w:r>
      <w:r w:rsidR="000628BE" w:rsidRPr="00244491">
        <w:t xml:space="preserve"> Lokálny administrátor </w:t>
      </w:r>
      <w:r w:rsidR="008D65F4" w:rsidRPr="00244491">
        <w:t xml:space="preserve">označí úroveň oprávnenia pre správu prípadov </w:t>
      </w:r>
      <w:r w:rsidRPr="00244491">
        <w:t>pre každý OP</w:t>
      </w:r>
      <w:r w:rsidR="008D65F4" w:rsidRPr="00244491">
        <w:t>,</w:t>
      </w:r>
      <w:r w:rsidRPr="00244491">
        <w:t xml:space="preserve"> pre ktorý má používateľ vizibilitu (označením zaškrtávacieho poľa v ľavom stĺpci</w:t>
      </w:r>
      <w:r w:rsidR="000628BE" w:rsidRPr="00244491">
        <w:t>)</w:t>
      </w:r>
      <w:r w:rsidR="00341940" w:rsidRPr="00244491">
        <w:t>, a to v súlade s pravidlami uvedenými v bode 4 tejto kapitoly</w:t>
      </w:r>
      <w:r w:rsidRPr="00244491">
        <w:t xml:space="preserve">. </w:t>
      </w:r>
      <w:r w:rsidR="008D65F4" w:rsidRPr="00244491">
        <w:t xml:space="preserve"> </w:t>
      </w:r>
    </w:p>
    <w:p w14:paraId="052A6D81" w14:textId="0A63B1E2" w:rsidR="00BD5A28" w:rsidRPr="00244491" w:rsidRDefault="00341940" w:rsidP="001735B4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t>V sekcii</w:t>
      </w:r>
      <w:r w:rsidRPr="00244491">
        <w:rPr>
          <w:b/>
        </w:rPr>
        <w:t xml:space="preserve"> „</w:t>
      </w:r>
      <w:proofErr w:type="spellStart"/>
      <w:r w:rsidRPr="00244491">
        <w:rPr>
          <w:b/>
        </w:rPr>
        <w:t>Client</w:t>
      </w:r>
      <w:proofErr w:type="spellEnd"/>
      <w:r w:rsidRPr="00244491">
        <w:rPr>
          <w:b/>
        </w:rPr>
        <w:t xml:space="preserve"> </w:t>
      </w:r>
      <w:proofErr w:type="spellStart"/>
      <w:r w:rsidRPr="00244491">
        <w:rPr>
          <w:b/>
        </w:rPr>
        <w:t>rights</w:t>
      </w:r>
      <w:proofErr w:type="spellEnd"/>
      <w:r w:rsidRPr="00244491">
        <w:rPr>
          <w:b/>
        </w:rPr>
        <w:t xml:space="preserve">“ </w:t>
      </w:r>
      <w:r w:rsidRPr="00244491">
        <w:t>v prípade používateľov z RO/SO Lokálny administrátor označí všetky zašk</w:t>
      </w:r>
      <w:r w:rsidR="00802C2F" w:rsidRPr="00244491">
        <w:t>r</w:t>
      </w:r>
      <w:r w:rsidRPr="00244491">
        <w:t xml:space="preserve">távacie polia </w:t>
      </w:r>
      <w:r w:rsidRPr="00977928">
        <w:t>s výnimkou poľa „</w:t>
      </w:r>
      <w:proofErr w:type="spellStart"/>
      <w:r w:rsidRPr="00977928">
        <w:t>Upload</w:t>
      </w:r>
      <w:proofErr w:type="spellEnd"/>
      <w:r w:rsidRPr="00977928">
        <w:t xml:space="preserve"> </w:t>
      </w:r>
      <w:proofErr w:type="spellStart"/>
      <w:r w:rsidRPr="00977928">
        <w:t>data</w:t>
      </w:r>
      <w:proofErr w:type="spellEnd"/>
      <w:r w:rsidRPr="00977928">
        <w:t xml:space="preserve"> </w:t>
      </w:r>
      <w:proofErr w:type="spellStart"/>
      <w:r w:rsidRPr="00977928">
        <w:t>files</w:t>
      </w:r>
      <w:proofErr w:type="spellEnd"/>
      <w:r w:rsidRPr="00977928">
        <w:t xml:space="preserve">“. </w:t>
      </w:r>
      <w:r w:rsidRPr="00977928">
        <w:rPr>
          <w:b/>
          <w:u w:val="single"/>
        </w:rPr>
        <w:t xml:space="preserve">V prípade </w:t>
      </w:r>
      <w:r w:rsidR="008D65F4" w:rsidRPr="00977928">
        <w:rPr>
          <w:b/>
          <w:u w:val="single"/>
        </w:rPr>
        <w:t xml:space="preserve">používateľov z CO, OA a CKO </w:t>
      </w:r>
      <w:r w:rsidR="008D65F4" w:rsidRPr="00977928">
        <w:rPr>
          <w:u w:val="single"/>
        </w:rPr>
        <w:t xml:space="preserve">je </w:t>
      </w:r>
      <w:r w:rsidR="00A80E2B" w:rsidRPr="00977928">
        <w:rPr>
          <w:u w:val="single"/>
        </w:rPr>
        <w:t xml:space="preserve">súlade s pravidlami uvedenými v bode 4 tejto kapitoly </w:t>
      </w:r>
      <w:r w:rsidRPr="00977928">
        <w:rPr>
          <w:u w:val="single"/>
        </w:rPr>
        <w:t xml:space="preserve">zároveň </w:t>
      </w:r>
      <w:r w:rsidR="008D65F4" w:rsidRPr="00977928">
        <w:rPr>
          <w:u w:val="single"/>
        </w:rPr>
        <w:t xml:space="preserve">potrebné </w:t>
      </w:r>
      <w:proofErr w:type="spellStart"/>
      <w:r w:rsidR="009E1FB4" w:rsidRPr="00977928">
        <w:rPr>
          <w:b/>
          <w:u w:val="single"/>
        </w:rPr>
        <w:t>odznačiť</w:t>
      </w:r>
      <w:proofErr w:type="spellEnd"/>
      <w:r w:rsidR="009E1FB4" w:rsidRPr="00977928">
        <w:rPr>
          <w:b/>
          <w:u w:val="single"/>
        </w:rPr>
        <w:t xml:space="preserve"> zaškrtávacie pole „Access </w:t>
      </w:r>
      <w:proofErr w:type="spellStart"/>
      <w:r w:rsidR="009E1FB4" w:rsidRPr="00977928">
        <w:rPr>
          <w:b/>
          <w:u w:val="single"/>
        </w:rPr>
        <w:t>case</w:t>
      </w:r>
      <w:proofErr w:type="spellEnd"/>
      <w:r w:rsidR="009E1FB4" w:rsidRPr="00977928">
        <w:rPr>
          <w:b/>
          <w:u w:val="single"/>
        </w:rPr>
        <w:t xml:space="preserve"> management“</w:t>
      </w:r>
      <w:r w:rsidR="002D603D" w:rsidRPr="00244491">
        <w:rPr>
          <w:b/>
          <w:u w:val="single"/>
        </w:rPr>
        <w:t xml:space="preserve"> </w:t>
      </w:r>
      <w:r w:rsidR="002D603D" w:rsidRPr="00244491">
        <w:rPr>
          <w:u w:val="single"/>
        </w:rPr>
        <w:t>(obr. č.3).</w:t>
      </w:r>
    </w:p>
    <w:p w14:paraId="338D4B26" w14:textId="3F38E5E6" w:rsidR="00BD5A28" w:rsidRPr="00244491" w:rsidRDefault="00BD5A28" w:rsidP="00BD5A28">
      <w:pPr>
        <w:pStyle w:val="Odsekzoznamu"/>
        <w:numPr>
          <w:ilvl w:val="0"/>
          <w:numId w:val="90"/>
        </w:numPr>
        <w:spacing w:before="120" w:after="120"/>
        <w:ind w:left="851" w:hanging="425"/>
        <w:jc w:val="both"/>
        <w:rPr>
          <w:u w:val="single"/>
        </w:rPr>
      </w:pPr>
      <w:r w:rsidRPr="00244491">
        <w:rPr>
          <w:u w:val="single"/>
        </w:rPr>
        <w:t xml:space="preserve">V Sekcii </w:t>
      </w:r>
      <w:r w:rsidRPr="001735B4">
        <w:rPr>
          <w:b/>
          <w:u w:val="single"/>
        </w:rPr>
        <w:t>„</w:t>
      </w:r>
      <w:proofErr w:type="spellStart"/>
      <w:r w:rsidRPr="001735B4">
        <w:rPr>
          <w:b/>
          <w:u w:val="single"/>
        </w:rPr>
        <w:t>License</w:t>
      </w:r>
      <w:proofErr w:type="spellEnd"/>
      <w:r w:rsidRPr="001735B4">
        <w:rPr>
          <w:b/>
          <w:u w:val="single"/>
        </w:rPr>
        <w:t xml:space="preserve"> </w:t>
      </w:r>
      <w:proofErr w:type="spellStart"/>
      <w:r w:rsidRPr="001735B4">
        <w:rPr>
          <w:b/>
          <w:u w:val="single"/>
        </w:rPr>
        <w:t>allocation</w:t>
      </w:r>
      <w:proofErr w:type="spellEnd"/>
      <w:r w:rsidRPr="001735B4">
        <w:rPr>
          <w:b/>
          <w:u w:val="single"/>
        </w:rPr>
        <w:t>“</w:t>
      </w:r>
      <w:r w:rsidRPr="00244491">
        <w:rPr>
          <w:u w:val="single"/>
        </w:rPr>
        <w:t xml:space="preserve"> </w:t>
      </w:r>
      <w:r w:rsidR="00387E40">
        <w:rPr>
          <w:u w:val="single"/>
        </w:rPr>
        <w:t xml:space="preserve">v pravej časti obrazovky, </w:t>
      </w:r>
      <w:r w:rsidRPr="00244491">
        <w:rPr>
          <w:u w:val="single"/>
        </w:rPr>
        <w:t>je potrebné mať zvolenú licenciu s názvom „</w:t>
      </w:r>
      <w:proofErr w:type="spellStart"/>
      <w:r w:rsidRPr="00244491">
        <w:rPr>
          <w:u w:val="single"/>
        </w:rPr>
        <w:t>European</w:t>
      </w:r>
      <w:proofErr w:type="spellEnd"/>
      <w:r w:rsidRPr="00244491">
        <w:rPr>
          <w:u w:val="single"/>
        </w:rPr>
        <w:t xml:space="preserve"> </w:t>
      </w:r>
      <w:proofErr w:type="spellStart"/>
      <w:r w:rsidRPr="00244491">
        <w:rPr>
          <w:u w:val="single"/>
        </w:rPr>
        <w:t>Commision</w:t>
      </w:r>
      <w:proofErr w:type="spellEnd"/>
      <w:r w:rsidRPr="00244491">
        <w:rPr>
          <w:u w:val="single"/>
        </w:rPr>
        <w:t xml:space="preserve"> (PROD)“</w:t>
      </w:r>
      <w:r w:rsidR="00F13396">
        <w:rPr>
          <w:u w:val="single"/>
        </w:rPr>
        <w:t xml:space="preserve"> (obr. č.4)</w:t>
      </w:r>
      <w:r w:rsidRPr="00244491">
        <w:rPr>
          <w:u w:val="single"/>
        </w:rPr>
        <w:t>.</w:t>
      </w:r>
    </w:p>
    <w:p w14:paraId="0D553F29" w14:textId="77777777" w:rsidR="00BD5A28" w:rsidRPr="00244491" w:rsidRDefault="00BD5A28" w:rsidP="001735B4">
      <w:pPr>
        <w:pStyle w:val="Odsekzoznamu"/>
        <w:ind w:left="851"/>
        <w:rPr>
          <w:u w:val="single"/>
        </w:rPr>
      </w:pPr>
    </w:p>
    <w:p w14:paraId="29D9B36D" w14:textId="77777777" w:rsidR="005763D1" w:rsidRPr="001735B4" w:rsidRDefault="005763D1" w:rsidP="001735B4">
      <w:pPr>
        <w:pStyle w:val="Odsekzoznamu"/>
        <w:spacing w:before="120" w:after="120"/>
        <w:ind w:left="851"/>
        <w:jc w:val="both"/>
        <w:rPr>
          <w:highlight w:val="yellow"/>
        </w:rPr>
      </w:pPr>
    </w:p>
    <w:p w14:paraId="73797CFD" w14:textId="01FD27F2" w:rsidR="002D603D" w:rsidRPr="00244491" w:rsidRDefault="001E641D" w:rsidP="001735B4">
      <w:pPr>
        <w:pStyle w:val="Odsekzoznamu"/>
        <w:ind w:left="142"/>
      </w:pPr>
      <w:r>
        <w:rPr>
          <w:noProof/>
        </w:rPr>
        <w:lastRenderedPageBreak/>
        <w:drawing>
          <wp:inline distT="0" distB="0" distL="0" distR="0" wp14:anchorId="09718671" wp14:editId="0E767B1E">
            <wp:extent cx="4593227" cy="6080760"/>
            <wp:effectExtent l="19050" t="19050" r="17145" b="1524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776" cy="61106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4DA04C" w14:textId="77777777" w:rsidR="002D603D" w:rsidRPr="00244491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2: UMM – Formulár pre zriadenie nového používateľského konta</w:t>
      </w:r>
    </w:p>
    <w:p w14:paraId="48ED074F" w14:textId="0CDBBA22" w:rsidR="00BC2571" w:rsidRPr="00244491" w:rsidRDefault="00BC2571" w:rsidP="005E2392">
      <w:pPr>
        <w:ind w:left="284"/>
        <w:jc w:val="both"/>
      </w:pPr>
    </w:p>
    <w:p w14:paraId="54261659" w14:textId="4A4BBB7C" w:rsidR="00BC2571" w:rsidRPr="00244491" w:rsidRDefault="004E441C" w:rsidP="005E2392">
      <w:pPr>
        <w:ind w:left="284"/>
        <w:jc w:val="both"/>
      </w:pPr>
      <w:r>
        <w:rPr>
          <w:noProof/>
        </w:rPr>
        <w:drawing>
          <wp:inline distT="0" distB="0" distL="0" distR="0" wp14:anchorId="36B12186" wp14:editId="356B9A0F">
            <wp:extent cx="3840480" cy="1848214"/>
            <wp:effectExtent l="19050" t="19050" r="26670" b="1905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24" cy="18770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C212CB" w14:textId="48135552" w:rsidR="002D603D" w:rsidRDefault="002D603D" w:rsidP="005E2392">
      <w:pPr>
        <w:pStyle w:val="Odsekzoznamu"/>
        <w:spacing w:after="120"/>
        <w:ind w:left="0"/>
        <w:jc w:val="both"/>
        <w:rPr>
          <w:sz w:val="22"/>
        </w:rPr>
      </w:pPr>
      <w:r w:rsidRPr="00244491">
        <w:rPr>
          <w:sz w:val="22"/>
        </w:rPr>
        <w:t>Obrázok č. 3: UMM – Vyp</w:t>
      </w:r>
      <w:r w:rsidR="00DF53B0" w:rsidRPr="00244491">
        <w:rPr>
          <w:sz w:val="22"/>
        </w:rPr>
        <w:t>l</w:t>
      </w:r>
      <w:r w:rsidRPr="00244491">
        <w:rPr>
          <w:sz w:val="22"/>
        </w:rPr>
        <w:t>nenie sekcie „</w:t>
      </w:r>
      <w:proofErr w:type="spellStart"/>
      <w:r w:rsidRPr="00244491">
        <w:rPr>
          <w:sz w:val="22"/>
        </w:rPr>
        <w:t>Client</w:t>
      </w:r>
      <w:proofErr w:type="spellEnd"/>
      <w:r w:rsidRPr="00244491">
        <w:rPr>
          <w:sz w:val="22"/>
        </w:rPr>
        <w:t xml:space="preserve"> </w:t>
      </w:r>
      <w:proofErr w:type="spellStart"/>
      <w:r w:rsidRPr="00244491">
        <w:rPr>
          <w:sz w:val="22"/>
        </w:rPr>
        <w:t>rights</w:t>
      </w:r>
      <w:proofErr w:type="spellEnd"/>
      <w:r w:rsidRPr="00244491">
        <w:rPr>
          <w:sz w:val="22"/>
        </w:rPr>
        <w:t>“ pre používateľov z</w:t>
      </w:r>
      <w:r w:rsidR="00746A1F" w:rsidRPr="00244491">
        <w:rPr>
          <w:sz w:val="22"/>
        </w:rPr>
        <w:t xml:space="preserve"> prierezových orgánov </w:t>
      </w:r>
      <w:r w:rsidR="00B40C66" w:rsidRPr="00244491">
        <w:rPr>
          <w:sz w:val="22"/>
        </w:rPr>
        <w:t>(s</w:t>
      </w:r>
      <w:r w:rsidR="00746A1F" w:rsidRPr="00244491">
        <w:rPr>
          <w:sz w:val="22"/>
        </w:rPr>
        <w:t> </w:t>
      </w:r>
      <w:r w:rsidR="00B40C66" w:rsidRPr="00244491">
        <w:rPr>
          <w:sz w:val="22"/>
        </w:rPr>
        <w:t>výnimkou Národného administrátora a Centrálneho kontaktného bodu pre ARACHNE)</w:t>
      </w:r>
    </w:p>
    <w:p w14:paraId="28BCF438" w14:textId="60E5405B" w:rsidR="00F13396" w:rsidRDefault="00F13396" w:rsidP="005E2392">
      <w:pPr>
        <w:pStyle w:val="Odsekzoznamu"/>
        <w:spacing w:after="120"/>
        <w:ind w:left="0"/>
        <w:jc w:val="both"/>
        <w:rPr>
          <w:sz w:val="22"/>
        </w:rPr>
      </w:pPr>
    </w:p>
    <w:p w14:paraId="5CA1C883" w14:textId="77384B4D" w:rsidR="00F13396" w:rsidRPr="00244491" w:rsidRDefault="00F13396" w:rsidP="00F13396">
      <w:pPr>
        <w:pStyle w:val="Odsekzoznamu"/>
        <w:spacing w:after="120"/>
        <w:ind w:left="0"/>
        <w:jc w:val="both"/>
        <w:rPr>
          <w:sz w:val="22"/>
        </w:rPr>
      </w:pPr>
      <w:r>
        <w:rPr>
          <w:noProof/>
          <w:sz w:val="22"/>
        </w:rPr>
        <w:drawing>
          <wp:inline distT="0" distB="0" distL="0" distR="0" wp14:anchorId="7FECA310" wp14:editId="7630F1FE">
            <wp:extent cx="5751830" cy="850265"/>
            <wp:effectExtent l="19050" t="19050" r="20320" b="26035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850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>Obrázok č. 3</w:t>
      </w:r>
      <w:r w:rsidRPr="00244491">
        <w:rPr>
          <w:sz w:val="22"/>
        </w:rPr>
        <w:t>: UMM – Vyplnenie sekcie „</w:t>
      </w:r>
      <w:proofErr w:type="spellStart"/>
      <w:r>
        <w:rPr>
          <w:sz w:val="22"/>
        </w:rPr>
        <w:t>License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allocation</w:t>
      </w:r>
      <w:proofErr w:type="spellEnd"/>
      <w:r>
        <w:rPr>
          <w:sz w:val="22"/>
        </w:rPr>
        <w:t>“</w:t>
      </w:r>
    </w:p>
    <w:p w14:paraId="5DAACA5F" w14:textId="77777777" w:rsidR="00376A3A" w:rsidRPr="00244491" w:rsidRDefault="00376A3A" w:rsidP="00376A3A">
      <w:pPr>
        <w:pStyle w:val="Nadpis2"/>
      </w:pPr>
      <w:bookmarkStart w:id="107" w:name="_Toc507408323"/>
      <w:bookmarkStart w:id="108" w:name="_Toc7435158"/>
      <w:bookmarkEnd w:id="107"/>
      <w:r w:rsidRPr="00244491">
        <w:t xml:space="preserve">Zmena prístupu do systému </w:t>
      </w:r>
      <w:r w:rsidR="00D2723D" w:rsidRPr="00244491">
        <w:t>ARACHNE</w:t>
      </w:r>
      <w:bookmarkEnd w:id="108"/>
    </w:p>
    <w:p w14:paraId="7C22981E" w14:textId="084953B8" w:rsidR="00376A3A" w:rsidRPr="00244491" w:rsidDel="00977928" w:rsidRDefault="00376A3A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  <w:rPr>
          <w:del w:id="109" w:author="Adriana Giménez" w:date="2021-05-03T23:14:00Z"/>
        </w:rPr>
      </w:pPr>
      <w:r w:rsidRPr="00244491">
        <w:t>V</w:t>
      </w:r>
      <w:r w:rsidR="00711D0A" w:rsidRPr="00244491">
        <w:t> </w:t>
      </w:r>
      <w:r w:rsidRPr="00244491">
        <w:t>prípade</w:t>
      </w:r>
      <w:r w:rsidR="00711D0A" w:rsidRPr="00244491">
        <w:t>,</w:t>
      </w:r>
      <w:r w:rsidRPr="00244491">
        <w:t xml:space="preserve"> ak v pracovnom zaradení a pracovnej náplni zamestnanca nastali zmeny, ktoré majú dopad na jeho oprávnenia pre prácu v </w:t>
      </w:r>
      <w:r w:rsidR="00D2723D" w:rsidRPr="00244491">
        <w:t>ARACHNE</w:t>
      </w:r>
      <w:r w:rsidRPr="00244491">
        <w:t xml:space="preserve">, je používateľ povinný bezodkladne o týchto zmenách </w:t>
      </w:r>
      <w:r w:rsidRPr="00977928">
        <w:t>informovať Lokálneho administrátora</w:t>
      </w:r>
      <w:ins w:id="110" w:author="Adriana Giménez" w:date="2021-04-30T23:39:00Z">
        <w:r w:rsidR="00A760DC" w:rsidRPr="00977928">
          <w:t>, ktorý  následne vykoná požadované zmeny na konte používateľa</w:t>
        </w:r>
      </w:ins>
      <w:r w:rsidRPr="00977928">
        <w:t>.</w:t>
      </w:r>
      <w:r w:rsidRPr="00244491">
        <w:t xml:space="preserve"> </w:t>
      </w:r>
    </w:p>
    <w:p w14:paraId="5632AF88" w14:textId="724AB8B8" w:rsidR="00376A3A" w:rsidRPr="00977928" w:rsidRDefault="00376A3A" w:rsidP="00977928">
      <w:pPr>
        <w:pStyle w:val="Odsekzoznamu"/>
        <w:numPr>
          <w:ilvl w:val="0"/>
          <w:numId w:val="46"/>
        </w:numPr>
        <w:spacing w:before="120" w:after="120"/>
        <w:ind w:left="426" w:hanging="426"/>
        <w:contextualSpacing w:val="0"/>
        <w:jc w:val="both"/>
      </w:pPr>
      <w:del w:id="111" w:author="Adriana Giménez" w:date="2021-05-03T23:14:00Z">
        <w:r w:rsidRPr="00977928" w:rsidDel="00977928">
          <w:delText xml:space="preserve">Lokálny administrátor vyplní formulár pre správu prístupov do </w:delText>
        </w:r>
        <w:r w:rsidR="00D2723D" w:rsidRPr="00977928" w:rsidDel="00977928">
          <w:delText>ARACHNE</w:delText>
        </w:r>
        <w:r w:rsidR="00D6099E" w:rsidRPr="00977928" w:rsidDel="00977928">
          <w:delText xml:space="preserve"> (P</w:delText>
        </w:r>
        <w:r w:rsidRPr="00977928" w:rsidDel="00977928">
          <w:delText>ríloha č. 1), a po zabezpečení jeho schválenia príslušným generálnym riaditeľom, prostredníctvom UMM vykoná požadované zmeny na konte používateľa.</w:delText>
        </w:r>
      </w:del>
      <w:r w:rsidRPr="00977928">
        <w:t xml:space="preserve">  </w:t>
      </w:r>
    </w:p>
    <w:p w14:paraId="7184DF54" w14:textId="77777777" w:rsidR="00376A3A" w:rsidRPr="00244491" w:rsidRDefault="00376A3A" w:rsidP="00376A3A">
      <w:pPr>
        <w:pStyle w:val="Nadpis2"/>
      </w:pPr>
      <w:bookmarkStart w:id="112" w:name="_Toc7435159"/>
      <w:r w:rsidRPr="00244491">
        <w:t xml:space="preserve">Zrušenie prístupu do systému </w:t>
      </w:r>
      <w:r w:rsidR="00D2723D" w:rsidRPr="00244491">
        <w:t>ARACHNE</w:t>
      </w:r>
      <w:bookmarkEnd w:id="112"/>
    </w:p>
    <w:p w14:paraId="11787B13" w14:textId="3819055C" w:rsidR="00376A3A" w:rsidRPr="001735B4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244491">
        <w:rPr>
          <w:rStyle w:val="hps"/>
        </w:rPr>
        <w:t>V</w:t>
      </w:r>
      <w:r w:rsidR="00BC59EF" w:rsidRPr="00244491">
        <w:rPr>
          <w:rStyle w:val="hps"/>
        </w:rPr>
        <w:t> </w:t>
      </w:r>
      <w:r w:rsidRPr="00244491">
        <w:rPr>
          <w:rStyle w:val="hps"/>
        </w:rPr>
        <w:t>prípade</w:t>
      </w:r>
      <w:r w:rsidR="00BC59EF" w:rsidRPr="00244491">
        <w:rPr>
          <w:rStyle w:val="hps"/>
        </w:rPr>
        <w:t>,</w:t>
      </w:r>
      <w:r w:rsidRPr="00244491">
        <w:rPr>
          <w:rStyle w:val="hps"/>
        </w:rPr>
        <w:t xml:space="preserve"> ak príslušný zamestnanec ukončil pracovný pomer, resp. nie je ďalej oprávnený na prístup do systému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, Lokálny administrátor </w:t>
      </w:r>
      <w:ins w:id="113" w:author="Adriana Giménez" w:date="2021-05-03T23:14:00Z">
        <w:r w:rsidR="00977928">
          <w:rPr>
            <w:rStyle w:val="hps"/>
          </w:rPr>
          <w:t xml:space="preserve">bezodkladne </w:t>
        </w:r>
      </w:ins>
      <w:r w:rsidRPr="00244491">
        <w:rPr>
          <w:rStyle w:val="hps"/>
        </w:rPr>
        <w:t xml:space="preserve">zabezpečí </w:t>
      </w:r>
      <w:proofErr w:type="spellStart"/>
      <w:r w:rsidR="000A371D" w:rsidRPr="00244491">
        <w:rPr>
          <w:rStyle w:val="hps"/>
        </w:rPr>
        <w:t>deaktiváciu</w:t>
      </w:r>
      <w:proofErr w:type="spellEnd"/>
      <w:r w:rsidR="000A371D" w:rsidRPr="00244491">
        <w:rPr>
          <w:rStyle w:val="hps"/>
        </w:rPr>
        <w:t xml:space="preserve"> </w:t>
      </w:r>
      <w:r w:rsidRPr="00244491">
        <w:rPr>
          <w:rStyle w:val="hps"/>
        </w:rPr>
        <w:t xml:space="preserve">používateľského konta </w:t>
      </w:r>
      <w:r w:rsidR="00387E40">
        <w:rPr>
          <w:rStyle w:val="hps"/>
        </w:rPr>
        <w:t>používateľa</w:t>
      </w:r>
      <w:del w:id="114" w:author="Adriana Giménez" w:date="2021-05-03T23:15:00Z">
        <w:r w:rsidR="00387E40" w:rsidDel="00977928">
          <w:rPr>
            <w:rStyle w:val="hps"/>
          </w:rPr>
          <w:delText xml:space="preserve"> </w:delText>
        </w:r>
        <w:r w:rsidRPr="00977928" w:rsidDel="00977928">
          <w:rPr>
            <w:rStyle w:val="hps"/>
          </w:rPr>
          <w:delText xml:space="preserve">najneskôr ku dňu ukončenia pracovného pomeru, resp. </w:delText>
        </w:r>
        <w:r w:rsidR="00092526" w:rsidRPr="00977928" w:rsidDel="00977928">
          <w:rPr>
            <w:rStyle w:val="hps"/>
          </w:rPr>
          <w:delText xml:space="preserve">najneskôr </w:delText>
        </w:r>
        <w:r w:rsidRPr="00977928" w:rsidDel="00977928">
          <w:rPr>
            <w:rStyle w:val="hps"/>
          </w:rPr>
          <w:delText xml:space="preserve">ku dňu straty oprávnenia na prístup do </w:delText>
        </w:r>
        <w:r w:rsidR="00D2723D" w:rsidRPr="00977928" w:rsidDel="00977928">
          <w:rPr>
            <w:rStyle w:val="hps"/>
          </w:rPr>
          <w:delText>ARACHNE</w:delText>
        </w:r>
      </w:del>
      <w:r w:rsidRPr="00244491">
        <w:rPr>
          <w:rStyle w:val="hps"/>
        </w:rPr>
        <w:t xml:space="preserve">. </w:t>
      </w:r>
    </w:p>
    <w:p w14:paraId="56164E8F" w14:textId="7777777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t xml:space="preserve">Lokálny administrátor vyplní formulár pre správu prístupov do </w:t>
      </w:r>
      <w:r w:rsidR="00D2723D" w:rsidRPr="00244491">
        <w:t>ARACHNE</w:t>
      </w:r>
      <w:r w:rsidRPr="00244491">
        <w:t xml:space="preserve"> (</w:t>
      </w:r>
      <w:r w:rsidR="00D6099E" w:rsidRPr="00244491">
        <w:t>P</w:t>
      </w:r>
      <w:r w:rsidRPr="00244491">
        <w:t>ríloha č. 1), v ktorom vyznačí, že ide o zrušenie používateľského konta, a po schválen</w:t>
      </w:r>
      <w:r w:rsidR="00017245" w:rsidRPr="00244491">
        <w:t>í</w:t>
      </w:r>
      <w:r w:rsidRPr="00244491">
        <w:t xml:space="preserve"> formuláru príslušným </w:t>
      </w:r>
      <w:r w:rsidR="002D214A" w:rsidRPr="00244491">
        <w:t>nadriadeným zamestnancom</w:t>
      </w:r>
      <w:r w:rsidR="002D214A" w:rsidRPr="00244491">
        <w:rPr>
          <w:rStyle w:val="Odkaznapoznmkupodiarou"/>
        </w:rPr>
        <w:footnoteReference w:id="13"/>
      </w:r>
      <w:r w:rsidRPr="00244491">
        <w:t xml:space="preserve">, </w:t>
      </w:r>
      <w:r w:rsidR="00017245" w:rsidRPr="00244491">
        <w:t xml:space="preserve">deaktivuje </w:t>
      </w:r>
      <w:r w:rsidRPr="00244491">
        <w:t>príslušné používateľské konto</w:t>
      </w:r>
      <w:r w:rsidR="00017245" w:rsidRPr="00244491">
        <w:t xml:space="preserve"> prostredníctvom UMM</w:t>
      </w:r>
      <w:r w:rsidRPr="00244491">
        <w:t xml:space="preserve">.  </w:t>
      </w:r>
    </w:p>
    <w:p w14:paraId="30D0A8CE" w14:textId="71BCC717" w:rsidR="00376A3A" w:rsidRPr="00244491" w:rsidRDefault="00376A3A" w:rsidP="00BC2571">
      <w:pPr>
        <w:pStyle w:val="Odsekzoznamu"/>
        <w:numPr>
          <w:ilvl w:val="0"/>
          <w:numId w:val="73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 xml:space="preserve">Detaily postupu pre zabezpečenie informovanosti Lokálneho administrátora o potrebe zrušiť používateľské konto </w:t>
      </w:r>
      <w:r w:rsidR="00D2723D" w:rsidRPr="00244491">
        <w:rPr>
          <w:rStyle w:val="hps"/>
        </w:rPr>
        <w:t>ARACHNE</w:t>
      </w:r>
      <w:r w:rsidRPr="00244491">
        <w:rPr>
          <w:rStyle w:val="hps"/>
        </w:rPr>
        <w:t xml:space="preserve"> si príslušný orgán stanoví vo svojej riadiacej dokumentácii</w:t>
      </w:r>
      <w:r w:rsidRPr="00244491">
        <w:t xml:space="preserve">. </w:t>
      </w:r>
      <w:r w:rsidR="00017245" w:rsidRPr="00244491">
        <w:t xml:space="preserve"> </w:t>
      </w:r>
    </w:p>
    <w:p w14:paraId="4FE8AD0B" w14:textId="77777777" w:rsidR="00CB6EDF" w:rsidRPr="00244491" w:rsidRDefault="00CB6EDF" w:rsidP="002B0245">
      <w:pPr>
        <w:pStyle w:val="Nadpis1"/>
      </w:pPr>
      <w:bookmarkStart w:id="115" w:name="_Toc7435160"/>
      <w:bookmarkStart w:id="116" w:name="_Toc394670745"/>
      <w:bookmarkStart w:id="117" w:name="_Toc7435161"/>
      <w:bookmarkStart w:id="118" w:name="_Toc501551918"/>
      <w:bookmarkEnd w:id="115"/>
      <w:r w:rsidRPr="00244491">
        <w:t xml:space="preserve">Prihlásenie do </w:t>
      </w:r>
      <w:bookmarkEnd w:id="116"/>
      <w:r w:rsidR="00D2723D" w:rsidRPr="00244491">
        <w:t>ARACHNE</w:t>
      </w:r>
      <w:bookmarkEnd w:id="117"/>
    </w:p>
    <w:p w14:paraId="628D6F1C" w14:textId="49B6CC8B" w:rsidR="001D1791" w:rsidRPr="00244491" w:rsidDel="0064130D" w:rsidRDefault="00387E40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del w:id="119" w:author="Adriana Giménez" w:date="2021-04-30T23:45:00Z"/>
        </w:rPr>
      </w:pPr>
      <w:r>
        <w:t xml:space="preserve">Systém </w:t>
      </w:r>
      <w:r w:rsidR="00D2723D" w:rsidRPr="00244491">
        <w:t>ARACHNE</w:t>
      </w:r>
      <w:r w:rsidR="008D6FAD" w:rsidRPr="00244491">
        <w:t xml:space="preserve"> je </w:t>
      </w:r>
      <w:r w:rsidR="001D1791" w:rsidRPr="00244491">
        <w:t>používateľom dostupný</w:t>
      </w:r>
      <w:ins w:id="120" w:author="Adriana Giménez" w:date="2021-04-30T23:45:00Z">
        <w:r w:rsidR="0064130D">
          <w:t xml:space="preserve"> </w:t>
        </w:r>
      </w:ins>
      <w:del w:id="121" w:author="Adriana Giménez" w:date="2021-04-30T23:45:00Z">
        <w:r w:rsidR="001D1791" w:rsidRPr="00244491" w:rsidDel="0064130D">
          <w:delText>:</w:delText>
        </w:r>
      </w:del>
    </w:p>
    <w:p w14:paraId="2C436068" w14:textId="42BD3FFF" w:rsidR="008D6FAD" w:rsidRPr="00244491" w:rsidDel="0064130D" w:rsidRDefault="001D1791">
      <w:pPr>
        <w:pStyle w:val="Odsekzoznamu"/>
        <w:numPr>
          <w:ilvl w:val="0"/>
          <w:numId w:val="84"/>
        </w:numPr>
        <w:spacing w:before="120" w:after="120"/>
        <w:contextualSpacing w:val="0"/>
        <w:jc w:val="both"/>
        <w:rPr>
          <w:del w:id="122" w:author="Adriana Giménez" w:date="2021-04-30T23:45:00Z"/>
        </w:rPr>
      </w:pPr>
      <w:del w:id="123" w:author="Adriana Giménez" w:date="2021-04-30T23:45:00Z">
        <w:r w:rsidRPr="00244491" w:rsidDel="0064130D">
          <w:delText xml:space="preserve">vo forme </w:delText>
        </w:r>
        <w:r w:rsidR="00D2723D" w:rsidRPr="00244491" w:rsidDel="0064130D">
          <w:delText>ARACHNE</w:delText>
        </w:r>
        <w:r w:rsidR="008D6FAD" w:rsidRPr="00244491" w:rsidDel="0064130D">
          <w:delText xml:space="preserve"> klienta</w:delText>
        </w:r>
        <w:r w:rsidRPr="00244491" w:rsidDel="0064130D">
          <w:delText xml:space="preserve"> nainštalovaného na pracovnej stanici používateľa - d</w:delText>
        </w:r>
        <w:r w:rsidR="008D6FAD" w:rsidRPr="00244491" w:rsidDel="0064130D">
          <w:delText xml:space="preserve">istribúciu a inštaláciu inštalačného súboru </w:delText>
        </w:r>
        <w:r w:rsidR="00D2723D" w:rsidRPr="00244491" w:rsidDel="0064130D">
          <w:delText>ARACHNE</w:delText>
        </w:r>
        <w:r w:rsidR="008D6FAD" w:rsidRPr="00244491" w:rsidDel="0064130D">
          <w:delText xml:space="preserve"> pre používateľov v rámci svojho orgánu zabezpečuje Lokálny administrátor</w:delText>
        </w:r>
        <w:r w:rsidRPr="00244491" w:rsidDel="0064130D">
          <w:delText>;</w:delText>
        </w:r>
      </w:del>
    </w:p>
    <w:p w14:paraId="1F4119CB" w14:textId="1EC08F51" w:rsidR="001D1791" w:rsidRPr="00244491" w:rsidDel="00F47995" w:rsidRDefault="001D179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del w:id="124" w:author="Adriana Giménez" w:date="2021-04-30T23:47:00Z"/>
        </w:rPr>
        <w:pPrChange w:id="125" w:author="Adriana Giménez" w:date="2021-04-30T23:47:00Z">
          <w:pPr>
            <w:pStyle w:val="Odsekzoznamu"/>
            <w:numPr>
              <w:numId w:val="84"/>
            </w:numPr>
            <w:spacing w:before="120" w:after="120"/>
            <w:ind w:left="927" w:hanging="360"/>
            <w:contextualSpacing w:val="0"/>
            <w:jc w:val="both"/>
          </w:pPr>
        </w:pPrChange>
      </w:pPr>
      <w:r w:rsidRPr="00244491">
        <w:t xml:space="preserve">vo forme webového rozhrania </w:t>
      </w:r>
      <w:r w:rsidR="00387E40">
        <w:t xml:space="preserve">na adrese </w:t>
      </w:r>
      <w:r w:rsidR="00371A37">
        <w:fldChar w:fldCharType="begin"/>
      </w:r>
      <w:r w:rsidR="00371A37">
        <w:instrText xml:space="preserve"> HYPERLINK "https://webgate.ec.europa.eu/arachneweb" </w:instrText>
      </w:r>
      <w:r w:rsidR="00371A37">
        <w:fldChar w:fldCharType="separate"/>
      </w:r>
      <w:r w:rsidRPr="00244491">
        <w:rPr>
          <w:rStyle w:val="Hypertextovprepojenie"/>
        </w:rPr>
        <w:t>https://webgate.ec.europa.eu/arachneweb</w:t>
      </w:r>
      <w:r w:rsidR="00371A37">
        <w:rPr>
          <w:rStyle w:val="Hypertextovprepojenie"/>
        </w:rPr>
        <w:fldChar w:fldCharType="end"/>
      </w:r>
      <w:ins w:id="126" w:author="Adriana Giménez" w:date="2021-04-30T23:47:00Z">
        <w:r w:rsidR="00F47995" w:rsidRPr="00977928">
          <w:t>, ktorá používateľa automati</w:t>
        </w:r>
        <w:r w:rsidR="00F47995">
          <w:t>cky presmeruje na</w:t>
        </w:r>
      </w:ins>
      <w:del w:id="127" w:author="Adriana Giménez" w:date="2021-04-30T23:47:00Z">
        <w:r w:rsidRPr="00244491" w:rsidDel="00F47995">
          <w:delText>.</w:delText>
        </w:r>
      </w:del>
    </w:p>
    <w:p w14:paraId="2FD62E5A" w14:textId="2B016D59" w:rsidR="008D6FAD" w:rsidRPr="00244491" w:rsidRDefault="008D6FAD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del w:id="128" w:author="Adriana Giménez" w:date="2021-04-30T23:45:00Z">
        <w:r w:rsidRPr="00244491" w:rsidDel="0064130D">
          <w:delText>Po otvor</w:delText>
        </w:r>
        <w:r w:rsidR="00DA1D2B" w:rsidRPr="00244491" w:rsidDel="0064130D">
          <w:delText xml:space="preserve">ení </w:delText>
        </w:r>
        <w:r w:rsidR="001D1791" w:rsidRPr="00244491" w:rsidDel="0064130D">
          <w:delText xml:space="preserve">nainštalovaného </w:delText>
        </w:r>
        <w:r w:rsidR="00D2723D" w:rsidRPr="00244491" w:rsidDel="0064130D">
          <w:delText>ARACHNE</w:delText>
        </w:r>
        <w:r w:rsidR="001D1791" w:rsidRPr="00244491" w:rsidDel="0064130D">
          <w:delText xml:space="preserve"> klienta</w:delText>
        </w:r>
        <w:r w:rsidR="00DA1D2B" w:rsidRPr="00244491" w:rsidDel="0064130D">
          <w:delText xml:space="preserve">, </w:delText>
        </w:r>
        <w:r w:rsidR="001D1791" w:rsidRPr="00244491" w:rsidDel="0064130D">
          <w:delText xml:space="preserve">resp. po vložení </w:delText>
        </w:r>
        <w:r w:rsidR="00387E40" w:rsidDel="0064130D">
          <w:delText>adresy</w:delText>
        </w:r>
        <w:r w:rsidR="001D1791" w:rsidRPr="00244491" w:rsidDel="0064130D">
          <w:delText xml:space="preserve"> webové</w:delText>
        </w:r>
        <w:r w:rsidR="00387E40" w:rsidDel="0064130D">
          <w:delText>ho rozhrania</w:delText>
        </w:r>
        <w:r w:rsidR="001D1791" w:rsidRPr="00244491" w:rsidDel="0064130D">
          <w:delText xml:space="preserve"> ARACHNE, </w:delText>
        </w:r>
        <w:r w:rsidR="00DA1D2B" w:rsidRPr="00244491" w:rsidDel="0064130D">
          <w:delText>je p</w:delText>
        </w:r>
      </w:del>
      <w:del w:id="129" w:author="Adriana Giménez" w:date="2021-04-30T23:47:00Z">
        <w:r w:rsidR="00DA1D2B" w:rsidRPr="00244491" w:rsidDel="00F47995">
          <w:delText>oužívateľ prostredníctvom interne</w:delText>
        </w:r>
        <w:r w:rsidR="005109BD" w:rsidRPr="00244491" w:rsidDel="00F47995">
          <w:delText>t</w:delText>
        </w:r>
        <w:r w:rsidR="00DA1D2B" w:rsidRPr="00244491" w:rsidDel="00F47995">
          <w:delText>ového prehliadača automaticky presmerovaný na</w:delText>
        </w:r>
      </w:del>
      <w:del w:id="130" w:author="Adriana Giménez" w:date="2021-04-30T23:48:00Z">
        <w:r w:rsidR="00DA1D2B" w:rsidRPr="00244491" w:rsidDel="00F47995">
          <w:delText xml:space="preserve"> </w:delText>
        </w:r>
      </w:del>
      <w:ins w:id="131" w:author="Adriana Giménez" w:date="2021-04-30T23:48:00Z">
        <w:r w:rsidR="00F47995">
          <w:t xml:space="preserve"> </w:t>
        </w:r>
      </w:ins>
      <w:r w:rsidR="00DA1D2B" w:rsidRPr="00244491">
        <w:t>prihlasovaciu stránku Centrálneho Autentifikačného Systému Európskej komisie</w:t>
      </w:r>
      <w:ins w:id="132" w:author="Adriana Giménez" w:date="2021-04-30T23:49:00Z">
        <w:r w:rsidR="00F47995">
          <w:t xml:space="preserve"> (ECAS)</w:t>
        </w:r>
      </w:ins>
      <w:ins w:id="133" w:author="Adriana Giménez" w:date="2021-04-30T23:48:00Z">
        <w:r w:rsidR="00F47995">
          <w:t>. Po zadaní prihlasovacích údajov</w:t>
        </w:r>
      </w:ins>
      <w:ins w:id="134" w:author="Adriana Giménez" w:date="2021-04-30T23:49:00Z">
        <w:r w:rsidR="00F47995">
          <w:t xml:space="preserve"> do služieb ECAS (EU </w:t>
        </w:r>
        <w:proofErr w:type="spellStart"/>
        <w:r w:rsidR="00F47995">
          <w:t>Loginu</w:t>
        </w:r>
        <w:proofErr w:type="spellEnd"/>
        <w:r w:rsidR="00F47995">
          <w:t xml:space="preserve"> a hesla)</w:t>
        </w:r>
      </w:ins>
      <w:ins w:id="135" w:author="Adriana Giménez" w:date="2021-04-30T23:48:00Z">
        <w:r w:rsidR="00F47995">
          <w:t xml:space="preserve"> </w:t>
        </w:r>
      </w:ins>
      <w:ins w:id="136" w:author="Adriana Giménez" w:date="2021-04-30T23:49:00Z">
        <w:r w:rsidR="00F47995">
          <w:t>je používateľ automaticky presmerovaný do webovej aplikácie ARACHNE.</w:t>
        </w:r>
      </w:ins>
      <w:del w:id="137" w:author="Adriana Giménez" w:date="2021-04-30T23:49:00Z">
        <w:r w:rsidR="00DA1D2B" w:rsidRPr="00244491" w:rsidDel="00F47995">
          <w:delText>, kde zadá svoj</w:delText>
        </w:r>
        <w:r w:rsidR="009C6C22" w:rsidRPr="00244491" w:rsidDel="00F47995">
          <w:delText>e prihlasovacie údaje</w:delText>
        </w:r>
      </w:del>
      <w:del w:id="138" w:author="Adriana Giménez" w:date="2021-04-30T23:46:00Z">
        <w:r w:rsidR="00DA1D2B" w:rsidRPr="00244491" w:rsidDel="0064130D">
          <w:delText>. Po</w:delText>
        </w:r>
        <w:r w:rsidR="002D214A" w:rsidRPr="00244491" w:rsidDel="0064130D">
          <w:delText> </w:delText>
        </w:r>
        <w:r w:rsidR="00DA1D2B" w:rsidRPr="00244491" w:rsidDel="0064130D">
          <w:delText xml:space="preserve">korektnom zadaní prihlasovacích údajov je možné </w:delText>
        </w:r>
        <w:r w:rsidR="00B5066A" w:rsidRPr="00244491" w:rsidDel="0064130D">
          <w:delText xml:space="preserve">okno </w:delText>
        </w:r>
        <w:r w:rsidR="00DA1D2B" w:rsidRPr="00244491" w:rsidDel="0064130D">
          <w:delText xml:space="preserve">internetového prehliadača zavrieť a vstúpiť do aplikácie </w:delText>
        </w:r>
        <w:r w:rsidR="00D2723D" w:rsidRPr="00244491" w:rsidDel="0064130D">
          <w:delText>ARACHNE</w:delText>
        </w:r>
        <w:r w:rsidR="00DA1D2B" w:rsidRPr="00244491" w:rsidDel="0064130D">
          <w:delText xml:space="preserve">. </w:delText>
        </w:r>
      </w:del>
    </w:p>
    <w:p w14:paraId="46BD11DB" w14:textId="77777777" w:rsidR="00CB6EDF" w:rsidRPr="00244491" w:rsidRDefault="00CB6EDF" w:rsidP="00BC2571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244491">
        <w:t xml:space="preserve">V prípade </w:t>
      </w:r>
      <w:r w:rsidRPr="00244491">
        <w:rPr>
          <w:b/>
        </w:rPr>
        <w:t>straty hesla</w:t>
      </w:r>
      <w:r w:rsidRPr="00244491">
        <w:t xml:space="preserve"> </w:t>
      </w:r>
      <w:r w:rsidR="005C72B6" w:rsidRPr="00244491">
        <w:t xml:space="preserve">k EU </w:t>
      </w:r>
      <w:proofErr w:type="spellStart"/>
      <w:r w:rsidR="005C72B6" w:rsidRPr="00244491">
        <w:t>Login</w:t>
      </w:r>
      <w:proofErr w:type="spellEnd"/>
      <w:r w:rsidR="005C72B6" w:rsidRPr="00244491">
        <w:t xml:space="preserve">-u, </w:t>
      </w:r>
      <w:r w:rsidRPr="00244491">
        <w:t>je potrebné riadiť sa nasledovným postupom:</w:t>
      </w:r>
    </w:p>
    <w:p w14:paraId="5E62CC42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 xml:space="preserve">na stránke </w:t>
      </w:r>
      <w:hyperlink r:id="rId22" w:history="1">
        <w:r w:rsidRPr="00244491">
          <w:rPr>
            <w:rStyle w:val="Hypertextovprepojenie"/>
          </w:rPr>
          <w:t>https://webgate.ec.europa.eu/cas/init/passwordResetRequest.cgi</w:t>
        </w:r>
      </w:hyperlink>
      <w:r w:rsidRPr="00244491" w:rsidDel="004E2308">
        <w:rPr>
          <w:rStyle w:val="Odkaznakomentr"/>
          <w:sz w:val="20"/>
          <w:szCs w:val="20"/>
        </w:rPr>
        <w:t xml:space="preserve"> </w:t>
      </w:r>
      <w:r w:rsidRPr="00244491">
        <w:t>(zvolená doména „</w:t>
      </w:r>
      <w:proofErr w:type="spellStart"/>
      <w:r w:rsidRPr="00244491">
        <w:t>external</w:t>
      </w:r>
      <w:proofErr w:type="spellEnd"/>
      <w:r w:rsidRPr="00244491">
        <w:t xml:space="preserve">“) vyplniť email viažuci sa k svojmu EU  </w:t>
      </w:r>
      <w:proofErr w:type="spellStart"/>
      <w:r w:rsidRPr="00244491">
        <w:t>Login</w:t>
      </w:r>
      <w:proofErr w:type="spellEnd"/>
      <w:r w:rsidRPr="00244491">
        <w:t>-u a v ďalšom kroku opísať kontrolný kód;</w:t>
      </w:r>
    </w:p>
    <w:p w14:paraId="0F42E7AE" w14:textId="77777777" w:rsidR="00CB6EDF" w:rsidRPr="00244491" w:rsidRDefault="00CB6EDF" w:rsidP="00BC2571">
      <w:pPr>
        <w:pStyle w:val="Odsekzoznamu"/>
        <w:numPr>
          <w:ilvl w:val="1"/>
          <w:numId w:val="12"/>
        </w:numPr>
        <w:spacing w:before="120" w:after="120"/>
        <w:ind w:left="851" w:hanging="425"/>
        <w:jc w:val="both"/>
      </w:pPr>
      <w:r w:rsidRPr="00244491">
        <w:t>na email používateľovi príde email s odkazom pre reset hesla (odkaz je platný po dobu 24 hodín).</w:t>
      </w:r>
    </w:p>
    <w:p w14:paraId="14BEC0AD" w14:textId="77777777" w:rsidR="003C3831" w:rsidRPr="00244491" w:rsidRDefault="003C3831" w:rsidP="00E928FB">
      <w:pPr>
        <w:pStyle w:val="Nadpis1"/>
      </w:pPr>
      <w:bookmarkStart w:id="139" w:name="_Toc505844261"/>
      <w:bookmarkStart w:id="140" w:name="_Toc505855771"/>
      <w:bookmarkStart w:id="141" w:name="_Toc505950717"/>
      <w:bookmarkStart w:id="142" w:name="_Toc505955027"/>
      <w:bookmarkStart w:id="143" w:name="_Toc505958505"/>
      <w:bookmarkStart w:id="144" w:name="_Toc505844262"/>
      <w:bookmarkStart w:id="145" w:name="_Toc505855772"/>
      <w:bookmarkStart w:id="146" w:name="_Toc505950718"/>
      <w:bookmarkStart w:id="147" w:name="_Toc505955028"/>
      <w:bookmarkStart w:id="148" w:name="_Toc505958506"/>
      <w:bookmarkStart w:id="149" w:name="_Toc7435162"/>
      <w:bookmarkStart w:id="150" w:name="_Toc414266834"/>
      <w:bookmarkStart w:id="151" w:name="_Toc417905945"/>
      <w:bookmarkEnd w:id="41"/>
      <w:bookmarkEnd w:id="42"/>
      <w:bookmarkEnd w:id="11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244491">
        <w:lastRenderedPageBreak/>
        <w:t xml:space="preserve">Povinnosti používateľa </w:t>
      </w:r>
      <w:r w:rsidR="00D2723D" w:rsidRPr="00244491">
        <w:t>ARACHNE</w:t>
      </w:r>
      <w:bookmarkEnd w:id="149"/>
    </w:p>
    <w:p w14:paraId="74F264BE" w14:textId="7188076A" w:rsidR="006D4B68" w:rsidRPr="00244491" w:rsidRDefault="003C3831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t>Používateľ</w:t>
      </w:r>
      <w:r w:rsidR="00424CE3" w:rsidRPr="00244491">
        <w:t xml:space="preserve"> </w:t>
      </w:r>
      <w:r w:rsidR="00D2723D" w:rsidRPr="00244491">
        <w:t>ARACHNE</w:t>
      </w:r>
      <w:r w:rsidR="00424CE3" w:rsidRPr="00244491">
        <w:t xml:space="preserve"> zodpovedá za </w:t>
      </w:r>
      <w:r w:rsidR="006D4B68" w:rsidRPr="00244491">
        <w:t xml:space="preserve">správnosť a </w:t>
      </w:r>
      <w:r w:rsidR="00424CE3" w:rsidRPr="00244491">
        <w:t>aktuálnosť</w:t>
      </w:r>
      <w:r w:rsidRPr="00244491">
        <w:t xml:space="preserve"> </w:t>
      </w:r>
      <w:r w:rsidR="006D4B68" w:rsidRPr="00244491">
        <w:t xml:space="preserve">svojich </w:t>
      </w:r>
      <w:r w:rsidRPr="00244491">
        <w:t>kontaktných údajov</w:t>
      </w:r>
      <w:r w:rsidR="00CE1CD6" w:rsidRPr="00244491">
        <w:t xml:space="preserve"> pre svoje  EU </w:t>
      </w:r>
      <w:proofErr w:type="spellStart"/>
      <w:r w:rsidR="00CE1CD6" w:rsidRPr="00244491">
        <w:t>Login</w:t>
      </w:r>
      <w:proofErr w:type="spellEnd"/>
      <w:r w:rsidR="00CE1CD6" w:rsidRPr="00244491">
        <w:t xml:space="preserve"> konto</w:t>
      </w:r>
      <w:r w:rsidRPr="00244491">
        <w:t xml:space="preserve">. </w:t>
      </w:r>
      <w:r w:rsidR="006D4B68" w:rsidRPr="00244491">
        <w:t xml:space="preserve">V prípade zmeny kontaktných údajov, je používateľ povinný vykonať ich aktualizáciu v nastaveniach svojho EU </w:t>
      </w:r>
      <w:proofErr w:type="spellStart"/>
      <w:r w:rsidR="006D4B68" w:rsidRPr="00244491">
        <w:t>Loginu</w:t>
      </w:r>
      <w:proofErr w:type="spellEnd"/>
      <w:r w:rsidR="006D4B68" w:rsidRPr="00244491">
        <w:t xml:space="preserve">: </w:t>
      </w:r>
      <w:hyperlink r:id="rId23" w:history="1">
        <w:r w:rsidR="006D4B68" w:rsidRPr="00244491">
          <w:rPr>
            <w:rStyle w:val="Hypertextovprepojenie"/>
          </w:rPr>
          <w:t>https://webgate.ec.europa.eu/cas/userdata/myAccount.cgi</w:t>
        </w:r>
      </w:hyperlink>
      <w:r w:rsidR="006D4B68" w:rsidRPr="00244491">
        <w:t xml:space="preserve">. Zároveň je používateľ povinný informovať o týchto zmenách príslušného Lokálneho administrátora </w:t>
      </w:r>
      <w:r w:rsidR="00D2723D" w:rsidRPr="00244491">
        <w:t>ARACHNE</w:t>
      </w:r>
      <w:r w:rsidR="006D4B68" w:rsidRPr="00244491">
        <w:t xml:space="preserve">, ktorý vykoná aktualizáciu </w:t>
      </w:r>
      <w:del w:id="152" w:author="Adriana Giménez" w:date="2021-04-30T23:50:00Z">
        <w:r w:rsidR="005C72B6" w:rsidRPr="00244491" w:rsidDel="00F47995">
          <w:delText xml:space="preserve">týchto </w:delText>
        </w:r>
      </w:del>
      <w:ins w:id="153" w:author="Adriana Giménez" w:date="2021-04-30T23:50:00Z">
        <w:r w:rsidR="00F47995">
          <w:t>príslušných</w:t>
        </w:r>
        <w:r w:rsidR="00F47995" w:rsidRPr="00244491">
          <w:t xml:space="preserve"> </w:t>
        </w:r>
      </w:ins>
      <w:r w:rsidR="006D4B68" w:rsidRPr="00244491">
        <w:t>údajov</w:t>
      </w:r>
      <w:r w:rsidR="00B5066A" w:rsidRPr="00244491">
        <w:t xml:space="preserve"> v UMM</w:t>
      </w:r>
      <w:r w:rsidR="006D4B68" w:rsidRPr="00244491">
        <w:rPr>
          <w:rStyle w:val="Odkaznapoznmkupodiarou"/>
          <w:rFonts w:eastAsiaTheme="majorEastAsia"/>
        </w:rPr>
        <w:footnoteReference w:id="14"/>
      </w:r>
      <w:r w:rsidR="006D4B68" w:rsidRPr="00244491">
        <w:t xml:space="preserve">. </w:t>
      </w:r>
    </w:p>
    <w:p w14:paraId="120FBA32" w14:textId="77777777" w:rsidR="00E928FB" w:rsidRPr="00244491" w:rsidRDefault="006D4B68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244491">
        <w:rPr>
          <w:rStyle w:val="hps"/>
        </w:rPr>
        <w:t>P</w:t>
      </w:r>
      <w:r w:rsidR="00CF2DF1" w:rsidRPr="00244491">
        <w:rPr>
          <w:rStyle w:val="hps"/>
        </w:rPr>
        <w:t xml:space="preserve">oužívateľ 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je povinný </w:t>
      </w:r>
      <w:r w:rsidR="002C3BF4" w:rsidRPr="00244491">
        <w:rPr>
          <w:rStyle w:val="hps"/>
        </w:rPr>
        <w:t xml:space="preserve">riadiť sa </w:t>
      </w:r>
      <w:r w:rsidR="00CF2DF1" w:rsidRPr="00244491">
        <w:rPr>
          <w:rStyle w:val="hps"/>
        </w:rPr>
        <w:t>pri práci s </w:t>
      </w:r>
      <w:r w:rsidR="00D2723D" w:rsidRPr="00244491">
        <w:rPr>
          <w:rStyle w:val="hps"/>
        </w:rPr>
        <w:t>ARACHNE</w:t>
      </w:r>
      <w:r w:rsidR="00CF2DF1" w:rsidRPr="00244491">
        <w:rPr>
          <w:rStyle w:val="hps"/>
        </w:rPr>
        <w:t xml:space="preserve"> dokumentami uvedenými v kapitole 1</w:t>
      </w:r>
      <w:r w:rsidR="00B5066A" w:rsidRPr="00244491">
        <w:rPr>
          <w:rStyle w:val="hps"/>
        </w:rPr>
        <w:t xml:space="preserve"> </w:t>
      </w:r>
      <w:r w:rsidR="00CF2DF1" w:rsidRPr="00244491">
        <w:rPr>
          <w:rStyle w:val="hps"/>
        </w:rPr>
        <w:t>tohto usmernenia.</w:t>
      </w:r>
    </w:p>
    <w:p w14:paraId="0066DCAC" w14:textId="77777777" w:rsidR="00E928FB" w:rsidRPr="00244491" w:rsidRDefault="00E928FB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bookmarkStart w:id="154" w:name="_Toc394670752"/>
      <w:r w:rsidRPr="00244491">
        <w:t xml:space="preserve">Používateľ </w:t>
      </w:r>
      <w:r w:rsidR="00D2723D" w:rsidRPr="00244491">
        <w:t>ARACHNE</w:t>
      </w:r>
      <w:r w:rsidRPr="00244491">
        <w:t xml:space="preserve"> nesmie poskytnúť svoje prihlasovacie údaje inej osobe a nesie zodpovednosť za ich prípadné zneužitie. </w:t>
      </w:r>
      <w:r w:rsidR="005C72B6" w:rsidRPr="00244491">
        <w:t xml:space="preserve">Používateľ </w:t>
      </w:r>
      <w:r w:rsidR="00D2723D" w:rsidRPr="00244491">
        <w:t>ARACHNE</w:t>
      </w:r>
      <w:r w:rsidR="005C72B6" w:rsidRPr="00244491">
        <w:t xml:space="preserve"> je</w:t>
      </w:r>
      <w:r w:rsidRPr="00244491">
        <w:t xml:space="preserve"> zodpovedný za všetky úkony vykonané v </w:t>
      </w:r>
      <w:r w:rsidR="00D2723D" w:rsidRPr="00244491">
        <w:t>ARACHNE</w:t>
      </w:r>
      <w:r w:rsidRPr="00244491">
        <w:t xml:space="preserve"> pod </w:t>
      </w:r>
      <w:r w:rsidR="005C72B6" w:rsidRPr="00244491">
        <w:t>jeho</w:t>
      </w:r>
      <w:r w:rsidRPr="00244491">
        <w:t xml:space="preserve"> používateľským menom a heslom, a to aj v prípade ak tieto úkony boli pod jeho menom vykonané inou osobou. </w:t>
      </w:r>
    </w:p>
    <w:p w14:paraId="55845A6B" w14:textId="2E80BC56" w:rsidR="00BC59EF" w:rsidRPr="001735B4" w:rsidRDefault="00BC59EF" w:rsidP="00BC2571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b/>
        </w:rPr>
      </w:pPr>
      <w:r w:rsidRPr="001735B4">
        <w:rPr>
          <w:rStyle w:val="hps"/>
          <w:b/>
        </w:rPr>
        <w:t xml:space="preserve">V prípade technických problémov s ARACHNE klientom, s prístupom do ARACHNE, </w:t>
      </w:r>
      <w:r w:rsidR="00F20B7E" w:rsidRPr="001735B4">
        <w:rPr>
          <w:rStyle w:val="hps"/>
          <w:b/>
        </w:rPr>
        <w:t xml:space="preserve">v prípade potreby metodického usmernenia </w:t>
      </w:r>
      <w:r w:rsidR="005E0306" w:rsidRPr="00244491">
        <w:rPr>
          <w:rStyle w:val="hps"/>
          <w:b/>
        </w:rPr>
        <w:t xml:space="preserve">pri práci s ARACHNE </w:t>
      </w:r>
      <w:r w:rsidR="00F20B7E" w:rsidRPr="001735B4">
        <w:rPr>
          <w:rStyle w:val="hps"/>
          <w:b/>
        </w:rPr>
        <w:t xml:space="preserve">alebo v prípade zistenia chyby v dátach nachádzajúcich sa v ARACHNE, </w:t>
      </w:r>
      <w:r w:rsidRPr="001735B4">
        <w:rPr>
          <w:rStyle w:val="hps"/>
          <w:b/>
        </w:rPr>
        <w:t>sa používateľ ARACHNE obracia výlučne na svojho Lokálneho administrátora</w:t>
      </w:r>
      <w:r w:rsidR="00387E40">
        <w:rPr>
          <w:rStyle w:val="hps"/>
          <w:b/>
        </w:rPr>
        <w:t>, resp. na kontaktnú osobu ARACHNE (v prípade prierezových orgánov)</w:t>
      </w:r>
      <w:r w:rsidR="002A6999" w:rsidRPr="00244491">
        <w:rPr>
          <w:rStyle w:val="hps"/>
          <w:b/>
        </w:rPr>
        <w:t>.</w:t>
      </w:r>
    </w:p>
    <w:p w14:paraId="052C510F" w14:textId="4DA2B028" w:rsidR="0067228C" w:rsidRPr="0003425D" w:rsidRDefault="0067228C" w:rsidP="00E928FB">
      <w:pPr>
        <w:pStyle w:val="Nadpis1"/>
      </w:pPr>
      <w:bookmarkStart w:id="155" w:name="_Toc414266843"/>
      <w:bookmarkStart w:id="156" w:name="_Toc417905954"/>
      <w:bookmarkStart w:id="157" w:name="_Toc7435163"/>
      <w:bookmarkEnd w:id="150"/>
      <w:bookmarkEnd w:id="151"/>
      <w:bookmarkEnd w:id="154"/>
      <w:r w:rsidRPr="0003425D">
        <w:t>Zoznam príloh</w:t>
      </w:r>
      <w:bookmarkEnd w:id="155"/>
      <w:bookmarkEnd w:id="156"/>
      <w:bookmarkEnd w:id="157"/>
    </w:p>
    <w:p w14:paraId="102E6420" w14:textId="25C5A63F" w:rsidR="009C15C2" w:rsidRPr="0003425D" w:rsidRDefault="009A7ED3" w:rsidP="00BC2571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03425D">
        <w:t xml:space="preserve">Formulár žiadosti o prístup do </w:t>
      </w:r>
      <w:r w:rsidR="00D2723D" w:rsidRPr="0003425D">
        <w:t>ARACHNE</w:t>
      </w:r>
      <w:r w:rsidR="006C13A6" w:rsidRPr="0003425D">
        <w:t xml:space="preserve"> </w:t>
      </w:r>
      <w:r w:rsidR="001E641D" w:rsidRPr="0003425D">
        <w:t>(aktualizovaný k</w:t>
      </w:r>
      <w:del w:id="158" w:author="Adriana Giménez" w:date="2021-05-04T00:32:00Z">
        <w:r w:rsidR="001E641D" w:rsidRPr="0003425D" w:rsidDel="008C3678">
          <w:delText> </w:delText>
        </w:r>
      </w:del>
      <w:ins w:id="159" w:author="Adriana Giménez" w:date="2021-05-04T00:32:00Z">
        <w:r w:rsidR="008C3678" w:rsidRPr="0003425D">
          <w:t> </w:t>
        </w:r>
      </w:ins>
      <w:del w:id="160" w:author="Adriana Giménez" w:date="2021-05-04T00:32:00Z">
        <w:r w:rsidR="001E641D" w:rsidRPr="0003425D" w:rsidDel="008C3678">
          <w:delText>31.10.2019</w:delText>
        </w:r>
      </w:del>
      <w:ins w:id="161" w:author="Adriana Giménez" w:date="2021-05-04T00:32:00Z">
        <w:r w:rsidR="008C3678" w:rsidRPr="0003425D">
          <w:t>1</w:t>
        </w:r>
      </w:ins>
      <w:ins w:id="162" w:author="Adriana Giménez" w:date="2021-05-18T12:09:00Z">
        <w:r w:rsidR="0003425D" w:rsidRPr="0003425D">
          <w:t>8</w:t>
        </w:r>
      </w:ins>
      <w:ins w:id="163" w:author="Adriana Giménez" w:date="2021-05-04T00:32:00Z">
        <w:r w:rsidR="008C3678" w:rsidRPr="0003425D">
          <w:t>.5.2021</w:t>
        </w:r>
      </w:ins>
      <w:r w:rsidR="001E641D" w:rsidRPr="0003425D">
        <w:t>)</w:t>
      </w:r>
    </w:p>
    <w:p w14:paraId="5EC3DFE6" w14:textId="35AF036C" w:rsidR="00F2130F" w:rsidRPr="0003425D" w:rsidRDefault="00F2130F" w:rsidP="000169B5">
      <w:pPr>
        <w:pStyle w:val="Odsekzoznamu"/>
        <w:numPr>
          <w:ilvl w:val="0"/>
          <w:numId w:val="17"/>
        </w:numPr>
        <w:spacing w:before="120" w:after="120"/>
        <w:ind w:left="426" w:hanging="426"/>
        <w:contextualSpacing w:val="0"/>
        <w:jc w:val="both"/>
      </w:pPr>
      <w:r w:rsidRPr="0003425D">
        <w:t xml:space="preserve">Formulár </w:t>
      </w:r>
      <w:r w:rsidR="00CF127A" w:rsidRPr="0003425D">
        <w:t xml:space="preserve">evidencie </w:t>
      </w:r>
      <w:r w:rsidRPr="0003425D">
        <w:t xml:space="preserve">používateľských prístupov do </w:t>
      </w:r>
      <w:r w:rsidR="00D2723D" w:rsidRPr="0003425D">
        <w:t>ARACHNE</w:t>
      </w:r>
      <w:r w:rsidR="002A6999" w:rsidRPr="0003425D">
        <w:t xml:space="preserve"> </w:t>
      </w:r>
      <w:r w:rsidR="001E641D" w:rsidRPr="0003425D">
        <w:t>(aktualizovaný k </w:t>
      </w:r>
      <w:ins w:id="164" w:author="Adriana Giménez" w:date="2021-05-04T00:33:00Z">
        <w:r w:rsidR="008C3678" w:rsidRPr="0003425D">
          <w:t>1</w:t>
        </w:r>
      </w:ins>
      <w:ins w:id="165" w:author="Adriana Giménez" w:date="2021-05-18T12:09:00Z">
        <w:r w:rsidR="0003425D" w:rsidRPr="0003425D">
          <w:t>8</w:t>
        </w:r>
      </w:ins>
      <w:ins w:id="166" w:author="Adriana Giménez" w:date="2021-05-04T00:33:00Z">
        <w:r w:rsidR="008C3678" w:rsidRPr="0003425D">
          <w:t>.5.2021</w:t>
        </w:r>
      </w:ins>
      <w:del w:id="167" w:author="Adriana Giménez" w:date="2021-05-04T00:33:00Z">
        <w:r w:rsidR="001E641D" w:rsidRPr="0003425D" w:rsidDel="008C3678">
          <w:delText>31.10.2019</w:delText>
        </w:r>
      </w:del>
      <w:r w:rsidR="001E641D" w:rsidRPr="0003425D">
        <w:t>)</w:t>
      </w:r>
    </w:p>
    <w:sectPr w:rsidR="00F2130F" w:rsidRPr="0003425D" w:rsidSect="0062629C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65BB6" w14:textId="77777777" w:rsidR="000B7413" w:rsidRDefault="000B7413">
      <w:r>
        <w:separator/>
      </w:r>
    </w:p>
  </w:endnote>
  <w:endnote w:type="continuationSeparator" w:id="0">
    <w:p w14:paraId="38A927CD" w14:textId="77777777" w:rsidR="000B7413" w:rsidRDefault="000B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F2198" w14:textId="77777777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5BDBFA6" wp14:editId="0B6E27A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40A38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728C7CA" w14:textId="60F93796" w:rsidR="003952B3" w:rsidRPr="00CF60E2" w:rsidRDefault="003952B3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1BF35416" wp14:editId="60ED88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3425D">
          <w:rPr>
            <w:noProof/>
          </w:rPr>
          <w:t>11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0F90F" w14:textId="77777777" w:rsidR="000B7413" w:rsidRDefault="000B7413">
      <w:r>
        <w:separator/>
      </w:r>
    </w:p>
  </w:footnote>
  <w:footnote w:type="continuationSeparator" w:id="0">
    <w:p w14:paraId="4540F8DD" w14:textId="77777777" w:rsidR="000B7413" w:rsidRDefault="000B7413">
      <w:r>
        <w:continuationSeparator/>
      </w:r>
    </w:p>
  </w:footnote>
  <w:footnote w:id="1">
    <w:p w14:paraId="5D7D043D" w14:textId="507C1A82" w:rsidR="007E7791" w:rsidRPr="001735B4" w:rsidRDefault="007E7791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F76C9E">
        <w:rPr>
          <w:rFonts w:ascii="Times New Roman" w:hAnsi="Times New Roman"/>
        </w:rPr>
        <w:t>P</w:t>
      </w:r>
      <w:r w:rsidRPr="006F0085">
        <w:rPr>
          <w:rFonts w:ascii="Times New Roman" w:hAnsi="Times New Roman"/>
        </w:rPr>
        <w:t xml:space="preserve">rípadné rozšírenie </w:t>
      </w:r>
      <w:r>
        <w:rPr>
          <w:rFonts w:ascii="Times New Roman" w:hAnsi="Times New Roman"/>
          <w:lang w:val="sk-SK"/>
        </w:rPr>
        <w:t xml:space="preserve">zoznamu </w:t>
      </w:r>
      <w:r w:rsidRPr="006F0085">
        <w:rPr>
          <w:rFonts w:ascii="Times New Roman" w:hAnsi="Times New Roman"/>
        </w:rPr>
        <w:t xml:space="preserve">orgánov oprávnených na prístup do ARACHNE v podmienkach SR podlieha schváleniu zo strany </w:t>
      </w:r>
      <w:r>
        <w:rPr>
          <w:rFonts w:ascii="Times New Roman" w:hAnsi="Times New Roman"/>
          <w:lang w:val="sk-SK"/>
        </w:rPr>
        <w:t xml:space="preserve">ÚPPVII, </w:t>
      </w:r>
      <w:r w:rsidR="009C72F4">
        <w:rPr>
          <w:rFonts w:ascii="Times New Roman" w:hAnsi="Times New Roman"/>
          <w:lang w:val="sk-SK"/>
        </w:rPr>
        <w:t xml:space="preserve">v prípade potreby </w:t>
      </w:r>
      <w:r w:rsidR="009C72F4" w:rsidRPr="006F0085">
        <w:rPr>
          <w:rFonts w:ascii="Times New Roman" w:hAnsi="Times New Roman"/>
        </w:rPr>
        <w:t xml:space="preserve">po konzultácii </w:t>
      </w:r>
      <w:r w:rsidR="009C72F4">
        <w:rPr>
          <w:rFonts w:ascii="Times New Roman" w:hAnsi="Times New Roman"/>
          <w:lang w:val="sk-SK"/>
        </w:rPr>
        <w:t xml:space="preserve">s </w:t>
      </w:r>
      <w:r w:rsidR="009C72F4" w:rsidRPr="006F0085">
        <w:rPr>
          <w:rFonts w:ascii="Times New Roman" w:hAnsi="Times New Roman"/>
        </w:rPr>
        <w:t>EK</w:t>
      </w:r>
      <w:r w:rsidRPr="00746A1F">
        <w:rPr>
          <w:rFonts w:ascii="Times New Roman" w:hAnsi="Times New Roman"/>
        </w:rPr>
        <w:t>, a bude zohľadnené v</w:t>
      </w:r>
      <w:r>
        <w:rPr>
          <w:rFonts w:ascii="Times New Roman" w:hAnsi="Times New Roman"/>
        </w:rPr>
        <w:t xml:space="preserve"> najbližšej aktualizácii</w:t>
      </w:r>
      <w:r>
        <w:rPr>
          <w:rFonts w:ascii="Times New Roman" w:hAnsi="Times New Roman"/>
          <w:lang w:val="sk-SK"/>
        </w:rPr>
        <w:t xml:space="preserve"> usmernenia.</w:t>
      </w:r>
    </w:p>
  </w:footnote>
  <w:footnote w:id="2">
    <w:p w14:paraId="1399FB9B" w14:textId="77777777" w:rsidR="003952B3" w:rsidRPr="009D4F11" w:rsidRDefault="003952B3" w:rsidP="001735B4">
      <w:pPr>
        <w:pStyle w:val="Textpoznmkypodiarou"/>
        <w:spacing w:before="0" w:after="0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4F11">
        <w:rPr>
          <w:rFonts w:ascii="Times New Roman" w:hAnsi="Times New Roman"/>
          <w:lang w:val="sk-SK"/>
        </w:rPr>
        <w:t xml:space="preserve">V prípade nefunkčnosti, alebo neaktuálnosti </w:t>
      </w:r>
      <w:proofErr w:type="spellStart"/>
      <w:r w:rsidRPr="009D4F11">
        <w:rPr>
          <w:rFonts w:ascii="Times New Roman" w:hAnsi="Times New Roman"/>
          <w:lang w:val="sk-SK"/>
        </w:rPr>
        <w:t>linkov</w:t>
      </w:r>
      <w:proofErr w:type="spellEnd"/>
      <w:r w:rsidRPr="009D4F11">
        <w:rPr>
          <w:rFonts w:ascii="Times New Roman" w:hAnsi="Times New Roman"/>
          <w:lang w:val="sk-SK"/>
        </w:rPr>
        <w:t xml:space="preserve"> uvedených v tomto bode, </w:t>
      </w:r>
      <w:r>
        <w:rPr>
          <w:rFonts w:ascii="Times New Roman" w:hAnsi="Times New Roman"/>
          <w:lang w:val="sk-SK"/>
        </w:rPr>
        <w:t>používateľ si môže príslušný</w:t>
      </w:r>
      <w:r w:rsidRPr="009D4F11">
        <w:rPr>
          <w:rFonts w:ascii="Times New Roman" w:hAnsi="Times New Roman"/>
          <w:lang w:val="sk-SK"/>
        </w:rPr>
        <w:t xml:space="preserve"> dokument </w:t>
      </w:r>
      <w:r>
        <w:rPr>
          <w:rFonts w:ascii="Times New Roman" w:hAnsi="Times New Roman"/>
          <w:lang w:val="sk-SK"/>
        </w:rPr>
        <w:t>vyžiadať</w:t>
      </w:r>
      <w:r w:rsidRPr="009D4F11">
        <w:rPr>
          <w:rFonts w:ascii="Times New Roman" w:hAnsi="Times New Roman"/>
          <w:lang w:val="sk-SK"/>
        </w:rPr>
        <w:t xml:space="preserve"> o</w:t>
      </w:r>
      <w:r>
        <w:rPr>
          <w:rFonts w:ascii="Times New Roman" w:hAnsi="Times New Roman"/>
          <w:lang w:val="sk-SK"/>
        </w:rPr>
        <w:t>d svojho</w:t>
      </w:r>
      <w:r w:rsidRPr="009D4F11">
        <w:rPr>
          <w:rFonts w:ascii="Times New Roman" w:hAnsi="Times New Roman"/>
          <w:lang w:val="sk-SK"/>
        </w:rPr>
        <w:t> lokálneho administrátora</w:t>
      </w:r>
      <w:r>
        <w:rPr>
          <w:rFonts w:ascii="Times New Roman" w:hAnsi="Times New Roman"/>
          <w:lang w:val="sk-SK"/>
        </w:rPr>
        <w:t>.</w:t>
      </w:r>
      <w:r w:rsidRPr="009D4F11">
        <w:rPr>
          <w:rFonts w:ascii="Times New Roman" w:hAnsi="Times New Roman"/>
          <w:lang w:val="sk-SK"/>
        </w:rPr>
        <w:t xml:space="preserve"> </w:t>
      </w:r>
    </w:p>
  </w:footnote>
  <w:footnote w:id="3">
    <w:p w14:paraId="155614C5" w14:textId="77777777" w:rsidR="003952B3" w:rsidRPr="00092526" w:rsidDel="00FB5D12" w:rsidRDefault="003952B3">
      <w:pPr>
        <w:pStyle w:val="Textpoznmkypodiarou"/>
        <w:rPr>
          <w:del w:id="33" w:author="Adriana Giménez" w:date="2021-05-03T23:07:00Z"/>
          <w:rFonts w:ascii="Times New Roman" w:hAnsi="Times New Roman"/>
          <w:lang w:val="sk-SK"/>
        </w:rPr>
      </w:pPr>
      <w:del w:id="34" w:author="Adriana Giménez" w:date="2021-05-03T23:07:00Z">
        <w:r w:rsidRPr="00092526" w:rsidDel="00FB5D12">
          <w:rPr>
            <w:rStyle w:val="Odkaznapoznmkupodiarou"/>
            <w:rFonts w:ascii="Times New Roman" w:hAnsi="Times New Roman"/>
          </w:rPr>
          <w:footnoteRef/>
        </w:r>
        <w:r w:rsidRPr="00092526" w:rsidDel="00FB5D12">
          <w:rPr>
            <w:rFonts w:ascii="Times New Roman" w:hAnsi="Times New Roman"/>
          </w:rPr>
          <w:delText xml:space="preserve"> </w:delText>
        </w:r>
        <w:r w:rsidRPr="00092526" w:rsidDel="00FB5D12">
          <w:rPr>
            <w:rFonts w:ascii="Times New Roman" w:hAnsi="Times New Roman"/>
            <w:lang w:val="sk-SK"/>
          </w:rPr>
          <w:delText xml:space="preserve">Dokument sa vzťahuje </w:delText>
        </w:r>
        <w:r w:rsidDel="00FB5D12">
          <w:rPr>
            <w:rFonts w:ascii="Times New Roman" w:hAnsi="Times New Roman"/>
            <w:lang w:val="sk-SK"/>
          </w:rPr>
          <w:delText xml:space="preserve">výlučne </w:delText>
        </w:r>
        <w:r w:rsidRPr="00092526" w:rsidDel="00FB5D12">
          <w:rPr>
            <w:rFonts w:ascii="Times New Roman" w:hAnsi="Times New Roman"/>
            <w:lang w:val="sk-SK"/>
          </w:rPr>
          <w:delText>k </w:delText>
        </w:r>
        <w:r w:rsidDel="00FB5D12">
          <w:rPr>
            <w:rFonts w:ascii="Times New Roman" w:hAnsi="Times New Roman"/>
            <w:lang w:val="sk-SK"/>
          </w:rPr>
          <w:delText>povinnostiam</w:delText>
        </w:r>
        <w:r w:rsidRPr="00092526" w:rsidDel="00FB5D12">
          <w:rPr>
            <w:rFonts w:ascii="Times New Roman" w:hAnsi="Times New Roman"/>
            <w:lang w:val="sk-SK"/>
          </w:rPr>
          <w:delText xml:space="preserve"> Lokálneho </w:delText>
        </w:r>
        <w:r w:rsidDel="00FB5D12">
          <w:rPr>
            <w:rFonts w:ascii="Times New Roman" w:hAnsi="Times New Roman"/>
            <w:lang w:val="sk-SK"/>
          </w:rPr>
          <w:delText xml:space="preserve">administrátora </w:delText>
        </w:r>
        <w:r w:rsidRPr="00092526" w:rsidDel="00FB5D12">
          <w:rPr>
            <w:rFonts w:ascii="Times New Roman" w:hAnsi="Times New Roman"/>
            <w:lang w:val="sk-SK"/>
          </w:rPr>
          <w:delText>a Národného administrátora</w:delText>
        </w:r>
        <w:r w:rsidDel="00FB5D12">
          <w:rPr>
            <w:rFonts w:ascii="Times New Roman" w:hAnsi="Times New Roman"/>
            <w:lang w:val="sk-SK"/>
          </w:rPr>
          <w:delText>.</w:delText>
        </w:r>
        <w:r w:rsidRPr="00092526" w:rsidDel="00FB5D12">
          <w:rPr>
            <w:rFonts w:ascii="Times New Roman" w:hAnsi="Times New Roman"/>
            <w:lang w:val="sk-SK"/>
          </w:rPr>
          <w:delText xml:space="preserve"> </w:delText>
        </w:r>
      </w:del>
    </w:p>
  </w:footnote>
  <w:footnote w:id="4">
    <w:p w14:paraId="5239904E" w14:textId="77777777" w:rsidR="004764BF" w:rsidRPr="002D603D" w:rsidRDefault="004764BF" w:rsidP="004764BF">
      <w:pPr>
        <w:pStyle w:val="Textpoznmkypodiarou"/>
        <w:contextualSpacing/>
        <w:rPr>
          <w:rFonts w:ascii="Times New Roman" w:hAnsi="Times New Roman"/>
          <w:lang w:val="sk-SK"/>
        </w:rPr>
      </w:pPr>
      <w:r w:rsidRPr="002D603D">
        <w:rPr>
          <w:rStyle w:val="Odkaznapoznmkupodiarou"/>
          <w:rFonts w:ascii="Times New Roman" w:hAnsi="Times New Roman"/>
        </w:rPr>
        <w:footnoteRef/>
      </w:r>
      <w:r w:rsidRPr="002D603D">
        <w:rPr>
          <w:rFonts w:ascii="Times New Roman" w:hAnsi="Times New Roman"/>
        </w:rPr>
        <w:t xml:space="preserve"> </w:t>
      </w:r>
      <w:r w:rsidRPr="002D603D">
        <w:rPr>
          <w:rFonts w:ascii="Times New Roman" w:hAnsi="Times New Roman"/>
          <w:lang w:val="sk-SK"/>
        </w:rPr>
        <w:t xml:space="preserve">Zahŕňa </w:t>
      </w:r>
      <w:r>
        <w:rPr>
          <w:rFonts w:ascii="Times New Roman" w:hAnsi="Times New Roman"/>
          <w:lang w:val="sk-SK"/>
        </w:rPr>
        <w:t>aj používateľov zo SO implementujúcich OP, pre ktorý je príslušný Lokálny administrátor zadefinovaný.</w:t>
      </w:r>
    </w:p>
  </w:footnote>
  <w:footnote w:id="5">
    <w:p w14:paraId="24ECCAB4" w14:textId="18BA1322" w:rsidR="00F76C9E" w:rsidRPr="001735B4" w:rsidRDefault="00F76C9E">
      <w:pPr>
        <w:pStyle w:val="Textpoznmkypodiarou"/>
        <w:contextualSpacing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CF268D" w:rsidRPr="00F76C9E">
        <w:rPr>
          <w:rFonts w:ascii="Times New Roman" w:hAnsi="Times New Roman"/>
        </w:rPr>
        <w:t>P</w:t>
      </w:r>
      <w:r w:rsidR="00CF268D" w:rsidRPr="006F0085">
        <w:rPr>
          <w:rFonts w:ascii="Times New Roman" w:hAnsi="Times New Roman"/>
        </w:rPr>
        <w:t xml:space="preserve">rípadné rozšírenie </w:t>
      </w:r>
      <w:r w:rsidR="00CF268D">
        <w:rPr>
          <w:rFonts w:ascii="Times New Roman" w:hAnsi="Times New Roman"/>
          <w:lang w:val="sk-SK"/>
        </w:rPr>
        <w:t xml:space="preserve">zoznamu </w:t>
      </w:r>
      <w:del w:id="88" w:author="Adriana Giménez" w:date="2021-04-30T23:23:00Z">
        <w:r w:rsidR="00CF268D" w:rsidRPr="006F0085" w:rsidDel="00A760DC">
          <w:rPr>
            <w:rFonts w:ascii="Times New Roman" w:hAnsi="Times New Roman"/>
          </w:rPr>
          <w:delText xml:space="preserve">orgánov </w:delText>
        </w:r>
      </w:del>
      <w:ins w:id="89" w:author="Adriana Giménez" w:date="2021-04-30T23:23:00Z">
        <w:r w:rsidR="00A760DC">
          <w:rPr>
            <w:rFonts w:ascii="Times New Roman" w:hAnsi="Times New Roman"/>
            <w:lang w:val="sk-SK"/>
          </w:rPr>
          <w:t>organizácií</w:t>
        </w:r>
        <w:r w:rsidR="00A760DC" w:rsidRPr="006F0085">
          <w:rPr>
            <w:rFonts w:ascii="Times New Roman" w:hAnsi="Times New Roman"/>
          </w:rPr>
          <w:t xml:space="preserve"> </w:t>
        </w:r>
      </w:ins>
      <w:r w:rsidR="00CF268D" w:rsidRPr="006F0085">
        <w:rPr>
          <w:rFonts w:ascii="Times New Roman" w:hAnsi="Times New Roman"/>
        </w:rPr>
        <w:t xml:space="preserve">oprávnených na prístup do ARACHNE v podmienkach SR podlieha schváleniu zo strany </w:t>
      </w:r>
      <w:del w:id="90" w:author="Adriana Giménez" w:date="2021-04-30T23:23:00Z">
        <w:r w:rsidR="009C72F4" w:rsidDel="00A760DC">
          <w:rPr>
            <w:rFonts w:ascii="Times New Roman" w:hAnsi="Times New Roman"/>
            <w:lang w:val="sk-SK"/>
          </w:rPr>
          <w:delText>ÚPPVII</w:delText>
        </w:r>
      </w:del>
      <w:ins w:id="91" w:author="Adriana Giménez" w:date="2021-04-30T23:23:00Z">
        <w:r w:rsidR="00A760DC">
          <w:rPr>
            <w:rFonts w:ascii="Times New Roman" w:hAnsi="Times New Roman"/>
            <w:lang w:val="sk-SK"/>
          </w:rPr>
          <w:t>MIRRI</w:t>
        </w:r>
      </w:ins>
      <w:r w:rsidR="009C72F4">
        <w:rPr>
          <w:rFonts w:ascii="Times New Roman" w:hAnsi="Times New Roman"/>
          <w:lang w:val="sk-SK"/>
        </w:rPr>
        <w:t xml:space="preserve">, v prípade potreby </w:t>
      </w:r>
      <w:r w:rsidR="00CF268D" w:rsidRPr="006F0085">
        <w:rPr>
          <w:rFonts w:ascii="Times New Roman" w:hAnsi="Times New Roman"/>
        </w:rPr>
        <w:t xml:space="preserve">po konzultácii </w:t>
      </w:r>
      <w:r w:rsidR="00CF268D">
        <w:rPr>
          <w:rFonts w:ascii="Times New Roman" w:hAnsi="Times New Roman"/>
          <w:lang w:val="sk-SK"/>
        </w:rPr>
        <w:t xml:space="preserve">s </w:t>
      </w:r>
      <w:r w:rsidR="00CF268D" w:rsidRPr="006F0085">
        <w:rPr>
          <w:rFonts w:ascii="Times New Roman" w:hAnsi="Times New Roman"/>
        </w:rPr>
        <w:t>EK</w:t>
      </w:r>
      <w:r w:rsidR="00CF268D" w:rsidRPr="00746A1F">
        <w:rPr>
          <w:rFonts w:ascii="Times New Roman" w:hAnsi="Times New Roman"/>
        </w:rPr>
        <w:t>, a bude zohľadnené v</w:t>
      </w:r>
      <w:r w:rsidR="00CF268D">
        <w:rPr>
          <w:rFonts w:ascii="Times New Roman" w:hAnsi="Times New Roman"/>
        </w:rPr>
        <w:t xml:space="preserve"> najbližšej aktualizácii</w:t>
      </w:r>
      <w:r w:rsidR="00CF268D">
        <w:rPr>
          <w:rFonts w:ascii="Times New Roman" w:hAnsi="Times New Roman"/>
          <w:lang w:val="sk-SK"/>
        </w:rPr>
        <w:t xml:space="preserve"> usmernenia.</w:t>
      </w:r>
    </w:p>
  </w:footnote>
  <w:footnote w:id="6">
    <w:p w14:paraId="22678A88" w14:textId="01775C43" w:rsidR="003952B3" w:rsidRPr="000628BE" w:rsidRDefault="003952B3" w:rsidP="001735B4">
      <w:pPr>
        <w:pStyle w:val="Textpoznmkypodiarou"/>
        <w:spacing w:before="0" w:after="0" w:line="240" w:lineRule="atLeast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</w:rPr>
        <w:footnoteRef/>
      </w:r>
      <w:r w:rsidRPr="000628BE">
        <w:t xml:space="preserve"> </w:t>
      </w:r>
      <w:r w:rsidRPr="001735B4">
        <w:rPr>
          <w:rFonts w:ascii="Times New Roman" w:hAnsi="Times New Roman"/>
        </w:rPr>
        <w:t xml:space="preserve">Národný administrátor spravuje prístupy do ARACHNE za používateľov </w:t>
      </w:r>
      <w:r w:rsidR="00F23FBD">
        <w:rPr>
          <w:rFonts w:ascii="Times New Roman" w:hAnsi="Times New Roman"/>
          <w:lang w:val="sk-SK"/>
        </w:rPr>
        <w:t xml:space="preserve">orgánov prierezového charakteru, konkrétne </w:t>
      </w:r>
      <w:r w:rsidRPr="001735B4">
        <w:rPr>
          <w:rFonts w:ascii="Times New Roman" w:hAnsi="Times New Roman"/>
        </w:rPr>
        <w:t>CKO,</w:t>
      </w:r>
      <w:r w:rsidR="00D0543B" w:rsidRPr="001735B4">
        <w:rPr>
          <w:rFonts w:ascii="Times New Roman" w:hAnsi="Times New Roman"/>
        </w:rPr>
        <w:t xml:space="preserve"> CO, OA</w:t>
      </w:r>
      <w:r w:rsidR="00F23FBD">
        <w:rPr>
          <w:rFonts w:ascii="Times New Roman" w:hAnsi="Times New Roman"/>
          <w:lang w:val="sk-SK"/>
        </w:rPr>
        <w:t xml:space="preserve"> (ÚVA), </w:t>
      </w:r>
      <w:ins w:id="96" w:author="Adriana Giménez" w:date="2021-05-03T23:00:00Z">
        <w:r w:rsidR="00FB5D12" w:rsidRPr="00FB5D12">
          <w:rPr>
            <w:rFonts w:ascii="Times New Roman" w:hAnsi="Times New Roman"/>
            <w:lang w:val="sk-SK"/>
          </w:rPr>
          <w:t>Úrad vlády SR - OCKÚ OLAF</w:t>
        </w:r>
      </w:ins>
      <w:ins w:id="97" w:author="Adriana Giménez" w:date="2021-04-30T23:23:00Z">
        <w:r w:rsidR="00A760DC">
          <w:rPr>
            <w:rFonts w:ascii="Times New Roman" w:hAnsi="Times New Roman"/>
            <w:lang w:val="sk-SK"/>
          </w:rPr>
          <w:t xml:space="preserve">, </w:t>
        </w:r>
      </w:ins>
      <w:r w:rsidR="00F23FBD">
        <w:rPr>
          <w:rFonts w:ascii="Times New Roman" w:hAnsi="Times New Roman"/>
          <w:lang w:val="sk-SK"/>
        </w:rPr>
        <w:t xml:space="preserve">PMÚ. </w:t>
      </w:r>
      <w:r w:rsidRPr="000628BE">
        <w:rPr>
          <w:rFonts w:ascii="Times New Roman" w:hAnsi="Times New Roman"/>
          <w:lang w:val="sk-SK"/>
        </w:rPr>
        <w:t xml:space="preserve"> </w:t>
      </w:r>
    </w:p>
  </w:footnote>
  <w:footnote w:id="7">
    <w:p w14:paraId="793A4963" w14:textId="1C17EA44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EU </w:t>
      </w:r>
      <w:proofErr w:type="spellStart"/>
      <w:r w:rsidRPr="000628BE">
        <w:rPr>
          <w:rFonts w:ascii="Times New Roman" w:hAnsi="Times New Roman"/>
        </w:rPr>
        <w:t>Login</w:t>
      </w:r>
      <w:proofErr w:type="spellEnd"/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predstavuje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>užívateľský prístup do Centrálneho Autentifikačného Systému Európskej komisie (</w:t>
      </w:r>
      <w:proofErr w:type="spellStart"/>
      <w:r w:rsidRPr="000628BE">
        <w:rPr>
          <w:rFonts w:ascii="Times New Roman" w:hAnsi="Times New Roman"/>
        </w:rPr>
        <w:t>European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Commission</w:t>
      </w:r>
      <w:proofErr w:type="spellEnd"/>
      <w:r w:rsidRPr="000628BE">
        <w:rPr>
          <w:rFonts w:ascii="Times New Roman" w:hAnsi="Times New Roman"/>
        </w:rPr>
        <w:t xml:space="preserve"> </w:t>
      </w:r>
      <w:proofErr w:type="spellStart"/>
      <w:r w:rsidRPr="000628BE">
        <w:rPr>
          <w:rFonts w:ascii="Times New Roman" w:hAnsi="Times New Roman"/>
        </w:rPr>
        <w:t>Authentification</w:t>
      </w:r>
      <w:proofErr w:type="spellEnd"/>
      <w:r w:rsidRPr="000628BE">
        <w:rPr>
          <w:rFonts w:ascii="Times New Roman" w:hAnsi="Times New Roman"/>
        </w:rPr>
        <w:t xml:space="preserve"> Service</w:t>
      </w:r>
      <w:r w:rsidRPr="000628BE">
        <w:rPr>
          <w:rFonts w:ascii="Times New Roman" w:hAnsi="Times New Roman"/>
          <w:lang w:val="sk-SK"/>
        </w:rPr>
        <w:t xml:space="preserve"> – ECAS), ktorý umožňuje </w:t>
      </w:r>
      <w:r w:rsidR="00F845A4">
        <w:rPr>
          <w:rFonts w:ascii="Times New Roman" w:hAnsi="Times New Roman"/>
          <w:lang w:val="sk-SK"/>
        </w:rPr>
        <w:t>po</w:t>
      </w:r>
      <w:r w:rsidRPr="000628BE">
        <w:rPr>
          <w:rFonts w:ascii="Times New Roman" w:hAnsi="Times New Roman"/>
          <w:lang w:val="sk-SK"/>
        </w:rPr>
        <w:t xml:space="preserve">užívateľom prístup do širokej skupiny webových služieb EK </w:t>
      </w:r>
      <w:r w:rsidRPr="000628BE">
        <w:rPr>
          <w:rFonts w:ascii="Times New Roman" w:hAnsi="Times New Roman"/>
          <w:u w:val="single"/>
        </w:rPr>
        <w:t>(napr. SFC2007, SFC2014, CIRCABC</w:t>
      </w:r>
      <w:r w:rsidRPr="000628BE">
        <w:rPr>
          <w:rFonts w:ascii="Times New Roman" w:hAnsi="Times New Roman"/>
          <w:u w:val="single"/>
          <w:lang w:val="sk-SK"/>
        </w:rPr>
        <w:t xml:space="preserve">, </w:t>
      </w:r>
      <w:r>
        <w:rPr>
          <w:rFonts w:ascii="Times New Roman" w:hAnsi="Times New Roman"/>
          <w:u w:val="single"/>
          <w:lang w:val="sk-SK"/>
        </w:rPr>
        <w:t>ARACHNE</w:t>
      </w:r>
      <w:r w:rsidRPr="000628BE">
        <w:rPr>
          <w:rFonts w:ascii="Times New Roman" w:hAnsi="Times New Roman"/>
          <w:u w:val="single"/>
        </w:rPr>
        <w:t>)</w:t>
      </w:r>
      <w:r w:rsidRPr="000628BE">
        <w:rPr>
          <w:rFonts w:ascii="Times New Roman" w:hAnsi="Times New Roman"/>
          <w:u w:val="single"/>
          <w:lang w:val="sk-SK"/>
        </w:rPr>
        <w:t xml:space="preserve"> </w:t>
      </w:r>
      <w:r w:rsidRPr="000628BE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8">
    <w:p w14:paraId="4C1E4DD4" w14:textId="77777777" w:rsidR="003952B3" w:rsidRPr="000628BE" w:rsidRDefault="003952B3" w:rsidP="001735B4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Z dôvodu </w:t>
      </w:r>
      <w:r w:rsidRPr="000628BE">
        <w:rPr>
          <w:rFonts w:ascii="Times New Roman" w:hAnsi="Times New Roman"/>
          <w:lang w:val="sk-SK"/>
        </w:rPr>
        <w:t xml:space="preserve">umožniť administrátorom jednoduchšiu správu prístupov odporúčame pri vypĺňaní osobných údajov (meno, priezvisko) </w:t>
      </w:r>
      <w:r w:rsidRPr="000628BE">
        <w:rPr>
          <w:rFonts w:ascii="Times New Roman" w:hAnsi="Times New Roman"/>
          <w:u w:val="single"/>
          <w:lang w:val="sk-SK"/>
        </w:rPr>
        <w:t>nepoužívať diakritiku.</w:t>
      </w:r>
    </w:p>
  </w:footnote>
  <w:footnote w:id="9">
    <w:p w14:paraId="419CA963" w14:textId="4F8FF6A4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  <w:lang w:val="sk-SK"/>
        </w:rPr>
        <w:t xml:space="preserve"> ECAS UID – </w:t>
      </w:r>
      <w:proofErr w:type="spellStart"/>
      <w:r w:rsidRPr="000628BE">
        <w:rPr>
          <w:rFonts w:ascii="Times New Roman" w:hAnsi="Times New Roman"/>
          <w:lang w:val="sk-SK"/>
        </w:rPr>
        <w:t>European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Commission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Authentification</w:t>
      </w:r>
      <w:proofErr w:type="spellEnd"/>
      <w:r w:rsidRPr="000628BE">
        <w:rPr>
          <w:rFonts w:ascii="Times New Roman" w:hAnsi="Times New Roman"/>
          <w:lang w:val="sk-SK"/>
        </w:rPr>
        <w:t xml:space="preserve"> Service </w:t>
      </w:r>
      <w:proofErr w:type="spellStart"/>
      <w:r w:rsidRPr="000628BE">
        <w:rPr>
          <w:rFonts w:ascii="Times New Roman" w:hAnsi="Times New Roman"/>
          <w:lang w:val="sk-SK"/>
        </w:rPr>
        <w:t>Unique</w:t>
      </w:r>
      <w:proofErr w:type="spellEnd"/>
      <w:r w:rsidRPr="000628BE">
        <w:rPr>
          <w:rFonts w:ascii="Times New Roman" w:hAnsi="Times New Roman"/>
          <w:lang w:val="sk-SK"/>
        </w:rPr>
        <w:t xml:space="preserve"> </w:t>
      </w:r>
      <w:proofErr w:type="spellStart"/>
      <w:r w:rsidRPr="000628BE">
        <w:rPr>
          <w:rFonts w:ascii="Times New Roman" w:hAnsi="Times New Roman"/>
          <w:lang w:val="sk-SK"/>
        </w:rPr>
        <w:t>Identifier</w:t>
      </w:r>
      <w:proofErr w:type="spellEnd"/>
      <w:r w:rsidRPr="000628BE">
        <w:rPr>
          <w:rFonts w:ascii="Times New Roman" w:hAnsi="Times New Roman"/>
          <w:lang w:val="sk-SK"/>
        </w:rPr>
        <w:t xml:space="preserve"> užívateľ nájde svoj v</w:t>
      </w:r>
      <w:r w:rsidR="00BD5A28">
        <w:rPr>
          <w:rFonts w:ascii="Times New Roman" w:hAnsi="Times New Roman"/>
          <w:lang w:val="sk-SK"/>
        </w:rPr>
        <w:t xml:space="preserve"> 3. riadku v </w:t>
      </w:r>
      <w:r w:rsidRPr="000628BE">
        <w:rPr>
          <w:rFonts w:ascii="Times New Roman" w:hAnsi="Times New Roman"/>
          <w:lang w:val="sk-SK"/>
        </w:rPr>
        <w:t xml:space="preserve">správe svojho EU </w:t>
      </w:r>
      <w:proofErr w:type="spellStart"/>
      <w:r w:rsidRPr="000628BE">
        <w:rPr>
          <w:rFonts w:ascii="Times New Roman" w:hAnsi="Times New Roman"/>
          <w:lang w:val="sk-SK"/>
        </w:rPr>
        <w:t>Login</w:t>
      </w:r>
      <w:proofErr w:type="spellEnd"/>
      <w:r w:rsidRPr="000628BE">
        <w:rPr>
          <w:rFonts w:ascii="Times New Roman" w:hAnsi="Times New Roman"/>
          <w:lang w:val="sk-SK"/>
        </w:rPr>
        <w:t xml:space="preserve"> účtu na adrese: </w:t>
      </w:r>
      <w:hyperlink r:id="rId1" w:history="1">
        <w:r w:rsidRPr="000628BE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Pr="000628BE">
        <w:rPr>
          <w:rFonts w:ascii="Times New Roman" w:hAnsi="Times New Roman"/>
          <w:lang w:val="sk-SK"/>
        </w:rPr>
        <w:t>.</w:t>
      </w:r>
    </w:p>
  </w:footnote>
  <w:footnote w:id="10">
    <w:p w14:paraId="321B1FF8" w14:textId="77777777" w:rsidR="003952B3" w:rsidRPr="000628BE" w:rsidRDefault="003952B3" w:rsidP="000628BE">
      <w:pPr>
        <w:pStyle w:val="Textpoznmkypodiarou"/>
        <w:contextualSpacing/>
        <w:rPr>
          <w:rFonts w:ascii="Times New Roman" w:hAnsi="Times New Roman"/>
          <w:lang w:val="sk-SK"/>
        </w:rPr>
      </w:pPr>
      <w:r w:rsidRPr="000628BE">
        <w:rPr>
          <w:rStyle w:val="Odkaznapoznmkupodiarou"/>
          <w:rFonts w:ascii="Times New Roman" w:hAnsi="Times New Roman"/>
        </w:rPr>
        <w:footnoteRef/>
      </w:r>
      <w:r w:rsidRPr="000628BE">
        <w:rPr>
          <w:rFonts w:ascii="Times New Roman" w:hAnsi="Times New Roman"/>
        </w:rPr>
        <w:t xml:space="preserve"> </w:t>
      </w:r>
      <w:r w:rsidRPr="000628BE">
        <w:rPr>
          <w:rFonts w:ascii="Times New Roman" w:hAnsi="Times New Roman"/>
          <w:lang w:val="sk-SK"/>
        </w:rPr>
        <w:t xml:space="preserve">Podrobné informácie o správe prípadov sú obsiahnuté v používateľskej príručke </w:t>
      </w:r>
      <w:r>
        <w:rPr>
          <w:rFonts w:ascii="Times New Roman" w:hAnsi="Times New Roman"/>
          <w:lang w:val="sk-SK"/>
        </w:rPr>
        <w:t>ARACHNE</w:t>
      </w:r>
      <w:r w:rsidRPr="000628BE">
        <w:rPr>
          <w:rFonts w:ascii="Times New Roman" w:hAnsi="Times New Roman"/>
          <w:lang w:val="sk-SK"/>
        </w:rPr>
        <w:t>.</w:t>
      </w:r>
    </w:p>
  </w:footnote>
  <w:footnote w:id="11">
    <w:p w14:paraId="3BE42FBA" w14:textId="7A39A07A" w:rsidR="005E767E" w:rsidRPr="00884295" w:rsidRDefault="005E767E">
      <w:pPr>
        <w:pStyle w:val="Textpoznmkypodiarou"/>
        <w:contextualSpacing/>
        <w:rPr>
          <w:rFonts w:ascii="Times New Roman" w:hAnsi="Times New Roman"/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884295">
        <w:rPr>
          <w:rFonts w:ascii="Times New Roman" w:hAnsi="Times New Roman"/>
          <w:lang w:val="sk-SK"/>
        </w:rPr>
        <w:t xml:space="preserve">Uvedené znamená, že </w:t>
      </w:r>
      <w:r w:rsidR="00FB350F">
        <w:rPr>
          <w:rFonts w:ascii="Times New Roman" w:hAnsi="Times New Roman"/>
          <w:lang w:val="sk-SK"/>
        </w:rPr>
        <w:t xml:space="preserve">pre účely prehľadávania databáz ARACHNE, </w:t>
      </w:r>
      <w:r w:rsidR="00C812EF">
        <w:rPr>
          <w:rFonts w:ascii="Times New Roman" w:hAnsi="Times New Roman"/>
          <w:lang w:val="sk-SK"/>
        </w:rPr>
        <w:t xml:space="preserve">vizibilitu </w:t>
      </w:r>
      <w:r w:rsidR="00475D9D">
        <w:rPr>
          <w:rFonts w:ascii="Times New Roman" w:hAnsi="Times New Roman"/>
          <w:lang w:val="sk-SK"/>
        </w:rPr>
        <w:t>n</w:t>
      </w:r>
      <w:r w:rsidR="00847C2A">
        <w:rPr>
          <w:rFonts w:ascii="Times New Roman" w:hAnsi="Times New Roman"/>
          <w:lang w:val="sk-SK"/>
        </w:rPr>
        <w:t xml:space="preserve">a všetky OP môže používateľovi prideliť ktorýkoľvek z Lokálnych </w:t>
      </w:r>
      <w:r w:rsidR="00475D9D">
        <w:rPr>
          <w:rFonts w:ascii="Times New Roman" w:hAnsi="Times New Roman"/>
          <w:lang w:val="sk-SK"/>
        </w:rPr>
        <w:t>administrátorov OP</w:t>
      </w:r>
      <w:r w:rsidR="004F253D">
        <w:rPr>
          <w:rFonts w:ascii="Times New Roman" w:hAnsi="Times New Roman"/>
          <w:lang w:val="sk-SK"/>
        </w:rPr>
        <w:t xml:space="preserve">, na ktorých implementácii sa daný používateľ </w:t>
      </w:r>
      <w:r w:rsidR="00FB350F">
        <w:rPr>
          <w:rFonts w:ascii="Times New Roman" w:hAnsi="Times New Roman"/>
          <w:lang w:val="sk-SK"/>
        </w:rPr>
        <w:t>podieľa;</w:t>
      </w:r>
      <w:r w:rsidR="004F253D">
        <w:rPr>
          <w:rFonts w:ascii="Times New Roman" w:hAnsi="Times New Roman"/>
          <w:lang w:val="sk-SK"/>
        </w:rPr>
        <w:t xml:space="preserve"> avšak oprávnenia pre správu prípadov pre konkrétny OP môže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užívateľovi prideliť len Lokálny administrátor príslušný </w:t>
      </w:r>
      <w:r w:rsidR="00FB350F">
        <w:rPr>
          <w:rFonts w:ascii="Times New Roman" w:hAnsi="Times New Roman"/>
          <w:lang w:val="sk-SK"/>
        </w:rPr>
        <w:t>pre</w:t>
      </w:r>
      <w:r w:rsidR="004F253D">
        <w:rPr>
          <w:rFonts w:ascii="Times New Roman" w:hAnsi="Times New Roman"/>
          <w:lang w:val="sk-SK"/>
        </w:rPr>
        <w:t> dan</w:t>
      </w:r>
      <w:r w:rsidR="00FB350F">
        <w:rPr>
          <w:rFonts w:ascii="Times New Roman" w:hAnsi="Times New Roman"/>
          <w:lang w:val="sk-SK"/>
        </w:rPr>
        <w:t>ý</w:t>
      </w:r>
      <w:r w:rsidR="004F253D">
        <w:rPr>
          <w:rFonts w:ascii="Times New Roman" w:hAnsi="Times New Roman"/>
          <w:lang w:val="sk-SK"/>
        </w:rPr>
        <w:t xml:space="preserve"> OP.</w:t>
      </w:r>
      <w:r w:rsidR="00711D0A">
        <w:rPr>
          <w:rFonts w:ascii="Times New Roman" w:hAnsi="Times New Roman"/>
          <w:lang w:val="sk-SK"/>
        </w:rPr>
        <w:t xml:space="preserve"> V prípade, že </w:t>
      </w:r>
      <w:r w:rsidR="00FB350F">
        <w:rPr>
          <w:rFonts w:ascii="Times New Roman" w:hAnsi="Times New Roman"/>
          <w:lang w:val="sk-SK"/>
        </w:rPr>
        <w:t>po</w:t>
      </w:r>
      <w:r w:rsidR="004F253D">
        <w:rPr>
          <w:rFonts w:ascii="Times New Roman" w:hAnsi="Times New Roman"/>
          <w:lang w:val="sk-SK"/>
        </w:rPr>
        <w:t xml:space="preserve">užívateľ </w:t>
      </w:r>
      <w:r w:rsidR="00711D0A">
        <w:rPr>
          <w:rFonts w:ascii="Times New Roman" w:hAnsi="Times New Roman"/>
          <w:lang w:val="sk-SK"/>
        </w:rPr>
        <w:t>sa podieľa na implementácii viacerých OP, môže mať</w:t>
      </w:r>
      <w:r w:rsidR="004F253D">
        <w:rPr>
          <w:rFonts w:ascii="Times New Roman" w:hAnsi="Times New Roman"/>
          <w:lang w:val="sk-SK"/>
        </w:rPr>
        <w:t xml:space="preserve"> oprávnenia pre správu prípadov definované pre viaceré OP, </w:t>
      </w:r>
      <w:r w:rsidR="00FB350F">
        <w:rPr>
          <w:rFonts w:ascii="Times New Roman" w:hAnsi="Times New Roman"/>
          <w:lang w:val="sk-SK"/>
        </w:rPr>
        <w:t>pričom tieto oprávnenia m</w:t>
      </w:r>
      <w:r w:rsidR="004F253D">
        <w:rPr>
          <w:rFonts w:ascii="Times New Roman" w:hAnsi="Times New Roman"/>
          <w:lang w:val="sk-SK"/>
        </w:rPr>
        <w:t>u boli pridelené viacerými Lokálnymi administrátormi.</w:t>
      </w:r>
    </w:p>
  </w:footnote>
  <w:footnote w:id="12">
    <w:p w14:paraId="55A6413D" w14:textId="3A207B10" w:rsidR="003952B3" w:rsidRPr="00DC67BB" w:rsidRDefault="003952B3">
      <w:pPr>
        <w:pStyle w:val="Textpoznmkypodiarou"/>
        <w:contextualSpacing/>
        <w:rPr>
          <w:lang w:val="sk-SK"/>
        </w:rPr>
      </w:pPr>
      <w:r w:rsidRPr="00884295">
        <w:rPr>
          <w:rStyle w:val="Odkaznapoznmkupodiarou"/>
          <w:rFonts w:ascii="Times New Roman" w:hAnsi="Times New Roman"/>
        </w:rPr>
        <w:footnoteRef/>
      </w:r>
      <w:r w:rsidRPr="00884295">
        <w:rPr>
          <w:rFonts w:ascii="Times New Roman" w:hAnsi="Times New Roman"/>
        </w:rPr>
        <w:t xml:space="preserve"> </w:t>
      </w:r>
      <w:r w:rsidRPr="00544E4E">
        <w:rPr>
          <w:rFonts w:ascii="Times New Roman" w:hAnsi="Times New Roman"/>
          <w:lang w:val="sk-SK"/>
        </w:rPr>
        <w:t>S výnimkou Národného administrátora a Centrálneho kontaktného bodu pre ARACHNE (ktorým je možné stanoviť aj úro</w:t>
      </w:r>
      <w:r w:rsidRPr="002D603D">
        <w:rPr>
          <w:rFonts w:ascii="Times New Roman" w:hAnsi="Times New Roman"/>
          <w:lang w:val="sk-SK"/>
        </w:rPr>
        <w:t>veň oprávnenia „</w:t>
      </w:r>
      <w:proofErr w:type="spellStart"/>
      <w:r w:rsidRPr="002D603D">
        <w:rPr>
          <w:rFonts w:ascii="Times New Roman" w:hAnsi="Times New Roman"/>
          <w:lang w:val="sk-SK"/>
        </w:rPr>
        <w:t>None</w:t>
      </w:r>
      <w:proofErr w:type="spellEnd"/>
      <w:r w:rsidRPr="002D603D">
        <w:rPr>
          <w:rFonts w:ascii="Times New Roman" w:hAnsi="Times New Roman"/>
          <w:lang w:val="sk-SK"/>
        </w:rPr>
        <w:t>“) je úroveň oprávnení pre správu prípadov pre používateľov CKO preddefinovaná na "No Access".</w:t>
      </w:r>
    </w:p>
  </w:footnote>
  <w:footnote w:id="13">
    <w:p w14:paraId="322A41D6" w14:textId="4094D3E3" w:rsidR="003952B3" w:rsidRPr="00017245" w:rsidRDefault="003952B3">
      <w:pPr>
        <w:pStyle w:val="Textpoznmkypodiarou"/>
        <w:rPr>
          <w:rFonts w:ascii="Times New Roman" w:hAnsi="Times New Roman"/>
          <w:lang w:val="sk-SK"/>
        </w:rPr>
      </w:pPr>
      <w:r w:rsidRPr="00017245">
        <w:rPr>
          <w:rStyle w:val="Odkaznapoznmkupodiarou"/>
          <w:rFonts w:ascii="Times New Roman" w:hAnsi="Times New Roman"/>
        </w:rPr>
        <w:footnoteRef/>
      </w:r>
      <w:r w:rsidRPr="00017245">
        <w:rPr>
          <w:rFonts w:ascii="Times New Roman" w:hAnsi="Times New Roman"/>
        </w:rPr>
        <w:t xml:space="preserve"> </w:t>
      </w:r>
      <w:r w:rsidRPr="00017245">
        <w:rPr>
          <w:rFonts w:ascii="Times New Roman" w:hAnsi="Times New Roman"/>
          <w:lang w:val="sk-SK"/>
        </w:rPr>
        <w:t>V prípade žiadosti o </w:t>
      </w:r>
      <w:r w:rsidRPr="00017245">
        <w:rPr>
          <w:rFonts w:ascii="Times New Roman" w:hAnsi="Times New Roman"/>
          <w:b/>
          <w:u w:val="single"/>
          <w:lang w:val="sk-SK"/>
        </w:rPr>
        <w:t>zrušenie</w:t>
      </w:r>
      <w:r w:rsidRPr="00017245">
        <w:rPr>
          <w:rFonts w:ascii="Times New Roman" w:hAnsi="Times New Roman"/>
          <w:lang w:val="sk-SK"/>
        </w:rPr>
        <w:t xml:space="preserve"> prístupu do ARACHNE </w:t>
      </w:r>
      <w:r>
        <w:rPr>
          <w:rFonts w:ascii="Times New Roman" w:hAnsi="Times New Roman"/>
          <w:lang w:val="sk-SK"/>
        </w:rPr>
        <w:t xml:space="preserve">postačuje, </w:t>
      </w:r>
      <w:r w:rsidRPr="00017245">
        <w:rPr>
          <w:rFonts w:ascii="Times New Roman" w:hAnsi="Times New Roman"/>
          <w:lang w:val="sk-SK"/>
        </w:rPr>
        <w:t>ak formulár žiadosti o prístup schváli svojím podpisom priam</w:t>
      </w:r>
      <w:r w:rsidR="00BC59EF">
        <w:rPr>
          <w:rFonts w:ascii="Times New Roman" w:hAnsi="Times New Roman"/>
          <w:lang w:val="sk-SK"/>
        </w:rPr>
        <w:t>y</w:t>
      </w:r>
      <w:r w:rsidRPr="00017245">
        <w:rPr>
          <w:rFonts w:ascii="Times New Roman" w:hAnsi="Times New Roman"/>
          <w:lang w:val="sk-SK"/>
        </w:rPr>
        <w:t xml:space="preserve"> nadriadený zamestnanec príslušného Lokálneho administrátora</w:t>
      </w:r>
      <w:r w:rsidR="00D6099E">
        <w:rPr>
          <w:rFonts w:ascii="Times New Roman" w:hAnsi="Times New Roman"/>
          <w:lang w:val="sk-SK"/>
        </w:rPr>
        <w:t xml:space="preserve"> (t.</w:t>
      </w:r>
      <w:r w:rsidR="00244491">
        <w:rPr>
          <w:rFonts w:ascii="Times New Roman" w:hAnsi="Times New Roman"/>
          <w:lang w:val="sk-SK"/>
        </w:rPr>
        <w:t xml:space="preserve"> </w:t>
      </w:r>
      <w:r w:rsidR="00D6099E">
        <w:rPr>
          <w:rFonts w:ascii="Times New Roman" w:hAnsi="Times New Roman"/>
          <w:lang w:val="sk-SK"/>
        </w:rPr>
        <w:t>j. nie je nutné schvaľovanie na úrovni generálneho riaditeľa)</w:t>
      </w:r>
      <w:r>
        <w:rPr>
          <w:rFonts w:ascii="Times New Roman" w:hAnsi="Times New Roman"/>
          <w:lang w:val="sk-SK"/>
        </w:rPr>
        <w:t>.</w:t>
      </w:r>
    </w:p>
  </w:footnote>
  <w:footnote w:id="14">
    <w:p w14:paraId="1A2C86DC" w14:textId="77777777" w:rsidR="003952B3" w:rsidRPr="00C85A7F" w:rsidRDefault="003952B3" w:rsidP="006D4B68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sk-SK"/>
        </w:rPr>
        <w:t xml:space="preserve">EU </w:t>
      </w:r>
      <w:proofErr w:type="spellStart"/>
      <w:r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>
        <w:rPr>
          <w:rFonts w:ascii="Times New Roman" w:hAnsi="Times New Roman"/>
          <w:lang w:val="sk-SK"/>
        </w:rPr>
        <w:t xml:space="preserve">prekopírované </w:t>
      </w:r>
      <w:r>
        <w:rPr>
          <w:rFonts w:ascii="Times New Roman" w:hAnsi="Times New Roman"/>
        </w:rPr>
        <w:t>do správy používateľov v ARACHNE</w:t>
      </w:r>
      <w:r w:rsidRPr="00C85A7F">
        <w:rPr>
          <w:rFonts w:ascii="Times New Roman" w:hAnsi="Times New Roman"/>
        </w:rPr>
        <w:t xml:space="preserve">. Preto je potrebné vykonať samostatnú úpravu údajov v oboch databázach.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A17F" w14:textId="77777777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CDB8AD6" wp14:editId="4D69FA8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218E8F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14:paraId="3B175742" w14:textId="30C8CD19" w:rsidR="003952B3" w:rsidRPr="00416890" w:rsidRDefault="003952B3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 w:rsidR="0003425D" w:rsidRPr="0003425D">
      <w:rPr>
        <w:szCs w:val="20"/>
      </w:rPr>
      <w:t>18</w:t>
    </w:r>
    <w:r w:rsidR="006B6E78" w:rsidRPr="0003425D">
      <w:rPr>
        <w:szCs w:val="20"/>
      </w:rPr>
      <w:t>.5.2021</w:t>
    </w:r>
  </w:p>
  <w:p w14:paraId="097B5BD1" w14:textId="77777777" w:rsidR="003952B3" w:rsidRPr="00416890" w:rsidRDefault="003952B3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C25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9189B"/>
    <w:multiLevelType w:val="multilevel"/>
    <w:tmpl w:val="67708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533C"/>
    <w:multiLevelType w:val="multilevel"/>
    <w:tmpl w:val="CCB24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2243539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285190A"/>
    <w:multiLevelType w:val="hybridMultilevel"/>
    <w:tmpl w:val="8FDEA768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38767BD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2" w15:restartNumberingAfterBreak="0">
    <w:nsid w:val="149311AD"/>
    <w:multiLevelType w:val="multilevel"/>
    <w:tmpl w:val="7EA043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187619DE"/>
    <w:multiLevelType w:val="hybridMultilevel"/>
    <w:tmpl w:val="0444056A"/>
    <w:lvl w:ilvl="0" w:tplc="59662E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A6A49"/>
    <w:multiLevelType w:val="multilevel"/>
    <w:tmpl w:val="FC16825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2B361D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250571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35970FF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28" w15:restartNumberingAfterBreak="0">
    <w:nsid w:val="42DC411B"/>
    <w:multiLevelType w:val="hybridMultilevel"/>
    <w:tmpl w:val="F6581014"/>
    <w:lvl w:ilvl="0" w:tplc="59662EF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2E6438E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0" w15:restartNumberingAfterBreak="0">
    <w:nsid w:val="456027B6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31" w15:restartNumberingAfterBreak="0">
    <w:nsid w:val="47042D1E"/>
    <w:multiLevelType w:val="hybridMultilevel"/>
    <w:tmpl w:val="31C84EE0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DD2F20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4522B1"/>
    <w:multiLevelType w:val="hybridMultilevel"/>
    <w:tmpl w:val="2DBE19B0"/>
    <w:lvl w:ilvl="0" w:tplc="74EE602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7E12BD"/>
    <w:multiLevelType w:val="hybridMultilevel"/>
    <w:tmpl w:val="41688B7E"/>
    <w:lvl w:ilvl="0" w:tplc="B3EE2B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E1EE9"/>
    <w:multiLevelType w:val="hybridMultilevel"/>
    <w:tmpl w:val="7F2ACBE6"/>
    <w:lvl w:ilvl="0" w:tplc="B3EE2BC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B3EE2BC4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8" w15:restartNumberingAfterBreak="0">
    <w:nsid w:val="56984B4B"/>
    <w:multiLevelType w:val="hybridMultilevel"/>
    <w:tmpl w:val="90602668"/>
    <w:lvl w:ilvl="0" w:tplc="440009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5B580FFC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7A3FAF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2BA3AE1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66F3399D"/>
    <w:multiLevelType w:val="multilevel"/>
    <w:tmpl w:val="E6AE2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8AA0F8F"/>
    <w:multiLevelType w:val="hybridMultilevel"/>
    <w:tmpl w:val="1AFC842C"/>
    <w:lvl w:ilvl="0" w:tplc="EC6A340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9CF6957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A5B7D8B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1" w15:restartNumberingAfterBreak="0">
    <w:nsid w:val="6D4711F4"/>
    <w:multiLevelType w:val="hybridMultilevel"/>
    <w:tmpl w:val="949A54E2"/>
    <w:lvl w:ilvl="0" w:tplc="7D1E4AB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EC6A340A">
      <w:numFmt w:val="bullet"/>
      <w:lvlText w:val="–"/>
      <w:lvlJc w:val="left"/>
      <w:pPr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6F9D23C5"/>
    <w:multiLevelType w:val="multilevel"/>
    <w:tmpl w:val="40266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53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5" w15:restartNumberingAfterBreak="0">
    <w:nsid w:val="74676A91"/>
    <w:multiLevelType w:val="hybridMultilevel"/>
    <w:tmpl w:val="12E64616"/>
    <w:lvl w:ilvl="0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5CF5F84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8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2"/>
  </w:num>
  <w:num w:numId="3">
    <w:abstractNumId w:val="26"/>
  </w:num>
  <w:num w:numId="4">
    <w:abstractNumId w:val="44"/>
  </w:num>
  <w:num w:numId="5">
    <w:abstractNumId w:val="41"/>
  </w:num>
  <w:num w:numId="6">
    <w:abstractNumId w:val="57"/>
  </w:num>
  <w:num w:numId="7">
    <w:abstractNumId w:val="15"/>
  </w:num>
  <w:num w:numId="8">
    <w:abstractNumId w:val="25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32"/>
  </w:num>
  <w:num w:numId="16">
    <w:abstractNumId w:val="47"/>
  </w:num>
  <w:num w:numId="17">
    <w:abstractNumId w:val="59"/>
  </w:num>
  <w:num w:numId="18">
    <w:abstractNumId w:val="2"/>
  </w:num>
  <w:num w:numId="19">
    <w:abstractNumId w:val="20"/>
  </w:num>
  <w:num w:numId="20">
    <w:abstractNumId w:val="20"/>
  </w:num>
  <w:num w:numId="21">
    <w:abstractNumId w:val="20"/>
  </w:num>
  <w:num w:numId="22">
    <w:abstractNumId w:val="50"/>
  </w:num>
  <w:num w:numId="23">
    <w:abstractNumId w:val="20"/>
  </w:num>
  <w:num w:numId="24">
    <w:abstractNumId w:val="20"/>
  </w:num>
  <w:num w:numId="25">
    <w:abstractNumId w:val="6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0"/>
  </w:num>
  <w:num w:numId="34">
    <w:abstractNumId w:val="20"/>
  </w:num>
  <w:num w:numId="3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53"/>
  </w:num>
  <w:num w:numId="38">
    <w:abstractNumId w:val="36"/>
  </w:num>
  <w:num w:numId="39">
    <w:abstractNumId w:val="58"/>
  </w:num>
  <w:num w:numId="40">
    <w:abstractNumId w:val="19"/>
  </w:num>
  <w:num w:numId="41">
    <w:abstractNumId w:val="27"/>
  </w:num>
  <w:num w:numId="42">
    <w:abstractNumId w:val="39"/>
  </w:num>
  <w:num w:numId="43">
    <w:abstractNumId w:val="18"/>
  </w:num>
  <w:num w:numId="44">
    <w:abstractNumId w:val="13"/>
  </w:num>
  <w:num w:numId="45">
    <w:abstractNumId w:val="20"/>
  </w:num>
  <w:num w:numId="46">
    <w:abstractNumId w:val="21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 w:numId="51">
    <w:abstractNumId w:val="20"/>
  </w:num>
  <w:num w:numId="52">
    <w:abstractNumId w:val="20"/>
  </w:num>
  <w:num w:numId="53">
    <w:abstractNumId w:val="20"/>
  </w:num>
  <w:num w:numId="54">
    <w:abstractNumId w:val="20"/>
  </w:num>
  <w:num w:numId="55">
    <w:abstractNumId w:val="20"/>
  </w:num>
  <w:num w:numId="56">
    <w:abstractNumId w:val="20"/>
  </w:num>
  <w:num w:numId="57">
    <w:abstractNumId w:val="20"/>
    <w:lvlOverride w:ilvl="0">
      <w:startOverride w:val="3"/>
    </w:lvlOverride>
    <w:lvlOverride w:ilvl="1">
      <w:startOverride w:val="1"/>
    </w:lvlOverride>
  </w:num>
  <w:num w:numId="58">
    <w:abstractNumId w:val="20"/>
  </w:num>
  <w:num w:numId="59">
    <w:abstractNumId w:val="20"/>
  </w:num>
  <w:num w:numId="60">
    <w:abstractNumId w:val="20"/>
  </w:num>
  <w:num w:numId="61">
    <w:abstractNumId w:val="20"/>
  </w:num>
  <w:num w:numId="62">
    <w:abstractNumId w:val="20"/>
  </w:num>
  <w:num w:numId="63">
    <w:abstractNumId w:val="20"/>
  </w:num>
  <w:num w:numId="64">
    <w:abstractNumId w:val="30"/>
  </w:num>
  <w:num w:numId="65">
    <w:abstractNumId w:val="29"/>
  </w:num>
  <w:num w:numId="66">
    <w:abstractNumId w:val="52"/>
  </w:num>
  <w:num w:numId="67">
    <w:abstractNumId w:val="40"/>
  </w:num>
  <w:num w:numId="68">
    <w:abstractNumId w:val="22"/>
  </w:num>
  <w:num w:numId="69">
    <w:abstractNumId w:val="5"/>
  </w:num>
  <w:num w:numId="70">
    <w:abstractNumId w:val="20"/>
  </w:num>
  <w:num w:numId="71">
    <w:abstractNumId w:val="20"/>
  </w:num>
  <w:num w:numId="72">
    <w:abstractNumId w:val="20"/>
  </w:num>
  <w:num w:numId="73">
    <w:abstractNumId w:val="9"/>
  </w:num>
  <w:num w:numId="74">
    <w:abstractNumId w:val="51"/>
  </w:num>
  <w:num w:numId="75">
    <w:abstractNumId w:val="37"/>
  </w:num>
  <w:num w:numId="76">
    <w:abstractNumId w:val="10"/>
  </w:num>
  <w:num w:numId="77">
    <w:abstractNumId w:val="31"/>
  </w:num>
  <w:num w:numId="78">
    <w:abstractNumId w:val="55"/>
  </w:num>
  <w:num w:numId="79">
    <w:abstractNumId w:val="34"/>
  </w:num>
  <w:num w:numId="80">
    <w:abstractNumId w:val="38"/>
  </w:num>
  <w:num w:numId="81">
    <w:abstractNumId w:val="45"/>
  </w:num>
  <w:num w:numId="82">
    <w:abstractNumId w:val="11"/>
  </w:num>
  <w:num w:numId="83">
    <w:abstractNumId w:val="48"/>
  </w:num>
  <w:num w:numId="84">
    <w:abstractNumId w:val="28"/>
  </w:num>
  <w:num w:numId="85">
    <w:abstractNumId w:val="0"/>
  </w:num>
  <w:num w:numId="86">
    <w:abstractNumId w:val="7"/>
  </w:num>
  <w:num w:numId="87">
    <w:abstractNumId w:val="54"/>
  </w:num>
  <w:num w:numId="88">
    <w:abstractNumId w:val="12"/>
  </w:num>
  <w:num w:numId="89">
    <w:abstractNumId w:val="46"/>
  </w:num>
  <w:num w:numId="90">
    <w:abstractNumId w:val="35"/>
  </w:num>
  <w:num w:numId="91">
    <w:abstractNumId w:val="20"/>
  </w:num>
  <w:num w:numId="92">
    <w:abstractNumId w:val="43"/>
  </w:num>
  <w:num w:numId="93">
    <w:abstractNumId w:val="49"/>
  </w:num>
  <w:num w:numId="94">
    <w:abstractNumId w:val="23"/>
  </w:num>
  <w:num w:numId="95">
    <w:abstractNumId w:val="56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5DCA"/>
    <w:rsid w:val="00017245"/>
    <w:rsid w:val="000177D0"/>
    <w:rsid w:val="000179BC"/>
    <w:rsid w:val="000205BB"/>
    <w:rsid w:val="00021BC4"/>
    <w:rsid w:val="000229FE"/>
    <w:rsid w:val="00023DFB"/>
    <w:rsid w:val="00026F32"/>
    <w:rsid w:val="000305CE"/>
    <w:rsid w:val="0003425D"/>
    <w:rsid w:val="00035BBB"/>
    <w:rsid w:val="00050B70"/>
    <w:rsid w:val="000527ED"/>
    <w:rsid w:val="00061B06"/>
    <w:rsid w:val="000628BE"/>
    <w:rsid w:val="00062FB4"/>
    <w:rsid w:val="00070BCB"/>
    <w:rsid w:val="0008108B"/>
    <w:rsid w:val="0008540C"/>
    <w:rsid w:val="0008636D"/>
    <w:rsid w:val="0009137E"/>
    <w:rsid w:val="00092526"/>
    <w:rsid w:val="00094C4C"/>
    <w:rsid w:val="000A15CA"/>
    <w:rsid w:val="000A369D"/>
    <w:rsid w:val="000A371D"/>
    <w:rsid w:val="000B5239"/>
    <w:rsid w:val="000B554E"/>
    <w:rsid w:val="000B7413"/>
    <w:rsid w:val="000C04E3"/>
    <w:rsid w:val="000C0518"/>
    <w:rsid w:val="000C3A52"/>
    <w:rsid w:val="000C74D5"/>
    <w:rsid w:val="000D41CE"/>
    <w:rsid w:val="000E0A4D"/>
    <w:rsid w:val="000E4AF7"/>
    <w:rsid w:val="000E4D37"/>
    <w:rsid w:val="000E5DE0"/>
    <w:rsid w:val="000F2F49"/>
    <w:rsid w:val="000F4530"/>
    <w:rsid w:val="00103345"/>
    <w:rsid w:val="001074B5"/>
    <w:rsid w:val="001104E4"/>
    <w:rsid w:val="00112DC0"/>
    <w:rsid w:val="00113C03"/>
    <w:rsid w:val="00114DF0"/>
    <w:rsid w:val="00123802"/>
    <w:rsid w:val="00123AC8"/>
    <w:rsid w:val="00123C4D"/>
    <w:rsid w:val="001318DC"/>
    <w:rsid w:val="00137822"/>
    <w:rsid w:val="001429F1"/>
    <w:rsid w:val="00145EAD"/>
    <w:rsid w:val="00156EBE"/>
    <w:rsid w:val="001603B8"/>
    <w:rsid w:val="0016572D"/>
    <w:rsid w:val="0017219E"/>
    <w:rsid w:val="001735B4"/>
    <w:rsid w:val="00173A12"/>
    <w:rsid w:val="00184E91"/>
    <w:rsid w:val="001925D4"/>
    <w:rsid w:val="001A26D6"/>
    <w:rsid w:val="001B682D"/>
    <w:rsid w:val="001B79D0"/>
    <w:rsid w:val="001C157F"/>
    <w:rsid w:val="001C48B5"/>
    <w:rsid w:val="001D1791"/>
    <w:rsid w:val="001D3B64"/>
    <w:rsid w:val="001D622E"/>
    <w:rsid w:val="001E2710"/>
    <w:rsid w:val="001E2EC1"/>
    <w:rsid w:val="001E44D1"/>
    <w:rsid w:val="001E4E78"/>
    <w:rsid w:val="001E641D"/>
    <w:rsid w:val="001E7EB6"/>
    <w:rsid w:val="001F0D86"/>
    <w:rsid w:val="001F2CF3"/>
    <w:rsid w:val="00204A9E"/>
    <w:rsid w:val="002178F6"/>
    <w:rsid w:val="0022384A"/>
    <w:rsid w:val="002306F1"/>
    <w:rsid w:val="0023697E"/>
    <w:rsid w:val="00236D0D"/>
    <w:rsid w:val="002405AE"/>
    <w:rsid w:val="00243992"/>
    <w:rsid w:val="00244491"/>
    <w:rsid w:val="00247D1F"/>
    <w:rsid w:val="00256E87"/>
    <w:rsid w:val="00257786"/>
    <w:rsid w:val="0026219B"/>
    <w:rsid w:val="0026321E"/>
    <w:rsid w:val="00271B73"/>
    <w:rsid w:val="0027471C"/>
    <w:rsid w:val="00274BBB"/>
    <w:rsid w:val="00275E8B"/>
    <w:rsid w:val="00275EEF"/>
    <w:rsid w:val="00277F35"/>
    <w:rsid w:val="002814B4"/>
    <w:rsid w:val="00286BFB"/>
    <w:rsid w:val="00293700"/>
    <w:rsid w:val="00294A0B"/>
    <w:rsid w:val="00297335"/>
    <w:rsid w:val="002A05CB"/>
    <w:rsid w:val="002A2549"/>
    <w:rsid w:val="002A2C5A"/>
    <w:rsid w:val="002A3E69"/>
    <w:rsid w:val="002A6545"/>
    <w:rsid w:val="002A6999"/>
    <w:rsid w:val="002A6E8D"/>
    <w:rsid w:val="002B0245"/>
    <w:rsid w:val="002B71AA"/>
    <w:rsid w:val="002C008B"/>
    <w:rsid w:val="002C3BF4"/>
    <w:rsid w:val="002C4F5C"/>
    <w:rsid w:val="002D214A"/>
    <w:rsid w:val="002D5DF6"/>
    <w:rsid w:val="002D603D"/>
    <w:rsid w:val="002E127C"/>
    <w:rsid w:val="002E5122"/>
    <w:rsid w:val="002E6975"/>
    <w:rsid w:val="002F0FD9"/>
    <w:rsid w:val="002F3C67"/>
    <w:rsid w:val="00302D22"/>
    <w:rsid w:val="0030358D"/>
    <w:rsid w:val="00304DB5"/>
    <w:rsid w:val="00311197"/>
    <w:rsid w:val="00311903"/>
    <w:rsid w:val="00312AB3"/>
    <w:rsid w:val="00322BAE"/>
    <w:rsid w:val="003240FA"/>
    <w:rsid w:val="00341940"/>
    <w:rsid w:val="00347ECF"/>
    <w:rsid w:val="00351443"/>
    <w:rsid w:val="003565C7"/>
    <w:rsid w:val="00364D80"/>
    <w:rsid w:val="0036606D"/>
    <w:rsid w:val="00371A37"/>
    <w:rsid w:val="0037418A"/>
    <w:rsid w:val="003758F9"/>
    <w:rsid w:val="00376A3A"/>
    <w:rsid w:val="00387E40"/>
    <w:rsid w:val="003952B3"/>
    <w:rsid w:val="00395442"/>
    <w:rsid w:val="00395A6D"/>
    <w:rsid w:val="00396440"/>
    <w:rsid w:val="003A5662"/>
    <w:rsid w:val="003C3831"/>
    <w:rsid w:val="003D7E9C"/>
    <w:rsid w:val="003E761B"/>
    <w:rsid w:val="003F00C5"/>
    <w:rsid w:val="003F27DA"/>
    <w:rsid w:val="003F29EC"/>
    <w:rsid w:val="003F3F91"/>
    <w:rsid w:val="003F40B4"/>
    <w:rsid w:val="003F6C37"/>
    <w:rsid w:val="003F70B4"/>
    <w:rsid w:val="003F734C"/>
    <w:rsid w:val="003F74D0"/>
    <w:rsid w:val="0040379B"/>
    <w:rsid w:val="004043AB"/>
    <w:rsid w:val="00404460"/>
    <w:rsid w:val="00406329"/>
    <w:rsid w:val="00406B30"/>
    <w:rsid w:val="00406C22"/>
    <w:rsid w:val="0041558E"/>
    <w:rsid w:val="0041659B"/>
    <w:rsid w:val="00416890"/>
    <w:rsid w:val="00423D84"/>
    <w:rsid w:val="00424CE3"/>
    <w:rsid w:val="00432B0E"/>
    <w:rsid w:val="004356D1"/>
    <w:rsid w:val="00446706"/>
    <w:rsid w:val="00451987"/>
    <w:rsid w:val="00452748"/>
    <w:rsid w:val="00456CE7"/>
    <w:rsid w:val="00460EC9"/>
    <w:rsid w:val="00461309"/>
    <w:rsid w:val="00462EEE"/>
    <w:rsid w:val="00463E61"/>
    <w:rsid w:val="00466C5B"/>
    <w:rsid w:val="00471709"/>
    <w:rsid w:val="00475D9D"/>
    <w:rsid w:val="004764BF"/>
    <w:rsid w:val="0048150B"/>
    <w:rsid w:val="00483904"/>
    <w:rsid w:val="0049121D"/>
    <w:rsid w:val="00495C25"/>
    <w:rsid w:val="00497DC2"/>
    <w:rsid w:val="004A3B2B"/>
    <w:rsid w:val="004A70EB"/>
    <w:rsid w:val="004B158B"/>
    <w:rsid w:val="004B45B6"/>
    <w:rsid w:val="004B4E7C"/>
    <w:rsid w:val="004B4FB2"/>
    <w:rsid w:val="004B7EF5"/>
    <w:rsid w:val="004C1506"/>
    <w:rsid w:val="004C7C26"/>
    <w:rsid w:val="004D1994"/>
    <w:rsid w:val="004D6DD9"/>
    <w:rsid w:val="004E441C"/>
    <w:rsid w:val="004E4B4E"/>
    <w:rsid w:val="004F08B3"/>
    <w:rsid w:val="004F2312"/>
    <w:rsid w:val="004F253D"/>
    <w:rsid w:val="004F26E5"/>
    <w:rsid w:val="004F594B"/>
    <w:rsid w:val="0050407C"/>
    <w:rsid w:val="00504C45"/>
    <w:rsid w:val="00506287"/>
    <w:rsid w:val="005076E0"/>
    <w:rsid w:val="00510183"/>
    <w:rsid w:val="005109BD"/>
    <w:rsid w:val="005158B1"/>
    <w:rsid w:val="00516D93"/>
    <w:rsid w:val="005240D4"/>
    <w:rsid w:val="00527BEB"/>
    <w:rsid w:val="0054159B"/>
    <w:rsid w:val="0054305C"/>
    <w:rsid w:val="00544E4E"/>
    <w:rsid w:val="00555649"/>
    <w:rsid w:val="00560590"/>
    <w:rsid w:val="00561C9D"/>
    <w:rsid w:val="00564D2D"/>
    <w:rsid w:val="005667CB"/>
    <w:rsid w:val="005763D1"/>
    <w:rsid w:val="00586DD3"/>
    <w:rsid w:val="0059496A"/>
    <w:rsid w:val="005A0FEA"/>
    <w:rsid w:val="005A47BA"/>
    <w:rsid w:val="005A4F6D"/>
    <w:rsid w:val="005B2EE8"/>
    <w:rsid w:val="005B3F1E"/>
    <w:rsid w:val="005C6882"/>
    <w:rsid w:val="005C72B6"/>
    <w:rsid w:val="005D2F38"/>
    <w:rsid w:val="005D619E"/>
    <w:rsid w:val="005E0306"/>
    <w:rsid w:val="005E031C"/>
    <w:rsid w:val="005E1424"/>
    <w:rsid w:val="005E2392"/>
    <w:rsid w:val="005E41C6"/>
    <w:rsid w:val="005E767E"/>
    <w:rsid w:val="0062629C"/>
    <w:rsid w:val="00627113"/>
    <w:rsid w:val="00627DC5"/>
    <w:rsid w:val="0064130D"/>
    <w:rsid w:val="006500FF"/>
    <w:rsid w:val="00652E1F"/>
    <w:rsid w:val="00653BF2"/>
    <w:rsid w:val="0065420A"/>
    <w:rsid w:val="0067228C"/>
    <w:rsid w:val="00672A7E"/>
    <w:rsid w:val="0067330A"/>
    <w:rsid w:val="00673F8B"/>
    <w:rsid w:val="00677926"/>
    <w:rsid w:val="00683388"/>
    <w:rsid w:val="006A7FC4"/>
    <w:rsid w:val="006B1721"/>
    <w:rsid w:val="006B6E78"/>
    <w:rsid w:val="006C13A6"/>
    <w:rsid w:val="006C160B"/>
    <w:rsid w:val="006C312E"/>
    <w:rsid w:val="006C4B24"/>
    <w:rsid w:val="006C5C6C"/>
    <w:rsid w:val="006D02CC"/>
    <w:rsid w:val="006D196C"/>
    <w:rsid w:val="006D4B68"/>
    <w:rsid w:val="006E3BE0"/>
    <w:rsid w:val="006E65E7"/>
    <w:rsid w:val="00711D0A"/>
    <w:rsid w:val="00715FBE"/>
    <w:rsid w:val="007207F8"/>
    <w:rsid w:val="00721DBB"/>
    <w:rsid w:val="007248D3"/>
    <w:rsid w:val="00726586"/>
    <w:rsid w:val="0073130B"/>
    <w:rsid w:val="0073410D"/>
    <w:rsid w:val="00746A1F"/>
    <w:rsid w:val="007519AF"/>
    <w:rsid w:val="00752FB9"/>
    <w:rsid w:val="007550F1"/>
    <w:rsid w:val="00761E9F"/>
    <w:rsid w:val="00764B02"/>
    <w:rsid w:val="007714D1"/>
    <w:rsid w:val="00771740"/>
    <w:rsid w:val="00787B66"/>
    <w:rsid w:val="007941B6"/>
    <w:rsid w:val="0079743C"/>
    <w:rsid w:val="007A130C"/>
    <w:rsid w:val="007A44D7"/>
    <w:rsid w:val="007A5D43"/>
    <w:rsid w:val="007A6600"/>
    <w:rsid w:val="007B506D"/>
    <w:rsid w:val="007B5D8D"/>
    <w:rsid w:val="007B6552"/>
    <w:rsid w:val="007B70BD"/>
    <w:rsid w:val="007C328B"/>
    <w:rsid w:val="007C57DB"/>
    <w:rsid w:val="007D04E5"/>
    <w:rsid w:val="007D3655"/>
    <w:rsid w:val="007D5234"/>
    <w:rsid w:val="007E7375"/>
    <w:rsid w:val="007E7791"/>
    <w:rsid w:val="007F055E"/>
    <w:rsid w:val="007F4AC0"/>
    <w:rsid w:val="008022BC"/>
    <w:rsid w:val="00802436"/>
    <w:rsid w:val="00802C2F"/>
    <w:rsid w:val="0080394B"/>
    <w:rsid w:val="008047F8"/>
    <w:rsid w:val="00820943"/>
    <w:rsid w:val="00823028"/>
    <w:rsid w:val="00825F80"/>
    <w:rsid w:val="00826535"/>
    <w:rsid w:val="0082668C"/>
    <w:rsid w:val="00826AC7"/>
    <w:rsid w:val="00827732"/>
    <w:rsid w:val="00827AEC"/>
    <w:rsid w:val="0083176B"/>
    <w:rsid w:val="00831AD2"/>
    <w:rsid w:val="008439C8"/>
    <w:rsid w:val="008470AF"/>
    <w:rsid w:val="008473C8"/>
    <w:rsid w:val="00847739"/>
    <w:rsid w:val="00847C2A"/>
    <w:rsid w:val="00851EF7"/>
    <w:rsid w:val="00856BEC"/>
    <w:rsid w:val="008603ED"/>
    <w:rsid w:val="008615D9"/>
    <w:rsid w:val="00864EBE"/>
    <w:rsid w:val="0086510E"/>
    <w:rsid w:val="00865982"/>
    <w:rsid w:val="00877440"/>
    <w:rsid w:val="00880E51"/>
    <w:rsid w:val="00882A46"/>
    <w:rsid w:val="00884295"/>
    <w:rsid w:val="00886DEA"/>
    <w:rsid w:val="00886F4A"/>
    <w:rsid w:val="00893D88"/>
    <w:rsid w:val="00894E70"/>
    <w:rsid w:val="008A01A2"/>
    <w:rsid w:val="008B3368"/>
    <w:rsid w:val="008B7EC8"/>
    <w:rsid w:val="008C3678"/>
    <w:rsid w:val="008D1607"/>
    <w:rsid w:val="008D2EBD"/>
    <w:rsid w:val="008D65F4"/>
    <w:rsid w:val="008D6FAD"/>
    <w:rsid w:val="008E0E0C"/>
    <w:rsid w:val="008E6F84"/>
    <w:rsid w:val="008E71E7"/>
    <w:rsid w:val="008F47AA"/>
    <w:rsid w:val="008F4833"/>
    <w:rsid w:val="008F53F4"/>
    <w:rsid w:val="00910283"/>
    <w:rsid w:val="00913658"/>
    <w:rsid w:val="0091690C"/>
    <w:rsid w:val="00923C07"/>
    <w:rsid w:val="00924C6F"/>
    <w:rsid w:val="00924ECF"/>
    <w:rsid w:val="0092555E"/>
    <w:rsid w:val="00926C97"/>
    <w:rsid w:val="00941116"/>
    <w:rsid w:val="00941AF7"/>
    <w:rsid w:val="00951DBE"/>
    <w:rsid w:val="0096240B"/>
    <w:rsid w:val="00962421"/>
    <w:rsid w:val="00966934"/>
    <w:rsid w:val="009700B8"/>
    <w:rsid w:val="00974DE1"/>
    <w:rsid w:val="009754A8"/>
    <w:rsid w:val="00977928"/>
    <w:rsid w:val="00982DAC"/>
    <w:rsid w:val="009A07B6"/>
    <w:rsid w:val="009A174C"/>
    <w:rsid w:val="009A4296"/>
    <w:rsid w:val="009A7ED3"/>
    <w:rsid w:val="009B6796"/>
    <w:rsid w:val="009C15C2"/>
    <w:rsid w:val="009C5567"/>
    <w:rsid w:val="009C6C22"/>
    <w:rsid w:val="009C72F4"/>
    <w:rsid w:val="009D186D"/>
    <w:rsid w:val="009D4F11"/>
    <w:rsid w:val="009D6DC7"/>
    <w:rsid w:val="009E1FB4"/>
    <w:rsid w:val="009E7120"/>
    <w:rsid w:val="00A0083A"/>
    <w:rsid w:val="00A10685"/>
    <w:rsid w:val="00A13CB9"/>
    <w:rsid w:val="00A22C6E"/>
    <w:rsid w:val="00A24629"/>
    <w:rsid w:val="00A26CF3"/>
    <w:rsid w:val="00A338AA"/>
    <w:rsid w:val="00A345D0"/>
    <w:rsid w:val="00A36E17"/>
    <w:rsid w:val="00A41ED9"/>
    <w:rsid w:val="00A4292D"/>
    <w:rsid w:val="00A45958"/>
    <w:rsid w:val="00A4717E"/>
    <w:rsid w:val="00A47201"/>
    <w:rsid w:val="00A5105B"/>
    <w:rsid w:val="00A653B0"/>
    <w:rsid w:val="00A72FA7"/>
    <w:rsid w:val="00A760DC"/>
    <w:rsid w:val="00A768F7"/>
    <w:rsid w:val="00A80E2B"/>
    <w:rsid w:val="00A84853"/>
    <w:rsid w:val="00A94418"/>
    <w:rsid w:val="00AA2350"/>
    <w:rsid w:val="00AA4240"/>
    <w:rsid w:val="00AA7E09"/>
    <w:rsid w:val="00AB3DF8"/>
    <w:rsid w:val="00AB5CF5"/>
    <w:rsid w:val="00AB7FB1"/>
    <w:rsid w:val="00AC672B"/>
    <w:rsid w:val="00AC75EF"/>
    <w:rsid w:val="00AD2651"/>
    <w:rsid w:val="00AD6DCF"/>
    <w:rsid w:val="00AE20B3"/>
    <w:rsid w:val="00AF63E1"/>
    <w:rsid w:val="00B02FB3"/>
    <w:rsid w:val="00B11ABA"/>
    <w:rsid w:val="00B141B1"/>
    <w:rsid w:val="00B15CC4"/>
    <w:rsid w:val="00B20211"/>
    <w:rsid w:val="00B2154F"/>
    <w:rsid w:val="00B223C4"/>
    <w:rsid w:val="00B224A3"/>
    <w:rsid w:val="00B30305"/>
    <w:rsid w:val="00B32A28"/>
    <w:rsid w:val="00B3732A"/>
    <w:rsid w:val="00B40C66"/>
    <w:rsid w:val="00B43DA5"/>
    <w:rsid w:val="00B5066A"/>
    <w:rsid w:val="00B5073F"/>
    <w:rsid w:val="00B57A73"/>
    <w:rsid w:val="00B60470"/>
    <w:rsid w:val="00B60817"/>
    <w:rsid w:val="00B64060"/>
    <w:rsid w:val="00B6781C"/>
    <w:rsid w:val="00B7100C"/>
    <w:rsid w:val="00B72746"/>
    <w:rsid w:val="00B76586"/>
    <w:rsid w:val="00B8457B"/>
    <w:rsid w:val="00B84644"/>
    <w:rsid w:val="00B9156F"/>
    <w:rsid w:val="00B966FF"/>
    <w:rsid w:val="00B96993"/>
    <w:rsid w:val="00B97218"/>
    <w:rsid w:val="00BA6F71"/>
    <w:rsid w:val="00BB41F2"/>
    <w:rsid w:val="00BB4563"/>
    <w:rsid w:val="00BB62BA"/>
    <w:rsid w:val="00BC2571"/>
    <w:rsid w:val="00BC503D"/>
    <w:rsid w:val="00BC527E"/>
    <w:rsid w:val="00BC59EF"/>
    <w:rsid w:val="00BC6DD9"/>
    <w:rsid w:val="00BC7CDD"/>
    <w:rsid w:val="00BD08BF"/>
    <w:rsid w:val="00BD0A3F"/>
    <w:rsid w:val="00BD4264"/>
    <w:rsid w:val="00BD5845"/>
    <w:rsid w:val="00BD5A28"/>
    <w:rsid w:val="00BD5A45"/>
    <w:rsid w:val="00BD78E7"/>
    <w:rsid w:val="00BE16D6"/>
    <w:rsid w:val="00BE4C36"/>
    <w:rsid w:val="00C005CC"/>
    <w:rsid w:val="00C05396"/>
    <w:rsid w:val="00C13B30"/>
    <w:rsid w:val="00C141D8"/>
    <w:rsid w:val="00C15F0C"/>
    <w:rsid w:val="00C172F7"/>
    <w:rsid w:val="00C20201"/>
    <w:rsid w:val="00C22A77"/>
    <w:rsid w:val="00C23EC0"/>
    <w:rsid w:val="00C268C5"/>
    <w:rsid w:val="00C27377"/>
    <w:rsid w:val="00C305E9"/>
    <w:rsid w:val="00C50AB3"/>
    <w:rsid w:val="00C5581D"/>
    <w:rsid w:val="00C567DB"/>
    <w:rsid w:val="00C57AA0"/>
    <w:rsid w:val="00C7294A"/>
    <w:rsid w:val="00C812EF"/>
    <w:rsid w:val="00C8293A"/>
    <w:rsid w:val="00C85A7F"/>
    <w:rsid w:val="00C91165"/>
    <w:rsid w:val="00C969A8"/>
    <w:rsid w:val="00C972A4"/>
    <w:rsid w:val="00CA5F6B"/>
    <w:rsid w:val="00CB6EDF"/>
    <w:rsid w:val="00CB718D"/>
    <w:rsid w:val="00CC3822"/>
    <w:rsid w:val="00CC5676"/>
    <w:rsid w:val="00CC5A59"/>
    <w:rsid w:val="00CC7FAB"/>
    <w:rsid w:val="00CD09C7"/>
    <w:rsid w:val="00CD4287"/>
    <w:rsid w:val="00CD4328"/>
    <w:rsid w:val="00CD6074"/>
    <w:rsid w:val="00CD6FE7"/>
    <w:rsid w:val="00CD7E65"/>
    <w:rsid w:val="00CE1730"/>
    <w:rsid w:val="00CE1CD6"/>
    <w:rsid w:val="00CF0CAF"/>
    <w:rsid w:val="00CF127A"/>
    <w:rsid w:val="00CF268D"/>
    <w:rsid w:val="00CF2DF1"/>
    <w:rsid w:val="00CF37A4"/>
    <w:rsid w:val="00CF56E3"/>
    <w:rsid w:val="00D0543B"/>
    <w:rsid w:val="00D166B8"/>
    <w:rsid w:val="00D17E7A"/>
    <w:rsid w:val="00D206F6"/>
    <w:rsid w:val="00D2723D"/>
    <w:rsid w:val="00D45E23"/>
    <w:rsid w:val="00D46C13"/>
    <w:rsid w:val="00D46D78"/>
    <w:rsid w:val="00D605AC"/>
    <w:rsid w:val="00D6099E"/>
    <w:rsid w:val="00D67477"/>
    <w:rsid w:val="00D73313"/>
    <w:rsid w:val="00D762B4"/>
    <w:rsid w:val="00D76E15"/>
    <w:rsid w:val="00D8145F"/>
    <w:rsid w:val="00D86641"/>
    <w:rsid w:val="00D93132"/>
    <w:rsid w:val="00D97007"/>
    <w:rsid w:val="00DA1D2B"/>
    <w:rsid w:val="00DA2D9A"/>
    <w:rsid w:val="00DA3073"/>
    <w:rsid w:val="00DA56EB"/>
    <w:rsid w:val="00DB0EFF"/>
    <w:rsid w:val="00DB2201"/>
    <w:rsid w:val="00DB5DBD"/>
    <w:rsid w:val="00DC16E8"/>
    <w:rsid w:val="00DC67BB"/>
    <w:rsid w:val="00DD37CE"/>
    <w:rsid w:val="00DD71EA"/>
    <w:rsid w:val="00DE434A"/>
    <w:rsid w:val="00DE5E49"/>
    <w:rsid w:val="00DF0FCC"/>
    <w:rsid w:val="00DF53B0"/>
    <w:rsid w:val="00E028E7"/>
    <w:rsid w:val="00E1752F"/>
    <w:rsid w:val="00E23671"/>
    <w:rsid w:val="00E24C55"/>
    <w:rsid w:val="00E40728"/>
    <w:rsid w:val="00E54B70"/>
    <w:rsid w:val="00E556F2"/>
    <w:rsid w:val="00E609C4"/>
    <w:rsid w:val="00E61D9C"/>
    <w:rsid w:val="00E61E0E"/>
    <w:rsid w:val="00E7489A"/>
    <w:rsid w:val="00E81DF8"/>
    <w:rsid w:val="00E91915"/>
    <w:rsid w:val="00E928FB"/>
    <w:rsid w:val="00E93763"/>
    <w:rsid w:val="00E973F7"/>
    <w:rsid w:val="00EC065F"/>
    <w:rsid w:val="00EC183D"/>
    <w:rsid w:val="00EC324C"/>
    <w:rsid w:val="00EC763C"/>
    <w:rsid w:val="00ED2238"/>
    <w:rsid w:val="00ED3064"/>
    <w:rsid w:val="00ED3FD1"/>
    <w:rsid w:val="00ED510C"/>
    <w:rsid w:val="00ED7E14"/>
    <w:rsid w:val="00EE11EA"/>
    <w:rsid w:val="00EE7E57"/>
    <w:rsid w:val="00EF1592"/>
    <w:rsid w:val="00EF174F"/>
    <w:rsid w:val="00EF59DF"/>
    <w:rsid w:val="00F00CA7"/>
    <w:rsid w:val="00F06207"/>
    <w:rsid w:val="00F07BAF"/>
    <w:rsid w:val="00F13396"/>
    <w:rsid w:val="00F14616"/>
    <w:rsid w:val="00F20B7E"/>
    <w:rsid w:val="00F2130F"/>
    <w:rsid w:val="00F237B7"/>
    <w:rsid w:val="00F23FBD"/>
    <w:rsid w:val="00F24140"/>
    <w:rsid w:val="00F275D0"/>
    <w:rsid w:val="00F3624D"/>
    <w:rsid w:val="00F47995"/>
    <w:rsid w:val="00F56A5A"/>
    <w:rsid w:val="00F5773E"/>
    <w:rsid w:val="00F6077C"/>
    <w:rsid w:val="00F6269E"/>
    <w:rsid w:val="00F62C30"/>
    <w:rsid w:val="00F64AC6"/>
    <w:rsid w:val="00F6525B"/>
    <w:rsid w:val="00F74B14"/>
    <w:rsid w:val="00F76C9E"/>
    <w:rsid w:val="00F845A4"/>
    <w:rsid w:val="00F87B8D"/>
    <w:rsid w:val="00FA1E55"/>
    <w:rsid w:val="00FA35D3"/>
    <w:rsid w:val="00FA7084"/>
    <w:rsid w:val="00FB19E1"/>
    <w:rsid w:val="00FB34CD"/>
    <w:rsid w:val="00FB350F"/>
    <w:rsid w:val="00FB5D12"/>
    <w:rsid w:val="00FB5F30"/>
    <w:rsid w:val="00FB6D14"/>
    <w:rsid w:val="00FC421B"/>
    <w:rsid w:val="00FC44F3"/>
    <w:rsid w:val="00FC520C"/>
    <w:rsid w:val="00FD2D33"/>
    <w:rsid w:val="00FE3928"/>
    <w:rsid w:val="00FE4247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419D8"/>
  <w15:docId w15:val="{5CF1DE3D-68B6-400A-93F6-4F3F6395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761E9F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761E9F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31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ps">
    <w:name w:val="hps"/>
    <w:basedOn w:val="Predvolenpsmoodseku"/>
    <w:rsid w:val="00CD4287"/>
  </w:style>
  <w:style w:type="paragraph" w:styleId="Zoznamsodrkami">
    <w:name w:val="List Bullet"/>
    <w:basedOn w:val="Normlny"/>
    <w:uiPriority w:val="99"/>
    <w:unhideWhenUsed/>
    <w:rsid w:val="00275EEF"/>
    <w:pPr>
      <w:numPr>
        <w:numId w:val="8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arachne@vicepremier.gov.sk" TargetMode="Externa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mailto:arachne@vicepremier.gov.sk" TargetMode="External"/><Relationship Id="rId17" Type="http://schemas.openxmlformats.org/officeDocument/2006/relationships/hyperlink" Target="https://webgate.ec.europa.eu/cas/eim/external/restricted/edit.cg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arachne/Admin/documents/New%20ECAS%20Account-%20V1.0.pdf" TargetMode="External"/><Relationship Id="rId20" Type="http://schemas.openxmlformats.org/officeDocument/2006/relationships/image" Target="media/image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social/BlobServlet?docId=14836&amp;langId=skv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about.html" TargetMode="External"/><Relationship Id="rId23" Type="http://schemas.openxmlformats.org/officeDocument/2006/relationships/hyperlink" Target="https://webgate.ec.europa.eu/cas/userdata/myAccount.cgi" TargetMode="External"/><Relationship Id="rId28" Type="http://schemas.openxmlformats.org/officeDocument/2006/relationships/glossaryDocument" Target="glossary/document.xml"/><Relationship Id="rId10" Type="http://schemas.openxmlformats.org/officeDocument/2006/relationships/hyperlink" Target="https://ec.europa.eu/social/main.jsp?catId=325&amp;intPageId=3587&amp;langId=sk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ebgate.ec.europa.eu/cas/eim/external/register.cgi" TargetMode="External"/><Relationship Id="rId22" Type="http://schemas.openxmlformats.org/officeDocument/2006/relationships/hyperlink" Target="https://webgate.ec.europa.eu/cas/init/passwordResetRequest.cgi" TargetMode="External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Linotype">
    <w:altName w:val="Times New Roman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25542"/>
    <w:rsid w:val="000D0194"/>
    <w:rsid w:val="000D336C"/>
    <w:rsid w:val="000D5C9F"/>
    <w:rsid w:val="00110698"/>
    <w:rsid w:val="0011111D"/>
    <w:rsid w:val="001668E9"/>
    <w:rsid w:val="00166EAA"/>
    <w:rsid w:val="001949F6"/>
    <w:rsid w:val="001A451C"/>
    <w:rsid w:val="001B55BA"/>
    <w:rsid w:val="0021423D"/>
    <w:rsid w:val="0022487B"/>
    <w:rsid w:val="00244F2A"/>
    <w:rsid w:val="00264057"/>
    <w:rsid w:val="002972F1"/>
    <w:rsid w:val="002A12E6"/>
    <w:rsid w:val="002B2FEB"/>
    <w:rsid w:val="002B468D"/>
    <w:rsid w:val="002E2D03"/>
    <w:rsid w:val="00321389"/>
    <w:rsid w:val="0034340A"/>
    <w:rsid w:val="003D0082"/>
    <w:rsid w:val="003E00B8"/>
    <w:rsid w:val="003F0C49"/>
    <w:rsid w:val="00420EED"/>
    <w:rsid w:val="00423BFA"/>
    <w:rsid w:val="004279E9"/>
    <w:rsid w:val="004348B6"/>
    <w:rsid w:val="00475A95"/>
    <w:rsid w:val="004D10D1"/>
    <w:rsid w:val="004D1203"/>
    <w:rsid w:val="004D5976"/>
    <w:rsid w:val="00500666"/>
    <w:rsid w:val="00552F35"/>
    <w:rsid w:val="00574422"/>
    <w:rsid w:val="00581371"/>
    <w:rsid w:val="005B45A8"/>
    <w:rsid w:val="005B532E"/>
    <w:rsid w:val="005E77DD"/>
    <w:rsid w:val="005F7D50"/>
    <w:rsid w:val="00610895"/>
    <w:rsid w:val="006129DB"/>
    <w:rsid w:val="00625E7B"/>
    <w:rsid w:val="006340AA"/>
    <w:rsid w:val="006473F1"/>
    <w:rsid w:val="0064765B"/>
    <w:rsid w:val="006823DE"/>
    <w:rsid w:val="006854E0"/>
    <w:rsid w:val="006A1899"/>
    <w:rsid w:val="006A742F"/>
    <w:rsid w:val="006B784D"/>
    <w:rsid w:val="006F4AB0"/>
    <w:rsid w:val="00716B3B"/>
    <w:rsid w:val="007465A6"/>
    <w:rsid w:val="00751F88"/>
    <w:rsid w:val="007F54F4"/>
    <w:rsid w:val="00811F6B"/>
    <w:rsid w:val="00833CB3"/>
    <w:rsid w:val="00845702"/>
    <w:rsid w:val="00881B0E"/>
    <w:rsid w:val="008B0A7C"/>
    <w:rsid w:val="008F05B5"/>
    <w:rsid w:val="00901642"/>
    <w:rsid w:val="00927F99"/>
    <w:rsid w:val="00993A97"/>
    <w:rsid w:val="009C588F"/>
    <w:rsid w:val="009E1689"/>
    <w:rsid w:val="00A011BF"/>
    <w:rsid w:val="00A7249E"/>
    <w:rsid w:val="00AA4B98"/>
    <w:rsid w:val="00AA6ADB"/>
    <w:rsid w:val="00AE34FB"/>
    <w:rsid w:val="00B03174"/>
    <w:rsid w:val="00B62843"/>
    <w:rsid w:val="00B87038"/>
    <w:rsid w:val="00B95AFD"/>
    <w:rsid w:val="00BC1627"/>
    <w:rsid w:val="00BC6839"/>
    <w:rsid w:val="00BE45BE"/>
    <w:rsid w:val="00BF5A9C"/>
    <w:rsid w:val="00C00FC0"/>
    <w:rsid w:val="00C03982"/>
    <w:rsid w:val="00C07F8F"/>
    <w:rsid w:val="00C146A9"/>
    <w:rsid w:val="00C560A1"/>
    <w:rsid w:val="00C64EA8"/>
    <w:rsid w:val="00C742C3"/>
    <w:rsid w:val="00C8454D"/>
    <w:rsid w:val="00C96A1C"/>
    <w:rsid w:val="00CE2431"/>
    <w:rsid w:val="00D43682"/>
    <w:rsid w:val="00D4776D"/>
    <w:rsid w:val="00D73138"/>
    <w:rsid w:val="00D743F5"/>
    <w:rsid w:val="00D97F3F"/>
    <w:rsid w:val="00DC06E6"/>
    <w:rsid w:val="00E12250"/>
    <w:rsid w:val="00E42FD6"/>
    <w:rsid w:val="00E964FB"/>
    <w:rsid w:val="00EB28FE"/>
    <w:rsid w:val="00EC12C8"/>
    <w:rsid w:val="00EC54CB"/>
    <w:rsid w:val="00EC6830"/>
    <w:rsid w:val="00EC7CE0"/>
    <w:rsid w:val="00EE350C"/>
    <w:rsid w:val="00F01A68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6838-7C2A-4EB8-A50E-CF652CFA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12</Pages>
  <Words>3668</Words>
  <Characters>20909</Characters>
  <Application>Microsoft Office Word</Application>
  <DocSecurity>0</DocSecurity>
  <Lines>174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11</cp:revision>
  <cp:lastPrinted>2019-10-31T08:43:00Z</cp:lastPrinted>
  <dcterms:created xsi:type="dcterms:W3CDTF">2019-10-31T08:39:00Z</dcterms:created>
  <dcterms:modified xsi:type="dcterms:W3CDTF">2021-05-18T10:17:00Z</dcterms:modified>
</cp:coreProperties>
</file>