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98C20" w14:textId="77777777" w:rsidR="00D56B68" w:rsidRPr="00D56B68" w:rsidRDefault="00D56B68" w:rsidP="00D56B68">
      <w:pPr>
        <w:spacing w:after="0" w:line="240" w:lineRule="auto"/>
        <w:rPr>
          <w:rFonts w:ascii="Times New Roman" w:eastAsia="Times New Roman" w:hAnsi="Times New Roman" w:cs="Times New Roman"/>
          <w:sz w:val="20"/>
          <w:szCs w:val="20"/>
        </w:rPr>
      </w:pPr>
      <w:r w:rsidRPr="00D56B68" w:rsidDel="00E701EB">
        <w:rPr>
          <w:rFonts w:ascii="Times New Roman" w:eastAsia="Times New Roman" w:hAnsi="Times New Roman" w:cs="Times New Roman"/>
          <w:sz w:val="20"/>
          <w:szCs w:val="20"/>
        </w:rPr>
        <w:t xml:space="preserve">  </w:t>
      </w:r>
      <w:r w:rsidRPr="00D56B68">
        <w:rPr>
          <w:rFonts w:ascii="Times New Roman" w:eastAsia="Times New Roman" w:hAnsi="Times New Roman" w:cs="Times New Roman"/>
          <w:b/>
          <w:noProof/>
          <w:sz w:val="24"/>
          <w:szCs w:val="24"/>
        </w:rPr>
        <w:drawing>
          <wp:anchor distT="0" distB="0" distL="114300" distR="114300" simplePos="0" relativeHeight="251660288" behindDoc="0" locked="0" layoutInCell="1" allowOverlap="1" wp14:anchorId="4A44FCA9" wp14:editId="539DC572">
            <wp:simplePos x="0" y="0"/>
            <wp:positionH relativeFrom="column">
              <wp:posOffset>10795</wp:posOffset>
            </wp:positionH>
            <wp:positionV relativeFrom="paragraph">
              <wp:posOffset>86995</wp:posOffset>
            </wp:positionV>
            <wp:extent cx="1374775" cy="899795"/>
            <wp:effectExtent l="0" t="0" r="0" b="0"/>
            <wp:wrapNone/>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6B68">
        <w:rPr>
          <w:rFonts w:ascii="Arial" w:eastAsia="Times New Roman" w:hAnsi="Arial" w:cs="Arial"/>
          <w:noProof/>
          <w:sz w:val="20"/>
          <w:szCs w:val="20"/>
        </w:rPr>
        <w:drawing>
          <wp:anchor distT="0" distB="0" distL="114300" distR="114300" simplePos="0" relativeHeight="251659264" behindDoc="1" locked="0" layoutInCell="1" allowOverlap="1" wp14:anchorId="66AC8F63" wp14:editId="0505B52A">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6B68" w:rsidDel="00E701EB">
        <w:rPr>
          <w:rFonts w:ascii="Times New Roman" w:eastAsia="Times New Roman" w:hAnsi="Times New Roman" w:cs="Times New Roman"/>
          <w:sz w:val="20"/>
          <w:szCs w:val="20"/>
        </w:rPr>
        <w:t xml:space="preserve"> </w:t>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p>
    <w:p w14:paraId="32F19CBD" w14:textId="77777777" w:rsidR="00D56B68" w:rsidRPr="00D56B68" w:rsidRDefault="00D56B68" w:rsidP="00D56B68">
      <w:pPr>
        <w:spacing w:after="0" w:line="240" w:lineRule="auto"/>
        <w:rPr>
          <w:rFonts w:ascii="Times New Roman" w:eastAsia="Times New Roman" w:hAnsi="Times New Roman" w:cs="Times New Roman"/>
          <w:sz w:val="20"/>
          <w:szCs w:val="20"/>
        </w:rPr>
      </w:pPr>
    </w:p>
    <w:p w14:paraId="7A16D4E6" w14:textId="77777777" w:rsidR="00D56B68" w:rsidRPr="00D56B68" w:rsidRDefault="00D56B68" w:rsidP="00D56B68">
      <w:pPr>
        <w:spacing w:after="0" w:line="240" w:lineRule="auto"/>
        <w:rPr>
          <w:rFonts w:ascii="Times New Roman" w:eastAsia="Times New Roman" w:hAnsi="Times New Roman" w:cs="Times New Roman"/>
          <w:b/>
          <w:sz w:val="20"/>
          <w:szCs w:val="20"/>
        </w:rPr>
      </w:pP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t xml:space="preserve">    </w:t>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p>
    <w:p w14:paraId="58F27E61" w14:textId="77777777" w:rsidR="00D56B68" w:rsidRPr="00D56B68" w:rsidRDefault="00D56B68" w:rsidP="00D56B68">
      <w:pPr>
        <w:spacing w:after="0" w:line="240" w:lineRule="auto"/>
        <w:rPr>
          <w:rFonts w:ascii="Times New Roman" w:eastAsia="Times New Roman" w:hAnsi="Times New Roman" w:cs="Times New Roman"/>
          <w:b/>
          <w:sz w:val="20"/>
          <w:szCs w:val="20"/>
        </w:rPr>
      </w:pPr>
    </w:p>
    <w:p w14:paraId="69E72EC5" w14:textId="77777777" w:rsidR="00D56B68" w:rsidRPr="00D56B68" w:rsidRDefault="00D56B68" w:rsidP="00D56B68">
      <w:pPr>
        <w:spacing w:after="0" w:line="240" w:lineRule="auto"/>
        <w:rPr>
          <w:rFonts w:ascii="Times New Roman" w:eastAsia="Times New Roman" w:hAnsi="Times New Roman" w:cs="Times New Roman"/>
          <w:b/>
          <w:sz w:val="20"/>
          <w:szCs w:val="20"/>
        </w:rPr>
      </w:pPr>
    </w:p>
    <w:p w14:paraId="64FA2C1B" w14:textId="77777777" w:rsidR="00D56B68" w:rsidRPr="00D56B68" w:rsidRDefault="00D56B68" w:rsidP="00D56B68">
      <w:pPr>
        <w:spacing w:after="0" w:line="240" w:lineRule="auto"/>
        <w:rPr>
          <w:rFonts w:ascii="Times New Roman" w:eastAsia="Times New Roman" w:hAnsi="Times New Roman" w:cs="Times New Roman"/>
          <w:b/>
          <w:sz w:val="20"/>
          <w:szCs w:val="20"/>
        </w:rPr>
      </w:pPr>
    </w:p>
    <w:p w14:paraId="6C7B0144" w14:textId="77777777" w:rsidR="00D56B68" w:rsidRPr="00D56B68" w:rsidRDefault="00D56B68" w:rsidP="00D56B68">
      <w:pPr>
        <w:spacing w:after="0" w:line="240" w:lineRule="auto"/>
        <w:rPr>
          <w:rFonts w:ascii="Times New Roman" w:eastAsia="Times New Roman" w:hAnsi="Times New Roman" w:cs="Times New Roman"/>
          <w:b/>
          <w:sz w:val="20"/>
          <w:szCs w:val="20"/>
        </w:rPr>
      </w:pPr>
    </w:p>
    <w:p w14:paraId="45EC7867" w14:textId="77777777" w:rsidR="00D56B68" w:rsidRPr="00D56B68" w:rsidRDefault="00D56B68" w:rsidP="00D56B68">
      <w:pPr>
        <w:spacing w:after="0" w:line="240" w:lineRule="auto"/>
        <w:ind w:right="6802"/>
        <w:jc w:val="center"/>
        <w:rPr>
          <w:rFonts w:ascii="Arial" w:eastAsia="Times New Roman" w:hAnsi="Arial" w:cs="Arial"/>
          <w:sz w:val="20"/>
          <w:szCs w:val="20"/>
        </w:rPr>
      </w:pPr>
      <w:r w:rsidRPr="00D56B68">
        <w:rPr>
          <w:rFonts w:ascii="Arial" w:eastAsia="Times New Roman" w:hAnsi="Arial" w:cs="Arial"/>
          <w:sz w:val="20"/>
          <w:szCs w:val="20"/>
        </w:rPr>
        <w:t>Európska únia</w:t>
      </w:r>
    </w:p>
    <w:p w14:paraId="1BD3D412" w14:textId="77777777" w:rsidR="00D56B68" w:rsidRPr="00D56B68" w:rsidRDefault="00D56B68" w:rsidP="00D56B68">
      <w:pPr>
        <w:spacing w:after="0" w:line="240" w:lineRule="auto"/>
        <w:ind w:right="6802"/>
        <w:jc w:val="center"/>
        <w:rPr>
          <w:rFonts w:ascii="Arial" w:eastAsia="Times New Roman" w:hAnsi="Arial" w:cs="Arial"/>
          <w:sz w:val="20"/>
          <w:szCs w:val="20"/>
        </w:rPr>
      </w:pPr>
      <w:r w:rsidRPr="00D56B68">
        <w:rPr>
          <w:rFonts w:ascii="Arial" w:eastAsia="Times New Roman" w:hAnsi="Arial" w:cs="Arial"/>
          <w:sz w:val="20"/>
          <w:szCs w:val="20"/>
        </w:rPr>
        <w:t>Európsky fond regionálneho</w:t>
      </w:r>
      <w:bookmarkStart w:id="0" w:name="_GoBack"/>
      <w:bookmarkEnd w:id="0"/>
    </w:p>
    <w:p w14:paraId="287B8969" w14:textId="77777777" w:rsidR="00D56B68" w:rsidRPr="00D56B68" w:rsidRDefault="00D56B68" w:rsidP="00D56B68">
      <w:pPr>
        <w:spacing w:after="0" w:line="240" w:lineRule="auto"/>
        <w:ind w:right="6802"/>
        <w:jc w:val="center"/>
        <w:rPr>
          <w:rFonts w:ascii="Times New Roman" w:eastAsia="Times New Roman" w:hAnsi="Times New Roman" w:cs="Times New Roman"/>
          <w:b/>
          <w:sz w:val="20"/>
          <w:szCs w:val="20"/>
        </w:rPr>
      </w:pPr>
      <w:r w:rsidRPr="00D56B68">
        <w:rPr>
          <w:rFonts w:ascii="Arial" w:eastAsia="Times New Roman" w:hAnsi="Arial" w:cs="Arial"/>
          <w:sz w:val="20"/>
          <w:szCs w:val="20"/>
        </w:rPr>
        <w:t>rozvoja</w:t>
      </w:r>
    </w:p>
    <w:p w14:paraId="265356F0" w14:textId="77777777" w:rsidR="00D56B68" w:rsidRPr="00D56B68" w:rsidRDefault="00D56B68" w:rsidP="00D56B68">
      <w:pPr>
        <w:spacing w:after="0" w:line="240" w:lineRule="auto"/>
        <w:jc w:val="center"/>
        <w:rPr>
          <w:rFonts w:ascii="Times New Roman" w:eastAsia="Times New Roman" w:hAnsi="Times New Roman" w:cs="Times New Roman"/>
          <w:b/>
          <w:sz w:val="20"/>
          <w:szCs w:val="20"/>
        </w:rPr>
      </w:pPr>
    </w:p>
    <w:p w14:paraId="663B0E33" w14:textId="1F6243B8" w:rsidR="00D56B68" w:rsidRPr="00D56B68" w:rsidRDefault="00D56B68" w:rsidP="00D56B68">
      <w:pPr>
        <w:spacing w:after="0" w:line="240" w:lineRule="auto"/>
        <w:jc w:val="center"/>
        <w:rPr>
          <w:rFonts w:ascii="Times New Roman" w:eastAsia="Times New Roman" w:hAnsi="Times New Roman" w:cs="Times New Roman"/>
          <w:b/>
          <w:sz w:val="40"/>
          <w:szCs w:val="20"/>
        </w:rPr>
      </w:pPr>
      <w:r w:rsidRPr="00D56B68">
        <w:rPr>
          <w:rFonts w:ascii="Times New Roman" w:eastAsia="Times New Roman" w:hAnsi="Times New Roman" w:cs="Times New Roman"/>
          <w:b/>
          <w:sz w:val="40"/>
          <w:szCs w:val="20"/>
        </w:rPr>
        <w:t xml:space="preserve">Vzor CKO č. </w:t>
      </w:r>
      <w:sdt>
        <w:sdtPr>
          <w:rPr>
            <w:rFonts w:ascii="Times New Roman" w:eastAsia="Times New Roman" w:hAnsi="Times New Roman" w:cs="Times New Roman"/>
            <w:b/>
            <w:sz w:val="40"/>
            <w:szCs w:val="20"/>
          </w:rPr>
          <w:alias w:val="Poradové číslo vzoru"/>
          <w:tag w:val="Poradové číslo vzoru"/>
          <w:id w:val="-1009137634"/>
          <w:placeholder>
            <w:docPart w:val="9C8148BF97AF432BA2E82293CCFB5C25"/>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96FCC">
            <w:rPr>
              <w:rFonts w:ascii="Times New Roman" w:eastAsia="Times New Roman" w:hAnsi="Times New Roman" w:cs="Times New Roman"/>
              <w:b/>
              <w:sz w:val="40"/>
              <w:szCs w:val="20"/>
            </w:rPr>
            <w:t>26</w:t>
          </w:r>
        </w:sdtContent>
      </w:sdt>
    </w:p>
    <w:p w14:paraId="029CB2A4" w14:textId="65B19086" w:rsidR="00D56B68" w:rsidRPr="00D56B68" w:rsidRDefault="00D56B68" w:rsidP="00D56B68">
      <w:pPr>
        <w:spacing w:after="0" w:line="240" w:lineRule="auto"/>
        <w:jc w:val="center"/>
        <w:rPr>
          <w:rFonts w:ascii="Times New Roman" w:eastAsia="Times New Roman" w:hAnsi="Times New Roman" w:cs="Times New Roman"/>
          <w:b/>
          <w:sz w:val="32"/>
          <w:szCs w:val="32"/>
        </w:rPr>
      </w:pPr>
      <w:r w:rsidRPr="00D56B68">
        <w:rPr>
          <w:rFonts w:ascii="Times New Roman" w:eastAsia="Times New Roman" w:hAnsi="Times New Roman" w:cs="Times New Roman"/>
          <w:b/>
          <w:sz w:val="32"/>
          <w:szCs w:val="32"/>
        </w:rPr>
        <w:t xml:space="preserve">verzia </w:t>
      </w:r>
      <w:sdt>
        <w:sdtPr>
          <w:rPr>
            <w:rFonts w:ascii="Times New Roman" w:eastAsia="Times New Roman" w:hAnsi="Times New Roman" w:cs="Times New Roman"/>
            <w:b/>
            <w:sz w:val="32"/>
            <w:szCs w:val="32"/>
          </w:rPr>
          <w:alias w:val="Poradové číslo vzoru"/>
          <w:tag w:val="Poradové číslo vzoru"/>
          <w:id w:val="-1645188027"/>
          <w:placeholder>
            <w:docPart w:val="0A22C668C34A49908538C3ECC18911E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96FCC">
            <w:rPr>
              <w:rFonts w:ascii="Times New Roman" w:eastAsia="Times New Roman" w:hAnsi="Times New Roman" w:cs="Times New Roman"/>
              <w:b/>
              <w:sz w:val="32"/>
              <w:szCs w:val="32"/>
            </w:rPr>
            <w:t>4</w:t>
          </w:r>
        </w:sdtContent>
      </w:sdt>
    </w:p>
    <w:p w14:paraId="507DF792" w14:textId="77777777" w:rsidR="00D56B68" w:rsidRPr="00D56B68" w:rsidRDefault="00D56B68" w:rsidP="00D56B68">
      <w:pPr>
        <w:spacing w:after="0" w:line="240" w:lineRule="auto"/>
        <w:jc w:val="center"/>
        <w:rPr>
          <w:rFonts w:ascii="Times New Roman" w:eastAsia="Times New Roman" w:hAnsi="Times New Roman" w:cs="Times New Roman"/>
          <w:b/>
          <w:sz w:val="20"/>
          <w:szCs w:val="20"/>
        </w:rPr>
      </w:pPr>
    </w:p>
    <w:p w14:paraId="0B8F8C83" w14:textId="77777777" w:rsidR="00D56B68" w:rsidRPr="00D56B68" w:rsidRDefault="00D56B68" w:rsidP="00D56B68">
      <w:pPr>
        <w:spacing w:after="0" w:line="240" w:lineRule="auto"/>
        <w:jc w:val="center"/>
        <w:rPr>
          <w:rFonts w:ascii="Times New Roman" w:eastAsia="Times New Roman" w:hAnsi="Times New Roman" w:cs="Times New Roman"/>
          <w:b/>
          <w:sz w:val="28"/>
          <w:szCs w:val="20"/>
        </w:rPr>
      </w:pPr>
      <w:r w:rsidRPr="00D56B68">
        <w:rPr>
          <w:rFonts w:ascii="Times New Roman" w:eastAsia="Times New Roman" w:hAnsi="Times New Roman" w:cs="Times New Roman"/>
          <w:b/>
          <w:sz w:val="28"/>
          <w:szCs w:val="20"/>
        </w:rPr>
        <w:t>Programové obdobie 2014 – 2020</w:t>
      </w:r>
    </w:p>
    <w:p w14:paraId="1D0E3A5C" w14:textId="77777777" w:rsidR="00D56B68" w:rsidRPr="00D56B68" w:rsidRDefault="00D56B68" w:rsidP="00D56B68">
      <w:pPr>
        <w:spacing w:after="0" w:line="240" w:lineRule="auto"/>
        <w:rPr>
          <w:rFonts w:ascii="Times New Roman" w:eastAsia="Times New Roman" w:hAnsi="Times New Roman" w:cs="Times New Roman"/>
          <w:sz w:val="20"/>
          <w:szCs w:val="20"/>
        </w:rPr>
      </w:pP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blLook w:val="04A0" w:firstRow="1" w:lastRow="0" w:firstColumn="1" w:lastColumn="0" w:noHBand="0" w:noVBand="1"/>
      </w:tblPr>
      <w:tblGrid>
        <w:gridCol w:w="2268"/>
        <w:gridCol w:w="6696"/>
      </w:tblGrid>
      <w:tr w:rsidR="00D56B68" w:rsidRPr="00D56B68" w14:paraId="31F5B60F" w14:textId="77777777" w:rsidTr="000D6D01">
        <w:tc>
          <w:tcPr>
            <w:tcW w:w="2268" w:type="dxa"/>
            <w:shd w:val="clear" w:color="auto" w:fill="B2A1C7"/>
          </w:tcPr>
          <w:p w14:paraId="45E19AD0" w14:textId="77777777" w:rsidR="00D56B68" w:rsidRPr="00D56B68" w:rsidRDefault="00D56B68" w:rsidP="00D56B68">
            <w:pPr>
              <w:rPr>
                <w:rFonts w:ascii="Times New Roman" w:eastAsia="Times New Roman" w:hAnsi="Times New Roman"/>
                <w:b/>
                <w:sz w:val="26"/>
                <w:szCs w:val="26"/>
              </w:rPr>
            </w:pPr>
            <w:r w:rsidRPr="00D56B68">
              <w:rPr>
                <w:rFonts w:ascii="Times New Roman" w:eastAsia="Times New Roman" w:hAnsi="Times New Roman"/>
                <w:b/>
                <w:sz w:val="26"/>
                <w:szCs w:val="26"/>
              </w:rPr>
              <w:t>Vec:</w:t>
            </w:r>
          </w:p>
          <w:p w14:paraId="7AFCEAA9" w14:textId="77777777" w:rsidR="00D56B68" w:rsidRPr="00D56B68" w:rsidRDefault="00D56B68" w:rsidP="00D56B68">
            <w:pPr>
              <w:rPr>
                <w:rFonts w:ascii="Times New Roman" w:eastAsia="Times New Roman" w:hAnsi="Times New Roman"/>
                <w:b/>
                <w:sz w:val="26"/>
                <w:szCs w:val="26"/>
              </w:rPr>
            </w:pPr>
          </w:p>
          <w:p w14:paraId="53C35213" w14:textId="77777777" w:rsidR="00D56B68" w:rsidRPr="00D56B68" w:rsidRDefault="00D56B68" w:rsidP="00D56B68">
            <w:pPr>
              <w:rPr>
                <w:rFonts w:ascii="Times New Roman" w:eastAsia="Times New Roman" w:hAnsi="Times New Roman"/>
                <w:b/>
                <w:sz w:val="26"/>
                <w:szCs w:val="26"/>
              </w:rPr>
            </w:pPr>
          </w:p>
          <w:p w14:paraId="07308656" w14:textId="77777777" w:rsidR="00D56B68" w:rsidRPr="00D56B68" w:rsidRDefault="00D56B68" w:rsidP="00D56B68">
            <w:pPr>
              <w:rPr>
                <w:rFonts w:ascii="Times New Roman" w:eastAsia="Times New Roman" w:hAnsi="Times New Roman"/>
                <w:b/>
                <w:sz w:val="26"/>
                <w:szCs w:val="26"/>
              </w:rPr>
            </w:pPr>
          </w:p>
        </w:tc>
        <w:tc>
          <w:tcPr>
            <w:tcW w:w="6696" w:type="dxa"/>
            <w:shd w:val="clear" w:color="auto" w:fill="B2A1C7"/>
          </w:tcPr>
          <w:p w14:paraId="6B9E4624" w14:textId="26844193" w:rsidR="00D56B68" w:rsidRPr="000D6D01" w:rsidRDefault="00D56B68" w:rsidP="000D6D01">
            <w:pPr>
              <w:jc w:val="both"/>
              <w:rPr>
                <w:rFonts w:ascii="Times New Roman" w:hAnsi="Times New Roman"/>
                <w:sz w:val="24"/>
              </w:rPr>
            </w:pPr>
            <w:r w:rsidRPr="000D6D01">
              <w:rPr>
                <w:rFonts w:ascii="Times New Roman" w:hAnsi="Times New Roman"/>
                <w:sz w:val="24"/>
              </w:rPr>
              <w:t>Popis k </w:t>
            </w:r>
            <w:r>
              <w:rPr>
                <w:rFonts w:ascii="Times New Roman" w:eastAsia="Times New Roman" w:hAnsi="Times New Roman"/>
                <w:sz w:val="24"/>
                <w:szCs w:val="24"/>
              </w:rPr>
              <w:t xml:space="preserve">vyplneniu </w:t>
            </w:r>
            <w:r w:rsidRPr="00D56B68">
              <w:rPr>
                <w:rFonts w:ascii="Times New Roman" w:eastAsia="Times New Roman" w:hAnsi="Times New Roman"/>
                <w:sz w:val="24"/>
                <w:szCs w:val="24"/>
              </w:rPr>
              <w:t>Doplňujúc</w:t>
            </w:r>
            <w:r>
              <w:rPr>
                <w:rFonts w:ascii="Times New Roman" w:eastAsia="Times New Roman" w:hAnsi="Times New Roman"/>
                <w:sz w:val="24"/>
                <w:szCs w:val="24"/>
              </w:rPr>
              <w:t>ich</w:t>
            </w:r>
            <w:r w:rsidRPr="00D56B68">
              <w:rPr>
                <w:rFonts w:ascii="Times New Roman" w:eastAsia="Times New Roman" w:hAnsi="Times New Roman"/>
                <w:sz w:val="24"/>
                <w:szCs w:val="24"/>
              </w:rPr>
              <w:t xml:space="preserve"> monitorovac</w:t>
            </w:r>
            <w:r>
              <w:rPr>
                <w:rFonts w:ascii="Times New Roman" w:eastAsia="Times New Roman" w:hAnsi="Times New Roman"/>
                <w:sz w:val="24"/>
                <w:szCs w:val="24"/>
              </w:rPr>
              <w:t>ích</w:t>
            </w:r>
            <w:r w:rsidRPr="00D56B68">
              <w:rPr>
                <w:rFonts w:ascii="Times New Roman" w:eastAsia="Times New Roman" w:hAnsi="Times New Roman"/>
                <w:sz w:val="24"/>
                <w:szCs w:val="24"/>
              </w:rPr>
              <w:t xml:space="preserve"> údaj</w:t>
            </w:r>
            <w:r>
              <w:rPr>
                <w:rFonts w:ascii="Times New Roman" w:eastAsia="Times New Roman" w:hAnsi="Times New Roman"/>
                <w:sz w:val="24"/>
                <w:szCs w:val="24"/>
              </w:rPr>
              <w:t>ov</w:t>
            </w:r>
            <w:r w:rsidRPr="000D6D01">
              <w:rPr>
                <w:rFonts w:ascii="Times New Roman" w:hAnsi="Times New Roman"/>
                <w:sz w:val="24"/>
              </w:rPr>
              <w:t xml:space="preserve"> k </w:t>
            </w:r>
            <w:r w:rsidRPr="00D56B68">
              <w:rPr>
                <w:rFonts w:ascii="Times New Roman" w:eastAsia="Times New Roman" w:hAnsi="Times New Roman"/>
                <w:sz w:val="24"/>
                <w:szCs w:val="24"/>
              </w:rPr>
              <w:t>žiadosti o platbu</w:t>
            </w:r>
          </w:p>
        </w:tc>
      </w:tr>
      <w:tr w:rsidR="00D56B68" w:rsidRPr="00D56B68" w14:paraId="33B0B0F2" w14:textId="77777777" w:rsidTr="00D56B68">
        <w:tc>
          <w:tcPr>
            <w:tcW w:w="2268" w:type="dxa"/>
            <w:shd w:val="clear" w:color="auto" w:fill="B2A1C7"/>
          </w:tcPr>
          <w:p w14:paraId="3A563557" w14:textId="77777777" w:rsidR="00D56B68" w:rsidRPr="00D56B68" w:rsidRDefault="00D56B68" w:rsidP="00D56B68">
            <w:pPr>
              <w:rPr>
                <w:rFonts w:ascii="Times New Roman" w:eastAsia="Times New Roman" w:hAnsi="Times New Roman"/>
                <w:b/>
                <w:sz w:val="26"/>
                <w:szCs w:val="26"/>
              </w:rPr>
            </w:pPr>
            <w:r w:rsidRPr="00D56B68">
              <w:rPr>
                <w:rFonts w:ascii="Times New Roman" w:eastAsia="Times New Roman" w:hAnsi="Times New Roman"/>
                <w:b/>
                <w:sz w:val="26"/>
                <w:szCs w:val="26"/>
              </w:rPr>
              <w:t>Určené pre:</w:t>
            </w:r>
          </w:p>
          <w:p w14:paraId="184926EB" w14:textId="77777777" w:rsidR="00D56B68" w:rsidRPr="00D56B68" w:rsidRDefault="00D56B68" w:rsidP="00D56B68">
            <w:pPr>
              <w:rPr>
                <w:rFonts w:ascii="Times New Roman" w:eastAsia="Times New Roman" w:hAnsi="Times New Roman"/>
                <w:b/>
                <w:sz w:val="26"/>
                <w:szCs w:val="26"/>
              </w:rPr>
            </w:pPr>
          </w:p>
          <w:p w14:paraId="4966D6D1" w14:textId="77777777" w:rsidR="00D56B68" w:rsidRPr="00D56B68" w:rsidRDefault="00D56B68" w:rsidP="00D56B68">
            <w:pPr>
              <w:rPr>
                <w:rFonts w:ascii="Times New Roman" w:eastAsia="Times New Roman" w:hAnsi="Times New Roman"/>
                <w:b/>
                <w:sz w:val="26"/>
                <w:szCs w:val="26"/>
              </w:rPr>
            </w:pPr>
          </w:p>
        </w:tc>
        <w:tc>
          <w:tcPr>
            <w:tcW w:w="6696" w:type="dxa"/>
            <w:shd w:val="clear" w:color="auto" w:fill="B2A1C7"/>
          </w:tcPr>
          <w:p w14:paraId="094BFAC7"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Riadiace orgány</w:t>
            </w:r>
          </w:p>
          <w:p w14:paraId="42E05885"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Sprostredkovateľské orgány</w:t>
            </w:r>
          </w:p>
        </w:tc>
      </w:tr>
      <w:tr w:rsidR="00D56B68" w:rsidRPr="00D56B68" w14:paraId="5ED6E8E3" w14:textId="77777777" w:rsidTr="00D56B68">
        <w:tc>
          <w:tcPr>
            <w:tcW w:w="2268" w:type="dxa"/>
            <w:shd w:val="clear" w:color="auto" w:fill="B2A1C7"/>
          </w:tcPr>
          <w:p w14:paraId="1C810A75" w14:textId="77777777" w:rsidR="00D56B68" w:rsidRPr="00D56B68" w:rsidRDefault="00D56B68" w:rsidP="00D56B68">
            <w:pPr>
              <w:rPr>
                <w:rFonts w:ascii="Times New Roman" w:eastAsia="Times New Roman" w:hAnsi="Times New Roman"/>
                <w:b/>
                <w:sz w:val="26"/>
                <w:szCs w:val="26"/>
              </w:rPr>
            </w:pPr>
            <w:r w:rsidRPr="00D56B68">
              <w:rPr>
                <w:rFonts w:ascii="Times New Roman" w:eastAsia="Times New Roman" w:hAnsi="Times New Roman"/>
                <w:b/>
                <w:sz w:val="26"/>
                <w:szCs w:val="26"/>
              </w:rPr>
              <w:t>Na vedomie:</w:t>
            </w:r>
          </w:p>
          <w:p w14:paraId="1D7AFC7A" w14:textId="77777777" w:rsidR="00D56B68" w:rsidRPr="00D56B68" w:rsidRDefault="00D56B68" w:rsidP="00D56B68">
            <w:pPr>
              <w:rPr>
                <w:rFonts w:ascii="Times New Roman" w:eastAsia="Times New Roman" w:hAnsi="Times New Roman"/>
                <w:b/>
                <w:sz w:val="26"/>
                <w:szCs w:val="26"/>
              </w:rPr>
            </w:pPr>
          </w:p>
          <w:p w14:paraId="1234A339" w14:textId="77777777" w:rsidR="00D56B68" w:rsidRPr="00D56B68" w:rsidRDefault="00D56B68" w:rsidP="00D56B68">
            <w:pPr>
              <w:rPr>
                <w:rFonts w:ascii="Times New Roman" w:eastAsia="Times New Roman" w:hAnsi="Times New Roman"/>
                <w:b/>
                <w:sz w:val="26"/>
                <w:szCs w:val="26"/>
              </w:rPr>
            </w:pPr>
          </w:p>
          <w:p w14:paraId="08667F74" w14:textId="77777777" w:rsidR="00D56B68" w:rsidRPr="00D56B68" w:rsidRDefault="00D56B68" w:rsidP="00D56B68">
            <w:pPr>
              <w:rPr>
                <w:rFonts w:ascii="Times New Roman" w:eastAsia="Times New Roman" w:hAnsi="Times New Roman"/>
                <w:b/>
                <w:sz w:val="26"/>
                <w:szCs w:val="26"/>
              </w:rPr>
            </w:pPr>
          </w:p>
          <w:p w14:paraId="5F342C07" w14:textId="77777777" w:rsidR="00D56B68" w:rsidRPr="00D56B68" w:rsidRDefault="00D56B68" w:rsidP="00D56B68">
            <w:pPr>
              <w:rPr>
                <w:rFonts w:ascii="Times New Roman" w:eastAsia="Times New Roman" w:hAnsi="Times New Roman"/>
                <w:b/>
                <w:sz w:val="26"/>
                <w:szCs w:val="26"/>
              </w:rPr>
            </w:pPr>
          </w:p>
          <w:p w14:paraId="6F89ECCB" w14:textId="77777777" w:rsidR="00D56B68" w:rsidRPr="00D56B68" w:rsidRDefault="00D56B68" w:rsidP="00D56B68">
            <w:pPr>
              <w:rPr>
                <w:rFonts w:ascii="Times New Roman" w:eastAsia="Times New Roman" w:hAnsi="Times New Roman"/>
                <w:b/>
                <w:sz w:val="26"/>
                <w:szCs w:val="26"/>
              </w:rPr>
            </w:pPr>
          </w:p>
        </w:tc>
        <w:tc>
          <w:tcPr>
            <w:tcW w:w="6696" w:type="dxa"/>
            <w:shd w:val="clear" w:color="auto" w:fill="B2A1C7"/>
          </w:tcPr>
          <w:p w14:paraId="194E294D"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Certifikačný orgán</w:t>
            </w:r>
          </w:p>
          <w:p w14:paraId="669324B2"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Orgán auditu</w:t>
            </w:r>
          </w:p>
          <w:p w14:paraId="35F3A392"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Gestori horizontálnych princípov</w:t>
            </w:r>
          </w:p>
        </w:tc>
      </w:tr>
      <w:tr w:rsidR="00D56B68" w:rsidRPr="00D56B68" w14:paraId="1E543399" w14:textId="77777777" w:rsidTr="00D56B68">
        <w:tc>
          <w:tcPr>
            <w:tcW w:w="2268" w:type="dxa"/>
            <w:shd w:val="clear" w:color="auto" w:fill="B2A1C7"/>
          </w:tcPr>
          <w:p w14:paraId="75B125ED" w14:textId="77777777" w:rsidR="00D56B68" w:rsidRPr="00D56B68" w:rsidRDefault="00D56B68" w:rsidP="00D56B68">
            <w:pPr>
              <w:rPr>
                <w:rFonts w:ascii="Times New Roman" w:eastAsia="Times New Roman" w:hAnsi="Times New Roman"/>
                <w:b/>
                <w:sz w:val="26"/>
                <w:szCs w:val="26"/>
              </w:rPr>
            </w:pPr>
            <w:r w:rsidRPr="00D56B68">
              <w:rPr>
                <w:rFonts w:ascii="Times New Roman" w:eastAsia="Times New Roman" w:hAnsi="Times New Roman"/>
                <w:b/>
                <w:sz w:val="26"/>
                <w:szCs w:val="26"/>
              </w:rPr>
              <w:t>Vydáva:</w:t>
            </w:r>
          </w:p>
          <w:p w14:paraId="2808F0A8" w14:textId="77777777" w:rsidR="00D56B68" w:rsidRPr="00D56B68" w:rsidRDefault="00D56B68" w:rsidP="00D56B68">
            <w:pPr>
              <w:rPr>
                <w:rFonts w:ascii="Times New Roman" w:eastAsia="Times New Roman" w:hAnsi="Times New Roman"/>
                <w:b/>
                <w:sz w:val="16"/>
                <w:szCs w:val="20"/>
              </w:rPr>
            </w:pPr>
          </w:p>
          <w:p w14:paraId="7A0524BC" w14:textId="77777777" w:rsidR="00D56B68" w:rsidRPr="00D56B68" w:rsidRDefault="00D56B68" w:rsidP="00D56B68">
            <w:pPr>
              <w:rPr>
                <w:rFonts w:ascii="Times New Roman" w:eastAsia="Times New Roman" w:hAnsi="Times New Roman"/>
                <w:b/>
                <w:sz w:val="16"/>
                <w:szCs w:val="20"/>
              </w:rPr>
            </w:pPr>
          </w:p>
          <w:p w14:paraId="325F39FB" w14:textId="77777777" w:rsidR="00D56B68" w:rsidRPr="00D56B68" w:rsidRDefault="00D56B68" w:rsidP="00D56B68">
            <w:pPr>
              <w:rPr>
                <w:rFonts w:ascii="Times New Roman" w:eastAsia="Times New Roman" w:hAnsi="Times New Roman"/>
                <w:b/>
                <w:sz w:val="16"/>
                <w:szCs w:val="20"/>
              </w:rPr>
            </w:pPr>
          </w:p>
          <w:p w14:paraId="0A402B6D" w14:textId="77777777" w:rsidR="00D56B68" w:rsidRPr="00D56B68" w:rsidRDefault="00D56B68" w:rsidP="00D56B68">
            <w:pPr>
              <w:rPr>
                <w:rFonts w:ascii="Times New Roman" w:eastAsia="Times New Roman" w:hAnsi="Times New Roman"/>
                <w:b/>
                <w:sz w:val="16"/>
                <w:szCs w:val="20"/>
              </w:rPr>
            </w:pPr>
          </w:p>
          <w:p w14:paraId="5ACEB4E3" w14:textId="77777777" w:rsidR="00D56B68" w:rsidRPr="00D56B68" w:rsidRDefault="00D56B68" w:rsidP="00D56B68">
            <w:pPr>
              <w:rPr>
                <w:rFonts w:ascii="Times New Roman" w:eastAsia="Times New Roman" w:hAnsi="Times New Roman"/>
                <w:b/>
                <w:sz w:val="16"/>
                <w:szCs w:val="20"/>
              </w:rPr>
            </w:pPr>
          </w:p>
          <w:p w14:paraId="46FE3C76" w14:textId="77777777" w:rsidR="00D56B68" w:rsidRPr="00D56B68" w:rsidRDefault="00D56B68" w:rsidP="00D56B68">
            <w:pPr>
              <w:rPr>
                <w:rFonts w:ascii="Times New Roman" w:eastAsia="Times New Roman" w:hAnsi="Times New Roman"/>
                <w:b/>
                <w:sz w:val="26"/>
                <w:szCs w:val="26"/>
              </w:rPr>
            </w:pPr>
          </w:p>
        </w:tc>
        <w:tc>
          <w:tcPr>
            <w:tcW w:w="6696" w:type="dxa"/>
            <w:shd w:val="clear" w:color="auto" w:fill="B2A1C7"/>
          </w:tcPr>
          <w:p w14:paraId="22624619"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Centrálny koordinačný orgán</w:t>
            </w:r>
          </w:p>
          <w:p w14:paraId="2F27EEA5" w14:textId="77777777" w:rsidR="00D56B68" w:rsidRPr="00D56B68" w:rsidRDefault="00D56B68" w:rsidP="00D56B68">
            <w:pPr>
              <w:jc w:val="both"/>
              <w:rPr>
                <w:rFonts w:ascii="Times New Roman" w:eastAsia="Times New Roman" w:hAnsi="Times New Roman"/>
                <w:sz w:val="24"/>
                <w:szCs w:val="24"/>
              </w:rPr>
            </w:pPr>
            <w:r>
              <w:rPr>
                <w:rFonts w:ascii="Times New Roman" w:eastAsia="Times New Roman" w:hAnsi="Times New Roman"/>
                <w:sz w:val="24"/>
                <w:szCs w:val="24"/>
              </w:rPr>
              <w:t> Ministerstvo investícií, regionálneho rozvoja a informatizácie SR</w:t>
            </w:r>
          </w:p>
          <w:p w14:paraId="29FB074F"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v súlade s kapitolou 1.2, ods. 3, písm. a) Systému riadenia európskych štrukturálnych a investičných fondov</w:t>
            </w:r>
          </w:p>
        </w:tc>
      </w:tr>
      <w:tr w:rsidR="00D56B68" w:rsidRPr="00D56B68" w14:paraId="1804C3AC" w14:textId="77777777" w:rsidTr="00D56B68">
        <w:tc>
          <w:tcPr>
            <w:tcW w:w="2268" w:type="dxa"/>
            <w:shd w:val="clear" w:color="auto" w:fill="B2A1C7"/>
          </w:tcPr>
          <w:p w14:paraId="1F4C3C84" w14:textId="77777777" w:rsidR="00D56B68" w:rsidRPr="00D56B68" w:rsidRDefault="00D56B68" w:rsidP="00D56B68">
            <w:pPr>
              <w:rPr>
                <w:rFonts w:ascii="Times New Roman" w:eastAsia="Times New Roman" w:hAnsi="Times New Roman"/>
                <w:b/>
                <w:sz w:val="26"/>
                <w:szCs w:val="26"/>
              </w:rPr>
            </w:pPr>
            <w:r w:rsidRPr="00D56B68">
              <w:rPr>
                <w:rFonts w:ascii="Times New Roman" w:eastAsia="Times New Roman" w:hAnsi="Times New Roman"/>
                <w:b/>
                <w:sz w:val="26"/>
                <w:szCs w:val="26"/>
              </w:rPr>
              <w:t>Záväznosť:</w:t>
            </w:r>
          </w:p>
          <w:p w14:paraId="4ABA55D1" w14:textId="77777777" w:rsidR="00D56B68" w:rsidRPr="00D56B68" w:rsidRDefault="00D56B68" w:rsidP="00D56B68">
            <w:pPr>
              <w:rPr>
                <w:rFonts w:ascii="Times New Roman" w:eastAsia="Times New Roman" w:hAnsi="Times New Roman"/>
                <w:b/>
                <w:sz w:val="16"/>
                <w:szCs w:val="16"/>
              </w:rPr>
            </w:pPr>
          </w:p>
          <w:p w14:paraId="697AFFCD" w14:textId="77777777" w:rsidR="00D56B68" w:rsidRPr="00D56B68" w:rsidRDefault="00D56B68" w:rsidP="00D56B68">
            <w:pPr>
              <w:rPr>
                <w:rFonts w:ascii="Times New Roman" w:eastAsia="Times New Roman" w:hAnsi="Times New Roman"/>
                <w:b/>
                <w:sz w:val="16"/>
                <w:szCs w:val="16"/>
              </w:rPr>
            </w:pPr>
          </w:p>
          <w:p w14:paraId="2EB44340" w14:textId="77777777" w:rsidR="00D56B68" w:rsidRPr="00D56B68" w:rsidRDefault="00D56B68" w:rsidP="00D56B68">
            <w:pPr>
              <w:rPr>
                <w:rFonts w:ascii="Times New Roman" w:eastAsia="Times New Roman" w:hAnsi="Times New Roman"/>
                <w:b/>
                <w:sz w:val="16"/>
                <w:szCs w:val="16"/>
              </w:rPr>
            </w:pPr>
          </w:p>
          <w:p w14:paraId="5484B7AE" w14:textId="77777777" w:rsidR="00D56B68" w:rsidRPr="00D56B68" w:rsidRDefault="00D56B68" w:rsidP="00D56B68">
            <w:pPr>
              <w:rPr>
                <w:rFonts w:ascii="Times New Roman" w:eastAsia="Times New Roman" w:hAnsi="Times New Roman"/>
                <w:b/>
                <w:sz w:val="16"/>
                <w:szCs w:val="16"/>
              </w:rPr>
            </w:pPr>
          </w:p>
          <w:p w14:paraId="0287685B" w14:textId="77777777" w:rsidR="00D56B68" w:rsidRPr="00D56B68" w:rsidRDefault="00D56B68" w:rsidP="00D56B68">
            <w:pPr>
              <w:rPr>
                <w:rFonts w:ascii="Times New Roman" w:eastAsia="Times New Roman" w:hAnsi="Times New Roman"/>
                <w:b/>
                <w:sz w:val="16"/>
                <w:szCs w:val="16"/>
              </w:rPr>
            </w:pPr>
          </w:p>
          <w:p w14:paraId="1FBB0BE1" w14:textId="77777777" w:rsidR="00D56B68" w:rsidRPr="00D56B68" w:rsidRDefault="00D56B68" w:rsidP="00D56B68">
            <w:pPr>
              <w:rPr>
                <w:rFonts w:ascii="Times New Roman" w:eastAsia="Times New Roman" w:hAnsi="Times New Roman"/>
                <w:b/>
                <w:sz w:val="16"/>
                <w:szCs w:val="16"/>
              </w:rPr>
            </w:pPr>
          </w:p>
        </w:tc>
        <w:sdt>
          <w:sdtPr>
            <w:rPr>
              <w:rFonts w:ascii="Times New Roman" w:eastAsia="Times New Roman" w:hAnsi="Times New Roman"/>
              <w:sz w:val="24"/>
              <w:szCs w:val="24"/>
            </w:rPr>
            <w:alias w:val="Záväznosť"/>
            <w:tag w:val="Záväznosť"/>
            <w:id w:val="1763795753"/>
            <w:placeholder>
              <w:docPart w:val="8A2DA9606C1846E7A911BEA5C66CF125"/>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cPr>
              <w:p w14:paraId="65C37FA5" w14:textId="67E43A7E" w:rsidR="00D56B68" w:rsidRPr="00D56B68" w:rsidRDefault="00C96FCC" w:rsidP="00D56B68">
                <w:pPr>
                  <w:jc w:val="both"/>
                  <w:rPr>
                    <w:rFonts w:ascii="Times New Roman" w:eastAsia="Times New Roman" w:hAnsi="Times New Roman"/>
                    <w:sz w:val="24"/>
                    <w:szCs w:val="24"/>
                  </w:rPr>
                </w:pPr>
                <w:r>
                  <w:rPr>
                    <w:rFonts w:ascii="Times New Roman" w:eastAsia="Times New Roman" w:hAnsi="Times New Roman"/>
                    <w:sz w:val="24"/>
                    <w:szCs w:val="24"/>
                  </w:rPr>
                  <w:t>Vzor je pre subjekty, ktorým je určený záväzný v celom jeho rozsahu, bez možnosti úpravy. Výnimkou je možnosť úpravy, ktorá je vo vzore výslovne povolená.</w:t>
                </w:r>
              </w:p>
            </w:tc>
          </w:sdtContent>
        </w:sdt>
      </w:tr>
      <w:tr w:rsidR="00D56B68" w:rsidRPr="00D56B68" w14:paraId="38990012" w14:textId="77777777" w:rsidTr="00D56B68">
        <w:tc>
          <w:tcPr>
            <w:tcW w:w="2268" w:type="dxa"/>
            <w:shd w:val="clear" w:color="auto" w:fill="B2A1C7"/>
          </w:tcPr>
          <w:p w14:paraId="09D35216" w14:textId="77777777" w:rsidR="00D56B68" w:rsidRPr="00D56B68" w:rsidRDefault="00D56B68" w:rsidP="00D56B68">
            <w:pPr>
              <w:rPr>
                <w:rFonts w:ascii="Times New Roman" w:eastAsia="Times New Roman" w:hAnsi="Times New Roman"/>
                <w:b/>
                <w:sz w:val="26"/>
                <w:szCs w:val="26"/>
              </w:rPr>
            </w:pPr>
            <w:r w:rsidRPr="00D56B68">
              <w:rPr>
                <w:rFonts w:ascii="Times New Roman" w:eastAsia="Times New Roman" w:hAnsi="Times New Roman"/>
                <w:b/>
                <w:sz w:val="26"/>
                <w:szCs w:val="26"/>
              </w:rPr>
              <w:t>Dátum vydania:</w:t>
            </w:r>
          </w:p>
          <w:p w14:paraId="0B00DD1A" w14:textId="77777777" w:rsidR="00D56B68" w:rsidRPr="00D56B68" w:rsidRDefault="00D56B68" w:rsidP="00D56B68">
            <w:pPr>
              <w:rPr>
                <w:rFonts w:ascii="Times New Roman" w:eastAsia="Times New Roman" w:hAnsi="Times New Roman"/>
                <w:b/>
                <w:sz w:val="26"/>
                <w:szCs w:val="26"/>
              </w:rPr>
            </w:pPr>
          </w:p>
          <w:p w14:paraId="3B2EF062" w14:textId="77777777" w:rsidR="00D56B68" w:rsidRPr="00D56B68" w:rsidRDefault="00D56B68" w:rsidP="00D56B68">
            <w:pPr>
              <w:rPr>
                <w:rFonts w:ascii="Times New Roman" w:eastAsia="Times New Roman" w:hAnsi="Times New Roman"/>
                <w:b/>
                <w:sz w:val="26"/>
                <w:szCs w:val="26"/>
              </w:rPr>
            </w:pPr>
          </w:p>
        </w:tc>
        <w:sdt>
          <w:sdtPr>
            <w:rPr>
              <w:rFonts w:ascii="Times New Roman" w:eastAsia="Times New Roman" w:hAnsi="Times New Roman"/>
              <w:sz w:val="24"/>
              <w:szCs w:val="24"/>
            </w:rPr>
            <w:id w:val="88820667"/>
            <w:placeholder>
              <w:docPart w:val="E117779BD9914449B2F78E3782FFF8A5"/>
            </w:placeholder>
            <w:date w:fullDate="2021-04-30T00:00:00Z">
              <w:dateFormat w:val="dd.MM.yyyy"/>
              <w:lid w:val="sk-SK"/>
              <w:storeMappedDataAs w:val="dateTime"/>
              <w:calendar w:val="gregorian"/>
            </w:date>
          </w:sdtPr>
          <w:sdtEndPr/>
          <w:sdtContent>
            <w:tc>
              <w:tcPr>
                <w:tcW w:w="6696" w:type="dxa"/>
                <w:shd w:val="clear" w:color="auto" w:fill="B2A1C7"/>
              </w:tcPr>
              <w:p w14:paraId="12C8B373" w14:textId="578060E8" w:rsidR="00D56B68" w:rsidRPr="00D56B68" w:rsidRDefault="004E4D9C" w:rsidP="008541D0">
                <w:pPr>
                  <w:jc w:val="both"/>
                  <w:rPr>
                    <w:rFonts w:ascii="Times New Roman" w:eastAsia="Times New Roman" w:hAnsi="Times New Roman"/>
                    <w:sz w:val="24"/>
                    <w:szCs w:val="24"/>
                  </w:rPr>
                </w:pPr>
                <w:r>
                  <w:rPr>
                    <w:rFonts w:ascii="Times New Roman" w:eastAsia="Times New Roman" w:hAnsi="Times New Roman"/>
                    <w:sz w:val="24"/>
                    <w:szCs w:val="24"/>
                  </w:rPr>
                  <w:t>30.04.2021</w:t>
                </w:r>
              </w:p>
            </w:tc>
          </w:sdtContent>
        </w:sdt>
      </w:tr>
      <w:tr w:rsidR="00D56B68" w:rsidRPr="00D56B68" w14:paraId="0551E7EE" w14:textId="77777777" w:rsidTr="00D56B68">
        <w:tc>
          <w:tcPr>
            <w:tcW w:w="2268" w:type="dxa"/>
            <w:shd w:val="clear" w:color="auto" w:fill="B2A1C7"/>
          </w:tcPr>
          <w:p w14:paraId="60A47C57" w14:textId="77777777" w:rsidR="00D56B68" w:rsidRPr="00D56B68" w:rsidRDefault="00D56B68" w:rsidP="00D56B68">
            <w:pPr>
              <w:rPr>
                <w:rFonts w:ascii="Times New Roman" w:eastAsia="Times New Roman" w:hAnsi="Times New Roman"/>
                <w:b/>
                <w:sz w:val="26"/>
                <w:szCs w:val="26"/>
              </w:rPr>
            </w:pPr>
            <w:r w:rsidRPr="00D56B68">
              <w:rPr>
                <w:rFonts w:ascii="Times New Roman" w:eastAsia="Times New Roman" w:hAnsi="Times New Roman"/>
                <w:b/>
                <w:sz w:val="26"/>
                <w:szCs w:val="26"/>
              </w:rPr>
              <w:t>Dátum účinnosti:</w:t>
            </w:r>
          </w:p>
          <w:p w14:paraId="21431297" w14:textId="77777777" w:rsidR="00D56B68" w:rsidRPr="00D56B68" w:rsidRDefault="00D56B68" w:rsidP="00D56B68">
            <w:pPr>
              <w:rPr>
                <w:rFonts w:ascii="Times New Roman" w:eastAsia="Times New Roman" w:hAnsi="Times New Roman"/>
                <w:b/>
                <w:sz w:val="26"/>
                <w:szCs w:val="26"/>
              </w:rPr>
            </w:pPr>
          </w:p>
          <w:p w14:paraId="252CDD6F" w14:textId="77777777" w:rsidR="00D56B68" w:rsidRPr="00D56B68" w:rsidRDefault="00D56B68" w:rsidP="00D56B68">
            <w:pPr>
              <w:rPr>
                <w:rFonts w:ascii="Times New Roman" w:eastAsia="Times New Roman" w:hAnsi="Times New Roman"/>
                <w:b/>
                <w:sz w:val="26"/>
                <w:szCs w:val="26"/>
              </w:rPr>
            </w:pPr>
          </w:p>
        </w:tc>
        <w:sdt>
          <w:sdtPr>
            <w:rPr>
              <w:rFonts w:ascii="Times New Roman" w:eastAsia="Times New Roman" w:hAnsi="Times New Roman"/>
              <w:sz w:val="24"/>
              <w:szCs w:val="24"/>
            </w:rPr>
            <w:id w:val="427082064"/>
            <w:placeholder>
              <w:docPart w:val="42409277C6BF4022B0282805418D5D7C"/>
            </w:placeholder>
            <w:date w:fullDate="2021-06-15T00:00:00Z">
              <w:dateFormat w:val="dd.MM.yyyy"/>
              <w:lid w:val="sk-SK"/>
              <w:storeMappedDataAs w:val="dateTime"/>
              <w:calendar w:val="gregorian"/>
            </w:date>
          </w:sdtPr>
          <w:sdtEndPr/>
          <w:sdtContent>
            <w:tc>
              <w:tcPr>
                <w:tcW w:w="6696" w:type="dxa"/>
                <w:shd w:val="clear" w:color="auto" w:fill="B2A1C7"/>
              </w:tcPr>
              <w:p w14:paraId="4537B61A" w14:textId="28044300" w:rsidR="00D56B68" w:rsidRPr="00D56B68" w:rsidRDefault="004E4D9C" w:rsidP="00D56B68">
                <w:pPr>
                  <w:jc w:val="both"/>
                  <w:rPr>
                    <w:rFonts w:ascii="Times New Roman" w:eastAsia="Times New Roman" w:hAnsi="Times New Roman"/>
                    <w:sz w:val="24"/>
                    <w:szCs w:val="24"/>
                  </w:rPr>
                </w:pPr>
                <w:r>
                  <w:rPr>
                    <w:rFonts w:ascii="Times New Roman" w:eastAsia="Times New Roman" w:hAnsi="Times New Roman"/>
                    <w:sz w:val="24"/>
                    <w:szCs w:val="24"/>
                  </w:rPr>
                  <w:t>15.06.2021</w:t>
                </w:r>
              </w:p>
            </w:tc>
          </w:sdtContent>
        </w:sdt>
      </w:tr>
      <w:tr w:rsidR="00D56B68" w:rsidRPr="00D56B68" w14:paraId="3B09CCB2" w14:textId="77777777" w:rsidTr="00D56B68">
        <w:tc>
          <w:tcPr>
            <w:tcW w:w="2268" w:type="dxa"/>
            <w:shd w:val="clear" w:color="auto" w:fill="B2A1C7"/>
          </w:tcPr>
          <w:p w14:paraId="323B38D4" w14:textId="77777777" w:rsidR="00D56B68" w:rsidRPr="00D56B68" w:rsidRDefault="00D56B68" w:rsidP="00D56B68">
            <w:pPr>
              <w:rPr>
                <w:rFonts w:ascii="Times New Roman" w:eastAsia="Times New Roman" w:hAnsi="Times New Roman"/>
                <w:b/>
                <w:sz w:val="26"/>
                <w:szCs w:val="26"/>
              </w:rPr>
            </w:pPr>
            <w:r w:rsidRPr="00D56B68">
              <w:rPr>
                <w:rFonts w:ascii="Times New Roman" w:eastAsia="Times New Roman" w:hAnsi="Times New Roman"/>
                <w:b/>
                <w:sz w:val="26"/>
                <w:szCs w:val="26"/>
              </w:rPr>
              <w:t>Schválil:</w:t>
            </w:r>
          </w:p>
        </w:tc>
        <w:tc>
          <w:tcPr>
            <w:tcW w:w="6696" w:type="dxa"/>
            <w:shd w:val="clear" w:color="auto" w:fill="B2A1C7"/>
          </w:tcPr>
          <w:p w14:paraId="24FFECAB"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JUDr. Denisa Žiláková</w:t>
            </w:r>
          </w:p>
          <w:p w14:paraId="092712D3" w14:textId="77777777" w:rsidR="00D56B68" w:rsidRPr="00D56B68" w:rsidRDefault="00D56B68" w:rsidP="00D56B68">
            <w:pPr>
              <w:jc w:val="both"/>
              <w:rPr>
                <w:rFonts w:ascii="Times New Roman" w:eastAsia="Times New Roman" w:hAnsi="Times New Roman"/>
                <w:sz w:val="24"/>
                <w:szCs w:val="24"/>
              </w:rPr>
            </w:pPr>
            <w:r w:rsidRPr="00D56B68">
              <w:rPr>
                <w:rFonts w:ascii="Times New Roman" w:eastAsia="Times New Roman" w:hAnsi="Times New Roman"/>
                <w:sz w:val="24"/>
                <w:szCs w:val="24"/>
              </w:rPr>
              <w:t>generálna riaditeľka sekcie centrálny koordinačný orgán</w:t>
            </w:r>
          </w:p>
        </w:tc>
      </w:tr>
    </w:tbl>
    <w:p w14:paraId="01FE8A4E" w14:textId="77777777" w:rsidR="00F87AAB" w:rsidRDefault="006B13BB" w:rsidP="00271398">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lastRenderedPageBreak/>
        <w:t>Popis k vyp</w:t>
      </w:r>
      <w:r w:rsidR="00D56B68">
        <w:rPr>
          <w:rFonts w:ascii="Roboto" w:hAnsi="Roboto" w:cs="Roboto"/>
          <w:b/>
          <w:bCs/>
          <w:color w:val="0064A3"/>
          <w:sz w:val="60"/>
          <w:szCs w:val="60"/>
        </w:rPr>
        <w:t>lneniu</w:t>
      </w:r>
      <w:r>
        <w:rPr>
          <w:rFonts w:ascii="Roboto" w:hAnsi="Roboto" w:cs="Roboto"/>
          <w:b/>
          <w:bCs/>
          <w:color w:val="0064A3"/>
          <w:sz w:val="60"/>
          <w:szCs w:val="60"/>
        </w:rPr>
        <w:t xml:space="preserve"> </w:t>
      </w:r>
      <w:r w:rsidR="00271398" w:rsidRPr="00943B31">
        <w:rPr>
          <w:rFonts w:ascii="Roboto" w:hAnsi="Roboto" w:cs="Roboto"/>
          <w:b/>
          <w:bCs/>
          <w:color w:val="0064A3"/>
          <w:sz w:val="60"/>
          <w:szCs w:val="60"/>
        </w:rPr>
        <w:t>Doplňujúc</w:t>
      </w:r>
      <w:r>
        <w:rPr>
          <w:rFonts w:ascii="Roboto" w:hAnsi="Roboto" w:cs="Roboto"/>
          <w:b/>
          <w:bCs/>
          <w:color w:val="0064A3"/>
          <w:sz w:val="60"/>
          <w:szCs w:val="60"/>
        </w:rPr>
        <w:t>ich</w:t>
      </w:r>
      <w:r w:rsidR="00271398" w:rsidRPr="00943B31">
        <w:rPr>
          <w:rFonts w:ascii="Roboto" w:hAnsi="Roboto" w:cs="Roboto"/>
          <w:b/>
          <w:bCs/>
          <w:color w:val="0064A3"/>
          <w:sz w:val="60"/>
          <w:szCs w:val="60"/>
        </w:rPr>
        <w:t xml:space="preserve"> monitorovac</w:t>
      </w:r>
      <w:r>
        <w:rPr>
          <w:rFonts w:ascii="Roboto" w:hAnsi="Roboto" w:cs="Roboto"/>
          <w:b/>
          <w:bCs/>
          <w:color w:val="0064A3"/>
          <w:sz w:val="60"/>
          <w:szCs w:val="60"/>
        </w:rPr>
        <w:t>ích</w:t>
      </w:r>
      <w:r w:rsidR="00271398" w:rsidRPr="00943B31">
        <w:rPr>
          <w:rFonts w:ascii="Roboto" w:hAnsi="Roboto" w:cs="Roboto"/>
          <w:b/>
          <w:bCs/>
          <w:color w:val="0064A3"/>
          <w:sz w:val="60"/>
          <w:szCs w:val="60"/>
        </w:rPr>
        <w:t xml:space="preserve"> údaj</w:t>
      </w:r>
      <w:r>
        <w:rPr>
          <w:rFonts w:ascii="Roboto" w:hAnsi="Roboto" w:cs="Roboto"/>
          <w:b/>
          <w:bCs/>
          <w:color w:val="0064A3"/>
          <w:sz w:val="60"/>
          <w:szCs w:val="60"/>
        </w:rPr>
        <w:t>ov</w:t>
      </w:r>
      <w:r w:rsidR="00271398" w:rsidRPr="00943B31">
        <w:rPr>
          <w:rFonts w:ascii="Roboto" w:hAnsi="Roboto" w:cs="Roboto"/>
          <w:b/>
          <w:bCs/>
          <w:color w:val="0064A3"/>
          <w:sz w:val="60"/>
          <w:szCs w:val="60"/>
        </w:rPr>
        <w:t xml:space="preserv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14:paraId="03BB9D21" w14:textId="77777777" w:rsidTr="00C423AD">
        <w:tc>
          <w:tcPr>
            <w:tcW w:w="9062" w:type="dxa"/>
            <w:gridSpan w:val="7"/>
          </w:tcPr>
          <w:p w14:paraId="1D0C8A4F" w14:textId="77777777" w:rsidR="00271398" w:rsidRDefault="00271398"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Hodnoty merateľných ukazovateľov za aktivity</w:t>
            </w:r>
          </w:p>
          <w:p w14:paraId="0522C67B" w14:textId="57FED255"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ávratného finančného príspevku</w:t>
            </w:r>
            <w:r w:rsidR="0085437C">
              <w:rPr>
                <w:sz w:val="18"/>
                <w:szCs w:val="18"/>
              </w:rPr>
              <w:t xml:space="preserve"> (ďalej len „zmluvy o NFP“)</w:t>
            </w:r>
            <w:r w:rsidR="00943B31">
              <w:rPr>
                <w:sz w:val="18"/>
                <w:szCs w:val="18"/>
              </w:rPr>
              <w:t xml:space="preserve">.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14:paraId="222515A2" w14:textId="77777777"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RPr="0085437C" w14:paraId="3B911B22" w14:textId="77777777" w:rsidTr="000D6D01">
        <w:tc>
          <w:tcPr>
            <w:tcW w:w="846" w:type="dxa"/>
          </w:tcPr>
          <w:p w14:paraId="4F87B415" w14:textId="77777777" w:rsidR="00271398" w:rsidRDefault="00271398" w:rsidP="00271398">
            <w:r w:rsidRPr="00943B31">
              <w:rPr>
                <w:sz w:val="20"/>
                <w:szCs w:val="20"/>
              </w:rPr>
              <w:t>1</w:t>
            </w:r>
          </w:p>
        </w:tc>
        <w:tc>
          <w:tcPr>
            <w:tcW w:w="3515" w:type="dxa"/>
            <w:gridSpan w:val="3"/>
          </w:tcPr>
          <w:p w14:paraId="24147334"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14:paraId="3F94691C" w14:textId="77777777" w:rsidR="00271398" w:rsidRPr="000D6D01" w:rsidRDefault="00943B31" w:rsidP="00943B31">
            <w:pPr>
              <w:widowControl w:val="0"/>
              <w:autoSpaceDE w:val="0"/>
              <w:autoSpaceDN w:val="0"/>
              <w:adjustRightInd w:val="0"/>
              <w:rPr>
                <w:sz w:val="18"/>
              </w:rPr>
            </w:pPr>
            <w:r>
              <w:rPr>
                <w:sz w:val="18"/>
                <w:szCs w:val="18"/>
              </w:rPr>
              <w:t>Automaticky vyplnené</w:t>
            </w:r>
          </w:p>
        </w:tc>
      </w:tr>
      <w:tr w:rsidR="00271398" w:rsidRPr="0085437C" w14:paraId="06FFDF67" w14:textId="77777777" w:rsidTr="000D6D01">
        <w:tc>
          <w:tcPr>
            <w:tcW w:w="846" w:type="dxa"/>
          </w:tcPr>
          <w:p w14:paraId="48CAB786" w14:textId="77777777" w:rsidR="00271398" w:rsidRPr="00943B31" w:rsidRDefault="00271398" w:rsidP="00271398">
            <w:pPr>
              <w:rPr>
                <w:sz w:val="20"/>
                <w:szCs w:val="20"/>
              </w:rPr>
            </w:pPr>
            <w:r w:rsidRPr="00943B31">
              <w:rPr>
                <w:sz w:val="20"/>
                <w:szCs w:val="20"/>
              </w:rPr>
              <w:t>2</w:t>
            </w:r>
          </w:p>
        </w:tc>
        <w:tc>
          <w:tcPr>
            <w:tcW w:w="3515" w:type="dxa"/>
            <w:gridSpan w:val="3"/>
          </w:tcPr>
          <w:p w14:paraId="23EF772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14:paraId="34BB0D74" w14:textId="77777777" w:rsidR="00271398" w:rsidRPr="000D6D01" w:rsidRDefault="00943B31" w:rsidP="00943B31">
            <w:pPr>
              <w:widowControl w:val="0"/>
              <w:autoSpaceDE w:val="0"/>
              <w:autoSpaceDN w:val="0"/>
              <w:adjustRightInd w:val="0"/>
              <w:rPr>
                <w:sz w:val="18"/>
              </w:rPr>
            </w:pPr>
            <w:r>
              <w:rPr>
                <w:sz w:val="18"/>
                <w:szCs w:val="18"/>
              </w:rPr>
              <w:t>Automaticky vyplnené</w:t>
            </w:r>
          </w:p>
        </w:tc>
      </w:tr>
      <w:tr w:rsidR="00271398" w:rsidRPr="0085437C" w14:paraId="1AC8D053" w14:textId="77777777" w:rsidTr="000D6D01">
        <w:tc>
          <w:tcPr>
            <w:tcW w:w="846" w:type="dxa"/>
          </w:tcPr>
          <w:p w14:paraId="212A381A" w14:textId="77777777" w:rsidR="00271398" w:rsidRPr="00943B31" w:rsidRDefault="00271398" w:rsidP="00271398">
            <w:pPr>
              <w:rPr>
                <w:sz w:val="20"/>
                <w:szCs w:val="20"/>
              </w:rPr>
            </w:pPr>
            <w:r w:rsidRPr="00943B31">
              <w:rPr>
                <w:sz w:val="20"/>
                <w:szCs w:val="20"/>
              </w:rPr>
              <w:t>3</w:t>
            </w:r>
          </w:p>
        </w:tc>
        <w:tc>
          <w:tcPr>
            <w:tcW w:w="3515" w:type="dxa"/>
            <w:gridSpan w:val="3"/>
          </w:tcPr>
          <w:p w14:paraId="6BB7146F"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6997E21B"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14:paraId="02CA0259" w14:textId="70113CC3" w:rsidR="00271398" w:rsidRPr="000D6D01" w:rsidRDefault="00943B31" w:rsidP="000D6D01">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w:t>
            </w:r>
            <w:r w:rsidR="00391902">
              <w:rPr>
                <w:sz w:val="18"/>
                <w:szCs w:val="18"/>
              </w:rPr>
              <w:t> NFP</w:t>
            </w:r>
          </w:p>
        </w:tc>
      </w:tr>
      <w:tr w:rsidR="00271398" w:rsidRPr="0085437C" w14:paraId="1FC1EEC1" w14:textId="77777777" w:rsidTr="000D6D01">
        <w:tc>
          <w:tcPr>
            <w:tcW w:w="846" w:type="dxa"/>
          </w:tcPr>
          <w:p w14:paraId="24ECB847" w14:textId="77777777" w:rsidR="00271398" w:rsidRPr="00943B31" w:rsidRDefault="00271398" w:rsidP="00271398">
            <w:pPr>
              <w:rPr>
                <w:sz w:val="20"/>
                <w:szCs w:val="20"/>
              </w:rPr>
            </w:pPr>
            <w:r w:rsidRPr="00943B31">
              <w:rPr>
                <w:sz w:val="20"/>
                <w:szCs w:val="20"/>
              </w:rPr>
              <w:t>4</w:t>
            </w:r>
          </w:p>
        </w:tc>
        <w:tc>
          <w:tcPr>
            <w:tcW w:w="3515" w:type="dxa"/>
            <w:gridSpan w:val="3"/>
          </w:tcPr>
          <w:p w14:paraId="28664826"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14:paraId="76EA90CD" w14:textId="60550A10" w:rsidR="00271398" w:rsidRPr="000D6D01" w:rsidRDefault="00943B31" w:rsidP="000D6D01">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w:t>
            </w:r>
            <w:r w:rsidR="009778E3">
              <w:rPr>
                <w:sz w:val="18"/>
                <w:szCs w:val="18"/>
              </w:rPr>
              <w:t> </w:t>
            </w:r>
            <w:r w:rsidR="00391902">
              <w:rPr>
                <w:sz w:val="18"/>
                <w:szCs w:val="18"/>
              </w:rPr>
              <w:t>NFP</w:t>
            </w:r>
          </w:p>
        </w:tc>
      </w:tr>
      <w:tr w:rsidR="00271398" w:rsidRPr="0085437C" w14:paraId="415D72E8" w14:textId="77777777" w:rsidTr="000D6D01">
        <w:tc>
          <w:tcPr>
            <w:tcW w:w="846" w:type="dxa"/>
          </w:tcPr>
          <w:p w14:paraId="6DF11357" w14:textId="77777777" w:rsidR="00271398" w:rsidRPr="00943B31" w:rsidRDefault="00271398" w:rsidP="00271398">
            <w:pPr>
              <w:rPr>
                <w:sz w:val="20"/>
                <w:szCs w:val="20"/>
              </w:rPr>
            </w:pPr>
            <w:r w:rsidRPr="00943B31">
              <w:rPr>
                <w:sz w:val="20"/>
                <w:szCs w:val="20"/>
              </w:rPr>
              <w:t>5</w:t>
            </w:r>
          </w:p>
        </w:tc>
        <w:tc>
          <w:tcPr>
            <w:tcW w:w="3515" w:type="dxa"/>
            <w:gridSpan w:val="3"/>
          </w:tcPr>
          <w:p w14:paraId="547FD76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477792B6" w14:textId="77777777" w:rsidR="00271398" w:rsidRPr="00943B31" w:rsidRDefault="00271398" w:rsidP="00271398">
            <w:pPr>
              <w:rPr>
                <w:rFonts w:ascii="Roboto" w:hAnsi="Roboto" w:cs="Roboto"/>
                <w:b/>
                <w:bCs/>
                <w:color w:val="000000"/>
                <w:sz w:val="20"/>
                <w:szCs w:val="20"/>
              </w:rPr>
            </w:pPr>
          </w:p>
        </w:tc>
        <w:tc>
          <w:tcPr>
            <w:tcW w:w="4701" w:type="dxa"/>
            <w:gridSpan w:val="3"/>
          </w:tcPr>
          <w:p w14:paraId="51443977" w14:textId="396FE027" w:rsidR="00271398" w:rsidRPr="000D6D01" w:rsidRDefault="00943B31" w:rsidP="000D6D01">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w:t>
            </w:r>
            <w:r w:rsidR="009778E3">
              <w:rPr>
                <w:sz w:val="18"/>
                <w:szCs w:val="18"/>
              </w:rPr>
              <w:t> </w:t>
            </w:r>
            <w:r w:rsidR="00391902">
              <w:rPr>
                <w:sz w:val="18"/>
                <w:szCs w:val="18"/>
              </w:rPr>
              <w:t>NFP</w:t>
            </w:r>
          </w:p>
        </w:tc>
      </w:tr>
      <w:tr w:rsidR="00271398" w:rsidRPr="0085437C" w14:paraId="0BA29139" w14:textId="77777777" w:rsidTr="000D6D01">
        <w:tc>
          <w:tcPr>
            <w:tcW w:w="846" w:type="dxa"/>
          </w:tcPr>
          <w:p w14:paraId="390DFE9B" w14:textId="77777777" w:rsidR="00271398" w:rsidRPr="00943B31" w:rsidRDefault="00271398" w:rsidP="00271398">
            <w:pPr>
              <w:rPr>
                <w:sz w:val="20"/>
                <w:szCs w:val="20"/>
              </w:rPr>
            </w:pPr>
            <w:r w:rsidRPr="00943B31">
              <w:rPr>
                <w:sz w:val="20"/>
                <w:szCs w:val="20"/>
              </w:rPr>
              <w:t>6</w:t>
            </w:r>
          </w:p>
        </w:tc>
        <w:tc>
          <w:tcPr>
            <w:tcW w:w="3515" w:type="dxa"/>
            <w:gridSpan w:val="3"/>
          </w:tcPr>
          <w:p w14:paraId="68ED4F5B"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730A4819" w14:textId="77777777" w:rsidR="00271398" w:rsidRPr="00943B31" w:rsidRDefault="00271398" w:rsidP="00271398">
            <w:pPr>
              <w:rPr>
                <w:rFonts w:ascii="Roboto" w:hAnsi="Roboto" w:cs="Roboto"/>
                <w:b/>
                <w:bCs/>
                <w:color w:val="000000"/>
                <w:sz w:val="20"/>
                <w:szCs w:val="20"/>
              </w:rPr>
            </w:pPr>
          </w:p>
        </w:tc>
        <w:tc>
          <w:tcPr>
            <w:tcW w:w="4701" w:type="dxa"/>
            <w:gridSpan w:val="3"/>
          </w:tcPr>
          <w:p w14:paraId="6C7CD274" w14:textId="095DBE2F" w:rsidR="00271398" w:rsidRPr="000D6D01" w:rsidRDefault="00943B31" w:rsidP="000D6D01">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w:t>
            </w:r>
            <w:r w:rsidR="009778E3">
              <w:rPr>
                <w:sz w:val="18"/>
                <w:szCs w:val="18"/>
              </w:rPr>
              <w:t> </w:t>
            </w:r>
            <w:r w:rsidR="00391902">
              <w:rPr>
                <w:sz w:val="18"/>
                <w:szCs w:val="18"/>
              </w:rPr>
              <w:t>NFP</w:t>
            </w:r>
          </w:p>
        </w:tc>
      </w:tr>
      <w:tr w:rsidR="00943B31" w:rsidRPr="0085437C" w14:paraId="3B5F3D95" w14:textId="77777777" w:rsidTr="000D6D01">
        <w:tc>
          <w:tcPr>
            <w:tcW w:w="846" w:type="dxa"/>
          </w:tcPr>
          <w:p w14:paraId="76A9EC87" w14:textId="77777777" w:rsidR="00943B31" w:rsidRPr="00943B31" w:rsidRDefault="00943B31" w:rsidP="00271398">
            <w:pPr>
              <w:rPr>
                <w:sz w:val="20"/>
                <w:szCs w:val="20"/>
              </w:rPr>
            </w:pPr>
            <w:r w:rsidRPr="00943B31">
              <w:rPr>
                <w:sz w:val="20"/>
                <w:szCs w:val="20"/>
              </w:rPr>
              <w:t>7</w:t>
            </w:r>
          </w:p>
        </w:tc>
        <w:tc>
          <w:tcPr>
            <w:tcW w:w="3515" w:type="dxa"/>
            <w:gridSpan w:val="3"/>
          </w:tcPr>
          <w:p w14:paraId="6FE3F96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17E459D0" w14:textId="77777777" w:rsidR="00943B31" w:rsidRPr="00943B31" w:rsidRDefault="00943B31" w:rsidP="00271398">
            <w:pPr>
              <w:rPr>
                <w:rFonts w:ascii="Roboto" w:hAnsi="Roboto" w:cs="Roboto"/>
                <w:b/>
                <w:bCs/>
                <w:color w:val="000000"/>
                <w:sz w:val="20"/>
                <w:szCs w:val="20"/>
              </w:rPr>
            </w:pPr>
          </w:p>
        </w:tc>
        <w:tc>
          <w:tcPr>
            <w:tcW w:w="4701" w:type="dxa"/>
            <w:gridSpan w:val="3"/>
          </w:tcPr>
          <w:p w14:paraId="2E562F3F" w14:textId="6C55D7CE" w:rsidR="00943B31" w:rsidRPr="00D5119B" w:rsidRDefault="00943B31" w:rsidP="00391902">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w:t>
            </w:r>
            <w:r w:rsidR="00391902">
              <w:rPr>
                <w:sz w:val="18"/>
                <w:szCs w:val="18"/>
              </w:rPr>
              <w:t> NFP</w:t>
            </w:r>
          </w:p>
        </w:tc>
      </w:tr>
      <w:tr w:rsidR="00943B31" w:rsidRPr="0085437C" w14:paraId="60F74F95" w14:textId="77777777" w:rsidTr="000D6D01">
        <w:tc>
          <w:tcPr>
            <w:tcW w:w="846" w:type="dxa"/>
          </w:tcPr>
          <w:p w14:paraId="4FCA51B9" w14:textId="77777777" w:rsidR="00943B31" w:rsidRPr="00943B31" w:rsidRDefault="00943B31" w:rsidP="00950FB6">
            <w:pPr>
              <w:rPr>
                <w:sz w:val="20"/>
                <w:szCs w:val="20"/>
              </w:rPr>
            </w:pPr>
            <w:r w:rsidRPr="00943B31">
              <w:rPr>
                <w:sz w:val="20"/>
                <w:szCs w:val="20"/>
              </w:rPr>
              <w:t>8</w:t>
            </w:r>
          </w:p>
        </w:tc>
        <w:tc>
          <w:tcPr>
            <w:tcW w:w="1630" w:type="dxa"/>
            <w:vMerge w:val="restart"/>
          </w:tcPr>
          <w:p w14:paraId="1FAE02D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14:paraId="71AEF93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609CC04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14:paraId="7888337C"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14:paraId="1C2C0CE4" w14:textId="5D98ED22" w:rsidR="00943B31" w:rsidRPr="000D6D01" w:rsidRDefault="00943B31" w:rsidP="000D6D01">
            <w:pPr>
              <w:widowControl w:val="0"/>
              <w:autoSpaceDE w:val="0"/>
              <w:autoSpaceDN w:val="0"/>
              <w:adjustRightInd w:val="0"/>
              <w:rPr>
                <w:sz w:val="18"/>
              </w:rPr>
            </w:pPr>
            <w:r w:rsidRPr="004A5050">
              <w:rPr>
                <w:sz w:val="18"/>
                <w:szCs w:val="18"/>
              </w:rPr>
              <w:t>Uvádza sa kumulatívna hodnota merateľného ukazovateľ</w:t>
            </w:r>
            <w:r w:rsidR="006B13BB">
              <w:rPr>
                <w:sz w:val="18"/>
                <w:szCs w:val="18"/>
              </w:rPr>
              <w:t xml:space="preserve">a </w:t>
            </w:r>
            <w:r w:rsidRPr="004A5050">
              <w:rPr>
                <w:sz w:val="18"/>
                <w:szCs w:val="18"/>
              </w:rPr>
              <w:t>nameraná vo vzťahu k aktivite projektu k poslednému dňu monitorovaného obdobia, t.</w:t>
            </w:r>
            <w:r w:rsidR="00782671">
              <w:rPr>
                <w:sz w:val="18"/>
                <w:szCs w:val="18"/>
              </w:rPr>
              <w:t xml:space="preserve"> </w:t>
            </w:r>
            <w:r w:rsidRPr="004A5050">
              <w:rPr>
                <w:sz w:val="18"/>
                <w:szCs w:val="18"/>
              </w:rPr>
              <w:t xml:space="preserve">j. </w:t>
            </w:r>
            <w:r w:rsidR="009778E3" w:rsidRPr="004A5050">
              <w:rPr>
                <w:sz w:val="18"/>
                <w:szCs w:val="18"/>
              </w:rPr>
              <w:t xml:space="preserve">súhrnná hodnota dosiahnutá za obdobie od začiatku realizácie </w:t>
            </w:r>
            <w:r w:rsidR="009778E3">
              <w:rPr>
                <w:sz w:val="18"/>
                <w:szCs w:val="18"/>
              </w:rPr>
              <w:t xml:space="preserve">hlavných aktivít </w:t>
            </w:r>
            <w:r w:rsidR="009778E3" w:rsidRPr="004A5050">
              <w:rPr>
                <w:sz w:val="18"/>
                <w:szCs w:val="18"/>
              </w:rPr>
              <w:t>projektu</w:t>
            </w:r>
            <w:r w:rsidR="009778E3">
              <w:rPr>
                <w:sz w:val="18"/>
                <w:szCs w:val="18"/>
              </w:rPr>
              <w:t xml:space="preserve"> alebo od účinnosti zmluvy o NFP (podľa toho, ktorá skutočnosť nastala skôr)</w:t>
            </w:r>
            <w:r w:rsidR="009778E3" w:rsidRPr="004A5050">
              <w:rPr>
                <w:sz w:val="18"/>
                <w:szCs w:val="18"/>
              </w:rPr>
              <w:t xml:space="preserve"> </w:t>
            </w:r>
            <w:r w:rsidR="0085437C" w:rsidRPr="0085437C">
              <w:rPr>
                <w:sz w:val="18"/>
                <w:szCs w:val="18"/>
              </w:rPr>
              <w:t>do ukončenia monitorovaného obdobia</w:t>
            </w:r>
            <w:r w:rsidR="0085437C">
              <w:rPr>
                <w:sz w:val="18"/>
                <w:szCs w:val="18"/>
              </w:rPr>
              <w:t xml:space="preserve"> (</w:t>
            </w:r>
            <w:r w:rsidR="009778E3" w:rsidRPr="009778E3">
              <w:rPr>
                <w:sz w:val="18"/>
                <w:szCs w:val="18"/>
              </w:rPr>
              <w:t xml:space="preserve">do </w:t>
            </w:r>
            <w:r w:rsidR="004A22FE">
              <w:rPr>
                <w:sz w:val="18"/>
                <w:szCs w:val="18"/>
              </w:rPr>
              <w:t xml:space="preserve">dňa predloženia </w:t>
            </w:r>
            <w:r w:rsidR="009778E3" w:rsidRPr="009778E3">
              <w:rPr>
                <w:sz w:val="18"/>
                <w:szCs w:val="18"/>
              </w:rPr>
              <w:t xml:space="preserve">ŽoP </w:t>
            </w:r>
            <w:r w:rsidR="004A22FE">
              <w:rPr>
                <w:sz w:val="18"/>
                <w:szCs w:val="18"/>
              </w:rPr>
              <w:t>prostredníctvom ITMS2014+</w:t>
            </w:r>
            <w:r w:rsidR="0085437C">
              <w:rPr>
                <w:sz w:val="18"/>
                <w:szCs w:val="18"/>
              </w:rPr>
              <w:t>)</w:t>
            </w:r>
          </w:p>
        </w:tc>
      </w:tr>
      <w:tr w:rsidR="00943B31" w:rsidRPr="0085437C" w14:paraId="00E245BC" w14:textId="77777777" w:rsidTr="000D6D01">
        <w:tc>
          <w:tcPr>
            <w:tcW w:w="846" w:type="dxa"/>
          </w:tcPr>
          <w:p w14:paraId="0AB4EF48" w14:textId="77777777" w:rsidR="00943B31" w:rsidRPr="00943B31" w:rsidRDefault="00943B31" w:rsidP="00950FB6">
            <w:pPr>
              <w:rPr>
                <w:sz w:val="20"/>
                <w:szCs w:val="20"/>
              </w:rPr>
            </w:pPr>
            <w:r w:rsidRPr="00943B31">
              <w:rPr>
                <w:sz w:val="20"/>
                <w:szCs w:val="20"/>
              </w:rPr>
              <w:t>9</w:t>
            </w:r>
          </w:p>
        </w:tc>
        <w:tc>
          <w:tcPr>
            <w:tcW w:w="1630" w:type="dxa"/>
            <w:vMerge/>
          </w:tcPr>
          <w:p w14:paraId="5A4C631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3F8148B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14:paraId="5DCF372C"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14:paraId="718470A4" w14:textId="77777777" w:rsidR="00943B31" w:rsidRPr="000D6D01" w:rsidRDefault="00943B31" w:rsidP="00943B31">
            <w:pPr>
              <w:widowControl w:val="0"/>
              <w:autoSpaceDE w:val="0"/>
              <w:autoSpaceDN w:val="0"/>
              <w:adjustRightInd w:val="0"/>
              <w:rPr>
                <w:sz w:val="18"/>
              </w:rPr>
            </w:pPr>
          </w:p>
        </w:tc>
      </w:tr>
      <w:tr w:rsidR="00943B31" w:rsidRPr="0085437C" w14:paraId="6CEB40E6" w14:textId="77777777" w:rsidTr="000D6D01">
        <w:tc>
          <w:tcPr>
            <w:tcW w:w="846" w:type="dxa"/>
          </w:tcPr>
          <w:p w14:paraId="0399DE0B" w14:textId="77777777" w:rsidR="00943B31" w:rsidRPr="00943B31" w:rsidRDefault="00943B31" w:rsidP="00950FB6">
            <w:pPr>
              <w:rPr>
                <w:sz w:val="20"/>
                <w:szCs w:val="20"/>
              </w:rPr>
            </w:pPr>
            <w:r w:rsidRPr="00943B31">
              <w:rPr>
                <w:sz w:val="20"/>
                <w:szCs w:val="20"/>
              </w:rPr>
              <w:t>10</w:t>
            </w:r>
          </w:p>
        </w:tc>
        <w:tc>
          <w:tcPr>
            <w:tcW w:w="1630" w:type="dxa"/>
            <w:vMerge/>
          </w:tcPr>
          <w:p w14:paraId="40E80DEF"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16B692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14:paraId="30AE5AF5"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14:paraId="2BE435A8" w14:textId="77777777" w:rsidR="00943B31" w:rsidRPr="000D6D01" w:rsidRDefault="00943B31" w:rsidP="00943B31">
            <w:pPr>
              <w:widowControl w:val="0"/>
              <w:autoSpaceDE w:val="0"/>
              <w:autoSpaceDN w:val="0"/>
              <w:adjustRightInd w:val="0"/>
              <w:rPr>
                <w:sz w:val="18"/>
              </w:rPr>
            </w:pPr>
          </w:p>
        </w:tc>
      </w:tr>
      <w:tr w:rsidR="00943B31" w:rsidRPr="0085437C" w14:paraId="2AAD445C" w14:textId="77777777" w:rsidTr="000D6D01">
        <w:tc>
          <w:tcPr>
            <w:tcW w:w="846" w:type="dxa"/>
          </w:tcPr>
          <w:p w14:paraId="1825B3B7" w14:textId="77777777" w:rsidR="00943B31" w:rsidRPr="00943B31" w:rsidRDefault="00943B31" w:rsidP="00271398">
            <w:pPr>
              <w:rPr>
                <w:sz w:val="20"/>
                <w:szCs w:val="20"/>
              </w:rPr>
            </w:pPr>
            <w:r w:rsidRPr="00943B31">
              <w:rPr>
                <w:sz w:val="20"/>
                <w:szCs w:val="20"/>
              </w:rPr>
              <w:t>11</w:t>
            </w:r>
          </w:p>
        </w:tc>
        <w:tc>
          <w:tcPr>
            <w:tcW w:w="3515" w:type="dxa"/>
            <w:gridSpan w:val="3"/>
          </w:tcPr>
          <w:p w14:paraId="796C2634"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 (v %)</w:t>
            </w:r>
          </w:p>
          <w:p w14:paraId="450297F8"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14:paraId="0F8CE155" w14:textId="77777777" w:rsidR="00943B31" w:rsidRPr="000D6D01" w:rsidRDefault="00943B31" w:rsidP="000D6D01">
            <w:pPr>
              <w:widowControl w:val="0"/>
              <w:autoSpaceDE w:val="0"/>
              <w:autoSpaceDN w:val="0"/>
              <w:adjustRightInd w:val="0"/>
              <w:rPr>
                <w:sz w:val="18"/>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RPr="0085437C" w14:paraId="0F733A23" w14:textId="77777777" w:rsidTr="000D6D01">
        <w:tc>
          <w:tcPr>
            <w:tcW w:w="846" w:type="dxa"/>
          </w:tcPr>
          <w:p w14:paraId="54244607" w14:textId="77777777" w:rsidR="00943B31" w:rsidRPr="00943B31" w:rsidRDefault="00943B31" w:rsidP="00950FB6">
            <w:pPr>
              <w:rPr>
                <w:sz w:val="20"/>
                <w:szCs w:val="20"/>
              </w:rPr>
            </w:pPr>
            <w:r w:rsidRPr="00943B31">
              <w:rPr>
                <w:sz w:val="20"/>
                <w:szCs w:val="20"/>
              </w:rPr>
              <w:t>12</w:t>
            </w:r>
          </w:p>
        </w:tc>
        <w:tc>
          <w:tcPr>
            <w:tcW w:w="1630" w:type="dxa"/>
            <w:vMerge w:val="restart"/>
          </w:tcPr>
          <w:p w14:paraId="0E9F54C3"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118364A1"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78B83945"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14:paraId="4E7A0287"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14:paraId="2D727F17" w14:textId="613E9E56" w:rsidR="00BC2FB6" w:rsidRDefault="00943B31" w:rsidP="00BC2FB6">
            <w:pPr>
              <w:widowControl w:val="0"/>
              <w:autoSpaceDE w:val="0"/>
              <w:autoSpaceDN w:val="0"/>
              <w:adjustRightInd w:val="0"/>
              <w:rPr>
                <w:sz w:val="18"/>
                <w:szCs w:val="18"/>
              </w:rPr>
            </w:pPr>
            <w:r w:rsidRPr="004A5050">
              <w:rPr>
                <w:sz w:val="18"/>
                <w:szCs w:val="18"/>
              </w:rPr>
              <w:t xml:space="preserve">Uvádza sa skutočná ročná hodnota merateľného ukazovateľa nameraná vo vzťahu k aktivite projektu </w:t>
            </w:r>
            <w:r w:rsidR="006B13BB">
              <w:rPr>
                <w:sz w:val="18"/>
                <w:szCs w:val="18"/>
              </w:rPr>
              <w:t>za</w:t>
            </w:r>
            <w:r w:rsidRPr="004A5050">
              <w:rPr>
                <w:sz w:val="18"/>
                <w:szCs w:val="18"/>
              </w:rPr>
              <w:t xml:space="preserve"> monitorované obdobi</w:t>
            </w:r>
            <w:r w:rsidR="006B13BB">
              <w:rPr>
                <w:sz w:val="18"/>
                <w:szCs w:val="18"/>
              </w:rPr>
              <w:t>e</w:t>
            </w:r>
            <w:r w:rsidR="00BC2FB6">
              <w:rPr>
                <w:sz w:val="18"/>
                <w:szCs w:val="18"/>
              </w:rPr>
              <w:t>:</w:t>
            </w:r>
            <w:r w:rsidRPr="004A5050">
              <w:rPr>
                <w:sz w:val="18"/>
                <w:szCs w:val="18"/>
              </w:rPr>
              <w:t xml:space="preserve"> </w:t>
            </w:r>
          </w:p>
          <w:p w14:paraId="6FA802CA" w14:textId="3A4D2089" w:rsidR="00BC2FB6" w:rsidRPr="00BC2FB6" w:rsidRDefault="00BC2FB6" w:rsidP="00BC2FB6">
            <w:pPr>
              <w:widowControl w:val="0"/>
              <w:autoSpaceDE w:val="0"/>
              <w:autoSpaceDN w:val="0"/>
              <w:adjustRightInd w:val="0"/>
              <w:rPr>
                <w:sz w:val="18"/>
                <w:szCs w:val="18"/>
              </w:rPr>
            </w:pPr>
            <w:r w:rsidRPr="00BC2FB6">
              <w:rPr>
                <w:sz w:val="18"/>
                <w:szCs w:val="18"/>
              </w:rPr>
              <w:t>•</w:t>
            </w:r>
            <w:r w:rsidRPr="00BC2FB6">
              <w:rPr>
                <w:sz w:val="18"/>
                <w:szCs w:val="18"/>
              </w:rPr>
              <w:tab/>
              <w:t xml:space="preserve">v prípade ŽoP zaslanej na RO v prvom roku účinnosti zmluvy </w:t>
            </w:r>
            <w:r>
              <w:rPr>
                <w:sz w:val="18"/>
                <w:szCs w:val="18"/>
              </w:rPr>
              <w:t xml:space="preserve">o NFP </w:t>
            </w:r>
            <w:r w:rsidRPr="00BC2FB6">
              <w:rPr>
                <w:sz w:val="18"/>
                <w:szCs w:val="18"/>
              </w:rPr>
              <w:t xml:space="preserve">je to obdobie od začiatku realizácie </w:t>
            </w:r>
            <w:r>
              <w:rPr>
                <w:sz w:val="18"/>
                <w:szCs w:val="18"/>
              </w:rPr>
              <w:lastRenderedPageBreak/>
              <w:t xml:space="preserve">hlavných aktivít </w:t>
            </w:r>
            <w:r w:rsidRPr="00BC2FB6">
              <w:rPr>
                <w:sz w:val="18"/>
                <w:szCs w:val="18"/>
              </w:rPr>
              <w:t xml:space="preserve">projektu </w:t>
            </w:r>
            <w:r>
              <w:rPr>
                <w:sz w:val="18"/>
                <w:szCs w:val="18"/>
              </w:rPr>
              <w:t xml:space="preserve">(resp. od nadobudnutia účinnosti zmluvy o NFP) </w:t>
            </w:r>
            <w:r w:rsidR="004A22FE" w:rsidRPr="009778E3">
              <w:rPr>
                <w:sz w:val="18"/>
                <w:szCs w:val="18"/>
              </w:rPr>
              <w:t xml:space="preserve">do </w:t>
            </w:r>
            <w:r w:rsidR="004A22FE">
              <w:rPr>
                <w:sz w:val="18"/>
                <w:szCs w:val="18"/>
              </w:rPr>
              <w:t xml:space="preserve">dňa predloženia </w:t>
            </w:r>
            <w:r w:rsidR="004A22FE" w:rsidRPr="009778E3">
              <w:rPr>
                <w:sz w:val="18"/>
                <w:szCs w:val="18"/>
              </w:rPr>
              <w:t xml:space="preserve">ŽoP </w:t>
            </w:r>
            <w:r w:rsidR="004A22FE">
              <w:rPr>
                <w:sz w:val="18"/>
                <w:szCs w:val="18"/>
              </w:rPr>
              <w:t>prostredníctvom ITMS2014+</w:t>
            </w:r>
            <w:r>
              <w:rPr>
                <w:sz w:val="18"/>
                <w:szCs w:val="18"/>
              </w:rPr>
              <w:t>;</w:t>
            </w:r>
          </w:p>
          <w:p w14:paraId="14E518A0" w14:textId="01D8B339" w:rsidR="00BC2FB6" w:rsidRPr="00BC2FB6"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 xml:space="preserve">v prípade ŽoP zaslanej na RO v ďalších rokoch, je to obdobie od 1.1. príslušného roku do dňa </w:t>
            </w:r>
            <w:r w:rsidR="00633F3C">
              <w:rPr>
                <w:sz w:val="18"/>
                <w:szCs w:val="18"/>
              </w:rPr>
              <w:t>predloženia ŽoP prostredníctvom ITMS2014+</w:t>
            </w:r>
            <w:r>
              <w:rPr>
                <w:sz w:val="18"/>
                <w:szCs w:val="18"/>
              </w:rPr>
              <w:t>;</w:t>
            </w:r>
          </w:p>
          <w:p w14:paraId="33EE7A82" w14:textId="4169580E" w:rsidR="00BC2FB6" w:rsidRPr="00BC2FB6"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 xml:space="preserve">v prípade záverečnej ŽoP, predloženej na RO v tom istom roku, ako bola predložená záverečná MS, sa pre MU s časom plnenia „K“, ročná hodnota = ročnej hodnote v záverečnej MS, </w:t>
            </w:r>
          </w:p>
          <w:p w14:paraId="1E3C592B" w14:textId="77777777" w:rsidR="00943B31"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v prípade záverečnej ŽoP, predloženej na RO v nasledujúcom roku po monitorovanom období záverečnej MS sa pre MU s časom plnenia „K“, ročná hodnota = „0“.</w:t>
            </w:r>
          </w:p>
          <w:p w14:paraId="39BFD5A0" w14:textId="0C3597BC" w:rsidR="004A22FE" w:rsidRPr="000D6D01" w:rsidRDefault="004A22FE" w:rsidP="00BC2FB6">
            <w:pPr>
              <w:widowControl w:val="0"/>
              <w:autoSpaceDE w:val="0"/>
              <w:autoSpaceDN w:val="0"/>
              <w:adjustRightInd w:val="0"/>
              <w:rPr>
                <w:sz w:val="18"/>
              </w:rPr>
            </w:pPr>
            <w:r>
              <w:rPr>
                <w:sz w:val="18"/>
                <w:szCs w:val="18"/>
              </w:rPr>
              <w:t>RO môže upresniť vykazovanie skutočného stavu.</w:t>
            </w:r>
          </w:p>
        </w:tc>
      </w:tr>
      <w:tr w:rsidR="00943B31" w14:paraId="4E06AF06" w14:textId="77777777" w:rsidTr="000D6D01">
        <w:trPr>
          <w:trHeight w:val="79"/>
        </w:trPr>
        <w:tc>
          <w:tcPr>
            <w:tcW w:w="846" w:type="dxa"/>
          </w:tcPr>
          <w:p w14:paraId="528A107A" w14:textId="77777777" w:rsidR="00943B31" w:rsidRPr="00943B31" w:rsidRDefault="00943B31" w:rsidP="00950FB6">
            <w:pPr>
              <w:rPr>
                <w:sz w:val="20"/>
                <w:szCs w:val="20"/>
              </w:rPr>
            </w:pPr>
            <w:r w:rsidRPr="00943B31">
              <w:rPr>
                <w:sz w:val="20"/>
                <w:szCs w:val="20"/>
              </w:rPr>
              <w:t>13</w:t>
            </w:r>
          </w:p>
        </w:tc>
        <w:tc>
          <w:tcPr>
            <w:tcW w:w="1630" w:type="dxa"/>
            <w:vMerge/>
          </w:tcPr>
          <w:p w14:paraId="15A708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43F4DA6A"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14:paraId="236BF9D0"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14:paraId="005B6A39"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721EA04F" w14:textId="77777777" w:rsidTr="000D6D01">
        <w:tc>
          <w:tcPr>
            <w:tcW w:w="846" w:type="dxa"/>
          </w:tcPr>
          <w:p w14:paraId="71755A5C" w14:textId="77777777" w:rsidR="00943B31" w:rsidRPr="00943B31" w:rsidRDefault="00943B31" w:rsidP="00950FB6">
            <w:pPr>
              <w:rPr>
                <w:sz w:val="20"/>
                <w:szCs w:val="20"/>
              </w:rPr>
            </w:pPr>
            <w:r w:rsidRPr="00943B31">
              <w:rPr>
                <w:sz w:val="20"/>
                <w:szCs w:val="20"/>
              </w:rPr>
              <w:t>14</w:t>
            </w:r>
          </w:p>
        </w:tc>
        <w:tc>
          <w:tcPr>
            <w:tcW w:w="1630" w:type="dxa"/>
            <w:vMerge/>
          </w:tcPr>
          <w:p w14:paraId="3E187A3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4C14DD4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14:paraId="5778E193"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xml:space="preserve">. V </w:t>
            </w:r>
            <w:r>
              <w:rPr>
                <w:sz w:val="18"/>
                <w:szCs w:val="18"/>
              </w:rPr>
              <w:lastRenderedPageBreak/>
              <w:t>prípade, že sa ukazovateľ vykazuje za pohlavie vypĺňa sa automaticky</w:t>
            </w:r>
          </w:p>
        </w:tc>
        <w:tc>
          <w:tcPr>
            <w:tcW w:w="2435" w:type="dxa"/>
            <w:vMerge/>
          </w:tcPr>
          <w:p w14:paraId="5372B1DF"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0B55D4F9" w14:textId="77777777" w:rsidTr="000D6D01">
        <w:tc>
          <w:tcPr>
            <w:tcW w:w="846" w:type="dxa"/>
          </w:tcPr>
          <w:p w14:paraId="1BF8F0E9" w14:textId="77777777" w:rsidR="00943B31" w:rsidRPr="00943B31" w:rsidRDefault="00943B31" w:rsidP="00271398">
            <w:pPr>
              <w:rPr>
                <w:sz w:val="20"/>
                <w:szCs w:val="20"/>
              </w:rPr>
            </w:pPr>
            <w:r w:rsidRPr="00943B31">
              <w:rPr>
                <w:sz w:val="20"/>
                <w:szCs w:val="20"/>
              </w:rPr>
              <w:t>15</w:t>
            </w:r>
          </w:p>
        </w:tc>
        <w:tc>
          <w:tcPr>
            <w:tcW w:w="3515" w:type="dxa"/>
            <w:gridSpan w:val="3"/>
          </w:tcPr>
          <w:p w14:paraId="383ED803"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5DF1BBDC"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DC0DFC9"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21AEDF2B" w14:textId="77777777" w:rsidTr="000D6D01">
        <w:tc>
          <w:tcPr>
            <w:tcW w:w="846" w:type="dxa"/>
          </w:tcPr>
          <w:p w14:paraId="76D81BB6" w14:textId="77777777" w:rsidR="00943B31" w:rsidRPr="00943B31" w:rsidRDefault="00943B31" w:rsidP="00271398">
            <w:pPr>
              <w:rPr>
                <w:sz w:val="20"/>
                <w:szCs w:val="20"/>
              </w:rPr>
            </w:pPr>
            <w:r w:rsidRPr="00943B31">
              <w:rPr>
                <w:sz w:val="20"/>
                <w:szCs w:val="20"/>
              </w:rPr>
              <w:t>16</w:t>
            </w:r>
          </w:p>
        </w:tc>
        <w:tc>
          <w:tcPr>
            <w:tcW w:w="3515" w:type="dxa"/>
            <w:gridSpan w:val="3"/>
          </w:tcPr>
          <w:p w14:paraId="5BAC0B5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723C6DCF"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34D908B"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022B0EEF" w14:textId="77777777" w:rsidTr="000D6D01">
        <w:tc>
          <w:tcPr>
            <w:tcW w:w="9062" w:type="dxa"/>
            <w:gridSpan w:val="7"/>
          </w:tcPr>
          <w:p w14:paraId="4CB430B7"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14:paraId="37BDA9E2" w14:textId="3BE5F2B3" w:rsidR="00943B31" w:rsidRPr="00271398" w:rsidRDefault="00943B31" w:rsidP="00391902">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r w:rsidR="00391902">
              <w:rPr>
                <w:sz w:val="18"/>
                <w:szCs w:val="18"/>
              </w:rPr>
              <w:t>NFP</w:t>
            </w:r>
            <w:r w:rsidRPr="004A5050">
              <w:rPr>
                <w:sz w:val="18"/>
                <w:szCs w:val="18"/>
              </w:rPr>
              <w:t>.</w:t>
            </w:r>
          </w:p>
        </w:tc>
      </w:tr>
      <w:tr w:rsidR="00943B31" w14:paraId="18C10CC0" w14:textId="77777777" w:rsidTr="000D6D01">
        <w:tc>
          <w:tcPr>
            <w:tcW w:w="846" w:type="dxa"/>
          </w:tcPr>
          <w:p w14:paraId="48E89368" w14:textId="77777777" w:rsidR="00943B31" w:rsidRPr="00943B31" w:rsidRDefault="00943B31" w:rsidP="00943B31">
            <w:pPr>
              <w:rPr>
                <w:sz w:val="20"/>
                <w:szCs w:val="20"/>
              </w:rPr>
            </w:pPr>
            <w:r w:rsidRPr="00943B31">
              <w:rPr>
                <w:sz w:val="20"/>
                <w:szCs w:val="20"/>
              </w:rPr>
              <w:t>17</w:t>
            </w:r>
          </w:p>
        </w:tc>
        <w:tc>
          <w:tcPr>
            <w:tcW w:w="3260" w:type="dxa"/>
            <w:gridSpan w:val="2"/>
          </w:tcPr>
          <w:p w14:paraId="1D6BD98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14:paraId="4D859564" w14:textId="7F9C8913" w:rsidR="00943B31" w:rsidRDefault="00943B31" w:rsidP="00391902">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w:t>
            </w:r>
            <w:r w:rsidR="00391902">
              <w:rPr>
                <w:sz w:val="18"/>
                <w:szCs w:val="18"/>
              </w:rPr>
              <w:t> NFP</w:t>
            </w:r>
          </w:p>
        </w:tc>
      </w:tr>
      <w:tr w:rsidR="00943B31" w14:paraId="7122B012" w14:textId="77777777" w:rsidTr="000D6D01">
        <w:tc>
          <w:tcPr>
            <w:tcW w:w="846" w:type="dxa"/>
          </w:tcPr>
          <w:p w14:paraId="4112D90C" w14:textId="77777777" w:rsidR="00943B31" w:rsidRPr="00943B31" w:rsidRDefault="00943B31" w:rsidP="00943B31">
            <w:pPr>
              <w:rPr>
                <w:sz w:val="20"/>
                <w:szCs w:val="20"/>
              </w:rPr>
            </w:pPr>
            <w:r w:rsidRPr="00943B31">
              <w:rPr>
                <w:sz w:val="20"/>
                <w:szCs w:val="20"/>
              </w:rPr>
              <w:t>18</w:t>
            </w:r>
          </w:p>
        </w:tc>
        <w:tc>
          <w:tcPr>
            <w:tcW w:w="3260" w:type="dxa"/>
            <w:gridSpan w:val="2"/>
          </w:tcPr>
          <w:p w14:paraId="0B1D7D2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14:paraId="0556E1D7" w14:textId="3343AC1E"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w:t>
            </w:r>
            <w:r w:rsidR="00391902">
              <w:rPr>
                <w:sz w:val="18"/>
                <w:szCs w:val="18"/>
              </w:rPr>
              <w:t> NFP</w:t>
            </w:r>
          </w:p>
        </w:tc>
      </w:tr>
      <w:tr w:rsidR="00943B31" w14:paraId="37F4D806" w14:textId="77777777" w:rsidTr="000D6D01">
        <w:tc>
          <w:tcPr>
            <w:tcW w:w="846" w:type="dxa"/>
          </w:tcPr>
          <w:p w14:paraId="5AC9A0DE" w14:textId="77777777" w:rsidR="00943B31" w:rsidRPr="00943B31" w:rsidRDefault="00943B31" w:rsidP="00943B31">
            <w:pPr>
              <w:rPr>
                <w:sz w:val="20"/>
                <w:szCs w:val="20"/>
              </w:rPr>
            </w:pPr>
            <w:r w:rsidRPr="00943B31">
              <w:rPr>
                <w:sz w:val="20"/>
                <w:szCs w:val="20"/>
              </w:rPr>
              <w:t>19</w:t>
            </w:r>
          </w:p>
        </w:tc>
        <w:tc>
          <w:tcPr>
            <w:tcW w:w="3260" w:type="dxa"/>
            <w:gridSpan w:val="2"/>
          </w:tcPr>
          <w:p w14:paraId="042D4815"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14:paraId="58330287" w14:textId="462ECB72"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w:t>
            </w:r>
            <w:r w:rsidR="00391902">
              <w:rPr>
                <w:sz w:val="18"/>
                <w:szCs w:val="18"/>
              </w:rPr>
              <w:t> NFP</w:t>
            </w:r>
          </w:p>
        </w:tc>
      </w:tr>
      <w:tr w:rsidR="00943B31" w14:paraId="7454C638" w14:textId="77777777" w:rsidTr="000D6D01">
        <w:tc>
          <w:tcPr>
            <w:tcW w:w="846" w:type="dxa"/>
          </w:tcPr>
          <w:p w14:paraId="471035FF" w14:textId="77777777" w:rsidR="00943B31" w:rsidRPr="00943B31" w:rsidRDefault="00943B31" w:rsidP="00943B31">
            <w:pPr>
              <w:rPr>
                <w:sz w:val="20"/>
                <w:szCs w:val="20"/>
              </w:rPr>
            </w:pPr>
            <w:r w:rsidRPr="00943B31">
              <w:rPr>
                <w:sz w:val="20"/>
                <w:szCs w:val="20"/>
              </w:rPr>
              <w:t>20</w:t>
            </w:r>
          </w:p>
        </w:tc>
        <w:tc>
          <w:tcPr>
            <w:tcW w:w="3260" w:type="dxa"/>
            <w:gridSpan w:val="2"/>
          </w:tcPr>
          <w:p w14:paraId="53F44CFB"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14:paraId="5E3A0EC0" w14:textId="0C3FB85F"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w:t>
            </w:r>
            <w:r w:rsidR="00391902">
              <w:rPr>
                <w:sz w:val="18"/>
                <w:szCs w:val="18"/>
              </w:rPr>
              <w:t> NFP</w:t>
            </w:r>
          </w:p>
        </w:tc>
      </w:tr>
      <w:tr w:rsidR="00943B31" w14:paraId="1469F3C4" w14:textId="77777777" w:rsidTr="000D6D01">
        <w:tc>
          <w:tcPr>
            <w:tcW w:w="846" w:type="dxa"/>
          </w:tcPr>
          <w:p w14:paraId="734556D0" w14:textId="77777777" w:rsidR="00943B31" w:rsidRPr="00943B31" w:rsidRDefault="00943B31" w:rsidP="00943B31">
            <w:pPr>
              <w:rPr>
                <w:sz w:val="20"/>
                <w:szCs w:val="20"/>
              </w:rPr>
            </w:pPr>
            <w:r w:rsidRPr="00943B31">
              <w:rPr>
                <w:sz w:val="20"/>
                <w:szCs w:val="20"/>
              </w:rPr>
              <w:t>21</w:t>
            </w:r>
          </w:p>
        </w:tc>
        <w:tc>
          <w:tcPr>
            <w:tcW w:w="3260" w:type="dxa"/>
            <w:gridSpan w:val="2"/>
          </w:tcPr>
          <w:p w14:paraId="46206F29"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14:paraId="65554CA3"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63FCEA69" w14:textId="77777777" w:rsidTr="000D6D01">
        <w:tc>
          <w:tcPr>
            <w:tcW w:w="846" w:type="dxa"/>
          </w:tcPr>
          <w:p w14:paraId="3FB964EB" w14:textId="77777777" w:rsidR="00943B31" w:rsidRPr="00943B31" w:rsidRDefault="00943B31" w:rsidP="00943B31">
            <w:pPr>
              <w:rPr>
                <w:sz w:val="20"/>
                <w:szCs w:val="20"/>
              </w:rPr>
            </w:pPr>
            <w:r w:rsidRPr="00943B31">
              <w:rPr>
                <w:sz w:val="20"/>
                <w:szCs w:val="20"/>
              </w:rPr>
              <w:t>22</w:t>
            </w:r>
          </w:p>
        </w:tc>
        <w:tc>
          <w:tcPr>
            <w:tcW w:w="3260" w:type="dxa"/>
            <w:gridSpan w:val="2"/>
          </w:tcPr>
          <w:p w14:paraId="4661667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14:paraId="21A57818" w14:textId="0390D3D5" w:rsidR="00943B31" w:rsidRPr="00943B31" w:rsidRDefault="00943B31" w:rsidP="00391902">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w:t>
            </w:r>
            <w:r w:rsidR="00391902">
              <w:rPr>
                <w:sz w:val="18"/>
                <w:szCs w:val="18"/>
              </w:rPr>
              <w:t>NFP</w:t>
            </w:r>
          </w:p>
        </w:tc>
      </w:tr>
      <w:tr w:rsidR="00943B31" w14:paraId="36A23E06" w14:textId="77777777" w:rsidTr="000D6D01">
        <w:tc>
          <w:tcPr>
            <w:tcW w:w="846" w:type="dxa"/>
          </w:tcPr>
          <w:p w14:paraId="78B9B919" w14:textId="77777777" w:rsidR="00943B31" w:rsidRPr="00943B31" w:rsidRDefault="00943B31" w:rsidP="00943B31">
            <w:pPr>
              <w:rPr>
                <w:sz w:val="20"/>
                <w:szCs w:val="20"/>
              </w:rPr>
            </w:pPr>
            <w:r w:rsidRPr="00943B31">
              <w:rPr>
                <w:sz w:val="20"/>
                <w:szCs w:val="20"/>
              </w:rPr>
              <w:t>23</w:t>
            </w:r>
          </w:p>
        </w:tc>
        <w:tc>
          <w:tcPr>
            <w:tcW w:w="1630" w:type="dxa"/>
            <w:vMerge w:val="restart"/>
          </w:tcPr>
          <w:p w14:paraId="07FEF70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r w:rsidRPr="00943B31">
              <w:rPr>
                <w:rFonts w:ascii="Roboto" w:hAnsi="Roboto" w:cs="Roboto"/>
                <w:b/>
                <w:bCs/>
                <w:color w:val="000000"/>
                <w:sz w:val="20"/>
                <w:szCs w:val="20"/>
              </w:rPr>
              <w:lastRenderedPageBreak/>
              <w:t>kumulatív</w:t>
            </w:r>
          </w:p>
          <w:p w14:paraId="5B58C16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77008D2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lastRenderedPageBreak/>
              <w:t>ženy</w:t>
            </w:r>
          </w:p>
        </w:tc>
        <w:tc>
          <w:tcPr>
            <w:tcW w:w="4956" w:type="dxa"/>
            <w:gridSpan w:val="4"/>
          </w:tcPr>
          <w:p w14:paraId="6B33A087"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6B559C2F" w14:textId="77777777" w:rsidTr="000D6D01">
        <w:tc>
          <w:tcPr>
            <w:tcW w:w="846" w:type="dxa"/>
          </w:tcPr>
          <w:p w14:paraId="09324413" w14:textId="77777777" w:rsidR="00943B31" w:rsidRPr="00943B31" w:rsidRDefault="00943B31" w:rsidP="00943B31">
            <w:pPr>
              <w:rPr>
                <w:sz w:val="20"/>
                <w:szCs w:val="20"/>
              </w:rPr>
            </w:pPr>
            <w:r w:rsidRPr="00943B31">
              <w:rPr>
                <w:sz w:val="20"/>
                <w:szCs w:val="20"/>
              </w:rPr>
              <w:lastRenderedPageBreak/>
              <w:t>24</w:t>
            </w:r>
          </w:p>
        </w:tc>
        <w:tc>
          <w:tcPr>
            <w:tcW w:w="1630" w:type="dxa"/>
            <w:vMerge/>
          </w:tcPr>
          <w:p w14:paraId="686A42D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4F9376A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673B5C6C"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03E1B8C3" w14:textId="77777777" w:rsidTr="000D6D01">
        <w:tc>
          <w:tcPr>
            <w:tcW w:w="846" w:type="dxa"/>
          </w:tcPr>
          <w:p w14:paraId="4E55A811" w14:textId="77777777" w:rsidR="00943B31" w:rsidRPr="00943B31" w:rsidRDefault="00943B31" w:rsidP="00943B31">
            <w:pPr>
              <w:rPr>
                <w:sz w:val="20"/>
                <w:szCs w:val="20"/>
              </w:rPr>
            </w:pPr>
            <w:r w:rsidRPr="00943B31">
              <w:rPr>
                <w:sz w:val="20"/>
                <w:szCs w:val="20"/>
              </w:rPr>
              <w:t>25</w:t>
            </w:r>
          </w:p>
        </w:tc>
        <w:tc>
          <w:tcPr>
            <w:tcW w:w="1630" w:type="dxa"/>
            <w:vMerge/>
          </w:tcPr>
          <w:p w14:paraId="471D6AB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4E93E6D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1B0AAED4" w14:textId="77777777" w:rsidR="00943B31" w:rsidRDefault="00943B31" w:rsidP="00950FB6">
            <w:r>
              <w:rPr>
                <w:sz w:val="18"/>
                <w:szCs w:val="18"/>
              </w:rPr>
              <w:t>Automaticky vyplnené</w:t>
            </w:r>
          </w:p>
        </w:tc>
      </w:tr>
      <w:tr w:rsidR="00943B31" w14:paraId="039BB71F" w14:textId="77777777" w:rsidTr="000D6D01">
        <w:tc>
          <w:tcPr>
            <w:tcW w:w="846" w:type="dxa"/>
          </w:tcPr>
          <w:p w14:paraId="0579B7BB" w14:textId="77777777" w:rsidR="00943B31" w:rsidRPr="00943B31" w:rsidRDefault="00943B31" w:rsidP="00943B31">
            <w:pPr>
              <w:rPr>
                <w:sz w:val="20"/>
                <w:szCs w:val="20"/>
              </w:rPr>
            </w:pPr>
            <w:r w:rsidRPr="00943B31">
              <w:rPr>
                <w:sz w:val="20"/>
                <w:szCs w:val="20"/>
              </w:rPr>
              <w:t>26</w:t>
            </w:r>
          </w:p>
        </w:tc>
        <w:tc>
          <w:tcPr>
            <w:tcW w:w="3260" w:type="dxa"/>
            <w:gridSpan w:val="2"/>
          </w:tcPr>
          <w:p w14:paraId="298A3ED3"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w:t>
            </w:r>
            <w:r w:rsidRPr="00943B31">
              <w:rPr>
                <w:rFonts w:ascii="Roboto" w:hAnsi="Roboto" w:cs="Roboto"/>
                <w:b/>
                <w:bCs/>
                <w:color w:val="000000"/>
                <w:sz w:val="20"/>
                <w:szCs w:val="20"/>
              </w:rPr>
              <w:br/>
              <w:t>(v %)</w:t>
            </w:r>
          </w:p>
        </w:tc>
        <w:tc>
          <w:tcPr>
            <w:tcW w:w="4956" w:type="dxa"/>
            <w:gridSpan w:val="4"/>
          </w:tcPr>
          <w:p w14:paraId="3798FFD7"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5420185B" w14:textId="77777777" w:rsidTr="000D6D01">
        <w:tc>
          <w:tcPr>
            <w:tcW w:w="846" w:type="dxa"/>
          </w:tcPr>
          <w:p w14:paraId="07CCD5D7" w14:textId="77777777" w:rsidR="00943B31" w:rsidRPr="00943B31" w:rsidRDefault="00943B31" w:rsidP="00943B31">
            <w:pPr>
              <w:rPr>
                <w:sz w:val="20"/>
                <w:szCs w:val="20"/>
              </w:rPr>
            </w:pPr>
            <w:r w:rsidRPr="00943B31">
              <w:rPr>
                <w:sz w:val="20"/>
                <w:szCs w:val="20"/>
              </w:rPr>
              <w:t>27</w:t>
            </w:r>
          </w:p>
        </w:tc>
        <w:tc>
          <w:tcPr>
            <w:tcW w:w="1630" w:type="dxa"/>
            <w:vMerge w:val="restart"/>
          </w:tcPr>
          <w:p w14:paraId="583447B6"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68AFEA3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3FB8CBF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2F75C555"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9784688" w14:textId="77777777" w:rsidTr="000D6D01">
        <w:tc>
          <w:tcPr>
            <w:tcW w:w="846" w:type="dxa"/>
          </w:tcPr>
          <w:p w14:paraId="6E534A06" w14:textId="77777777" w:rsidR="00943B31" w:rsidRPr="00943B31" w:rsidRDefault="00943B31" w:rsidP="00943B31">
            <w:pPr>
              <w:rPr>
                <w:sz w:val="20"/>
                <w:szCs w:val="20"/>
              </w:rPr>
            </w:pPr>
            <w:r w:rsidRPr="00943B31">
              <w:rPr>
                <w:sz w:val="20"/>
                <w:szCs w:val="20"/>
              </w:rPr>
              <w:t>28</w:t>
            </w:r>
          </w:p>
        </w:tc>
        <w:tc>
          <w:tcPr>
            <w:tcW w:w="1630" w:type="dxa"/>
            <w:vMerge/>
          </w:tcPr>
          <w:p w14:paraId="0C4BC8C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526188A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02C34D47"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12D254C" w14:textId="77777777" w:rsidTr="000D6D01">
        <w:tc>
          <w:tcPr>
            <w:tcW w:w="846" w:type="dxa"/>
          </w:tcPr>
          <w:p w14:paraId="3636898E" w14:textId="77777777" w:rsidR="00943B31" w:rsidRPr="00943B31" w:rsidRDefault="00943B31" w:rsidP="00943B31">
            <w:pPr>
              <w:rPr>
                <w:sz w:val="20"/>
                <w:szCs w:val="20"/>
              </w:rPr>
            </w:pPr>
            <w:r w:rsidRPr="00943B31">
              <w:rPr>
                <w:sz w:val="20"/>
                <w:szCs w:val="20"/>
              </w:rPr>
              <w:t>29</w:t>
            </w:r>
          </w:p>
        </w:tc>
        <w:tc>
          <w:tcPr>
            <w:tcW w:w="1630" w:type="dxa"/>
            <w:vMerge/>
          </w:tcPr>
          <w:p w14:paraId="6547D5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0FCD72E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57BD387E" w14:textId="77777777" w:rsidR="00943B31" w:rsidRDefault="00943B31" w:rsidP="00950FB6">
            <w:r>
              <w:rPr>
                <w:sz w:val="18"/>
                <w:szCs w:val="18"/>
              </w:rPr>
              <w:t>Automaticky vyplnené</w:t>
            </w:r>
          </w:p>
        </w:tc>
      </w:tr>
      <w:tr w:rsidR="00943B31" w14:paraId="5F6C07F4" w14:textId="77777777" w:rsidTr="000D6D01">
        <w:tc>
          <w:tcPr>
            <w:tcW w:w="846" w:type="dxa"/>
          </w:tcPr>
          <w:p w14:paraId="0BFCA131" w14:textId="77777777" w:rsidR="00943B31" w:rsidRPr="00943B31" w:rsidRDefault="00943B31" w:rsidP="00943B31">
            <w:pPr>
              <w:rPr>
                <w:sz w:val="20"/>
                <w:szCs w:val="20"/>
              </w:rPr>
            </w:pPr>
            <w:r w:rsidRPr="00943B31">
              <w:rPr>
                <w:sz w:val="20"/>
                <w:szCs w:val="20"/>
              </w:rPr>
              <w:t>30</w:t>
            </w:r>
          </w:p>
        </w:tc>
        <w:tc>
          <w:tcPr>
            <w:tcW w:w="3260" w:type="dxa"/>
            <w:gridSpan w:val="2"/>
          </w:tcPr>
          <w:p w14:paraId="75C07A5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14:paraId="74223584"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1175BAA8" w14:textId="77777777" w:rsidTr="000D6D01">
        <w:tc>
          <w:tcPr>
            <w:tcW w:w="846" w:type="dxa"/>
          </w:tcPr>
          <w:p w14:paraId="4E7A1759" w14:textId="77777777" w:rsidR="00943B31" w:rsidRPr="00943B31" w:rsidRDefault="00943B31" w:rsidP="00943B31">
            <w:pPr>
              <w:rPr>
                <w:sz w:val="20"/>
                <w:szCs w:val="20"/>
              </w:rPr>
            </w:pPr>
            <w:r w:rsidRPr="00943B31">
              <w:rPr>
                <w:sz w:val="20"/>
                <w:szCs w:val="20"/>
              </w:rPr>
              <w:t>31</w:t>
            </w:r>
          </w:p>
        </w:tc>
        <w:tc>
          <w:tcPr>
            <w:tcW w:w="3260" w:type="dxa"/>
            <w:gridSpan w:val="2"/>
          </w:tcPr>
          <w:p w14:paraId="3CDE86E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14:paraId="3FEA1007"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6C8677E6" w14:textId="77777777" w:rsidR="00271398" w:rsidRDefault="00271398"/>
    <w:sectPr w:rsidR="0027139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DF7A1" w14:textId="77777777" w:rsidR="005520B3" w:rsidRDefault="005520B3" w:rsidP="0040544C">
      <w:pPr>
        <w:spacing w:after="0" w:line="240" w:lineRule="auto"/>
      </w:pPr>
      <w:r>
        <w:separator/>
      </w:r>
    </w:p>
  </w:endnote>
  <w:endnote w:type="continuationSeparator" w:id="0">
    <w:p w14:paraId="5C3106EE" w14:textId="77777777" w:rsidR="005520B3" w:rsidRDefault="005520B3" w:rsidP="0040544C">
      <w:pPr>
        <w:spacing w:after="0" w:line="240" w:lineRule="auto"/>
      </w:pPr>
      <w:r>
        <w:continuationSeparator/>
      </w:r>
    </w:p>
  </w:endnote>
  <w:endnote w:type="continuationNotice" w:id="1">
    <w:p w14:paraId="413B579B" w14:textId="77777777" w:rsidR="005520B3" w:rsidRDefault="005520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FAD94" w14:textId="77777777" w:rsidR="00C96FCC" w:rsidRDefault="00C96FC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60B3" w14:textId="77777777" w:rsidR="00C96FCC" w:rsidRDefault="00C96FC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3E1CC" w14:textId="77777777" w:rsidR="00C96FCC" w:rsidRDefault="00C96F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46203" w14:textId="77777777" w:rsidR="005520B3" w:rsidRDefault="005520B3" w:rsidP="0040544C">
      <w:pPr>
        <w:spacing w:after="0" w:line="240" w:lineRule="auto"/>
      </w:pPr>
      <w:r>
        <w:separator/>
      </w:r>
    </w:p>
  </w:footnote>
  <w:footnote w:type="continuationSeparator" w:id="0">
    <w:p w14:paraId="6ED56653" w14:textId="77777777" w:rsidR="005520B3" w:rsidRDefault="005520B3" w:rsidP="0040544C">
      <w:pPr>
        <w:spacing w:after="0" w:line="240" w:lineRule="auto"/>
      </w:pPr>
      <w:r>
        <w:continuationSeparator/>
      </w:r>
    </w:p>
  </w:footnote>
  <w:footnote w:type="continuationNotice" w:id="1">
    <w:p w14:paraId="6269621E" w14:textId="77777777" w:rsidR="005520B3" w:rsidRDefault="005520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0712" w14:textId="77777777" w:rsidR="00C96FCC" w:rsidRDefault="00C96FC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65C80" w14:textId="77777777" w:rsidR="00C96FCC" w:rsidRDefault="00C96FC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72364" w14:textId="77777777" w:rsidR="00C96FCC" w:rsidRDefault="00C96FC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610A5"/>
    <w:rsid w:val="00066310"/>
    <w:rsid w:val="000902EA"/>
    <w:rsid w:val="000D6D01"/>
    <w:rsid w:val="000D7A1C"/>
    <w:rsid w:val="001262E8"/>
    <w:rsid w:val="001B241C"/>
    <w:rsid w:val="00204767"/>
    <w:rsid w:val="00224A08"/>
    <w:rsid w:val="002333FC"/>
    <w:rsid w:val="00234518"/>
    <w:rsid w:val="00271398"/>
    <w:rsid w:val="002906C2"/>
    <w:rsid w:val="002B5C25"/>
    <w:rsid w:val="002C4A97"/>
    <w:rsid w:val="003310CC"/>
    <w:rsid w:val="00331D82"/>
    <w:rsid w:val="0034142B"/>
    <w:rsid w:val="00346781"/>
    <w:rsid w:val="00391902"/>
    <w:rsid w:val="003C7EFD"/>
    <w:rsid w:val="003D25B2"/>
    <w:rsid w:val="003E7E39"/>
    <w:rsid w:val="0040544C"/>
    <w:rsid w:val="004122FC"/>
    <w:rsid w:val="00422A60"/>
    <w:rsid w:val="00423D5C"/>
    <w:rsid w:val="004A22FE"/>
    <w:rsid w:val="004E4D9C"/>
    <w:rsid w:val="0054582E"/>
    <w:rsid w:val="005520B3"/>
    <w:rsid w:val="005A3558"/>
    <w:rsid w:val="005E36B2"/>
    <w:rsid w:val="00633F3C"/>
    <w:rsid w:val="00636F98"/>
    <w:rsid w:val="006B13BB"/>
    <w:rsid w:val="006C554F"/>
    <w:rsid w:val="00706E6B"/>
    <w:rsid w:val="00727A9A"/>
    <w:rsid w:val="00753BE4"/>
    <w:rsid w:val="007714DC"/>
    <w:rsid w:val="007807E5"/>
    <w:rsid w:val="00781F26"/>
    <w:rsid w:val="00782671"/>
    <w:rsid w:val="007E49BB"/>
    <w:rsid w:val="008541D0"/>
    <w:rsid w:val="0085437C"/>
    <w:rsid w:val="008917BB"/>
    <w:rsid w:val="008F335E"/>
    <w:rsid w:val="00943B31"/>
    <w:rsid w:val="00950FB6"/>
    <w:rsid w:val="009778E3"/>
    <w:rsid w:val="00A16635"/>
    <w:rsid w:val="00AC0801"/>
    <w:rsid w:val="00AD18E6"/>
    <w:rsid w:val="00BA6CE5"/>
    <w:rsid w:val="00BA7CB9"/>
    <w:rsid w:val="00BB7728"/>
    <w:rsid w:val="00BC25DB"/>
    <w:rsid w:val="00BC2FB6"/>
    <w:rsid w:val="00BE2AE2"/>
    <w:rsid w:val="00C033FD"/>
    <w:rsid w:val="00C96FCC"/>
    <w:rsid w:val="00CC11BF"/>
    <w:rsid w:val="00D06E5C"/>
    <w:rsid w:val="00D56B68"/>
    <w:rsid w:val="00D91848"/>
    <w:rsid w:val="00DA4277"/>
    <w:rsid w:val="00DC1A68"/>
    <w:rsid w:val="00DF08EA"/>
    <w:rsid w:val="00E45AD7"/>
    <w:rsid w:val="00E6589F"/>
    <w:rsid w:val="00EE3D96"/>
    <w:rsid w:val="00EE4D79"/>
    <w:rsid w:val="00EF2C62"/>
    <w:rsid w:val="00F25CC4"/>
    <w:rsid w:val="00F3715F"/>
    <w:rsid w:val="00F57A6A"/>
    <w:rsid w:val="00F87AAB"/>
    <w:rsid w:val="00FA40C7"/>
    <w:rsid w:val="00FA4A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2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 w:type="table" w:customStyle="1" w:styleId="Mriekatabuky1">
    <w:name w:val="Mriežka tabuľky1"/>
    <w:basedOn w:val="Normlnatabuka"/>
    <w:next w:val="Mriekatabuky"/>
    <w:uiPriority w:val="59"/>
    <w:rsid w:val="00D56B6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2C4A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8148BF97AF432BA2E82293CCFB5C25"/>
        <w:category>
          <w:name w:val="Všeobecné"/>
          <w:gallery w:val="placeholder"/>
        </w:category>
        <w:types>
          <w:type w:val="bbPlcHdr"/>
        </w:types>
        <w:behaviors>
          <w:behavior w:val="content"/>
        </w:behaviors>
        <w:guid w:val="{E2987DD8-32FB-4593-BE8E-6B98C0AA79AD}"/>
      </w:docPartPr>
      <w:docPartBody>
        <w:p w:rsidR="00737369" w:rsidRDefault="00707553" w:rsidP="00707553">
          <w:pPr>
            <w:pStyle w:val="9C8148BF97AF432BA2E82293CCFB5C25"/>
          </w:pPr>
          <w:r w:rsidRPr="00F64F3B">
            <w:rPr>
              <w:rStyle w:val="Zstupntext"/>
              <w:rFonts w:eastAsiaTheme="minorHAnsi"/>
            </w:rPr>
            <w:t>Vyberte položku.</w:t>
          </w:r>
        </w:p>
      </w:docPartBody>
    </w:docPart>
    <w:docPart>
      <w:docPartPr>
        <w:name w:val="0A22C668C34A49908538C3ECC18911EA"/>
        <w:category>
          <w:name w:val="Všeobecné"/>
          <w:gallery w:val="placeholder"/>
        </w:category>
        <w:types>
          <w:type w:val="bbPlcHdr"/>
        </w:types>
        <w:behaviors>
          <w:behavior w:val="content"/>
        </w:behaviors>
        <w:guid w:val="{662830E7-8A45-4643-9418-D28AB8BF2D95}"/>
      </w:docPartPr>
      <w:docPartBody>
        <w:p w:rsidR="00737369" w:rsidRDefault="00707553" w:rsidP="00707553">
          <w:pPr>
            <w:pStyle w:val="0A22C668C34A49908538C3ECC18911EA"/>
          </w:pPr>
          <w:r w:rsidRPr="00F64F3B">
            <w:rPr>
              <w:rStyle w:val="Zstupntext"/>
              <w:rFonts w:eastAsiaTheme="minorHAnsi"/>
            </w:rPr>
            <w:t>Vyberte položku.</w:t>
          </w:r>
        </w:p>
      </w:docPartBody>
    </w:docPart>
    <w:docPart>
      <w:docPartPr>
        <w:name w:val="8A2DA9606C1846E7A911BEA5C66CF125"/>
        <w:category>
          <w:name w:val="Všeobecné"/>
          <w:gallery w:val="placeholder"/>
        </w:category>
        <w:types>
          <w:type w:val="bbPlcHdr"/>
        </w:types>
        <w:behaviors>
          <w:behavior w:val="content"/>
        </w:behaviors>
        <w:guid w:val="{8E2D62F5-7FC1-46A3-A2D5-A22C39F7BC1C}"/>
      </w:docPartPr>
      <w:docPartBody>
        <w:p w:rsidR="00737369" w:rsidRDefault="00707553" w:rsidP="00707553">
          <w:pPr>
            <w:pStyle w:val="8A2DA9606C1846E7A911BEA5C66CF125"/>
          </w:pPr>
          <w:r w:rsidRPr="00F64F3B">
            <w:rPr>
              <w:rStyle w:val="Zstupntext"/>
              <w:rFonts w:eastAsiaTheme="minorHAnsi"/>
            </w:rPr>
            <w:t>Vyberte položku.</w:t>
          </w:r>
        </w:p>
      </w:docPartBody>
    </w:docPart>
    <w:docPart>
      <w:docPartPr>
        <w:name w:val="E117779BD9914449B2F78E3782FFF8A5"/>
        <w:category>
          <w:name w:val="Všeobecné"/>
          <w:gallery w:val="placeholder"/>
        </w:category>
        <w:types>
          <w:type w:val="bbPlcHdr"/>
        </w:types>
        <w:behaviors>
          <w:behavior w:val="content"/>
        </w:behaviors>
        <w:guid w:val="{807B242B-4A3D-47C1-A261-FABB25AB8433}"/>
      </w:docPartPr>
      <w:docPartBody>
        <w:p w:rsidR="00737369" w:rsidRDefault="00707553" w:rsidP="00707553">
          <w:pPr>
            <w:pStyle w:val="E117779BD9914449B2F78E3782FFF8A5"/>
          </w:pPr>
          <w:r w:rsidRPr="00F64F3B">
            <w:rPr>
              <w:rStyle w:val="Zstupntext"/>
            </w:rPr>
            <w:t>Kliknutím zadáte dátum.</w:t>
          </w:r>
        </w:p>
      </w:docPartBody>
    </w:docPart>
    <w:docPart>
      <w:docPartPr>
        <w:name w:val="42409277C6BF4022B0282805418D5D7C"/>
        <w:category>
          <w:name w:val="Všeobecné"/>
          <w:gallery w:val="placeholder"/>
        </w:category>
        <w:types>
          <w:type w:val="bbPlcHdr"/>
        </w:types>
        <w:behaviors>
          <w:behavior w:val="content"/>
        </w:behaviors>
        <w:guid w:val="{59F66531-DDA1-4208-B36B-D8DCE03D36B4}"/>
      </w:docPartPr>
      <w:docPartBody>
        <w:p w:rsidR="00737369" w:rsidRDefault="00707553" w:rsidP="00707553">
          <w:pPr>
            <w:pStyle w:val="42409277C6BF4022B0282805418D5D7C"/>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553"/>
    <w:rsid w:val="00025363"/>
    <w:rsid w:val="001C7CE7"/>
    <w:rsid w:val="002170C0"/>
    <w:rsid w:val="002E6E21"/>
    <w:rsid w:val="004119E3"/>
    <w:rsid w:val="005A2E35"/>
    <w:rsid w:val="005B0CCD"/>
    <w:rsid w:val="005B304B"/>
    <w:rsid w:val="006F1C4E"/>
    <w:rsid w:val="00707553"/>
    <w:rsid w:val="00737369"/>
    <w:rsid w:val="007B2533"/>
    <w:rsid w:val="009C4081"/>
    <w:rsid w:val="00A5195A"/>
    <w:rsid w:val="00A631DE"/>
    <w:rsid w:val="00AD7A92"/>
    <w:rsid w:val="00B14AB9"/>
    <w:rsid w:val="00BB636B"/>
    <w:rsid w:val="00E43949"/>
    <w:rsid w:val="00F339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07553"/>
    <w:rPr>
      <w:color w:val="808080"/>
    </w:rPr>
  </w:style>
  <w:style w:type="paragraph" w:customStyle="1" w:styleId="9C8148BF97AF432BA2E82293CCFB5C25">
    <w:name w:val="9C8148BF97AF432BA2E82293CCFB5C25"/>
    <w:rsid w:val="00707553"/>
  </w:style>
  <w:style w:type="paragraph" w:customStyle="1" w:styleId="0A22C668C34A49908538C3ECC18911EA">
    <w:name w:val="0A22C668C34A49908538C3ECC18911EA"/>
    <w:rsid w:val="00707553"/>
  </w:style>
  <w:style w:type="paragraph" w:customStyle="1" w:styleId="8A2DA9606C1846E7A911BEA5C66CF125">
    <w:name w:val="8A2DA9606C1846E7A911BEA5C66CF125"/>
    <w:rsid w:val="00707553"/>
  </w:style>
  <w:style w:type="paragraph" w:customStyle="1" w:styleId="E117779BD9914449B2F78E3782FFF8A5">
    <w:name w:val="E117779BD9914449B2F78E3782FFF8A5"/>
    <w:rsid w:val="00707553"/>
  </w:style>
  <w:style w:type="paragraph" w:customStyle="1" w:styleId="42409277C6BF4022B0282805418D5D7C">
    <w:name w:val="42409277C6BF4022B0282805418D5D7C"/>
    <w:rsid w:val="007075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4A8F6-ED1E-443F-A2AD-6C5A48D6D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1113</Words>
  <Characters>6348</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2021-04-16T11:00:00Z</dcterms:created>
  <dcterms:modified xsi:type="dcterms:W3CDTF">2021-04-29T09:24:00Z</dcterms:modified>
</cp:coreProperties>
</file>