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99A66D" w14:textId="77777777" w:rsidR="009510B7" w:rsidRPr="009510B7" w:rsidRDefault="009510B7" w:rsidP="009510B7">
      <w:pPr>
        <w:rPr>
          <w:sz w:val="20"/>
          <w:szCs w:val="20"/>
        </w:rPr>
      </w:pPr>
      <w:r w:rsidRPr="009510B7" w:rsidDel="00E701EB">
        <w:rPr>
          <w:sz w:val="20"/>
          <w:szCs w:val="20"/>
        </w:rPr>
        <w:t xml:space="preserve">  </w:t>
      </w:r>
      <w:r w:rsidRPr="009510B7">
        <w:rPr>
          <w:b/>
          <w:noProof/>
        </w:rPr>
        <w:drawing>
          <wp:anchor distT="0" distB="0" distL="114300" distR="114300" simplePos="0" relativeHeight="250289152" behindDoc="0" locked="0" layoutInCell="1" allowOverlap="1" wp14:anchorId="3DA769EE" wp14:editId="5A97A507">
            <wp:simplePos x="0" y="0"/>
            <wp:positionH relativeFrom="column">
              <wp:posOffset>10795</wp:posOffset>
            </wp:positionH>
            <wp:positionV relativeFrom="paragraph">
              <wp:posOffset>86995</wp:posOffset>
            </wp:positionV>
            <wp:extent cx="1374775" cy="899795"/>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10B7">
        <w:rPr>
          <w:rFonts w:ascii="Arial" w:hAnsi="Arial" w:cs="Arial"/>
          <w:noProof/>
          <w:sz w:val="20"/>
          <w:szCs w:val="20"/>
        </w:rPr>
        <w:drawing>
          <wp:anchor distT="0" distB="0" distL="114300" distR="114300" simplePos="0" relativeHeight="250288128" behindDoc="1" locked="0" layoutInCell="1" allowOverlap="1" wp14:anchorId="06A2E805" wp14:editId="32ABBF90">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10B7" w:rsidDel="00E701EB">
        <w:rPr>
          <w:sz w:val="20"/>
          <w:szCs w:val="20"/>
        </w:rPr>
        <w:t xml:space="preserve"> </w:t>
      </w:r>
      <w:r w:rsidRPr="009510B7">
        <w:rPr>
          <w:sz w:val="20"/>
          <w:szCs w:val="20"/>
        </w:rPr>
        <w:tab/>
      </w:r>
      <w:r w:rsidRPr="009510B7">
        <w:rPr>
          <w:sz w:val="20"/>
          <w:szCs w:val="20"/>
        </w:rPr>
        <w:tab/>
      </w:r>
    </w:p>
    <w:p w14:paraId="3F926A7B" w14:textId="77777777" w:rsidR="009510B7" w:rsidRPr="009510B7" w:rsidRDefault="009510B7" w:rsidP="009510B7">
      <w:pPr>
        <w:rPr>
          <w:sz w:val="20"/>
          <w:szCs w:val="20"/>
        </w:rPr>
      </w:pPr>
    </w:p>
    <w:p w14:paraId="6F0BC414" w14:textId="77777777" w:rsidR="009510B7" w:rsidRPr="009510B7" w:rsidRDefault="009510B7" w:rsidP="009510B7">
      <w:pPr>
        <w:rPr>
          <w:b/>
          <w:sz w:val="20"/>
          <w:szCs w:val="20"/>
        </w:rPr>
      </w:pPr>
      <w:r w:rsidRPr="009510B7">
        <w:rPr>
          <w:sz w:val="20"/>
          <w:szCs w:val="20"/>
        </w:rPr>
        <w:tab/>
      </w:r>
      <w:r w:rsidRPr="009510B7">
        <w:rPr>
          <w:sz w:val="20"/>
          <w:szCs w:val="20"/>
        </w:rPr>
        <w:tab/>
      </w:r>
      <w:r w:rsidRPr="009510B7">
        <w:rPr>
          <w:sz w:val="20"/>
          <w:szCs w:val="20"/>
        </w:rPr>
        <w:tab/>
        <w:t xml:space="preserve">    </w:t>
      </w:r>
      <w:r w:rsidRPr="009510B7">
        <w:rPr>
          <w:sz w:val="20"/>
          <w:szCs w:val="20"/>
        </w:rPr>
        <w:tab/>
      </w:r>
      <w:r w:rsidRPr="009510B7">
        <w:rPr>
          <w:sz w:val="20"/>
          <w:szCs w:val="20"/>
        </w:rPr>
        <w:tab/>
      </w:r>
      <w:r w:rsidRPr="009510B7">
        <w:rPr>
          <w:sz w:val="20"/>
          <w:szCs w:val="20"/>
        </w:rPr>
        <w:tab/>
      </w:r>
    </w:p>
    <w:p w14:paraId="316E137A" w14:textId="77777777" w:rsidR="009510B7" w:rsidRPr="009510B7" w:rsidRDefault="009510B7" w:rsidP="009510B7">
      <w:pPr>
        <w:rPr>
          <w:b/>
          <w:sz w:val="20"/>
          <w:szCs w:val="20"/>
        </w:rPr>
      </w:pPr>
    </w:p>
    <w:p w14:paraId="66EDEB7C" w14:textId="77777777" w:rsidR="009510B7" w:rsidRPr="009510B7" w:rsidRDefault="009510B7" w:rsidP="009510B7">
      <w:pPr>
        <w:rPr>
          <w:b/>
          <w:sz w:val="20"/>
          <w:szCs w:val="20"/>
        </w:rPr>
      </w:pPr>
    </w:p>
    <w:p w14:paraId="506FEEC7" w14:textId="77777777" w:rsidR="009510B7" w:rsidRPr="009510B7" w:rsidRDefault="009510B7" w:rsidP="009510B7">
      <w:pPr>
        <w:rPr>
          <w:b/>
          <w:sz w:val="20"/>
          <w:szCs w:val="20"/>
        </w:rPr>
      </w:pPr>
    </w:p>
    <w:p w14:paraId="7128365C" w14:textId="77777777" w:rsidR="009510B7" w:rsidRPr="009510B7" w:rsidRDefault="009510B7" w:rsidP="009510B7">
      <w:pPr>
        <w:rPr>
          <w:b/>
          <w:sz w:val="20"/>
          <w:szCs w:val="20"/>
        </w:rPr>
      </w:pPr>
    </w:p>
    <w:p w14:paraId="2EBA611B" w14:textId="77777777" w:rsidR="009510B7" w:rsidRPr="009510B7" w:rsidRDefault="009510B7" w:rsidP="009510B7">
      <w:pPr>
        <w:ind w:right="6802"/>
        <w:jc w:val="center"/>
        <w:rPr>
          <w:rFonts w:ascii="Arial" w:hAnsi="Arial" w:cs="Arial"/>
          <w:sz w:val="20"/>
          <w:szCs w:val="20"/>
        </w:rPr>
      </w:pPr>
      <w:r w:rsidRPr="009510B7">
        <w:rPr>
          <w:rFonts w:ascii="Arial" w:hAnsi="Arial" w:cs="Arial"/>
          <w:sz w:val="20"/>
          <w:szCs w:val="20"/>
        </w:rPr>
        <w:t>Európska únia</w:t>
      </w:r>
    </w:p>
    <w:p w14:paraId="3F2C220C" w14:textId="77777777" w:rsidR="009510B7" w:rsidRPr="009510B7" w:rsidRDefault="009510B7" w:rsidP="009510B7">
      <w:pPr>
        <w:ind w:right="6802"/>
        <w:jc w:val="center"/>
        <w:rPr>
          <w:rFonts w:ascii="Arial" w:hAnsi="Arial" w:cs="Arial"/>
          <w:sz w:val="20"/>
          <w:szCs w:val="20"/>
        </w:rPr>
      </w:pPr>
      <w:r w:rsidRPr="009510B7">
        <w:rPr>
          <w:rFonts w:ascii="Arial" w:hAnsi="Arial" w:cs="Arial"/>
          <w:sz w:val="20"/>
          <w:szCs w:val="20"/>
        </w:rPr>
        <w:t>Európsky fond regionálneho</w:t>
      </w:r>
    </w:p>
    <w:p w14:paraId="1B230D04" w14:textId="77777777" w:rsidR="009510B7" w:rsidRPr="009510B7" w:rsidRDefault="009510B7" w:rsidP="009510B7">
      <w:pPr>
        <w:ind w:right="6802"/>
        <w:jc w:val="center"/>
        <w:rPr>
          <w:b/>
          <w:sz w:val="20"/>
          <w:szCs w:val="20"/>
        </w:rPr>
      </w:pPr>
      <w:r w:rsidRPr="009510B7">
        <w:rPr>
          <w:rFonts w:ascii="Arial" w:hAnsi="Arial" w:cs="Arial"/>
          <w:sz w:val="20"/>
          <w:szCs w:val="20"/>
        </w:rPr>
        <w:t>rozvoja</w:t>
      </w:r>
    </w:p>
    <w:p w14:paraId="2AB70016" w14:textId="77777777" w:rsidR="009510B7" w:rsidRPr="009510B7" w:rsidRDefault="009510B7" w:rsidP="009510B7">
      <w:pPr>
        <w:jc w:val="center"/>
        <w:rPr>
          <w:b/>
          <w:sz w:val="20"/>
          <w:szCs w:val="20"/>
        </w:rPr>
      </w:pPr>
    </w:p>
    <w:p w14:paraId="498B1738" w14:textId="77777777" w:rsidR="00B33E73" w:rsidRDefault="00B33E73" w:rsidP="00B33E73">
      <w:pPr>
        <w:jc w:val="center"/>
        <w:rPr>
          <w:b/>
          <w:sz w:val="40"/>
          <w:szCs w:val="20"/>
        </w:rPr>
      </w:pPr>
      <w:r>
        <w:rPr>
          <w:b/>
          <w:sz w:val="40"/>
          <w:szCs w:val="20"/>
        </w:rPr>
        <w:t>Vzor</w:t>
      </w:r>
      <w:r w:rsidRPr="009836CF">
        <w:rPr>
          <w:b/>
          <w:sz w:val="40"/>
          <w:szCs w:val="20"/>
        </w:rPr>
        <w:t xml:space="preserve"> CKO č. </w:t>
      </w:r>
      <w:sdt>
        <w:sdtPr>
          <w:rPr>
            <w:b/>
            <w:sz w:val="40"/>
            <w:szCs w:val="20"/>
          </w:rPr>
          <w:alias w:val="Poradové číslo vzoru"/>
          <w:tag w:val="Poradové číslo vzoru"/>
          <w:id w:val="-1009137634"/>
          <w:placeholder>
            <w:docPart w:val="2881A9607C4E4B188DFA1CBD1DFC630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13510">
            <w:rPr>
              <w:b/>
              <w:sz w:val="40"/>
              <w:szCs w:val="20"/>
            </w:rPr>
            <w:t>25</w:t>
          </w:r>
        </w:sdtContent>
      </w:sdt>
    </w:p>
    <w:p w14:paraId="7806A744" w14:textId="77777777" w:rsidR="00B33E73" w:rsidRPr="00C6439D" w:rsidRDefault="00B33E73" w:rsidP="00B33E73">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44E906ECEAEA4FC8881DCAAE0ED01AB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313510">
            <w:rPr>
              <w:b/>
              <w:sz w:val="32"/>
              <w:szCs w:val="32"/>
            </w:rPr>
            <w:t>4</w:t>
          </w:r>
        </w:sdtContent>
      </w:sdt>
    </w:p>
    <w:p w14:paraId="324BD96F" w14:textId="77777777" w:rsidR="00B33E73" w:rsidRDefault="00B33E73" w:rsidP="00B33E73">
      <w:pPr>
        <w:jc w:val="center"/>
        <w:rPr>
          <w:b/>
          <w:sz w:val="20"/>
          <w:szCs w:val="20"/>
        </w:rPr>
      </w:pPr>
    </w:p>
    <w:p w14:paraId="22E1495F" w14:textId="77777777" w:rsidR="00B33E73" w:rsidRPr="009836CF" w:rsidRDefault="00B33E73" w:rsidP="00B33E73">
      <w:pPr>
        <w:jc w:val="center"/>
        <w:rPr>
          <w:b/>
          <w:sz w:val="28"/>
          <w:szCs w:val="20"/>
        </w:rPr>
      </w:pPr>
      <w:r w:rsidRPr="009836CF">
        <w:rPr>
          <w:b/>
          <w:sz w:val="28"/>
          <w:szCs w:val="20"/>
        </w:rPr>
        <w:t>Programové obdobie 2014 – 2020</w:t>
      </w:r>
    </w:p>
    <w:p w14:paraId="37C89761" w14:textId="77777777" w:rsidR="00B33E73" w:rsidRPr="006479DF" w:rsidRDefault="00B33E73" w:rsidP="00B33E73">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B33E73" w:rsidRPr="009836CF" w14:paraId="0F198BDA" w14:textId="77777777" w:rsidTr="00DC01CF">
        <w:tc>
          <w:tcPr>
            <w:tcW w:w="2268" w:type="dxa"/>
            <w:shd w:val="clear" w:color="auto" w:fill="B2A1C7" w:themeFill="accent4" w:themeFillTint="99"/>
          </w:tcPr>
          <w:p w14:paraId="25644439" w14:textId="77777777" w:rsidR="00B33E73" w:rsidRPr="0084743A" w:rsidRDefault="00B33E73" w:rsidP="00DC01CF">
            <w:pPr>
              <w:rPr>
                <w:b/>
                <w:sz w:val="26"/>
                <w:szCs w:val="26"/>
              </w:rPr>
            </w:pPr>
            <w:r w:rsidRPr="0084743A">
              <w:rPr>
                <w:b/>
                <w:sz w:val="26"/>
                <w:szCs w:val="26"/>
              </w:rPr>
              <w:t>Vec:</w:t>
            </w:r>
          </w:p>
          <w:p w14:paraId="129A0C56" w14:textId="77777777" w:rsidR="00B33E73" w:rsidRPr="0084743A" w:rsidRDefault="00B33E73" w:rsidP="00DC01CF">
            <w:pPr>
              <w:rPr>
                <w:b/>
                <w:sz w:val="26"/>
                <w:szCs w:val="26"/>
              </w:rPr>
            </w:pPr>
          </w:p>
          <w:p w14:paraId="3AD7F99D" w14:textId="77777777" w:rsidR="00B33E73" w:rsidRPr="0084743A" w:rsidRDefault="00B33E73" w:rsidP="00DC01CF">
            <w:pPr>
              <w:rPr>
                <w:b/>
                <w:sz w:val="26"/>
                <w:szCs w:val="26"/>
              </w:rPr>
            </w:pPr>
          </w:p>
          <w:p w14:paraId="0A8FC29F" w14:textId="77777777" w:rsidR="00B33E73" w:rsidRPr="0084743A" w:rsidRDefault="00B33E73" w:rsidP="00DC01CF">
            <w:pPr>
              <w:rPr>
                <w:b/>
                <w:sz w:val="26"/>
                <w:szCs w:val="26"/>
              </w:rPr>
            </w:pPr>
          </w:p>
        </w:tc>
        <w:tc>
          <w:tcPr>
            <w:tcW w:w="6696" w:type="dxa"/>
            <w:shd w:val="clear" w:color="auto" w:fill="B2A1C7" w:themeFill="accent4" w:themeFillTint="99"/>
          </w:tcPr>
          <w:p w14:paraId="482A0549" w14:textId="77777777" w:rsidR="00B33E73" w:rsidRPr="00B33E73" w:rsidRDefault="00940CAD" w:rsidP="00DC01CF">
            <w:pPr>
              <w:jc w:val="both"/>
            </w:pPr>
            <w:r w:rsidRPr="00940CAD">
              <w:t>Popis k vyplneniu monitorovacích správ projektu</w:t>
            </w:r>
          </w:p>
        </w:tc>
      </w:tr>
      <w:tr w:rsidR="00B33E73" w:rsidRPr="009836CF" w14:paraId="74929441" w14:textId="77777777" w:rsidTr="00DC01CF">
        <w:tc>
          <w:tcPr>
            <w:tcW w:w="2268" w:type="dxa"/>
            <w:shd w:val="clear" w:color="auto" w:fill="B2A1C7" w:themeFill="accent4" w:themeFillTint="99"/>
          </w:tcPr>
          <w:p w14:paraId="6216E4DD" w14:textId="77777777" w:rsidR="00B33E73" w:rsidRPr="00247577" w:rsidRDefault="00B33E73" w:rsidP="00DC01CF">
            <w:pPr>
              <w:rPr>
                <w:b/>
                <w:sz w:val="26"/>
                <w:szCs w:val="26"/>
              </w:rPr>
            </w:pPr>
            <w:r w:rsidRPr="00247577">
              <w:rPr>
                <w:b/>
                <w:sz w:val="26"/>
                <w:szCs w:val="26"/>
              </w:rPr>
              <w:t>Určené pre:</w:t>
            </w:r>
          </w:p>
          <w:p w14:paraId="2356D4BE" w14:textId="77777777" w:rsidR="00B33E73" w:rsidRPr="00247577" w:rsidRDefault="00B33E73" w:rsidP="00DC01CF">
            <w:pPr>
              <w:rPr>
                <w:b/>
                <w:sz w:val="26"/>
                <w:szCs w:val="26"/>
              </w:rPr>
            </w:pPr>
          </w:p>
          <w:p w14:paraId="552C4A6C" w14:textId="77777777" w:rsidR="00B33E73" w:rsidRPr="00247577" w:rsidRDefault="00B33E73" w:rsidP="00DC01CF">
            <w:pPr>
              <w:rPr>
                <w:b/>
                <w:sz w:val="26"/>
                <w:szCs w:val="26"/>
              </w:rPr>
            </w:pPr>
          </w:p>
        </w:tc>
        <w:tc>
          <w:tcPr>
            <w:tcW w:w="6696" w:type="dxa"/>
            <w:shd w:val="clear" w:color="auto" w:fill="B2A1C7" w:themeFill="accent4" w:themeFillTint="99"/>
          </w:tcPr>
          <w:p w14:paraId="1F30036D" w14:textId="77777777" w:rsidR="00B33E73" w:rsidRPr="00247577" w:rsidRDefault="00B33E73" w:rsidP="00B33E73">
            <w:pPr>
              <w:jc w:val="both"/>
            </w:pPr>
            <w:r w:rsidRPr="00247577">
              <w:t>Riadiace orgány</w:t>
            </w:r>
          </w:p>
          <w:p w14:paraId="10003F8C" w14:textId="77777777" w:rsidR="00B33E73" w:rsidRPr="00247577" w:rsidRDefault="00B33E73" w:rsidP="00247577">
            <w:pPr>
              <w:jc w:val="both"/>
            </w:pPr>
            <w:r w:rsidRPr="00247577">
              <w:t>Sprostredkovateľské orgány</w:t>
            </w:r>
          </w:p>
        </w:tc>
      </w:tr>
      <w:tr w:rsidR="00B33E73" w:rsidRPr="009836CF" w14:paraId="59A1AAF1" w14:textId="77777777" w:rsidTr="00DC01CF">
        <w:tc>
          <w:tcPr>
            <w:tcW w:w="2268" w:type="dxa"/>
            <w:shd w:val="clear" w:color="auto" w:fill="B2A1C7" w:themeFill="accent4" w:themeFillTint="99"/>
          </w:tcPr>
          <w:p w14:paraId="364E7CDF" w14:textId="77777777" w:rsidR="00B33E73" w:rsidRPr="0084743A" w:rsidRDefault="00B33E73" w:rsidP="00DC01CF">
            <w:pPr>
              <w:rPr>
                <w:b/>
                <w:sz w:val="26"/>
                <w:szCs w:val="26"/>
              </w:rPr>
            </w:pPr>
            <w:r w:rsidRPr="0084743A">
              <w:rPr>
                <w:b/>
                <w:sz w:val="26"/>
                <w:szCs w:val="26"/>
              </w:rPr>
              <w:t>Na vedomie:</w:t>
            </w:r>
          </w:p>
          <w:p w14:paraId="7C194934" w14:textId="77777777" w:rsidR="00B33E73" w:rsidRPr="0084743A" w:rsidRDefault="00B33E73" w:rsidP="00DC01CF">
            <w:pPr>
              <w:rPr>
                <w:b/>
                <w:sz w:val="26"/>
                <w:szCs w:val="26"/>
              </w:rPr>
            </w:pPr>
          </w:p>
          <w:p w14:paraId="711A5A0E" w14:textId="77777777" w:rsidR="00B33E73" w:rsidRDefault="00B33E73" w:rsidP="00DC01CF">
            <w:pPr>
              <w:rPr>
                <w:b/>
                <w:sz w:val="26"/>
                <w:szCs w:val="26"/>
              </w:rPr>
            </w:pPr>
          </w:p>
          <w:p w14:paraId="1AFDC931" w14:textId="77777777" w:rsidR="00B33E73" w:rsidRDefault="00B33E73" w:rsidP="00DC01CF">
            <w:pPr>
              <w:rPr>
                <w:b/>
                <w:sz w:val="26"/>
                <w:szCs w:val="26"/>
              </w:rPr>
            </w:pPr>
          </w:p>
          <w:p w14:paraId="151C2B41" w14:textId="77777777" w:rsidR="00B33E73" w:rsidRPr="0084743A" w:rsidRDefault="00B33E73" w:rsidP="00DC01CF">
            <w:pPr>
              <w:rPr>
                <w:b/>
                <w:sz w:val="26"/>
                <w:szCs w:val="26"/>
              </w:rPr>
            </w:pPr>
          </w:p>
          <w:p w14:paraId="74B416E8" w14:textId="77777777" w:rsidR="00B33E73" w:rsidRPr="0084743A" w:rsidRDefault="00B33E73" w:rsidP="00DC01CF">
            <w:pPr>
              <w:rPr>
                <w:b/>
                <w:sz w:val="26"/>
                <w:szCs w:val="26"/>
              </w:rPr>
            </w:pPr>
          </w:p>
        </w:tc>
        <w:tc>
          <w:tcPr>
            <w:tcW w:w="6696" w:type="dxa"/>
            <w:shd w:val="clear" w:color="auto" w:fill="B2A1C7" w:themeFill="accent4" w:themeFillTint="99"/>
          </w:tcPr>
          <w:p w14:paraId="3BDFA842" w14:textId="77777777" w:rsidR="00B33E73" w:rsidRPr="00B33E73" w:rsidRDefault="00B33E73" w:rsidP="00DC01CF">
            <w:pPr>
              <w:jc w:val="both"/>
            </w:pPr>
            <w:r w:rsidRPr="00B33E73">
              <w:t>Certifikačný orgán</w:t>
            </w:r>
          </w:p>
          <w:p w14:paraId="0E46CE10" w14:textId="77777777" w:rsidR="00B33E73" w:rsidRPr="00B33E73" w:rsidRDefault="00B33E73" w:rsidP="00DC01CF">
            <w:pPr>
              <w:jc w:val="both"/>
            </w:pPr>
            <w:r w:rsidRPr="00B33E73">
              <w:t>Orgán auditu</w:t>
            </w:r>
          </w:p>
          <w:p w14:paraId="4D5BE65F" w14:textId="77777777" w:rsidR="00B33E73" w:rsidRPr="00B33E73" w:rsidRDefault="00B33E73" w:rsidP="00DC01CF">
            <w:pPr>
              <w:jc w:val="both"/>
            </w:pPr>
            <w:r w:rsidRPr="00B33E73">
              <w:t>Gestori horizontálnych princípov</w:t>
            </w:r>
          </w:p>
        </w:tc>
      </w:tr>
      <w:tr w:rsidR="00B33E73" w:rsidRPr="009836CF" w14:paraId="6E236DA5" w14:textId="77777777" w:rsidTr="00DC01CF">
        <w:tc>
          <w:tcPr>
            <w:tcW w:w="2268" w:type="dxa"/>
            <w:shd w:val="clear" w:color="auto" w:fill="B2A1C7" w:themeFill="accent4" w:themeFillTint="99"/>
          </w:tcPr>
          <w:p w14:paraId="2A27D6FD" w14:textId="77777777" w:rsidR="00B33E73" w:rsidRPr="0084743A" w:rsidRDefault="00B33E73" w:rsidP="00DC01CF">
            <w:pPr>
              <w:rPr>
                <w:b/>
                <w:sz w:val="26"/>
                <w:szCs w:val="26"/>
              </w:rPr>
            </w:pPr>
            <w:r w:rsidRPr="0084743A">
              <w:rPr>
                <w:b/>
                <w:sz w:val="26"/>
                <w:szCs w:val="26"/>
              </w:rPr>
              <w:t>Vydáva:</w:t>
            </w:r>
          </w:p>
          <w:p w14:paraId="556F6FEA" w14:textId="77777777" w:rsidR="00B33E73" w:rsidRPr="003B0DFE" w:rsidRDefault="00B33E73" w:rsidP="00DC01CF">
            <w:pPr>
              <w:rPr>
                <w:b/>
                <w:sz w:val="16"/>
                <w:szCs w:val="20"/>
              </w:rPr>
            </w:pPr>
          </w:p>
          <w:p w14:paraId="2F255334" w14:textId="77777777" w:rsidR="00B33E73" w:rsidRDefault="00B33E73" w:rsidP="00DC01CF">
            <w:pPr>
              <w:rPr>
                <w:b/>
                <w:sz w:val="16"/>
                <w:szCs w:val="20"/>
              </w:rPr>
            </w:pPr>
          </w:p>
          <w:p w14:paraId="45F5BAA5" w14:textId="77777777" w:rsidR="00B33E73" w:rsidRDefault="00B33E73" w:rsidP="00DC01CF">
            <w:pPr>
              <w:rPr>
                <w:b/>
                <w:sz w:val="16"/>
                <w:szCs w:val="20"/>
              </w:rPr>
            </w:pPr>
          </w:p>
          <w:p w14:paraId="7F063417" w14:textId="77777777" w:rsidR="00B33E73" w:rsidRDefault="00B33E73" w:rsidP="00DC01CF">
            <w:pPr>
              <w:rPr>
                <w:b/>
                <w:sz w:val="16"/>
                <w:szCs w:val="20"/>
              </w:rPr>
            </w:pPr>
          </w:p>
          <w:p w14:paraId="2C0942A1" w14:textId="77777777" w:rsidR="00B33E73" w:rsidRPr="003B0DFE" w:rsidRDefault="00B33E73" w:rsidP="00DC01CF">
            <w:pPr>
              <w:rPr>
                <w:b/>
                <w:sz w:val="16"/>
                <w:szCs w:val="20"/>
              </w:rPr>
            </w:pPr>
          </w:p>
          <w:p w14:paraId="7A4DE018" w14:textId="77777777" w:rsidR="00B33E73" w:rsidRPr="0084743A" w:rsidRDefault="00B33E73" w:rsidP="00DC01CF">
            <w:pPr>
              <w:rPr>
                <w:b/>
                <w:sz w:val="26"/>
                <w:szCs w:val="26"/>
              </w:rPr>
            </w:pPr>
          </w:p>
        </w:tc>
        <w:tc>
          <w:tcPr>
            <w:tcW w:w="6696" w:type="dxa"/>
            <w:shd w:val="clear" w:color="auto" w:fill="B2A1C7" w:themeFill="accent4" w:themeFillTint="99"/>
          </w:tcPr>
          <w:p w14:paraId="189AEF1C" w14:textId="77777777" w:rsidR="00B33E73" w:rsidRPr="00B33E73" w:rsidRDefault="00B33E73" w:rsidP="00DC01CF">
            <w:pPr>
              <w:jc w:val="both"/>
              <w:rPr>
                <w:szCs w:val="20"/>
              </w:rPr>
            </w:pPr>
            <w:r w:rsidRPr="00B33E73">
              <w:rPr>
                <w:szCs w:val="20"/>
              </w:rPr>
              <w:t>Centrálny koordinačný orgán</w:t>
            </w:r>
          </w:p>
          <w:p w14:paraId="0AD3B85A" w14:textId="77777777" w:rsidR="009510B7" w:rsidRPr="00113AA3" w:rsidRDefault="00287AE3" w:rsidP="009510B7">
            <w:pPr>
              <w:jc w:val="both"/>
            </w:pPr>
            <w:r>
              <w:t xml:space="preserve">Ministerstvo </w:t>
            </w:r>
            <w:r w:rsidR="009510B7">
              <w:t>investíci</w:t>
            </w:r>
            <w:r>
              <w:t>í, regionálneho rozvoja</w:t>
            </w:r>
            <w:r w:rsidR="009510B7">
              <w:t xml:space="preserve"> a informatizáci</w:t>
            </w:r>
            <w:r>
              <w:t>e SR</w:t>
            </w:r>
          </w:p>
          <w:p w14:paraId="77540A7E" w14:textId="77777777" w:rsidR="00B33E73" w:rsidRPr="00B33E73" w:rsidRDefault="00B33E73" w:rsidP="00DC01CF">
            <w:pPr>
              <w:jc w:val="both"/>
              <w:rPr>
                <w:szCs w:val="20"/>
              </w:rPr>
            </w:pPr>
            <w:r w:rsidRPr="00B33E73">
              <w:rPr>
                <w:szCs w:val="20"/>
              </w:rPr>
              <w:t>v súlade s kapitolou 1.2, ods. 3, písm. a) Systému riadenia európskych štrukturálnych a investičných fondov</w:t>
            </w:r>
          </w:p>
        </w:tc>
      </w:tr>
      <w:tr w:rsidR="00B33E73" w:rsidRPr="009836CF" w14:paraId="09396334" w14:textId="77777777" w:rsidTr="00DC01CF">
        <w:tc>
          <w:tcPr>
            <w:tcW w:w="2268" w:type="dxa"/>
            <w:shd w:val="clear" w:color="auto" w:fill="B2A1C7" w:themeFill="accent4" w:themeFillTint="99"/>
          </w:tcPr>
          <w:p w14:paraId="6032461B" w14:textId="77777777" w:rsidR="00B33E73" w:rsidRPr="0084743A" w:rsidRDefault="00B33E73" w:rsidP="00DC01CF">
            <w:pPr>
              <w:rPr>
                <w:b/>
                <w:sz w:val="26"/>
                <w:szCs w:val="26"/>
              </w:rPr>
            </w:pPr>
            <w:r w:rsidRPr="0084743A">
              <w:rPr>
                <w:b/>
                <w:sz w:val="26"/>
                <w:szCs w:val="26"/>
              </w:rPr>
              <w:t>Záväznosť:</w:t>
            </w:r>
          </w:p>
          <w:p w14:paraId="03B85AB2" w14:textId="77777777" w:rsidR="00B33E73" w:rsidRDefault="00B33E73" w:rsidP="00DC01CF">
            <w:pPr>
              <w:rPr>
                <w:b/>
                <w:sz w:val="16"/>
                <w:szCs w:val="16"/>
              </w:rPr>
            </w:pPr>
          </w:p>
          <w:p w14:paraId="527C0CD2" w14:textId="77777777" w:rsidR="00B33E73" w:rsidRDefault="00B33E73" w:rsidP="00DC01CF">
            <w:pPr>
              <w:rPr>
                <w:b/>
                <w:sz w:val="16"/>
                <w:szCs w:val="16"/>
              </w:rPr>
            </w:pPr>
          </w:p>
          <w:p w14:paraId="7C04A9EE" w14:textId="77777777" w:rsidR="00B33E73" w:rsidRDefault="00B33E73" w:rsidP="00DC01CF">
            <w:pPr>
              <w:rPr>
                <w:b/>
                <w:sz w:val="16"/>
                <w:szCs w:val="16"/>
              </w:rPr>
            </w:pPr>
          </w:p>
          <w:p w14:paraId="59F800E7" w14:textId="77777777" w:rsidR="00B33E73" w:rsidRDefault="00B33E73" w:rsidP="00DC01CF">
            <w:pPr>
              <w:rPr>
                <w:b/>
                <w:sz w:val="16"/>
                <w:szCs w:val="16"/>
              </w:rPr>
            </w:pPr>
          </w:p>
          <w:p w14:paraId="1A47780F" w14:textId="77777777" w:rsidR="00B33E73" w:rsidRPr="003B0DFE" w:rsidRDefault="00B33E73" w:rsidP="00DC01CF">
            <w:pPr>
              <w:rPr>
                <w:b/>
                <w:sz w:val="16"/>
                <w:szCs w:val="16"/>
              </w:rPr>
            </w:pPr>
          </w:p>
          <w:p w14:paraId="42D59EA2" w14:textId="77777777" w:rsidR="00B33E73" w:rsidRPr="003B0DFE" w:rsidRDefault="00B33E73" w:rsidP="00DC01CF">
            <w:pPr>
              <w:rPr>
                <w:b/>
                <w:sz w:val="16"/>
                <w:szCs w:val="16"/>
              </w:rPr>
            </w:pPr>
          </w:p>
        </w:tc>
        <w:sdt>
          <w:sdtPr>
            <w:rPr>
              <w:szCs w:val="20"/>
            </w:rPr>
            <w:alias w:val="Záväznosť"/>
            <w:tag w:val="Záväznosť"/>
            <w:id w:val="1763795753"/>
            <w:placeholder>
              <w:docPart w:val="965D4EA4DA2B44109D58AB5257E3795E"/>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14:paraId="183375C2" w14:textId="6E0DA6AA" w:rsidR="00B33E73" w:rsidRPr="00B33E73" w:rsidRDefault="00313510" w:rsidP="00DC01CF">
                <w:pPr>
                  <w:jc w:val="both"/>
                  <w:rPr>
                    <w:szCs w:val="20"/>
                  </w:rPr>
                </w:pPr>
                <w:r>
                  <w:rPr>
                    <w:szCs w:val="20"/>
                  </w:rPr>
                  <w:t>Vzor je pre subjekty, ktorým je určený záväzný v celom jeho rozsahu, bez možnosti úpravy. Výnimkou je možnosť úpravy, ktorá je vo vzore výslovne povolená.</w:t>
                </w:r>
              </w:p>
            </w:tc>
          </w:sdtContent>
        </w:sdt>
      </w:tr>
      <w:tr w:rsidR="00B33E73" w:rsidRPr="009836CF" w14:paraId="207E1047" w14:textId="77777777" w:rsidTr="00DC01CF">
        <w:tc>
          <w:tcPr>
            <w:tcW w:w="2268" w:type="dxa"/>
            <w:shd w:val="clear" w:color="auto" w:fill="B2A1C7" w:themeFill="accent4" w:themeFillTint="99"/>
          </w:tcPr>
          <w:p w14:paraId="799F7F8E" w14:textId="77777777" w:rsidR="00B33E73" w:rsidRPr="0084743A" w:rsidRDefault="00B33E73" w:rsidP="00DC01CF">
            <w:pPr>
              <w:rPr>
                <w:b/>
                <w:sz w:val="26"/>
                <w:szCs w:val="26"/>
              </w:rPr>
            </w:pPr>
            <w:r w:rsidRPr="0084743A">
              <w:rPr>
                <w:b/>
                <w:sz w:val="26"/>
                <w:szCs w:val="26"/>
              </w:rPr>
              <w:t>Dátum vydania:</w:t>
            </w:r>
          </w:p>
          <w:p w14:paraId="76ED573B" w14:textId="77777777" w:rsidR="00B33E73" w:rsidRDefault="00B33E73" w:rsidP="00DC01CF">
            <w:pPr>
              <w:rPr>
                <w:b/>
                <w:sz w:val="26"/>
                <w:szCs w:val="26"/>
              </w:rPr>
            </w:pPr>
          </w:p>
          <w:p w14:paraId="0A385AF6" w14:textId="77777777" w:rsidR="00B33E73" w:rsidRPr="0084743A" w:rsidRDefault="00B33E73" w:rsidP="00DC01CF">
            <w:pPr>
              <w:rPr>
                <w:b/>
                <w:sz w:val="26"/>
                <w:szCs w:val="26"/>
              </w:rPr>
            </w:pPr>
          </w:p>
        </w:tc>
        <w:sdt>
          <w:sdtPr>
            <w:rPr>
              <w:szCs w:val="20"/>
            </w:rPr>
            <w:id w:val="88820667"/>
            <w:placeholder>
              <w:docPart w:val="EB6DF51DFB05441ABB77207B678EE1E2"/>
            </w:placeholder>
            <w:date w:fullDate="2021-04-30T00:00:00Z">
              <w:dateFormat w:val="dd.MM.yyyy"/>
              <w:lid w:val="sk-SK"/>
              <w:storeMappedDataAs w:val="dateTime"/>
              <w:calendar w:val="gregorian"/>
            </w:date>
          </w:sdtPr>
          <w:sdtEndPr/>
          <w:sdtContent>
            <w:tc>
              <w:tcPr>
                <w:tcW w:w="6696" w:type="dxa"/>
                <w:shd w:val="clear" w:color="auto" w:fill="B2A1C7" w:themeFill="accent4" w:themeFillTint="99"/>
              </w:tcPr>
              <w:p w14:paraId="2F0651D4" w14:textId="7E6B2D0C" w:rsidR="00B33E73" w:rsidRPr="00B33E73" w:rsidRDefault="002A3775">
                <w:pPr>
                  <w:jc w:val="both"/>
                  <w:rPr>
                    <w:szCs w:val="20"/>
                  </w:rPr>
                </w:pPr>
                <w:r>
                  <w:rPr>
                    <w:szCs w:val="20"/>
                  </w:rPr>
                  <w:t>30.04.2021</w:t>
                </w:r>
              </w:p>
            </w:tc>
          </w:sdtContent>
        </w:sdt>
      </w:tr>
      <w:tr w:rsidR="00B33E73" w:rsidRPr="009836CF" w14:paraId="5C300E1A" w14:textId="77777777" w:rsidTr="00DC01CF">
        <w:tc>
          <w:tcPr>
            <w:tcW w:w="2268" w:type="dxa"/>
            <w:shd w:val="clear" w:color="auto" w:fill="B2A1C7" w:themeFill="accent4" w:themeFillTint="99"/>
          </w:tcPr>
          <w:p w14:paraId="1F433A9A" w14:textId="77777777" w:rsidR="00B33E73" w:rsidRPr="0084743A" w:rsidRDefault="00B33E73" w:rsidP="00DC01CF">
            <w:pPr>
              <w:rPr>
                <w:b/>
                <w:sz w:val="26"/>
                <w:szCs w:val="26"/>
              </w:rPr>
            </w:pPr>
            <w:r w:rsidRPr="0084743A">
              <w:rPr>
                <w:b/>
                <w:sz w:val="26"/>
                <w:szCs w:val="26"/>
              </w:rPr>
              <w:t>Dátum účinnosti:</w:t>
            </w:r>
          </w:p>
          <w:p w14:paraId="712BF25F" w14:textId="77777777" w:rsidR="00B33E73" w:rsidRDefault="00B33E73" w:rsidP="00DC01CF">
            <w:pPr>
              <w:rPr>
                <w:b/>
                <w:sz w:val="26"/>
                <w:szCs w:val="26"/>
              </w:rPr>
            </w:pPr>
          </w:p>
          <w:p w14:paraId="3DFE0AD7" w14:textId="77777777" w:rsidR="00B33E73" w:rsidRPr="0084743A" w:rsidRDefault="00B33E73" w:rsidP="00DC01CF">
            <w:pPr>
              <w:rPr>
                <w:b/>
                <w:sz w:val="26"/>
                <w:szCs w:val="26"/>
              </w:rPr>
            </w:pPr>
          </w:p>
        </w:tc>
        <w:sdt>
          <w:sdtPr>
            <w:rPr>
              <w:szCs w:val="20"/>
            </w:rPr>
            <w:id w:val="-1813329615"/>
            <w:placeholder>
              <w:docPart w:val="1E0E7318BC3546C1B8647D0B8677A9BD"/>
            </w:placeholder>
            <w:date w:fullDate="2021-06-15T00:00:00Z">
              <w:dateFormat w:val="dd.MM.yyyy"/>
              <w:lid w:val="sk-SK"/>
              <w:storeMappedDataAs w:val="dateTime"/>
              <w:calendar w:val="gregorian"/>
            </w:date>
          </w:sdtPr>
          <w:sdtEndPr/>
          <w:sdtContent>
            <w:tc>
              <w:tcPr>
                <w:tcW w:w="6696" w:type="dxa"/>
                <w:shd w:val="clear" w:color="auto" w:fill="B2A1C7" w:themeFill="accent4" w:themeFillTint="99"/>
              </w:tcPr>
              <w:p w14:paraId="55F2BC56" w14:textId="054E265D" w:rsidR="00B33E73" w:rsidRPr="00B33E73" w:rsidRDefault="002A3775" w:rsidP="003B2E47">
                <w:pPr>
                  <w:jc w:val="both"/>
                  <w:rPr>
                    <w:szCs w:val="20"/>
                  </w:rPr>
                </w:pPr>
                <w:r>
                  <w:rPr>
                    <w:szCs w:val="20"/>
                  </w:rPr>
                  <w:t>15.06.2021</w:t>
                </w:r>
              </w:p>
            </w:tc>
          </w:sdtContent>
        </w:sdt>
      </w:tr>
      <w:tr w:rsidR="00B33E73" w:rsidRPr="009836CF" w14:paraId="186B8991" w14:textId="77777777" w:rsidTr="00DC01CF">
        <w:tc>
          <w:tcPr>
            <w:tcW w:w="2268" w:type="dxa"/>
            <w:shd w:val="clear" w:color="auto" w:fill="B2A1C7" w:themeFill="accent4" w:themeFillTint="99"/>
          </w:tcPr>
          <w:p w14:paraId="3A99D3A3" w14:textId="77777777" w:rsidR="00B33E73" w:rsidRPr="0084743A" w:rsidRDefault="00B33E73" w:rsidP="00DC01CF">
            <w:pPr>
              <w:rPr>
                <w:b/>
                <w:sz w:val="26"/>
                <w:szCs w:val="26"/>
              </w:rPr>
            </w:pPr>
            <w:r w:rsidRPr="0084743A">
              <w:rPr>
                <w:b/>
                <w:sz w:val="26"/>
                <w:szCs w:val="26"/>
              </w:rPr>
              <w:t>Schválil:</w:t>
            </w:r>
          </w:p>
        </w:tc>
        <w:tc>
          <w:tcPr>
            <w:tcW w:w="6696" w:type="dxa"/>
            <w:shd w:val="clear" w:color="auto" w:fill="B2A1C7" w:themeFill="accent4" w:themeFillTint="99"/>
          </w:tcPr>
          <w:p w14:paraId="3A58E60A" w14:textId="77777777" w:rsidR="009510B7" w:rsidRPr="00113AA3" w:rsidRDefault="009510B7" w:rsidP="009510B7">
            <w:pPr>
              <w:jc w:val="both"/>
            </w:pPr>
            <w:r>
              <w:t>JUDr. Denisa Žiláková</w:t>
            </w:r>
          </w:p>
          <w:p w14:paraId="7F7DCE98" w14:textId="77777777" w:rsidR="00B33E73" w:rsidRPr="00B33E73" w:rsidRDefault="009510B7" w:rsidP="00DC01CF">
            <w:pPr>
              <w:jc w:val="both"/>
              <w:rPr>
                <w:szCs w:val="20"/>
              </w:rPr>
            </w:pPr>
            <w:r>
              <w:t>generálna riaditeľka sekcie centrálny koordinačný orgán</w:t>
            </w:r>
          </w:p>
        </w:tc>
      </w:tr>
    </w:tbl>
    <w:p w14:paraId="70894C53" w14:textId="77777777" w:rsidR="00627EA3" w:rsidRDefault="00627EA3" w:rsidP="006479DF"/>
    <w:p w14:paraId="5E420563" w14:textId="77777777" w:rsidR="00D0357F" w:rsidRDefault="00940CAD" w:rsidP="00D0357F">
      <w:pPr>
        <w:widowControl w:val="0"/>
        <w:autoSpaceDE w:val="0"/>
        <w:autoSpaceDN w:val="0"/>
        <w:adjustRightInd w:val="0"/>
        <w:rPr>
          <w:rFonts w:ascii="Roboto" w:hAnsi="Roboto"/>
        </w:rPr>
      </w:pPr>
      <w:r w:rsidRPr="00940CAD">
        <w:rPr>
          <w:rFonts w:ascii="Roboto" w:hAnsi="Roboto" w:cs="Roboto"/>
          <w:b/>
          <w:bCs/>
          <w:color w:val="0064A3"/>
          <w:sz w:val="60"/>
          <w:szCs w:val="60"/>
        </w:rPr>
        <w:lastRenderedPageBreak/>
        <w:t>Popis k vyplneniu monitor</w:t>
      </w:r>
      <w:bookmarkStart w:id="0" w:name="_GoBack"/>
      <w:bookmarkEnd w:id="0"/>
      <w:r w:rsidRPr="00940CAD">
        <w:rPr>
          <w:rFonts w:ascii="Roboto" w:hAnsi="Roboto" w:cs="Roboto"/>
          <w:b/>
          <w:bCs/>
          <w:color w:val="0064A3"/>
          <w:sz w:val="60"/>
          <w:szCs w:val="60"/>
        </w:rPr>
        <w:t>ovacích správ projektu</w:t>
      </w:r>
      <w:r w:rsidRPr="00940CAD" w:rsidDel="00940CAD">
        <w:rPr>
          <w:rFonts w:ascii="Roboto" w:hAnsi="Roboto" w:cs="Roboto"/>
          <w:b/>
          <w:bCs/>
          <w:color w:val="0064A3"/>
          <w:sz w:val="60"/>
          <w:szCs w:val="60"/>
        </w:rPr>
        <w:t xml:space="preserve"> </w:t>
      </w:r>
      <w:r w:rsidR="00D0357F">
        <w:rPr>
          <w:rFonts w:ascii="Roboto" w:hAnsi="Roboto" w:cs="Roboto"/>
          <w:b/>
          <w:bCs/>
          <w:color w:val="0064A3"/>
          <w:sz w:val="60"/>
          <w:szCs w:val="60"/>
        </w:rPr>
        <w:t xml:space="preserve"> </w:t>
      </w:r>
    </w:p>
    <w:p w14:paraId="25D57CE9" w14:textId="77777777" w:rsidR="00D0357F" w:rsidRDefault="00D0357F" w:rsidP="00D0357F"/>
    <w:tbl>
      <w:tblPr>
        <w:tblStyle w:val="Mriekatabuky"/>
        <w:tblW w:w="0" w:type="auto"/>
        <w:tblLook w:val="04A0" w:firstRow="1" w:lastRow="0" w:firstColumn="1" w:lastColumn="0" w:noHBand="0" w:noVBand="1"/>
      </w:tblPr>
      <w:tblGrid>
        <w:gridCol w:w="704"/>
        <w:gridCol w:w="1418"/>
        <w:gridCol w:w="354"/>
        <w:gridCol w:w="1772"/>
        <w:gridCol w:w="2396"/>
        <w:gridCol w:w="2418"/>
      </w:tblGrid>
      <w:tr w:rsidR="00D0357F" w:rsidRPr="004D6168" w14:paraId="628999B0" w14:textId="77777777" w:rsidTr="00016479">
        <w:tc>
          <w:tcPr>
            <w:tcW w:w="704" w:type="dxa"/>
          </w:tcPr>
          <w:p w14:paraId="0A25B73D" w14:textId="77777777" w:rsidR="00D0357F" w:rsidRPr="004D6168" w:rsidRDefault="00D0357F" w:rsidP="00D0357F">
            <w:pPr>
              <w:rPr>
                <w:sz w:val="20"/>
                <w:szCs w:val="20"/>
              </w:rPr>
            </w:pPr>
            <w:r w:rsidRPr="004D6168">
              <w:rPr>
                <w:sz w:val="20"/>
                <w:szCs w:val="20"/>
              </w:rPr>
              <w:t>1</w:t>
            </w:r>
          </w:p>
        </w:tc>
        <w:tc>
          <w:tcPr>
            <w:tcW w:w="3544" w:type="dxa"/>
            <w:gridSpan w:val="3"/>
          </w:tcPr>
          <w:p w14:paraId="63F3424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Typ monitorovacej správy</w:t>
            </w:r>
          </w:p>
        </w:tc>
        <w:tc>
          <w:tcPr>
            <w:tcW w:w="4814" w:type="dxa"/>
            <w:gridSpan w:val="2"/>
          </w:tcPr>
          <w:p w14:paraId="06436515" w14:textId="77777777" w:rsidR="00D0357F" w:rsidRPr="004D6168" w:rsidRDefault="00D0357F" w:rsidP="00D0357F">
            <w:pPr>
              <w:rPr>
                <w:sz w:val="20"/>
                <w:szCs w:val="20"/>
              </w:rPr>
            </w:pPr>
            <w:r w:rsidRPr="00D5119B">
              <w:rPr>
                <w:sz w:val="18"/>
                <w:szCs w:val="18"/>
              </w:rPr>
              <w:t xml:space="preserve">Vypĺňa prijímateľ - </w:t>
            </w:r>
            <w:r>
              <w:rPr>
                <w:sz w:val="18"/>
                <w:szCs w:val="18"/>
              </w:rPr>
              <w:t>prijímateľ</w:t>
            </w:r>
            <w:r w:rsidRPr="00D5119B">
              <w:rPr>
                <w:sz w:val="18"/>
                <w:szCs w:val="18"/>
              </w:rPr>
              <w:t xml:space="preserve"> vyberie relevantný typ monitorovacej správy</w:t>
            </w:r>
            <w:r w:rsidR="00CF24C6">
              <w:rPr>
                <w:sz w:val="18"/>
                <w:szCs w:val="18"/>
              </w:rPr>
              <w:t xml:space="preserve"> (výročná, záverečná, následná, mimoriadna)</w:t>
            </w:r>
          </w:p>
        </w:tc>
      </w:tr>
      <w:tr w:rsidR="00D0357F" w:rsidRPr="004D6168" w14:paraId="24BDE87E" w14:textId="77777777" w:rsidTr="00016479">
        <w:tc>
          <w:tcPr>
            <w:tcW w:w="704" w:type="dxa"/>
          </w:tcPr>
          <w:p w14:paraId="53D9E494" w14:textId="77777777" w:rsidR="00D0357F" w:rsidRPr="004D6168" w:rsidRDefault="00D0357F" w:rsidP="00D0357F">
            <w:pPr>
              <w:rPr>
                <w:sz w:val="20"/>
                <w:szCs w:val="20"/>
              </w:rPr>
            </w:pPr>
            <w:r w:rsidRPr="004D6168">
              <w:rPr>
                <w:sz w:val="20"/>
                <w:szCs w:val="20"/>
              </w:rPr>
              <w:t>2</w:t>
            </w:r>
          </w:p>
        </w:tc>
        <w:tc>
          <w:tcPr>
            <w:tcW w:w="3544" w:type="dxa"/>
            <w:gridSpan w:val="3"/>
          </w:tcPr>
          <w:p w14:paraId="6922F4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Pora</w:t>
            </w:r>
            <w:r>
              <w:rPr>
                <w:rFonts w:ascii="Roboto" w:hAnsi="Roboto" w:cs="Roboto"/>
                <w:b/>
                <w:bCs/>
                <w:color w:val="000000"/>
                <w:sz w:val="20"/>
                <w:szCs w:val="20"/>
              </w:rPr>
              <w:t>dové číslo monitorovacej správy</w:t>
            </w:r>
          </w:p>
        </w:tc>
        <w:tc>
          <w:tcPr>
            <w:tcW w:w="4814" w:type="dxa"/>
            <w:gridSpan w:val="2"/>
          </w:tcPr>
          <w:p w14:paraId="7D04304D" w14:textId="77777777" w:rsidR="00D0357F" w:rsidRPr="004D6168" w:rsidRDefault="00D0357F" w:rsidP="00D0357F">
            <w:pPr>
              <w:rPr>
                <w:sz w:val="20"/>
                <w:szCs w:val="20"/>
              </w:rPr>
            </w:pPr>
            <w:r>
              <w:rPr>
                <w:sz w:val="18"/>
                <w:szCs w:val="18"/>
              </w:rPr>
              <w:t>Automaticky vyplnené</w:t>
            </w:r>
          </w:p>
        </w:tc>
      </w:tr>
      <w:tr w:rsidR="00D0357F" w:rsidRPr="004D6168" w14:paraId="0A3B6D8F" w14:textId="77777777" w:rsidTr="00016479">
        <w:tc>
          <w:tcPr>
            <w:tcW w:w="704" w:type="dxa"/>
          </w:tcPr>
          <w:p w14:paraId="248D009E" w14:textId="77777777" w:rsidR="00D0357F" w:rsidRPr="004D6168" w:rsidRDefault="00D0357F" w:rsidP="00D0357F">
            <w:pPr>
              <w:rPr>
                <w:sz w:val="20"/>
                <w:szCs w:val="20"/>
              </w:rPr>
            </w:pPr>
            <w:r w:rsidRPr="004D6168">
              <w:rPr>
                <w:sz w:val="20"/>
                <w:szCs w:val="20"/>
              </w:rPr>
              <w:t>3</w:t>
            </w:r>
          </w:p>
        </w:tc>
        <w:tc>
          <w:tcPr>
            <w:tcW w:w="3544" w:type="dxa"/>
            <w:gridSpan w:val="3"/>
          </w:tcPr>
          <w:p w14:paraId="505D74E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Monitorované obdobie</w:t>
            </w:r>
          </w:p>
        </w:tc>
        <w:tc>
          <w:tcPr>
            <w:tcW w:w="4814" w:type="dxa"/>
            <w:gridSpan w:val="2"/>
          </w:tcPr>
          <w:p w14:paraId="38A78A42" w14:textId="08CCAD7B" w:rsidR="00190227" w:rsidRDefault="00D0357F" w:rsidP="005C6303">
            <w:pPr>
              <w:rPr>
                <w:sz w:val="18"/>
                <w:szCs w:val="18"/>
              </w:rPr>
            </w:pPr>
            <w:r w:rsidRPr="00D5119B">
              <w:rPr>
                <w:sz w:val="18"/>
                <w:szCs w:val="18"/>
              </w:rPr>
              <w:t>Vypĺňa prijímateľ</w:t>
            </w:r>
            <w:r>
              <w:rPr>
                <w:sz w:val="18"/>
                <w:szCs w:val="18"/>
              </w:rPr>
              <w:t xml:space="preserve"> </w:t>
            </w:r>
          </w:p>
          <w:p w14:paraId="1947052D" w14:textId="77777777" w:rsidR="00190227" w:rsidRPr="00190227" w:rsidRDefault="00190227" w:rsidP="00190227">
            <w:pPr>
              <w:rPr>
                <w:b/>
                <w:sz w:val="18"/>
                <w:szCs w:val="18"/>
                <w:u w:val="single"/>
              </w:rPr>
            </w:pPr>
            <w:r w:rsidRPr="00190227">
              <w:rPr>
                <w:b/>
                <w:sz w:val="18"/>
                <w:szCs w:val="18"/>
                <w:u w:val="single"/>
              </w:rPr>
              <w:t>Výročná monitorovacia správa</w:t>
            </w:r>
          </w:p>
          <w:p w14:paraId="4AA8A681" w14:textId="4B8D7C73" w:rsidR="00190227" w:rsidRDefault="00190227" w:rsidP="00190227">
            <w:pPr>
              <w:rPr>
                <w:sz w:val="18"/>
                <w:szCs w:val="18"/>
              </w:rPr>
            </w:pPr>
            <w:r w:rsidRPr="00190227">
              <w:rPr>
                <w:sz w:val="18"/>
                <w:szCs w:val="18"/>
              </w:rPr>
              <w:t xml:space="preserve">Ak sa jedná o prvú výročnú monitorovaciu správu, vyplní prijímateľ monitorované obdobie v zmysle zmluvy o </w:t>
            </w:r>
            <w:r>
              <w:rPr>
                <w:sz w:val="18"/>
                <w:szCs w:val="18"/>
              </w:rPr>
              <w:t>poskytnutí</w:t>
            </w:r>
            <w:r w:rsidRPr="00190227">
              <w:rPr>
                <w:sz w:val="18"/>
                <w:szCs w:val="18"/>
              </w:rPr>
              <w:t xml:space="preserve"> </w:t>
            </w:r>
            <w:r>
              <w:rPr>
                <w:sz w:val="18"/>
                <w:szCs w:val="18"/>
              </w:rPr>
              <w:t>NFP</w:t>
            </w:r>
            <w:r w:rsidRPr="00190227">
              <w:rPr>
                <w:sz w:val="18"/>
                <w:szCs w:val="18"/>
              </w:rPr>
              <w:t xml:space="preserve"> alebo Rozhodnutia o schválení ŽoNFP pri projektoch, kde sa nevypracováva zmluva o NFP (ďalej </w:t>
            </w:r>
            <w:r>
              <w:rPr>
                <w:sz w:val="18"/>
                <w:szCs w:val="18"/>
              </w:rPr>
              <w:t>aj</w:t>
            </w:r>
            <w:r w:rsidRPr="00190227">
              <w:rPr>
                <w:sz w:val="18"/>
                <w:szCs w:val="18"/>
              </w:rPr>
              <w:t xml:space="preserve"> „zmluva o  NFP“). </w:t>
            </w:r>
          </w:p>
          <w:p w14:paraId="3717FD66" w14:textId="77777777" w:rsidR="00190227" w:rsidRDefault="00190227" w:rsidP="00190227">
            <w:pPr>
              <w:rPr>
                <w:sz w:val="18"/>
                <w:szCs w:val="18"/>
              </w:rPr>
            </w:pPr>
            <w:r w:rsidRPr="00190227">
              <w:rPr>
                <w:sz w:val="18"/>
                <w:szCs w:val="18"/>
                <w:u w:val="single"/>
              </w:rPr>
              <w:t>Začiatok monitorovaného obdobia môže byť:</w:t>
            </w:r>
            <w:r w:rsidRPr="00190227">
              <w:rPr>
                <w:sz w:val="18"/>
                <w:szCs w:val="18"/>
              </w:rPr>
              <w:t xml:space="preserve"> </w:t>
            </w:r>
          </w:p>
          <w:p w14:paraId="6FEA24D1" w14:textId="0BD429D3" w:rsidR="00190227" w:rsidRDefault="00190227" w:rsidP="00190227">
            <w:pPr>
              <w:rPr>
                <w:sz w:val="18"/>
                <w:szCs w:val="18"/>
              </w:rPr>
            </w:pPr>
            <w:r>
              <w:rPr>
                <w:sz w:val="18"/>
                <w:szCs w:val="18"/>
              </w:rPr>
              <w:t>A. d</w:t>
            </w:r>
            <w:r w:rsidRPr="00190227">
              <w:rPr>
                <w:sz w:val="18"/>
                <w:szCs w:val="18"/>
              </w:rPr>
              <w:t>átum účinnosti zmluvy o NFP, ak hlavné aktivity začali po</w:t>
            </w:r>
            <w:r>
              <w:rPr>
                <w:sz w:val="18"/>
                <w:szCs w:val="18"/>
              </w:rPr>
              <w:t> </w:t>
            </w:r>
            <w:r w:rsidRPr="00190227">
              <w:rPr>
                <w:sz w:val="18"/>
                <w:szCs w:val="18"/>
              </w:rPr>
              <w:t>dni účinnosti zmluvy</w:t>
            </w:r>
            <w:r>
              <w:rPr>
                <w:sz w:val="18"/>
                <w:szCs w:val="18"/>
              </w:rPr>
              <w:t xml:space="preserve"> o NFP</w:t>
            </w:r>
            <w:r w:rsidRPr="00190227">
              <w:rPr>
                <w:sz w:val="18"/>
                <w:szCs w:val="18"/>
              </w:rPr>
              <w:t xml:space="preserve">, alebo </w:t>
            </w:r>
          </w:p>
          <w:p w14:paraId="6101791D" w14:textId="77777777" w:rsidR="00190227" w:rsidRDefault="00190227" w:rsidP="00190227">
            <w:pPr>
              <w:rPr>
                <w:sz w:val="18"/>
                <w:szCs w:val="18"/>
              </w:rPr>
            </w:pPr>
            <w:r>
              <w:rPr>
                <w:sz w:val="18"/>
                <w:szCs w:val="18"/>
              </w:rPr>
              <w:t>B: d</w:t>
            </w:r>
            <w:r w:rsidRPr="00190227">
              <w:rPr>
                <w:sz w:val="18"/>
                <w:szCs w:val="18"/>
              </w:rPr>
              <w:t>átum začiatku realizácie hlavných aktivít, ak sa začali ešte pred účinnosťou zmluvy</w:t>
            </w:r>
            <w:r>
              <w:rPr>
                <w:sz w:val="18"/>
                <w:szCs w:val="18"/>
              </w:rPr>
              <w:t xml:space="preserve"> o NFP</w:t>
            </w:r>
            <w:r w:rsidRPr="00190227">
              <w:rPr>
                <w:sz w:val="18"/>
                <w:szCs w:val="18"/>
              </w:rPr>
              <w:t xml:space="preserve">. </w:t>
            </w:r>
          </w:p>
          <w:p w14:paraId="549E430C" w14:textId="0DEC133C" w:rsidR="00190227" w:rsidRPr="00190227" w:rsidRDefault="00190227" w:rsidP="00190227">
            <w:pPr>
              <w:rPr>
                <w:sz w:val="18"/>
                <w:szCs w:val="18"/>
              </w:rPr>
            </w:pPr>
            <w:r w:rsidRPr="00190227">
              <w:rPr>
                <w:sz w:val="18"/>
                <w:szCs w:val="18"/>
                <w:u w:val="single"/>
              </w:rPr>
              <w:t>Koniec monitorovaného obdobia</w:t>
            </w:r>
            <w:r w:rsidRPr="00190227">
              <w:rPr>
                <w:sz w:val="18"/>
                <w:szCs w:val="18"/>
              </w:rPr>
              <w:t xml:space="preserve"> je 31.12. roku, </w:t>
            </w:r>
            <w:r w:rsidR="00C949BE">
              <w:rPr>
                <w:sz w:val="18"/>
                <w:szCs w:val="18"/>
              </w:rPr>
              <w:t xml:space="preserve">za ktorý </w:t>
            </w:r>
            <w:r w:rsidRPr="00190227">
              <w:rPr>
                <w:sz w:val="18"/>
                <w:szCs w:val="18"/>
              </w:rPr>
              <w:t>prijímateľ predkladá prvú výročnú správu (rok "n"). V ďalších rokoch je monitorované obdobie od 1.1. do 31.12. roku "n+1" a pod.).</w:t>
            </w:r>
          </w:p>
          <w:p w14:paraId="567F09EF" w14:textId="5458EE3E" w:rsidR="00190227" w:rsidRPr="00190227" w:rsidRDefault="00190227" w:rsidP="00190227">
            <w:pPr>
              <w:rPr>
                <w:sz w:val="18"/>
                <w:szCs w:val="18"/>
              </w:rPr>
            </w:pPr>
            <w:r w:rsidRPr="00190227">
              <w:rPr>
                <w:sz w:val="18"/>
                <w:szCs w:val="18"/>
              </w:rPr>
              <w:t xml:space="preserve">V prípade, že účinnosť zmluvy </w:t>
            </w:r>
            <w:r>
              <w:rPr>
                <w:sz w:val="18"/>
                <w:szCs w:val="18"/>
              </w:rPr>
              <w:t xml:space="preserve">o NFP </w:t>
            </w:r>
            <w:r w:rsidRPr="00190227">
              <w:rPr>
                <w:sz w:val="18"/>
                <w:szCs w:val="18"/>
              </w:rPr>
              <w:t xml:space="preserve">je od 31.12. roku "n" a ešte neboli začaté hlavné aktivity, prijímateľ  nepredkladá výročnú monitorovaciu správu za rok "n". Ďalšia výročná monitorovacia správa za rok "n+1" bude mať začiatok monitorovaného obdobia od 31.12. roku "n" a koniec monitorovaného obdobia 31.12. roku "n+1".  V ďalších rokoch je monitorované obdobie od 1.1.roku "n+2" do 31.12. roku "n+2" atď. </w:t>
            </w:r>
          </w:p>
          <w:p w14:paraId="62AD0936" w14:textId="3AD19B9C" w:rsidR="00190227" w:rsidRPr="00190227" w:rsidRDefault="00190227" w:rsidP="00190227">
            <w:pPr>
              <w:rPr>
                <w:sz w:val="18"/>
                <w:szCs w:val="18"/>
              </w:rPr>
            </w:pPr>
            <w:r w:rsidRPr="00190227">
              <w:rPr>
                <w:sz w:val="18"/>
                <w:szCs w:val="18"/>
              </w:rPr>
              <w:t>V prípade, že úč</w:t>
            </w:r>
            <w:r>
              <w:rPr>
                <w:sz w:val="18"/>
                <w:szCs w:val="18"/>
              </w:rPr>
              <w:t>i</w:t>
            </w:r>
            <w:r w:rsidRPr="00190227">
              <w:rPr>
                <w:sz w:val="18"/>
                <w:szCs w:val="18"/>
              </w:rPr>
              <w:t xml:space="preserve">nnosť zmluvy je od 31.12 roku "n" a hlavné aktivity začali pred účinnosťou zmluvy v roku "n" alebo skôr, prijímateľ predkladá výročnú monitorovaciu správu za rok "n" s uvedením začiatku monitorovaného obdobia s dátumom začiatku hlavných aktivít. </w:t>
            </w:r>
          </w:p>
          <w:p w14:paraId="23475255" w14:textId="77777777" w:rsidR="00190227" w:rsidRPr="00190227" w:rsidRDefault="00190227" w:rsidP="00190227">
            <w:pPr>
              <w:rPr>
                <w:b/>
                <w:sz w:val="18"/>
                <w:szCs w:val="18"/>
                <w:u w:val="single"/>
              </w:rPr>
            </w:pPr>
            <w:r w:rsidRPr="00190227">
              <w:rPr>
                <w:b/>
                <w:sz w:val="18"/>
                <w:szCs w:val="18"/>
                <w:u w:val="single"/>
              </w:rPr>
              <w:t>Záverečná monitorovacia správa</w:t>
            </w:r>
          </w:p>
          <w:p w14:paraId="022E4812" w14:textId="7D6BE755" w:rsidR="00190227" w:rsidRPr="00190227" w:rsidRDefault="00190227" w:rsidP="00190227">
            <w:pPr>
              <w:rPr>
                <w:sz w:val="18"/>
                <w:szCs w:val="18"/>
              </w:rPr>
            </w:pPr>
            <w:r w:rsidRPr="00190227">
              <w:rPr>
                <w:sz w:val="18"/>
                <w:szCs w:val="18"/>
              </w:rPr>
              <w:t xml:space="preserve">Za monitorované obdobie sa považuje obdobie od účinnosti zmluvy o NFP do momentu ukončenia realizácie aktivít projektu alebo od začiatku realizácie hlavných aktivít projektu </w:t>
            </w:r>
            <w:r w:rsidR="00855CB3" w:rsidRPr="00855CB3">
              <w:rPr>
                <w:sz w:val="18"/>
                <w:szCs w:val="18"/>
              </w:rPr>
              <w:t xml:space="preserve">(ak realizácia hlavných aktivít projektu začala pred účinnosťou zmluvy o NFP) </w:t>
            </w:r>
            <w:r w:rsidRPr="00190227">
              <w:rPr>
                <w:sz w:val="18"/>
                <w:szCs w:val="18"/>
              </w:rPr>
              <w:t>do momentu ukončenia realizácie aktivít projektu alebo na základe stanovenia monitorovaného obdobia zo strany RO</w:t>
            </w:r>
            <w:r>
              <w:rPr>
                <w:sz w:val="18"/>
                <w:szCs w:val="18"/>
              </w:rPr>
              <w:t>.</w:t>
            </w:r>
          </w:p>
          <w:p w14:paraId="448F8F10" w14:textId="2BE562CE" w:rsidR="00190227" w:rsidRPr="00190227" w:rsidRDefault="00190227" w:rsidP="00190227">
            <w:pPr>
              <w:rPr>
                <w:b/>
                <w:sz w:val="18"/>
                <w:szCs w:val="18"/>
                <w:u w:val="single"/>
              </w:rPr>
            </w:pPr>
            <w:r w:rsidRPr="00016479">
              <w:rPr>
                <w:b/>
                <w:sz w:val="18"/>
                <w:u w:val="single"/>
              </w:rPr>
              <w:t>Následná monitorovacia správa</w:t>
            </w:r>
          </w:p>
          <w:p w14:paraId="2C59C085" w14:textId="1A0C4A10" w:rsidR="00D0357F" w:rsidRPr="00362B9E" w:rsidRDefault="00190227" w:rsidP="00190227">
            <w:pPr>
              <w:rPr>
                <w:sz w:val="18"/>
                <w:szCs w:val="18"/>
              </w:rPr>
            </w:pPr>
            <w:r w:rsidRPr="00190227">
              <w:rPr>
                <w:sz w:val="18"/>
                <w:szCs w:val="18"/>
              </w:rPr>
              <w:t>Monitorované obdobie prvej následnej monitorovacej správy je obdobie od ukončenia realizácie (hlavných aj podporných)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Pr>
                <w:sz w:val="18"/>
                <w:szCs w:val="18"/>
              </w:rPr>
              <w:t>.</w:t>
            </w:r>
          </w:p>
        </w:tc>
      </w:tr>
      <w:tr w:rsidR="00D0357F" w14:paraId="444B2518" w14:textId="77777777" w:rsidTr="00016479">
        <w:tc>
          <w:tcPr>
            <w:tcW w:w="9062" w:type="dxa"/>
            <w:gridSpan w:val="6"/>
          </w:tcPr>
          <w:p w14:paraId="24E6C61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 Základné údaje o projekte</w:t>
            </w:r>
          </w:p>
        </w:tc>
      </w:tr>
      <w:tr w:rsidR="00D0357F" w:rsidRPr="004D6168" w14:paraId="79455D51" w14:textId="77777777" w:rsidTr="00016479">
        <w:tc>
          <w:tcPr>
            <w:tcW w:w="704" w:type="dxa"/>
          </w:tcPr>
          <w:p w14:paraId="11DAEC67" w14:textId="77777777" w:rsidR="00D0357F" w:rsidRPr="004D6168" w:rsidRDefault="00D0357F" w:rsidP="00D0357F">
            <w:pPr>
              <w:rPr>
                <w:sz w:val="20"/>
                <w:szCs w:val="20"/>
              </w:rPr>
            </w:pPr>
            <w:r w:rsidRPr="004D6168">
              <w:rPr>
                <w:sz w:val="20"/>
                <w:szCs w:val="20"/>
              </w:rPr>
              <w:t>4</w:t>
            </w:r>
          </w:p>
        </w:tc>
        <w:tc>
          <w:tcPr>
            <w:tcW w:w="3544" w:type="dxa"/>
            <w:gridSpan w:val="3"/>
          </w:tcPr>
          <w:p w14:paraId="16ABE75D"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4814" w:type="dxa"/>
            <w:gridSpan w:val="2"/>
          </w:tcPr>
          <w:p w14:paraId="5BD79A40" w14:textId="77777777" w:rsidR="00D0357F" w:rsidRPr="004D6168" w:rsidRDefault="00D0357F" w:rsidP="00D0357F">
            <w:pPr>
              <w:rPr>
                <w:sz w:val="20"/>
                <w:szCs w:val="20"/>
              </w:rPr>
            </w:pPr>
            <w:r>
              <w:rPr>
                <w:sz w:val="18"/>
                <w:szCs w:val="18"/>
              </w:rPr>
              <w:t>Automaticky vyplnené</w:t>
            </w:r>
          </w:p>
        </w:tc>
      </w:tr>
      <w:tr w:rsidR="00D0357F" w:rsidRPr="004D6168" w14:paraId="1320F7E7" w14:textId="77777777" w:rsidTr="00016479">
        <w:tc>
          <w:tcPr>
            <w:tcW w:w="704" w:type="dxa"/>
          </w:tcPr>
          <w:p w14:paraId="7519E4FC" w14:textId="77777777" w:rsidR="00D0357F" w:rsidRPr="004D6168" w:rsidRDefault="00D0357F" w:rsidP="00D0357F">
            <w:pPr>
              <w:rPr>
                <w:sz w:val="20"/>
                <w:szCs w:val="20"/>
              </w:rPr>
            </w:pPr>
            <w:r w:rsidRPr="004D6168">
              <w:rPr>
                <w:sz w:val="20"/>
                <w:szCs w:val="20"/>
              </w:rPr>
              <w:t>5</w:t>
            </w:r>
          </w:p>
        </w:tc>
        <w:tc>
          <w:tcPr>
            <w:tcW w:w="3544" w:type="dxa"/>
            <w:gridSpan w:val="3"/>
          </w:tcPr>
          <w:p w14:paraId="7D727B6C"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ITMS2014+</w:t>
            </w:r>
          </w:p>
        </w:tc>
        <w:tc>
          <w:tcPr>
            <w:tcW w:w="4814" w:type="dxa"/>
            <w:gridSpan w:val="2"/>
          </w:tcPr>
          <w:p w14:paraId="2BF5E362" w14:textId="77777777" w:rsidR="00D0357F" w:rsidRPr="004D6168" w:rsidRDefault="00D0357F" w:rsidP="00D0357F">
            <w:pPr>
              <w:rPr>
                <w:sz w:val="20"/>
                <w:szCs w:val="20"/>
              </w:rPr>
            </w:pPr>
            <w:r>
              <w:rPr>
                <w:sz w:val="18"/>
                <w:szCs w:val="18"/>
              </w:rPr>
              <w:t>Automaticky vyplnené</w:t>
            </w:r>
          </w:p>
        </w:tc>
      </w:tr>
      <w:tr w:rsidR="00D0357F" w:rsidRPr="004D6168" w14:paraId="707619C1" w14:textId="77777777" w:rsidTr="00016479">
        <w:tc>
          <w:tcPr>
            <w:tcW w:w="704" w:type="dxa"/>
          </w:tcPr>
          <w:p w14:paraId="72D30F77" w14:textId="77777777" w:rsidR="00D0357F" w:rsidRPr="004D6168" w:rsidRDefault="00D0357F" w:rsidP="00D0357F">
            <w:pPr>
              <w:rPr>
                <w:sz w:val="20"/>
                <w:szCs w:val="20"/>
              </w:rPr>
            </w:pPr>
            <w:r w:rsidRPr="004D6168">
              <w:rPr>
                <w:sz w:val="20"/>
                <w:szCs w:val="20"/>
              </w:rPr>
              <w:t>6</w:t>
            </w:r>
          </w:p>
        </w:tc>
        <w:tc>
          <w:tcPr>
            <w:tcW w:w="3544" w:type="dxa"/>
            <w:gridSpan w:val="3"/>
          </w:tcPr>
          <w:p w14:paraId="26052B10"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Prijímateľ</w:t>
            </w:r>
          </w:p>
        </w:tc>
        <w:tc>
          <w:tcPr>
            <w:tcW w:w="4814" w:type="dxa"/>
            <w:gridSpan w:val="2"/>
          </w:tcPr>
          <w:p w14:paraId="2F51CEC5" w14:textId="77777777" w:rsidR="00D0357F" w:rsidRPr="004D6168" w:rsidRDefault="00D0357F" w:rsidP="00D0357F">
            <w:pPr>
              <w:rPr>
                <w:sz w:val="20"/>
                <w:szCs w:val="20"/>
              </w:rPr>
            </w:pPr>
            <w:r>
              <w:rPr>
                <w:sz w:val="18"/>
                <w:szCs w:val="18"/>
              </w:rPr>
              <w:t>Automaticky vyplnené</w:t>
            </w:r>
          </w:p>
        </w:tc>
      </w:tr>
      <w:tr w:rsidR="00D0357F" w:rsidRPr="004D6168" w14:paraId="01C59B36" w14:textId="77777777" w:rsidTr="00016479">
        <w:tc>
          <w:tcPr>
            <w:tcW w:w="704" w:type="dxa"/>
          </w:tcPr>
          <w:p w14:paraId="7DC6F82C" w14:textId="77777777" w:rsidR="00D0357F" w:rsidRPr="004D6168" w:rsidRDefault="00D0357F" w:rsidP="00D0357F">
            <w:pPr>
              <w:rPr>
                <w:sz w:val="20"/>
                <w:szCs w:val="20"/>
              </w:rPr>
            </w:pPr>
            <w:r w:rsidRPr="004D6168">
              <w:rPr>
                <w:sz w:val="20"/>
                <w:szCs w:val="20"/>
              </w:rPr>
              <w:t>7</w:t>
            </w:r>
          </w:p>
        </w:tc>
        <w:tc>
          <w:tcPr>
            <w:tcW w:w="3544" w:type="dxa"/>
            <w:gridSpan w:val="3"/>
          </w:tcPr>
          <w:p w14:paraId="552BA1F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Partneri</w:t>
            </w:r>
          </w:p>
        </w:tc>
        <w:tc>
          <w:tcPr>
            <w:tcW w:w="4814" w:type="dxa"/>
            <w:gridSpan w:val="2"/>
          </w:tcPr>
          <w:p w14:paraId="05F0CBC3" w14:textId="77777777" w:rsidR="00D0357F" w:rsidRPr="004D6168" w:rsidRDefault="00D0357F" w:rsidP="00D0357F">
            <w:pPr>
              <w:rPr>
                <w:sz w:val="20"/>
                <w:szCs w:val="20"/>
              </w:rPr>
            </w:pPr>
            <w:r>
              <w:rPr>
                <w:sz w:val="18"/>
                <w:szCs w:val="18"/>
              </w:rPr>
              <w:t>Automaticky vyplnené</w:t>
            </w:r>
          </w:p>
        </w:tc>
      </w:tr>
      <w:tr w:rsidR="00D0357F" w:rsidRPr="004D6168" w14:paraId="37A05ACA" w14:textId="77777777" w:rsidTr="00016479">
        <w:tc>
          <w:tcPr>
            <w:tcW w:w="704" w:type="dxa"/>
          </w:tcPr>
          <w:p w14:paraId="14E00FE8" w14:textId="77777777" w:rsidR="00D0357F" w:rsidRPr="004D6168" w:rsidRDefault="00D0357F" w:rsidP="00D0357F">
            <w:pPr>
              <w:rPr>
                <w:sz w:val="20"/>
                <w:szCs w:val="20"/>
              </w:rPr>
            </w:pPr>
            <w:r w:rsidRPr="004D6168">
              <w:rPr>
                <w:sz w:val="20"/>
                <w:szCs w:val="20"/>
              </w:rPr>
              <w:t>8</w:t>
            </w:r>
          </w:p>
        </w:tc>
        <w:tc>
          <w:tcPr>
            <w:tcW w:w="3544" w:type="dxa"/>
            <w:gridSpan w:val="3"/>
          </w:tcPr>
          <w:p w14:paraId="72CEEDF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Riadiaci orgán</w:t>
            </w:r>
          </w:p>
        </w:tc>
        <w:tc>
          <w:tcPr>
            <w:tcW w:w="4814" w:type="dxa"/>
            <w:gridSpan w:val="2"/>
          </w:tcPr>
          <w:p w14:paraId="078C9798" w14:textId="77777777" w:rsidR="00D0357F" w:rsidRPr="004D6168" w:rsidRDefault="00D0357F" w:rsidP="00D0357F">
            <w:pPr>
              <w:rPr>
                <w:sz w:val="20"/>
                <w:szCs w:val="20"/>
              </w:rPr>
            </w:pPr>
            <w:r>
              <w:rPr>
                <w:sz w:val="18"/>
                <w:szCs w:val="18"/>
              </w:rPr>
              <w:t>Automaticky vyplnené</w:t>
            </w:r>
          </w:p>
        </w:tc>
      </w:tr>
      <w:tr w:rsidR="00D0357F" w:rsidRPr="004D6168" w14:paraId="0EAE181D" w14:textId="77777777" w:rsidTr="00016479">
        <w:tc>
          <w:tcPr>
            <w:tcW w:w="704" w:type="dxa"/>
          </w:tcPr>
          <w:p w14:paraId="1DC7D68B" w14:textId="77777777" w:rsidR="00D0357F" w:rsidRPr="004D6168" w:rsidRDefault="00D0357F" w:rsidP="00D0357F">
            <w:pPr>
              <w:rPr>
                <w:sz w:val="20"/>
                <w:szCs w:val="20"/>
              </w:rPr>
            </w:pPr>
            <w:r w:rsidRPr="004D6168">
              <w:rPr>
                <w:sz w:val="20"/>
                <w:szCs w:val="20"/>
              </w:rPr>
              <w:lastRenderedPageBreak/>
              <w:t>9</w:t>
            </w:r>
          </w:p>
        </w:tc>
        <w:tc>
          <w:tcPr>
            <w:tcW w:w="3544" w:type="dxa"/>
            <w:gridSpan w:val="3"/>
          </w:tcPr>
          <w:p w14:paraId="167E603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Sprostredkovateľský orgán:</w:t>
            </w:r>
          </w:p>
        </w:tc>
        <w:tc>
          <w:tcPr>
            <w:tcW w:w="4814" w:type="dxa"/>
            <w:gridSpan w:val="2"/>
          </w:tcPr>
          <w:p w14:paraId="093D45DE" w14:textId="77777777" w:rsidR="00D0357F" w:rsidRPr="004D6168" w:rsidRDefault="00D0357F" w:rsidP="00D0357F">
            <w:pPr>
              <w:rPr>
                <w:sz w:val="20"/>
                <w:szCs w:val="20"/>
              </w:rPr>
            </w:pPr>
            <w:r>
              <w:rPr>
                <w:sz w:val="18"/>
                <w:szCs w:val="18"/>
              </w:rPr>
              <w:t>Automaticky vyplnené</w:t>
            </w:r>
          </w:p>
        </w:tc>
      </w:tr>
      <w:tr w:rsidR="00D0357F" w:rsidRPr="004D6168" w14:paraId="03BDE3A0" w14:textId="77777777" w:rsidTr="00016479">
        <w:tc>
          <w:tcPr>
            <w:tcW w:w="704" w:type="dxa"/>
          </w:tcPr>
          <w:p w14:paraId="47DFC86E" w14:textId="77777777" w:rsidR="00D0357F" w:rsidRPr="004D6168" w:rsidRDefault="00D0357F" w:rsidP="00D0357F">
            <w:pPr>
              <w:rPr>
                <w:sz w:val="20"/>
                <w:szCs w:val="20"/>
              </w:rPr>
            </w:pPr>
            <w:r w:rsidRPr="004D6168">
              <w:rPr>
                <w:sz w:val="20"/>
                <w:szCs w:val="20"/>
              </w:rPr>
              <w:t>10</w:t>
            </w:r>
          </w:p>
        </w:tc>
        <w:tc>
          <w:tcPr>
            <w:tcW w:w="3544" w:type="dxa"/>
            <w:gridSpan w:val="3"/>
          </w:tcPr>
          <w:p w14:paraId="6F191121"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fondu</w:t>
            </w:r>
          </w:p>
        </w:tc>
        <w:tc>
          <w:tcPr>
            <w:tcW w:w="4814" w:type="dxa"/>
            <w:gridSpan w:val="2"/>
          </w:tcPr>
          <w:p w14:paraId="2FB311C8" w14:textId="77777777" w:rsidR="00D0357F" w:rsidRPr="004D6168" w:rsidRDefault="00D0357F" w:rsidP="00D0357F">
            <w:pPr>
              <w:rPr>
                <w:sz w:val="20"/>
                <w:szCs w:val="20"/>
              </w:rPr>
            </w:pPr>
            <w:r>
              <w:rPr>
                <w:sz w:val="18"/>
                <w:szCs w:val="18"/>
              </w:rPr>
              <w:t>Automaticky vyplnené</w:t>
            </w:r>
          </w:p>
        </w:tc>
      </w:tr>
      <w:tr w:rsidR="00D0357F" w:rsidRPr="004D6168" w14:paraId="15E5091E" w14:textId="77777777" w:rsidTr="00016479">
        <w:tc>
          <w:tcPr>
            <w:tcW w:w="704" w:type="dxa"/>
          </w:tcPr>
          <w:p w14:paraId="26D22CEB" w14:textId="77777777" w:rsidR="00D0357F" w:rsidRPr="004D6168" w:rsidRDefault="00D0357F" w:rsidP="00D0357F">
            <w:pPr>
              <w:rPr>
                <w:sz w:val="20"/>
                <w:szCs w:val="20"/>
              </w:rPr>
            </w:pPr>
            <w:r w:rsidRPr="004D6168">
              <w:rPr>
                <w:sz w:val="20"/>
                <w:szCs w:val="20"/>
              </w:rPr>
              <w:t>11</w:t>
            </w:r>
          </w:p>
        </w:tc>
        <w:tc>
          <w:tcPr>
            <w:tcW w:w="3544" w:type="dxa"/>
            <w:gridSpan w:val="3"/>
          </w:tcPr>
          <w:p w14:paraId="68120B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Kód výzvy/vyzvania</w:t>
            </w:r>
          </w:p>
        </w:tc>
        <w:tc>
          <w:tcPr>
            <w:tcW w:w="4814" w:type="dxa"/>
            <w:gridSpan w:val="2"/>
          </w:tcPr>
          <w:p w14:paraId="1746E5A8" w14:textId="77777777" w:rsidR="00D0357F" w:rsidRPr="004D6168" w:rsidRDefault="00D0357F" w:rsidP="00D0357F">
            <w:pPr>
              <w:rPr>
                <w:sz w:val="20"/>
                <w:szCs w:val="20"/>
              </w:rPr>
            </w:pPr>
            <w:r>
              <w:rPr>
                <w:sz w:val="18"/>
                <w:szCs w:val="18"/>
              </w:rPr>
              <w:t>Automaticky vyplnené</w:t>
            </w:r>
          </w:p>
        </w:tc>
      </w:tr>
      <w:tr w:rsidR="00D0357F" w:rsidRPr="004D6168" w14:paraId="6544AE80" w14:textId="77777777" w:rsidTr="00016479">
        <w:tc>
          <w:tcPr>
            <w:tcW w:w="704" w:type="dxa"/>
          </w:tcPr>
          <w:p w14:paraId="0E9B8863" w14:textId="77777777" w:rsidR="00D0357F" w:rsidRPr="004D6168" w:rsidRDefault="00D0357F" w:rsidP="00D0357F">
            <w:pPr>
              <w:rPr>
                <w:sz w:val="20"/>
                <w:szCs w:val="20"/>
              </w:rPr>
            </w:pPr>
            <w:r w:rsidRPr="004D6168">
              <w:rPr>
                <w:sz w:val="20"/>
                <w:szCs w:val="20"/>
              </w:rPr>
              <w:t>12</w:t>
            </w:r>
          </w:p>
        </w:tc>
        <w:tc>
          <w:tcPr>
            <w:tcW w:w="3544" w:type="dxa"/>
            <w:gridSpan w:val="3"/>
          </w:tcPr>
          <w:p w14:paraId="7FCBF23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Schéma š</w:t>
            </w:r>
            <w:r>
              <w:rPr>
                <w:rFonts w:ascii="Roboto" w:hAnsi="Roboto" w:cs="Roboto"/>
                <w:b/>
                <w:bCs/>
                <w:color w:val="000000"/>
                <w:sz w:val="20"/>
                <w:szCs w:val="20"/>
              </w:rPr>
              <w:t>tátnej pomoci/schéma de minimis</w:t>
            </w:r>
          </w:p>
        </w:tc>
        <w:tc>
          <w:tcPr>
            <w:tcW w:w="4814" w:type="dxa"/>
            <w:gridSpan w:val="2"/>
          </w:tcPr>
          <w:p w14:paraId="4E170C6E" w14:textId="77777777" w:rsidR="00D0357F" w:rsidRPr="004D6168" w:rsidRDefault="00D0357F" w:rsidP="00D0357F">
            <w:pPr>
              <w:rPr>
                <w:sz w:val="20"/>
                <w:szCs w:val="20"/>
              </w:rPr>
            </w:pPr>
            <w:r>
              <w:rPr>
                <w:sz w:val="18"/>
                <w:szCs w:val="18"/>
              </w:rPr>
              <w:t>Automaticky vyplnené</w:t>
            </w:r>
          </w:p>
        </w:tc>
      </w:tr>
      <w:tr w:rsidR="00D0357F" w:rsidRPr="004D6168" w14:paraId="256DEDD4" w14:textId="77777777" w:rsidTr="00016479">
        <w:tc>
          <w:tcPr>
            <w:tcW w:w="704" w:type="dxa"/>
          </w:tcPr>
          <w:p w14:paraId="16E75CD6" w14:textId="77777777" w:rsidR="00D0357F" w:rsidRPr="004D6168" w:rsidRDefault="00D0357F" w:rsidP="00D0357F">
            <w:pPr>
              <w:rPr>
                <w:sz w:val="20"/>
                <w:szCs w:val="20"/>
              </w:rPr>
            </w:pPr>
            <w:r w:rsidRPr="004D6168">
              <w:rPr>
                <w:sz w:val="20"/>
                <w:szCs w:val="20"/>
              </w:rPr>
              <w:t>13</w:t>
            </w:r>
          </w:p>
        </w:tc>
        <w:tc>
          <w:tcPr>
            <w:tcW w:w="3544" w:type="dxa"/>
            <w:gridSpan w:val="3"/>
          </w:tcPr>
          <w:p w14:paraId="44E14CA4"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Názov opatrenia</w:t>
            </w:r>
          </w:p>
        </w:tc>
        <w:tc>
          <w:tcPr>
            <w:tcW w:w="4814" w:type="dxa"/>
            <w:gridSpan w:val="2"/>
          </w:tcPr>
          <w:p w14:paraId="124613AF" w14:textId="77777777" w:rsidR="00D0357F" w:rsidRPr="004D6168" w:rsidRDefault="00D0357F" w:rsidP="00D0357F">
            <w:pPr>
              <w:rPr>
                <w:sz w:val="20"/>
                <w:szCs w:val="20"/>
              </w:rPr>
            </w:pPr>
            <w:r>
              <w:rPr>
                <w:sz w:val="18"/>
                <w:szCs w:val="18"/>
              </w:rPr>
              <w:t>Automaticky vyplnené</w:t>
            </w:r>
          </w:p>
        </w:tc>
      </w:tr>
      <w:tr w:rsidR="00D0357F" w:rsidRPr="004D6168" w14:paraId="73EEEE77" w14:textId="77777777" w:rsidTr="00016479">
        <w:tc>
          <w:tcPr>
            <w:tcW w:w="9062" w:type="dxa"/>
            <w:gridSpan w:val="6"/>
          </w:tcPr>
          <w:p w14:paraId="05499B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w:t>
            </w:r>
            <w:r>
              <w:rPr>
                <w:rFonts w:ascii="Roboto" w:hAnsi="Roboto" w:cs="Roboto"/>
                <w:b/>
                <w:bCs/>
                <w:color w:val="000000"/>
                <w:sz w:val="20"/>
                <w:szCs w:val="20"/>
              </w:rPr>
              <w:t>lenenie do programovej štruktúry</w:t>
            </w:r>
          </w:p>
        </w:tc>
      </w:tr>
      <w:tr w:rsidR="00D0357F" w:rsidRPr="004D6168" w14:paraId="7A7A82A5" w14:textId="77777777" w:rsidTr="00016479">
        <w:tc>
          <w:tcPr>
            <w:tcW w:w="704" w:type="dxa"/>
          </w:tcPr>
          <w:p w14:paraId="303F4D9B" w14:textId="77777777" w:rsidR="00D0357F" w:rsidRPr="004D6168" w:rsidRDefault="00D0357F" w:rsidP="00D0357F">
            <w:pPr>
              <w:rPr>
                <w:sz w:val="20"/>
                <w:szCs w:val="20"/>
              </w:rPr>
            </w:pPr>
            <w:r w:rsidRPr="004D6168">
              <w:rPr>
                <w:sz w:val="20"/>
                <w:szCs w:val="20"/>
              </w:rPr>
              <w:t>14</w:t>
            </w:r>
          </w:p>
        </w:tc>
        <w:tc>
          <w:tcPr>
            <w:tcW w:w="3544" w:type="dxa"/>
            <w:gridSpan w:val="3"/>
          </w:tcPr>
          <w:p w14:paraId="07910F40" w14:textId="77777777" w:rsidR="00D0357F" w:rsidRPr="004D6168" w:rsidRDefault="00D0357F" w:rsidP="00D0357F">
            <w:pPr>
              <w:rPr>
                <w:sz w:val="20"/>
                <w:szCs w:val="20"/>
              </w:rPr>
            </w:pPr>
            <w:r w:rsidRPr="004D6168">
              <w:rPr>
                <w:rFonts w:ascii="Roboto" w:hAnsi="Roboto" w:cs="Roboto"/>
                <w:b/>
                <w:bCs/>
                <w:color w:val="000000"/>
                <w:sz w:val="20"/>
                <w:szCs w:val="20"/>
              </w:rPr>
              <w:t xml:space="preserve">Operačný program </w:t>
            </w:r>
          </w:p>
        </w:tc>
        <w:tc>
          <w:tcPr>
            <w:tcW w:w="4814" w:type="dxa"/>
            <w:gridSpan w:val="2"/>
          </w:tcPr>
          <w:p w14:paraId="6302B8DB" w14:textId="77777777" w:rsidR="00D0357F" w:rsidRPr="004D6168" w:rsidRDefault="00D0357F" w:rsidP="00D0357F">
            <w:pPr>
              <w:rPr>
                <w:sz w:val="20"/>
                <w:szCs w:val="20"/>
              </w:rPr>
            </w:pPr>
            <w:r>
              <w:rPr>
                <w:sz w:val="18"/>
                <w:szCs w:val="18"/>
              </w:rPr>
              <w:t>Automaticky vyplnené</w:t>
            </w:r>
          </w:p>
        </w:tc>
      </w:tr>
      <w:tr w:rsidR="00D0357F" w:rsidRPr="004D6168" w14:paraId="56AF3548" w14:textId="77777777" w:rsidTr="00016479">
        <w:tc>
          <w:tcPr>
            <w:tcW w:w="704" w:type="dxa"/>
          </w:tcPr>
          <w:p w14:paraId="48F2F305" w14:textId="77777777" w:rsidR="00D0357F" w:rsidRPr="004D6168" w:rsidRDefault="00D0357F" w:rsidP="00D0357F">
            <w:pPr>
              <w:rPr>
                <w:sz w:val="20"/>
                <w:szCs w:val="20"/>
              </w:rPr>
            </w:pPr>
            <w:r w:rsidRPr="004D6168">
              <w:rPr>
                <w:sz w:val="20"/>
                <w:szCs w:val="20"/>
              </w:rPr>
              <w:t>15</w:t>
            </w:r>
          </w:p>
        </w:tc>
        <w:tc>
          <w:tcPr>
            <w:tcW w:w="3544" w:type="dxa"/>
            <w:gridSpan w:val="3"/>
          </w:tcPr>
          <w:p w14:paraId="2B61E30E" w14:textId="77777777" w:rsidR="00D0357F" w:rsidRPr="004D6168" w:rsidRDefault="00D0357F" w:rsidP="00D0357F">
            <w:pPr>
              <w:rPr>
                <w:sz w:val="20"/>
                <w:szCs w:val="20"/>
              </w:rPr>
            </w:pPr>
            <w:r w:rsidRPr="004D6168">
              <w:rPr>
                <w:rFonts w:ascii="Roboto" w:hAnsi="Roboto" w:cs="Roboto"/>
                <w:b/>
                <w:bCs/>
                <w:color w:val="000000"/>
                <w:sz w:val="20"/>
                <w:szCs w:val="20"/>
              </w:rPr>
              <w:t>Prioritná os</w:t>
            </w:r>
          </w:p>
        </w:tc>
        <w:tc>
          <w:tcPr>
            <w:tcW w:w="4814" w:type="dxa"/>
            <w:gridSpan w:val="2"/>
          </w:tcPr>
          <w:p w14:paraId="65505A90" w14:textId="77777777" w:rsidR="00D0357F" w:rsidRPr="004D6168" w:rsidRDefault="00D0357F" w:rsidP="00D0357F">
            <w:pPr>
              <w:rPr>
                <w:sz w:val="20"/>
                <w:szCs w:val="20"/>
              </w:rPr>
            </w:pPr>
            <w:r>
              <w:rPr>
                <w:sz w:val="18"/>
                <w:szCs w:val="18"/>
              </w:rPr>
              <w:t>Automaticky vyplnené</w:t>
            </w:r>
          </w:p>
        </w:tc>
      </w:tr>
      <w:tr w:rsidR="00D0357F" w:rsidRPr="004D6168" w14:paraId="68CA7D98" w14:textId="77777777" w:rsidTr="00016479">
        <w:tc>
          <w:tcPr>
            <w:tcW w:w="704" w:type="dxa"/>
          </w:tcPr>
          <w:p w14:paraId="1A9BE55F" w14:textId="77777777" w:rsidR="00D0357F" w:rsidRPr="004D6168" w:rsidRDefault="00D0357F" w:rsidP="00D0357F">
            <w:pPr>
              <w:rPr>
                <w:sz w:val="20"/>
                <w:szCs w:val="20"/>
              </w:rPr>
            </w:pPr>
            <w:r w:rsidRPr="004D6168">
              <w:rPr>
                <w:sz w:val="20"/>
                <w:szCs w:val="20"/>
              </w:rPr>
              <w:t>16</w:t>
            </w:r>
          </w:p>
        </w:tc>
        <w:tc>
          <w:tcPr>
            <w:tcW w:w="3544" w:type="dxa"/>
            <w:gridSpan w:val="3"/>
          </w:tcPr>
          <w:p w14:paraId="69BB3BA9" w14:textId="77777777" w:rsidR="00D0357F" w:rsidRPr="004D6168" w:rsidRDefault="00D0357F" w:rsidP="00D0357F">
            <w:pPr>
              <w:rPr>
                <w:sz w:val="20"/>
                <w:szCs w:val="20"/>
              </w:rPr>
            </w:pPr>
            <w:r w:rsidRPr="004D6168">
              <w:rPr>
                <w:rFonts w:ascii="Roboto" w:hAnsi="Roboto" w:cs="Roboto"/>
                <w:b/>
                <w:bCs/>
                <w:color w:val="000000"/>
                <w:sz w:val="20"/>
                <w:szCs w:val="20"/>
              </w:rPr>
              <w:t>Konkrétny cieľ</w:t>
            </w:r>
            <w:r>
              <w:rPr>
                <w:rFonts w:ascii="Roboto" w:hAnsi="Roboto" w:cs="Roboto"/>
                <w:b/>
                <w:bCs/>
                <w:color w:val="000000"/>
                <w:sz w:val="20"/>
                <w:szCs w:val="20"/>
              </w:rPr>
              <w:t xml:space="preserve"> </w:t>
            </w:r>
            <w:r>
              <w:rPr>
                <w:rFonts w:ascii="Roboto" w:hAnsi="Roboto" w:cs="Roboto"/>
                <w:bCs/>
                <w:color w:val="000000"/>
                <w:sz w:val="20"/>
                <w:szCs w:val="20"/>
              </w:rPr>
              <w:t>(špecifický cieľ)</w:t>
            </w:r>
            <w:r w:rsidRPr="004D6168">
              <w:rPr>
                <w:rFonts w:ascii="Roboto" w:hAnsi="Roboto" w:cs="Roboto"/>
                <w:b/>
                <w:bCs/>
                <w:color w:val="000000"/>
                <w:sz w:val="20"/>
                <w:szCs w:val="20"/>
              </w:rPr>
              <w:t xml:space="preserve">  </w:t>
            </w:r>
          </w:p>
        </w:tc>
        <w:tc>
          <w:tcPr>
            <w:tcW w:w="4814" w:type="dxa"/>
            <w:gridSpan w:val="2"/>
          </w:tcPr>
          <w:p w14:paraId="4EECAD8B" w14:textId="77777777" w:rsidR="00D0357F" w:rsidRPr="004D6168" w:rsidRDefault="00D0357F" w:rsidP="00D0357F">
            <w:pPr>
              <w:rPr>
                <w:sz w:val="20"/>
                <w:szCs w:val="20"/>
              </w:rPr>
            </w:pPr>
            <w:r>
              <w:rPr>
                <w:sz w:val="18"/>
                <w:szCs w:val="18"/>
              </w:rPr>
              <w:t>Automaticky vyplnené</w:t>
            </w:r>
          </w:p>
        </w:tc>
      </w:tr>
      <w:tr w:rsidR="00D0357F" w:rsidRPr="004D6168" w14:paraId="4A2B879C" w14:textId="77777777" w:rsidTr="00016479">
        <w:tc>
          <w:tcPr>
            <w:tcW w:w="9062" w:type="dxa"/>
            <w:gridSpan w:val="6"/>
          </w:tcPr>
          <w:p w14:paraId="3B4110B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Začlenenie do strategického rámca</w:t>
            </w:r>
          </w:p>
        </w:tc>
      </w:tr>
      <w:tr w:rsidR="00D0357F" w:rsidRPr="004D6168" w14:paraId="4CB4A2A4" w14:textId="77777777" w:rsidTr="00016479">
        <w:tc>
          <w:tcPr>
            <w:tcW w:w="704" w:type="dxa"/>
          </w:tcPr>
          <w:p w14:paraId="02FE55ED" w14:textId="77777777" w:rsidR="00D0357F" w:rsidRPr="004D6168" w:rsidRDefault="00D0357F" w:rsidP="00D0357F">
            <w:pPr>
              <w:rPr>
                <w:sz w:val="20"/>
                <w:szCs w:val="20"/>
              </w:rPr>
            </w:pPr>
            <w:r w:rsidRPr="004D6168">
              <w:rPr>
                <w:sz w:val="20"/>
                <w:szCs w:val="20"/>
              </w:rPr>
              <w:t>17</w:t>
            </w:r>
          </w:p>
        </w:tc>
        <w:tc>
          <w:tcPr>
            <w:tcW w:w="3544" w:type="dxa"/>
            <w:gridSpan w:val="3"/>
          </w:tcPr>
          <w:p w14:paraId="723307F0" w14:textId="77777777" w:rsidR="00D0357F" w:rsidRPr="004D6168" w:rsidRDefault="00D0357F" w:rsidP="00D0357F">
            <w:pPr>
              <w:rPr>
                <w:sz w:val="20"/>
                <w:szCs w:val="20"/>
              </w:rPr>
            </w:pPr>
            <w:r w:rsidRPr="004D6168">
              <w:rPr>
                <w:rFonts w:ascii="Roboto" w:hAnsi="Roboto" w:cs="Roboto"/>
                <w:b/>
                <w:bCs/>
                <w:color w:val="000000"/>
                <w:sz w:val="20"/>
                <w:szCs w:val="20"/>
              </w:rPr>
              <w:t xml:space="preserve">Tematický cieľ </w:t>
            </w:r>
          </w:p>
        </w:tc>
        <w:tc>
          <w:tcPr>
            <w:tcW w:w="4814" w:type="dxa"/>
            <w:gridSpan w:val="2"/>
          </w:tcPr>
          <w:p w14:paraId="2AC46DCA" w14:textId="77777777" w:rsidR="00D0357F" w:rsidRPr="004D6168" w:rsidRDefault="00D0357F" w:rsidP="00D0357F">
            <w:pPr>
              <w:rPr>
                <w:sz w:val="20"/>
                <w:szCs w:val="20"/>
              </w:rPr>
            </w:pPr>
            <w:r>
              <w:rPr>
                <w:sz w:val="18"/>
                <w:szCs w:val="18"/>
              </w:rPr>
              <w:t>Automaticky vyplnené</w:t>
            </w:r>
          </w:p>
        </w:tc>
      </w:tr>
      <w:tr w:rsidR="00D0357F" w:rsidRPr="004D6168" w14:paraId="7CAB59F5" w14:textId="77777777" w:rsidTr="00016479">
        <w:tc>
          <w:tcPr>
            <w:tcW w:w="704" w:type="dxa"/>
          </w:tcPr>
          <w:p w14:paraId="48D059A0" w14:textId="77777777" w:rsidR="00D0357F" w:rsidRPr="004D6168" w:rsidRDefault="00D0357F" w:rsidP="00D0357F">
            <w:pPr>
              <w:rPr>
                <w:sz w:val="20"/>
                <w:szCs w:val="20"/>
              </w:rPr>
            </w:pPr>
            <w:r w:rsidRPr="004D6168">
              <w:rPr>
                <w:sz w:val="20"/>
                <w:szCs w:val="20"/>
              </w:rPr>
              <w:t>18</w:t>
            </w:r>
          </w:p>
        </w:tc>
        <w:tc>
          <w:tcPr>
            <w:tcW w:w="3544" w:type="dxa"/>
            <w:gridSpan w:val="3"/>
          </w:tcPr>
          <w:p w14:paraId="7C0B261D" w14:textId="77777777" w:rsidR="00D0357F" w:rsidRPr="004D6168" w:rsidRDefault="00D0357F" w:rsidP="00D0357F">
            <w:pPr>
              <w:rPr>
                <w:sz w:val="20"/>
                <w:szCs w:val="20"/>
              </w:rPr>
            </w:pPr>
            <w:r w:rsidRPr="004D6168">
              <w:rPr>
                <w:rFonts w:ascii="Roboto" w:hAnsi="Roboto" w:cs="Roboto"/>
                <w:b/>
                <w:bCs/>
                <w:color w:val="000000"/>
                <w:sz w:val="20"/>
                <w:szCs w:val="20"/>
              </w:rPr>
              <w:t>Investičná priorita</w:t>
            </w:r>
          </w:p>
        </w:tc>
        <w:tc>
          <w:tcPr>
            <w:tcW w:w="4814" w:type="dxa"/>
            <w:gridSpan w:val="2"/>
          </w:tcPr>
          <w:p w14:paraId="52C22251" w14:textId="77777777" w:rsidR="00D0357F" w:rsidRPr="004D6168" w:rsidRDefault="00D0357F" w:rsidP="00D0357F">
            <w:pPr>
              <w:rPr>
                <w:sz w:val="20"/>
                <w:szCs w:val="20"/>
              </w:rPr>
            </w:pPr>
            <w:r>
              <w:rPr>
                <w:sz w:val="18"/>
                <w:szCs w:val="18"/>
              </w:rPr>
              <w:t>Automaticky vyplnené</w:t>
            </w:r>
          </w:p>
        </w:tc>
      </w:tr>
      <w:tr w:rsidR="00D0357F" w:rsidRPr="004D6168" w14:paraId="0DFE0648" w14:textId="77777777" w:rsidTr="00016479">
        <w:tc>
          <w:tcPr>
            <w:tcW w:w="704" w:type="dxa"/>
          </w:tcPr>
          <w:p w14:paraId="54A718B8" w14:textId="77777777" w:rsidR="00D0357F" w:rsidRPr="004D6168" w:rsidRDefault="00D0357F" w:rsidP="00D0357F">
            <w:pPr>
              <w:rPr>
                <w:sz w:val="20"/>
                <w:szCs w:val="20"/>
              </w:rPr>
            </w:pPr>
            <w:r w:rsidRPr="004D6168">
              <w:rPr>
                <w:sz w:val="20"/>
                <w:szCs w:val="20"/>
              </w:rPr>
              <w:t>19</w:t>
            </w:r>
          </w:p>
        </w:tc>
        <w:tc>
          <w:tcPr>
            <w:tcW w:w="3544" w:type="dxa"/>
            <w:gridSpan w:val="3"/>
          </w:tcPr>
          <w:p w14:paraId="296C297B" w14:textId="77777777" w:rsidR="00D0357F" w:rsidRPr="004D6168" w:rsidRDefault="00D0357F" w:rsidP="00D0357F">
            <w:pPr>
              <w:rPr>
                <w:sz w:val="20"/>
                <w:szCs w:val="20"/>
              </w:rPr>
            </w:pPr>
            <w:r w:rsidRPr="004D6168">
              <w:rPr>
                <w:rFonts w:ascii="Roboto" w:hAnsi="Roboto" w:cs="Roboto"/>
                <w:b/>
                <w:bCs/>
                <w:color w:val="000000"/>
                <w:sz w:val="20"/>
                <w:szCs w:val="20"/>
              </w:rPr>
              <w:t xml:space="preserve">Konkrétny cieľ  </w:t>
            </w:r>
            <w:r>
              <w:rPr>
                <w:rFonts w:ascii="Roboto" w:hAnsi="Roboto" w:cs="Roboto"/>
                <w:bCs/>
                <w:color w:val="000000"/>
                <w:sz w:val="20"/>
                <w:szCs w:val="20"/>
              </w:rPr>
              <w:t>(špecifický cieľ)</w:t>
            </w:r>
          </w:p>
        </w:tc>
        <w:tc>
          <w:tcPr>
            <w:tcW w:w="4814" w:type="dxa"/>
            <w:gridSpan w:val="2"/>
          </w:tcPr>
          <w:p w14:paraId="358016F8" w14:textId="77777777" w:rsidR="00D0357F" w:rsidRPr="004D6168" w:rsidRDefault="00D0357F" w:rsidP="00D0357F">
            <w:pPr>
              <w:rPr>
                <w:sz w:val="20"/>
                <w:szCs w:val="20"/>
              </w:rPr>
            </w:pPr>
            <w:r>
              <w:rPr>
                <w:sz w:val="18"/>
                <w:szCs w:val="18"/>
              </w:rPr>
              <w:t>Automaticky vyplnené</w:t>
            </w:r>
          </w:p>
        </w:tc>
      </w:tr>
      <w:tr w:rsidR="00D0357F" w14:paraId="71F6822F" w14:textId="77777777" w:rsidTr="00016479">
        <w:tc>
          <w:tcPr>
            <w:tcW w:w="9062" w:type="dxa"/>
            <w:gridSpan w:val="6"/>
          </w:tcPr>
          <w:p w14:paraId="6543B7F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2.A</w:t>
            </w:r>
            <w:r w:rsidRPr="00313510">
              <w:rPr>
                <w:rFonts w:ascii="Roboto" w:hAnsi="Roboto"/>
              </w:rPr>
              <w:t xml:space="preserve"> </w:t>
            </w:r>
            <w:r>
              <w:rPr>
                <w:rFonts w:ascii="Roboto" w:hAnsi="Roboto" w:cs="Roboto"/>
                <w:b/>
                <w:bCs/>
                <w:color w:val="0064A3"/>
                <w:sz w:val="42"/>
                <w:szCs w:val="42"/>
              </w:rPr>
              <w:t>Miesto realizácie projektu</w:t>
            </w:r>
          </w:p>
        </w:tc>
      </w:tr>
      <w:tr w:rsidR="00D0357F" w:rsidRPr="004D6168" w14:paraId="1F9EC554" w14:textId="77777777" w:rsidTr="00016479">
        <w:tc>
          <w:tcPr>
            <w:tcW w:w="704" w:type="dxa"/>
          </w:tcPr>
          <w:p w14:paraId="18ED2908" w14:textId="77777777" w:rsidR="00D0357F" w:rsidRPr="004D6168" w:rsidRDefault="00D0357F" w:rsidP="00D0357F">
            <w:pPr>
              <w:rPr>
                <w:sz w:val="20"/>
                <w:szCs w:val="20"/>
              </w:rPr>
            </w:pPr>
            <w:r w:rsidRPr="004D6168">
              <w:rPr>
                <w:sz w:val="20"/>
                <w:szCs w:val="20"/>
              </w:rPr>
              <w:t>20</w:t>
            </w:r>
          </w:p>
        </w:tc>
        <w:tc>
          <w:tcPr>
            <w:tcW w:w="3544" w:type="dxa"/>
            <w:gridSpan w:val="3"/>
          </w:tcPr>
          <w:p w14:paraId="5D4BD75E"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41922B95" w14:textId="77777777" w:rsidR="00D0357F" w:rsidRPr="004D6168" w:rsidRDefault="00D0357F" w:rsidP="00D0357F">
            <w:pPr>
              <w:rPr>
                <w:sz w:val="20"/>
                <w:szCs w:val="20"/>
              </w:rPr>
            </w:pPr>
            <w:r>
              <w:rPr>
                <w:sz w:val="18"/>
                <w:szCs w:val="18"/>
              </w:rPr>
              <w:t>Automaticky vyplnené</w:t>
            </w:r>
          </w:p>
        </w:tc>
      </w:tr>
      <w:tr w:rsidR="00D0357F" w:rsidRPr="004D6168" w14:paraId="0C5B9D88" w14:textId="77777777" w:rsidTr="00016479">
        <w:tc>
          <w:tcPr>
            <w:tcW w:w="704" w:type="dxa"/>
          </w:tcPr>
          <w:p w14:paraId="2904E4F5" w14:textId="77777777" w:rsidR="00D0357F" w:rsidRPr="004D6168" w:rsidRDefault="00D0357F" w:rsidP="00D0357F">
            <w:pPr>
              <w:rPr>
                <w:sz w:val="20"/>
                <w:szCs w:val="20"/>
              </w:rPr>
            </w:pPr>
            <w:r w:rsidRPr="004D6168">
              <w:rPr>
                <w:sz w:val="20"/>
                <w:szCs w:val="20"/>
              </w:rPr>
              <w:t>21</w:t>
            </w:r>
          </w:p>
        </w:tc>
        <w:tc>
          <w:tcPr>
            <w:tcW w:w="3544" w:type="dxa"/>
            <w:gridSpan w:val="3"/>
          </w:tcPr>
          <w:p w14:paraId="3BD062B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446907C3" w14:textId="77777777" w:rsidR="00D0357F" w:rsidRPr="004D6168" w:rsidRDefault="00D0357F" w:rsidP="00D0357F">
            <w:pPr>
              <w:rPr>
                <w:sz w:val="20"/>
                <w:szCs w:val="20"/>
              </w:rPr>
            </w:pPr>
            <w:r>
              <w:rPr>
                <w:sz w:val="18"/>
                <w:szCs w:val="18"/>
              </w:rPr>
              <w:t>Automaticky vyplnené</w:t>
            </w:r>
          </w:p>
        </w:tc>
      </w:tr>
      <w:tr w:rsidR="00D0357F" w:rsidRPr="004D6168" w14:paraId="630F5D03" w14:textId="77777777" w:rsidTr="00016479">
        <w:tc>
          <w:tcPr>
            <w:tcW w:w="704" w:type="dxa"/>
          </w:tcPr>
          <w:p w14:paraId="31B72E25" w14:textId="77777777" w:rsidR="00D0357F" w:rsidRPr="004D6168" w:rsidRDefault="00D0357F" w:rsidP="00D0357F">
            <w:pPr>
              <w:rPr>
                <w:sz w:val="20"/>
                <w:szCs w:val="20"/>
              </w:rPr>
            </w:pPr>
            <w:r w:rsidRPr="004D6168">
              <w:rPr>
                <w:sz w:val="20"/>
                <w:szCs w:val="20"/>
              </w:rPr>
              <w:t>22</w:t>
            </w:r>
          </w:p>
        </w:tc>
        <w:tc>
          <w:tcPr>
            <w:tcW w:w="3544" w:type="dxa"/>
            <w:gridSpan w:val="3"/>
          </w:tcPr>
          <w:p w14:paraId="5B71FCB5"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3EF89F98" w14:textId="77777777" w:rsidR="00D0357F" w:rsidRPr="004D6168" w:rsidRDefault="00D0357F" w:rsidP="00D0357F">
            <w:pPr>
              <w:rPr>
                <w:sz w:val="20"/>
                <w:szCs w:val="20"/>
              </w:rPr>
            </w:pPr>
            <w:r>
              <w:rPr>
                <w:sz w:val="18"/>
                <w:szCs w:val="18"/>
              </w:rPr>
              <w:t>Automaticky vyplnené</w:t>
            </w:r>
          </w:p>
        </w:tc>
      </w:tr>
      <w:tr w:rsidR="00D0357F" w:rsidRPr="004D6168" w14:paraId="3377F369" w14:textId="77777777" w:rsidTr="00016479">
        <w:tc>
          <w:tcPr>
            <w:tcW w:w="704" w:type="dxa"/>
          </w:tcPr>
          <w:p w14:paraId="5F703147" w14:textId="77777777" w:rsidR="00D0357F" w:rsidRPr="004D6168" w:rsidRDefault="00D0357F" w:rsidP="00D0357F">
            <w:pPr>
              <w:rPr>
                <w:sz w:val="20"/>
                <w:szCs w:val="20"/>
              </w:rPr>
            </w:pPr>
            <w:r w:rsidRPr="004D6168">
              <w:rPr>
                <w:sz w:val="20"/>
                <w:szCs w:val="20"/>
              </w:rPr>
              <w:t>23</w:t>
            </w:r>
          </w:p>
        </w:tc>
        <w:tc>
          <w:tcPr>
            <w:tcW w:w="3544" w:type="dxa"/>
            <w:gridSpan w:val="3"/>
          </w:tcPr>
          <w:p w14:paraId="6E1F4DE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41FD74D5" w14:textId="77777777" w:rsidR="00D0357F" w:rsidRPr="004D6168" w:rsidRDefault="00D0357F" w:rsidP="00D0357F">
            <w:pPr>
              <w:rPr>
                <w:sz w:val="20"/>
                <w:szCs w:val="20"/>
              </w:rPr>
            </w:pPr>
            <w:r>
              <w:rPr>
                <w:sz w:val="18"/>
                <w:szCs w:val="18"/>
              </w:rPr>
              <w:t>Automaticky vyplnené</w:t>
            </w:r>
          </w:p>
        </w:tc>
      </w:tr>
      <w:tr w:rsidR="00D0357F" w:rsidRPr="004D6168" w14:paraId="6C81A799" w14:textId="77777777" w:rsidTr="00016479">
        <w:tc>
          <w:tcPr>
            <w:tcW w:w="704" w:type="dxa"/>
          </w:tcPr>
          <w:p w14:paraId="1BC1C96E" w14:textId="77777777" w:rsidR="00D0357F" w:rsidRPr="004D6168" w:rsidRDefault="00D0357F" w:rsidP="00D0357F">
            <w:pPr>
              <w:rPr>
                <w:sz w:val="20"/>
                <w:szCs w:val="20"/>
              </w:rPr>
            </w:pPr>
            <w:r w:rsidRPr="004D6168">
              <w:rPr>
                <w:sz w:val="20"/>
                <w:szCs w:val="20"/>
              </w:rPr>
              <w:t>24</w:t>
            </w:r>
          </w:p>
        </w:tc>
        <w:tc>
          <w:tcPr>
            <w:tcW w:w="3544" w:type="dxa"/>
            <w:gridSpan w:val="3"/>
          </w:tcPr>
          <w:p w14:paraId="745942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1F6B2546" w14:textId="77777777" w:rsidR="00D0357F" w:rsidRPr="004D6168" w:rsidRDefault="00D0357F" w:rsidP="00D0357F">
            <w:pPr>
              <w:rPr>
                <w:sz w:val="20"/>
                <w:szCs w:val="20"/>
              </w:rPr>
            </w:pPr>
            <w:r>
              <w:rPr>
                <w:sz w:val="18"/>
                <w:szCs w:val="18"/>
              </w:rPr>
              <w:t>Automaticky vyplnené</w:t>
            </w:r>
          </w:p>
        </w:tc>
      </w:tr>
      <w:tr w:rsidR="00D0357F" w:rsidRPr="004D6168" w14:paraId="239A98EE" w14:textId="77777777" w:rsidTr="00016479">
        <w:tc>
          <w:tcPr>
            <w:tcW w:w="704" w:type="dxa"/>
          </w:tcPr>
          <w:p w14:paraId="45078920" w14:textId="77777777" w:rsidR="00D0357F" w:rsidRPr="004D6168" w:rsidRDefault="00D0357F" w:rsidP="00D0357F">
            <w:pPr>
              <w:rPr>
                <w:sz w:val="20"/>
                <w:szCs w:val="20"/>
              </w:rPr>
            </w:pPr>
            <w:r w:rsidRPr="004D6168">
              <w:rPr>
                <w:sz w:val="20"/>
                <w:szCs w:val="20"/>
              </w:rPr>
              <w:t>25</w:t>
            </w:r>
          </w:p>
        </w:tc>
        <w:tc>
          <w:tcPr>
            <w:tcW w:w="3544" w:type="dxa"/>
            <w:gridSpan w:val="3"/>
          </w:tcPr>
          <w:p w14:paraId="4D2463D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08183449" w14:textId="77777777" w:rsidR="00D0357F" w:rsidRPr="004D6168" w:rsidRDefault="00D0357F" w:rsidP="00D0357F">
            <w:pPr>
              <w:rPr>
                <w:sz w:val="20"/>
                <w:szCs w:val="20"/>
              </w:rPr>
            </w:pPr>
            <w:r>
              <w:rPr>
                <w:sz w:val="18"/>
                <w:szCs w:val="18"/>
              </w:rPr>
              <w:t>Automaticky vyplnené</w:t>
            </w:r>
          </w:p>
        </w:tc>
      </w:tr>
      <w:tr w:rsidR="00D0357F" w:rsidRPr="004D6168" w14:paraId="1F95F026" w14:textId="77777777" w:rsidTr="00016479">
        <w:tc>
          <w:tcPr>
            <w:tcW w:w="704" w:type="dxa"/>
          </w:tcPr>
          <w:p w14:paraId="7CE9B614" w14:textId="77777777" w:rsidR="00D0357F" w:rsidRPr="004D6168" w:rsidRDefault="00D0357F" w:rsidP="00D0357F">
            <w:pPr>
              <w:rPr>
                <w:sz w:val="20"/>
                <w:szCs w:val="20"/>
              </w:rPr>
            </w:pPr>
            <w:r w:rsidRPr="004D6168">
              <w:rPr>
                <w:sz w:val="20"/>
                <w:szCs w:val="20"/>
              </w:rPr>
              <w:t>26</w:t>
            </w:r>
          </w:p>
        </w:tc>
        <w:tc>
          <w:tcPr>
            <w:tcW w:w="3544" w:type="dxa"/>
            <w:gridSpan w:val="3"/>
          </w:tcPr>
          <w:p w14:paraId="2CFB126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36FCE97B" w14:textId="77777777" w:rsidR="00D0357F" w:rsidRPr="004D6168" w:rsidRDefault="00D0357F" w:rsidP="00D0357F">
            <w:pPr>
              <w:rPr>
                <w:sz w:val="20"/>
                <w:szCs w:val="20"/>
              </w:rPr>
            </w:pPr>
            <w:r>
              <w:rPr>
                <w:sz w:val="18"/>
                <w:szCs w:val="18"/>
              </w:rPr>
              <w:t>Automaticky vyplnené</w:t>
            </w:r>
          </w:p>
        </w:tc>
      </w:tr>
      <w:tr w:rsidR="00D0357F" w:rsidRPr="004D6168" w14:paraId="28099503" w14:textId="77777777" w:rsidTr="00016479">
        <w:tc>
          <w:tcPr>
            <w:tcW w:w="704" w:type="dxa"/>
          </w:tcPr>
          <w:p w14:paraId="562A9AD3" w14:textId="77777777" w:rsidR="00D0357F" w:rsidRPr="004D6168" w:rsidRDefault="00D0357F" w:rsidP="00D0357F">
            <w:pPr>
              <w:rPr>
                <w:sz w:val="20"/>
                <w:szCs w:val="20"/>
              </w:rPr>
            </w:pPr>
            <w:r w:rsidRPr="004D6168">
              <w:rPr>
                <w:sz w:val="20"/>
                <w:szCs w:val="20"/>
              </w:rPr>
              <w:t>27</w:t>
            </w:r>
          </w:p>
        </w:tc>
        <w:tc>
          <w:tcPr>
            <w:tcW w:w="3544" w:type="dxa"/>
            <w:gridSpan w:val="3"/>
          </w:tcPr>
          <w:p w14:paraId="3B82734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Poznámka k miest</w:t>
            </w:r>
            <w:r>
              <w:rPr>
                <w:rFonts w:ascii="Roboto" w:hAnsi="Roboto" w:cs="Roboto"/>
                <w:b/>
                <w:bCs/>
                <w:color w:val="000000"/>
                <w:sz w:val="20"/>
                <w:szCs w:val="20"/>
              </w:rPr>
              <w:t>u realizácie č. 1</w:t>
            </w:r>
          </w:p>
        </w:tc>
        <w:tc>
          <w:tcPr>
            <w:tcW w:w="4814" w:type="dxa"/>
            <w:gridSpan w:val="2"/>
          </w:tcPr>
          <w:p w14:paraId="168C8651" w14:textId="77777777" w:rsidR="00D0357F" w:rsidRPr="004D6168" w:rsidRDefault="00D0357F" w:rsidP="00D0357F">
            <w:pPr>
              <w:rPr>
                <w:sz w:val="20"/>
                <w:szCs w:val="20"/>
              </w:rPr>
            </w:pPr>
            <w:r>
              <w:rPr>
                <w:sz w:val="18"/>
                <w:szCs w:val="18"/>
              </w:rPr>
              <w:t>Automaticky vyplnené</w:t>
            </w:r>
          </w:p>
        </w:tc>
      </w:tr>
      <w:tr w:rsidR="00D0357F" w14:paraId="14E85FBE" w14:textId="77777777" w:rsidTr="00016479">
        <w:tc>
          <w:tcPr>
            <w:tcW w:w="9062" w:type="dxa"/>
            <w:gridSpan w:val="6"/>
          </w:tcPr>
          <w:p w14:paraId="12A667CA"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2.B</w:t>
            </w:r>
            <w:r w:rsidRPr="00313510">
              <w:rPr>
                <w:rFonts w:ascii="Roboto" w:hAnsi="Roboto"/>
              </w:rPr>
              <w:t xml:space="preserve"> </w:t>
            </w:r>
            <w:r>
              <w:rPr>
                <w:rFonts w:ascii="Roboto" w:hAnsi="Roboto" w:cs="Roboto"/>
                <w:b/>
                <w:bCs/>
                <w:color w:val="0064A3"/>
                <w:sz w:val="42"/>
                <w:szCs w:val="42"/>
              </w:rPr>
              <w:t>Miesto realizácie projektu mimo oprávneného územia OP</w:t>
            </w:r>
          </w:p>
        </w:tc>
      </w:tr>
      <w:tr w:rsidR="00D0357F" w:rsidRPr="004D6168" w14:paraId="4F2D1416" w14:textId="77777777" w:rsidTr="00016479">
        <w:tc>
          <w:tcPr>
            <w:tcW w:w="704" w:type="dxa"/>
          </w:tcPr>
          <w:p w14:paraId="31ADA7B5" w14:textId="77777777" w:rsidR="00D0357F" w:rsidRPr="004D6168" w:rsidRDefault="00D0357F" w:rsidP="00D0357F">
            <w:pPr>
              <w:rPr>
                <w:sz w:val="20"/>
                <w:szCs w:val="20"/>
              </w:rPr>
            </w:pPr>
            <w:r w:rsidRPr="004D6168">
              <w:rPr>
                <w:sz w:val="20"/>
                <w:szCs w:val="20"/>
              </w:rPr>
              <w:t>28</w:t>
            </w:r>
          </w:p>
        </w:tc>
        <w:tc>
          <w:tcPr>
            <w:tcW w:w="3544" w:type="dxa"/>
            <w:gridSpan w:val="3"/>
          </w:tcPr>
          <w:p w14:paraId="6E07A09F" w14:textId="77777777" w:rsidR="00D0357F" w:rsidRPr="004D6168" w:rsidRDefault="00D0357F" w:rsidP="00D0357F">
            <w:pPr>
              <w:widowControl w:val="0"/>
              <w:autoSpaceDE w:val="0"/>
              <w:autoSpaceDN w:val="0"/>
              <w:adjustRightInd w:val="0"/>
              <w:rPr>
                <w:rFonts w:ascii="Roboto" w:hAnsi="Roboto"/>
                <w:sz w:val="20"/>
                <w:szCs w:val="20"/>
              </w:rPr>
            </w:pPr>
            <w:proofErr w:type="spellStart"/>
            <w:r w:rsidRPr="004D6168">
              <w:rPr>
                <w:rFonts w:ascii="Roboto" w:hAnsi="Roboto" w:cs="Roboto"/>
                <w:b/>
                <w:bCs/>
                <w:color w:val="000000"/>
                <w:sz w:val="20"/>
                <w:szCs w:val="20"/>
              </w:rPr>
              <w:t>P.č</w:t>
            </w:r>
            <w:proofErr w:type="spellEnd"/>
            <w:r w:rsidRPr="004D6168">
              <w:rPr>
                <w:rFonts w:ascii="Roboto" w:hAnsi="Roboto" w:cs="Roboto"/>
                <w:b/>
                <w:bCs/>
                <w:color w:val="000000"/>
                <w:sz w:val="20"/>
                <w:szCs w:val="20"/>
              </w:rPr>
              <w:t>.</w:t>
            </w:r>
          </w:p>
        </w:tc>
        <w:tc>
          <w:tcPr>
            <w:tcW w:w="4814" w:type="dxa"/>
            <w:gridSpan w:val="2"/>
          </w:tcPr>
          <w:p w14:paraId="35A9D3BF" w14:textId="77777777" w:rsidR="00D0357F" w:rsidRPr="004D6168" w:rsidRDefault="00D0357F" w:rsidP="00D0357F">
            <w:pPr>
              <w:rPr>
                <w:sz w:val="20"/>
                <w:szCs w:val="20"/>
              </w:rPr>
            </w:pPr>
            <w:r>
              <w:rPr>
                <w:sz w:val="18"/>
                <w:szCs w:val="18"/>
              </w:rPr>
              <w:t>Automaticky vyplnené</w:t>
            </w:r>
          </w:p>
        </w:tc>
      </w:tr>
      <w:tr w:rsidR="00D0357F" w:rsidRPr="004D6168" w14:paraId="4E9AAA46" w14:textId="77777777" w:rsidTr="00016479">
        <w:tc>
          <w:tcPr>
            <w:tcW w:w="704" w:type="dxa"/>
          </w:tcPr>
          <w:p w14:paraId="0F6877B2" w14:textId="77777777" w:rsidR="00D0357F" w:rsidRPr="004D6168" w:rsidRDefault="00D0357F" w:rsidP="00D0357F">
            <w:pPr>
              <w:rPr>
                <w:sz w:val="20"/>
                <w:szCs w:val="20"/>
              </w:rPr>
            </w:pPr>
            <w:r w:rsidRPr="004D6168">
              <w:rPr>
                <w:sz w:val="20"/>
                <w:szCs w:val="20"/>
              </w:rPr>
              <w:t>29</w:t>
            </w:r>
          </w:p>
        </w:tc>
        <w:tc>
          <w:tcPr>
            <w:tcW w:w="3544" w:type="dxa"/>
            <w:gridSpan w:val="3"/>
          </w:tcPr>
          <w:p w14:paraId="35C4AA2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Štát</w:t>
            </w:r>
          </w:p>
        </w:tc>
        <w:tc>
          <w:tcPr>
            <w:tcW w:w="4814" w:type="dxa"/>
            <w:gridSpan w:val="2"/>
          </w:tcPr>
          <w:p w14:paraId="54BF6BE2" w14:textId="77777777" w:rsidR="00D0357F" w:rsidRPr="004D6168" w:rsidRDefault="00D0357F" w:rsidP="00D0357F">
            <w:pPr>
              <w:rPr>
                <w:sz w:val="20"/>
                <w:szCs w:val="20"/>
              </w:rPr>
            </w:pPr>
            <w:r>
              <w:rPr>
                <w:sz w:val="18"/>
                <w:szCs w:val="18"/>
              </w:rPr>
              <w:t>Automaticky vyplnené</w:t>
            </w:r>
          </w:p>
        </w:tc>
      </w:tr>
      <w:tr w:rsidR="00D0357F" w:rsidRPr="004D6168" w14:paraId="1BFD8DA8" w14:textId="77777777" w:rsidTr="00016479">
        <w:tc>
          <w:tcPr>
            <w:tcW w:w="704" w:type="dxa"/>
          </w:tcPr>
          <w:p w14:paraId="1E830BDC" w14:textId="77777777" w:rsidR="00D0357F" w:rsidRPr="004D6168" w:rsidRDefault="00D0357F" w:rsidP="00D0357F">
            <w:pPr>
              <w:rPr>
                <w:sz w:val="20"/>
                <w:szCs w:val="20"/>
              </w:rPr>
            </w:pPr>
            <w:r w:rsidRPr="004D6168">
              <w:rPr>
                <w:sz w:val="20"/>
                <w:szCs w:val="20"/>
              </w:rPr>
              <w:t>30</w:t>
            </w:r>
          </w:p>
        </w:tc>
        <w:tc>
          <w:tcPr>
            <w:tcW w:w="3544" w:type="dxa"/>
            <w:gridSpan w:val="3"/>
          </w:tcPr>
          <w:p w14:paraId="246AB4E4" w14:textId="77777777" w:rsidR="00D0357F" w:rsidRPr="004D6168" w:rsidRDefault="00D0357F" w:rsidP="00D0357F">
            <w:pPr>
              <w:rPr>
                <w:sz w:val="20"/>
                <w:szCs w:val="20"/>
              </w:rPr>
            </w:pPr>
            <w:r w:rsidRPr="004D6168">
              <w:rPr>
                <w:rFonts w:ascii="Roboto" w:hAnsi="Roboto" w:cs="Roboto"/>
                <w:b/>
                <w:bCs/>
                <w:color w:val="000000"/>
                <w:sz w:val="20"/>
                <w:szCs w:val="20"/>
              </w:rPr>
              <w:t>Kategória regiónu</w:t>
            </w:r>
          </w:p>
        </w:tc>
        <w:tc>
          <w:tcPr>
            <w:tcW w:w="4814" w:type="dxa"/>
            <w:gridSpan w:val="2"/>
          </w:tcPr>
          <w:p w14:paraId="2CAA4A9F" w14:textId="77777777" w:rsidR="00D0357F" w:rsidRPr="004D6168" w:rsidRDefault="00D0357F" w:rsidP="00D0357F">
            <w:pPr>
              <w:rPr>
                <w:sz w:val="20"/>
                <w:szCs w:val="20"/>
              </w:rPr>
            </w:pPr>
            <w:r>
              <w:rPr>
                <w:sz w:val="18"/>
                <w:szCs w:val="18"/>
              </w:rPr>
              <w:t>Automaticky vyplnené</w:t>
            </w:r>
          </w:p>
        </w:tc>
      </w:tr>
      <w:tr w:rsidR="00D0357F" w:rsidRPr="004D6168" w14:paraId="0307A1FC" w14:textId="77777777" w:rsidTr="00016479">
        <w:tc>
          <w:tcPr>
            <w:tcW w:w="704" w:type="dxa"/>
          </w:tcPr>
          <w:p w14:paraId="69301BFA" w14:textId="77777777" w:rsidR="00D0357F" w:rsidRPr="004D6168" w:rsidRDefault="00D0357F" w:rsidP="00D0357F">
            <w:pPr>
              <w:rPr>
                <w:sz w:val="20"/>
                <w:szCs w:val="20"/>
              </w:rPr>
            </w:pPr>
            <w:r w:rsidRPr="004D6168">
              <w:rPr>
                <w:sz w:val="20"/>
                <w:szCs w:val="20"/>
              </w:rPr>
              <w:t>31</w:t>
            </w:r>
          </w:p>
        </w:tc>
        <w:tc>
          <w:tcPr>
            <w:tcW w:w="3544" w:type="dxa"/>
            <w:gridSpan w:val="3"/>
          </w:tcPr>
          <w:p w14:paraId="75AE3D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Región (NUTS II)</w:t>
            </w:r>
          </w:p>
        </w:tc>
        <w:tc>
          <w:tcPr>
            <w:tcW w:w="4814" w:type="dxa"/>
            <w:gridSpan w:val="2"/>
          </w:tcPr>
          <w:p w14:paraId="387F3456" w14:textId="77777777" w:rsidR="00D0357F" w:rsidRPr="004D6168" w:rsidRDefault="00D0357F" w:rsidP="00D0357F">
            <w:pPr>
              <w:rPr>
                <w:sz w:val="20"/>
                <w:szCs w:val="20"/>
              </w:rPr>
            </w:pPr>
            <w:r>
              <w:rPr>
                <w:sz w:val="18"/>
                <w:szCs w:val="18"/>
              </w:rPr>
              <w:t>Automaticky vyplnené</w:t>
            </w:r>
          </w:p>
        </w:tc>
      </w:tr>
      <w:tr w:rsidR="00D0357F" w:rsidRPr="004D6168" w14:paraId="237AD492" w14:textId="77777777" w:rsidTr="00016479">
        <w:tc>
          <w:tcPr>
            <w:tcW w:w="704" w:type="dxa"/>
          </w:tcPr>
          <w:p w14:paraId="56DDF2BF" w14:textId="77777777" w:rsidR="00D0357F" w:rsidRPr="004D6168" w:rsidRDefault="00D0357F" w:rsidP="00D0357F">
            <w:pPr>
              <w:rPr>
                <w:sz w:val="20"/>
                <w:szCs w:val="20"/>
              </w:rPr>
            </w:pPr>
            <w:r w:rsidRPr="004D6168">
              <w:rPr>
                <w:sz w:val="20"/>
                <w:szCs w:val="20"/>
              </w:rPr>
              <w:t>32</w:t>
            </w:r>
          </w:p>
        </w:tc>
        <w:tc>
          <w:tcPr>
            <w:tcW w:w="3544" w:type="dxa"/>
            <w:gridSpan w:val="3"/>
          </w:tcPr>
          <w:p w14:paraId="1BB67E0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Vyšší územný celok (NUTS III)</w:t>
            </w:r>
          </w:p>
        </w:tc>
        <w:tc>
          <w:tcPr>
            <w:tcW w:w="4814" w:type="dxa"/>
            <w:gridSpan w:val="2"/>
          </w:tcPr>
          <w:p w14:paraId="430EA272" w14:textId="77777777" w:rsidR="00D0357F" w:rsidRPr="004D6168" w:rsidRDefault="00D0357F" w:rsidP="00D0357F">
            <w:pPr>
              <w:rPr>
                <w:sz w:val="20"/>
                <w:szCs w:val="20"/>
              </w:rPr>
            </w:pPr>
            <w:r>
              <w:rPr>
                <w:sz w:val="18"/>
                <w:szCs w:val="18"/>
              </w:rPr>
              <w:t>Automaticky vyplnené</w:t>
            </w:r>
          </w:p>
        </w:tc>
      </w:tr>
      <w:tr w:rsidR="00D0357F" w:rsidRPr="004D6168" w14:paraId="480ACC7B" w14:textId="77777777" w:rsidTr="00016479">
        <w:tc>
          <w:tcPr>
            <w:tcW w:w="704" w:type="dxa"/>
          </w:tcPr>
          <w:p w14:paraId="3A39A0C2" w14:textId="77777777" w:rsidR="00D0357F" w:rsidRPr="004D6168" w:rsidRDefault="00D0357F" w:rsidP="00D0357F">
            <w:pPr>
              <w:rPr>
                <w:sz w:val="20"/>
                <w:szCs w:val="20"/>
              </w:rPr>
            </w:pPr>
            <w:r w:rsidRPr="004D6168">
              <w:rPr>
                <w:sz w:val="20"/>
                <w:szCs w:val="20"/>
              </w:rPr>
              <w:t>33</w:t>
            </w:r>
          </w:p>
        </w:tc>
        <w:tc>
          <w:tcPr>
            <w:tcW w:w="3544" w:type="dxa"/>
            <w:gridSpan w:val="3"/>
          </w:tcPr>
          <w:p w14:paraId="4FD9036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Okres (NUTS IV)</w:t>
            </w:r>
          </w:p>
        </w:tc>
        <w:tc>
          <w:tcPr>
            <w:tcW w:w="4814" w:type="dxa"/>
            <w:gridSpan w:val="2"/>
          </w:tcPr>
          <w:p w14:paraId="5364407D" w14:textId="77777777" w:rsidR="00D0357F" w:rsidRPr="004D6168" w:rsidRDefault="00D0357F" w:rsidP="00D0357F">
            <w:pPr>
              <w:rPr>
                <w:sz w:val="20"/>
                <w:szCs w:val="20"/>
              </w:rPr>
            </w:pPr>
            <w:r>
              <w:rPr>
                <w:sz w:val="18"/>
                <w:szCs w:val="18"/>
              </w:rPr>
              <w:t>Automaticky vyplnené</w:t>
            </w:r>
          </w:p>
        </w:tc>
      </w:tr>
      <w:tr w:rsidR="00D0357F" w:rsidRPr="004D6168" w14:paraId="0D76B9C7" w14:textId="77777777" w:rsidTr="00016479">
        <w:tc>
          <w:tcPr>
            <w:tcW w:w="704" w:type="dxa"/>
          </w:tcPr>
          <w:p w14:paraId="6153790D" w14:textId="77777777" w:rsidR="00D0357F" w:rsidRPr="004D6168" w:rsidRDefault="00D0357F" w:rsidP="00D0357F">
            <w:pPr>
              <w:rPr>
                <w:sz w:val="20"/>
                <w:szCs w:val="20"/>
              </w:rPr>
            </w:pPr>
            <w:r w:rsidRPr="004D6168">
              <w:rPr>
                <w:sz w:val="20"/>
                <w:szCs w:val="20"/>
              </w:rPr>
              <w:t>34</w:t>
            </w:r>
          </w:p>
        </w:tc>
        <w:tc>
          <w:tcPr>
            <w:tcW w:w="3544" w:type="dxa"/>
            <w:gridSpan w:val="3"/>
          </w:tcPr>
          <w:p w14:paraId="5A57D6E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Obec</w:t>
            </w:r>
          </w:p>
        </w:tc>
        <w:tc>
          <w:tcPr>
            <w:tcW w:w="4814" w:type="dxa"/>
            <w:gridSpan w:val="2"/>
          </w:tcPr>
          <w:p w14:paraId="76DCBE20" w14:textId="77777777" w:rsidR="00D0357F" w:rsidRPr="004D6168" w:rsidRDefault="00D0357F" w:rsidP="00D0357F">
            <w:pPr>
              <w:rPr>
                <w:sz w:val="20"/>
                <w:szCs w:val="20"/>
              </w:rPr>
            </w:pPr>
            <w:r>
              <w:rPr>
                <w:sz w:val="18"/>
                <w:szCs w:val="18"/>
              </w:rPr>
              <w:t>Automaticky vyplnené</w:t>
            </w:r>
          </w:p>
        </w:tc>
      </w:tr>
      <w:tr w:rsidR="00D0357F" w:rsidRPr="004D6168" w14:paraId="282C7BBC" w14:textId="77777777" w:rsidTr="00016479">
        <w:tc>
          <w:tcPr>
            <w:tcW w:w="704" w:type="dxa"/>
          </w:tcPr>
          <w:p w14:paraId="1EC1CD5A" w14:textId="77777777" w:rsidR="00D0357F" w:rsidRPr="004D6168" w:rsidRDefault="00D0357F" w:rsidP="00D0357F">
            <w:pPr>
              <w:rPr>
                <w:sz w:val="20"/>
                <w:szCs w:val="20"/>
              </w:rPr>
            </w:pPr>
            <w:r w:rsidRPr="004D6168">
              <w:rPr>
                <w:sz w:val="20"/>
                <w:szCs w:val="20"/>
              </w:rPr>
              <w:t>35</w:t>
            </w:r>
          </w:p>
        </w:tc>
        <w:tc>
          <w:tcPr>
            <w:tcW w:w="3544" w:type="dxa"/>
            <w:gridSpan w:val="3"/>
          </w:tcPr>
          <w:p w14:paraId="0BEFC92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w:t>
            </w:r>
            <w:r>
              <w:rPr>
                <w:rFonts w:ascii="Roboto" w:hAnsi="Roboto" w:cs="Roboto"/>
                <w:b/>
                <w:bCs/>
                <w:color w:val="000000"/>
                <w:sz w:val="20"/>
                <w:szCs w:val="20"/>
              </w:rPr>
              <w:t>známka k miestu realizácie č. 1</w:t>
            </w:r>
          </w:p>
        </w:tc>
        <w:tc>
          <w:tcPr>
            <w:tcW w:w="4814" w:type="dxa"/>
            <w:gridSpan w:val="2"/>
          </w:tcPr>
          <w:p w14:paraId="09053770" w14:textId="77777777" w:rsidR="00D0357F" w:rsidRPr="004D6168" w:rsidRDefault="00D0357F" w:rsidP="00D0357F">
            <w:pPr>
              <w:rPr>
                <w:sz w:val="20"/>
                <w:szCs w:val="20"/>
              </w:rPr>
            </w:pPr>
            <w:r>
              <w:rPr>
                <w:sz w:val="18"/>
                <w:szCs w:val="18"/>
              </w:rPr>
              <w:t>Automaticky vyplnené</w:t>
            </w:r>
          </w:p>
        </w:tc>
      </w:tr>
      <w:tr w:rsidR="00D0357F" w14:paraId="54F17BCA" w14:textId="77777777" w:rsidTr="00016479">
        <w:tc>
          <w:tcPr>
            <w:tcW w:w="9062" w:type="dxa"/>
            <w:gridSpan w:val="6"/>
          </w:tcPr>
          <w:p w14:paraId="4D93B00A" w14:textId="77777777" w:rsidR="00D0357F" w:rsidRDefault="00D0357F" w:rsidP="00D0357F">
            <w:pPr>
              <w:widowControl w:val="0"/>
              <w:autoSpaceDE w:val="0"/>
              <w:autoSpaceDN w:val="0"/>
              <w:adjustRightInd w:val="0"/>
            </w:pPr>
            <w:r>
              <w:rPr>
                <w:rFonts w:ascii="Roboto" w:hAnsi="Roboto" w:cs="Roboto"/>
                <w:b/>
                <w:bCs/>
                <w:color w:val="0064A3"/>
                <w:sz w:val="42"/>
                <w:szCs w:val="42"/>
              </w:rPr>
              <w:t>3. Príspevok k horizontálnym princípom</w:t>
            </w:r>
          </w:p>
          <w:p w14:paraId="35D55A2F" w14:textId="77777777" w:rsidR="00D0357F" w:rsidRPr="00313510" w:rsidRDefault="00D0357F" w:rsidP="00D0357F">
            <w:pPr>
              <w:rPr>
                <w:rFonts w:ascii="Roboto" w:hAnsi="Roboto"/>
              </w:rPr>
            </w:pPr>
            <w:r w:rsidRPr="00D5119B">
              <w:rPr>
                <w:sz w:val="18"/>
                <w:szCs w:val="18"/>
              </w:rPr>
              <w:t>Vypĺňa sa len v prípade relevantnosti.</w:t>
            </w:r>
          </w:p>
        </w:tc>
      </w:tr>
      <w:tr w:rsidR="00D0357F" w:rsidRPr="004D6168" w14:paraId="10181E2A" w14:textId="77777777" w:rsidTr="00016479">
        <w:tc>
          <w:tcPr>
            <w:tcW w:w="704" w:type="dxa"/>
          </w:tcPr>
          <w:p w14:paraId="4F26CF7F" w14:textId="77777777" w:rsidR="00D0357F" w:rsidRPr="004D6168" w:rsidRDefault="00D0357F" w:rsidP="00D0357F">
            <w:pPr>
              <w:rPr>
                <w:sz w:val="20"/>
                <w:szCs w:val="20"/>
              </w:rPr>
            </w:pPr>
            <w:r w:rsidRPr="004D6168">
              <w:rPr>
                <w:sz w:val="20"/>
                <w:szCs w:val="20"/>
              </w:rPr>
              <w:t>36</w:t>
            </w:r>
          </w:p>
        </w:tc>
        <w:tc>
          <w:tcPr>
            <w:tcW w:w="3544" w:type="dxa"/>
            <w:gridSpan w:val="3"/>
          </w:tcPr>
          <w:p w14:paraId="1EF3102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Opatrenia a aktivity prijaté </w:t>
            </w:r>
            <w:r>
              <w:rPr>
                <w:rFonts w:ascii="Roboto" w:hAnsi="Roboto" w:cs="Roboto"/>
                <w:b/>
                <w:bCs/>
                <w:color w:val="000000"/>
                <w:sz w:val="20"/>
                <w:szCs w:val="20"/>
              </w:rPr>
              <w:t>na podporu udržateľného rozvoja</w:t>
            </w:r>
          </w:p>
        </w:tc>
        <w:tc>
          <w:tcPr>
            <w:tcW w:w="4814" w:type="dxa"/>
            <w:gridSpan w:val="2"/>
          </w:tcPr>
          <w:p w14:paraId="6DC094C4" w14:textId="77777777" w:rsidR="00D0357F" w:rsidRPr="00D5119B" w:rsidRDefault="00D0357F" w:rsidP="00D0357F">
            <w:pPr>
              <w:rPr>
                <w:sz w:val="18"/>
                <w:szCs w:val="18"/>
              </w:rPr>
            </w:pPr>
            <w:r w:rsidRPr="00D5119B">
              <w:rPr>
                <w:sz w:val="18"/>
                <w:szCs w:val="18"/>
              </w:rPr>
              <w:t>Vypĺňa prijímateľ - Prijímateľ definuje konkrétne opatrenia a aktivity a ich príspevok k dosiahnutiu vybraných cieľov HP UR, v zmysle cieľov</w:t>
            </w:r>
            <w:r>
              <w:rPr>
                <w:sz w:val="18"/>
                <w:szCs w:val="18"/>
              </w:rPr>
              <w:t>,</w:t>
            </w:r>
            <w:r w:rsidRPr="00D5119B">
              <w:rPr>
                <w:sz w:val="18"/>
                <w:szCs w:val="18"/>
              </w:rPr>
              <w:t xml:space="preserve"> ktoré si vybral v časti 5 ŽoNFP (max. 1500 znakov)</w:t>
            </w:r>
          </w:p>
        </w:tc>
      </w:tr>
      <w:tr w:rsidR="00D0357F" w:rsidRPr="004D6168" w14:paraId="0E997AFB" w14:textId="77777777" w:rsidTr="00016479">
        <w:tc>
          <w:tcPr>
            <w:tcW w:w="704" w:type="dxa"/>
          </w:tcPr>
          <w:p w14:paraId="0849E796" w14:textId="77777777" w:rsidR="00D0357F" w:rsidRPr="004D6168" w:rsidRDefault="00D0357F" w:rsidP="00D0357F">
            <w:pPr>
              <w:rPr>
                <w:sz w:val="20"/>
                <w:szCs w:val="20"/>
              </w:rPr>
            </w:pPr>
            <w:r w:rsidRPr="004D6168">
              <w:rPr>
                <w:sz w:val="20"/>
                <w:szCs w:val="20"/>
              </w:rPr>
              <w:t>37</w:t>
            </w:r>
          </w:p>
        </w:tc>
        <w:tc>
          <w:tcPr>
            <w:tcW w:w="3544" w:type="dxa"/>
            <w:gridSpan w:val="3"/>
          </w:tcPr>
          <w:p w14:paraId="16460D0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w:t>
            </w:r>
            <w:r>
              <w:rPr>
                <w:rFonts w:ascii="Roboto" w:hAnsi="Roboto" w:cs="Roboto"/>
                <w:b/>
                <w:bCs/>
                <w:color w:val="000000"/>
                <w:sz w:val="20"/>
                <w:szCs w:val="20"/>
              </w:rPr>
              <w:t xml:space="preserve"> v oblasti udržateľného rozvoja</w:t>
            </w:r>
          </w:p>
        </w:tc>
        <w:tc>
          <w:tcPr>
            <w:tcW w:w="4814" w:type="dxa"/>
            <w:gridSpan w:val="2"/>
          </w:tcPr>
          <w:p w14:paraId="186FA855" w14:textId="77777777" w:rsidR="00D0357F" w:rsidRPr="00D5119B" w:rsidRDefault="00D0357F" w:rsidP="00D0357F">
            <w:pPr>
              <w:rPr>
                <w:sz w:val="18"/>
                <w:szCs w:val="18"/>
              </w:rPr>
            </w:pPr>
            <w:r w:rsidRPr="00D5119B">
              <w:rPr>
                <w:sz w:val="18"/>
                <w:szCs w:val="18"/>
              </w:rPr>
              <w:t>Vypĺňa prijímateľ</w:t>
            </w:r>
          </w:p>
        </w:tc>
      </w:tr>
      <w:tr w:rsidR="00D0357F" w:rsidRPr="004D6168" w14:paraId="73E99FE7" w14:textId="77777777" w:rsidTr="00016479">
        <w:tc>
          <w:tcPr>
            <w:tcW w:w="704" w:type="dxa"/>
          </w:tcPr>
          <w:p w14:paraId="310FA835" w14:textId="77777777" w:rsidR="00D0357F" w:rsidRPr="004D6168" w:rsidRDefault="00D0357F" w:rsidP="00D0357F">
            <w:pPr>
              <w:rPr>
                <w:sz w:val="20"/>
                <w:szCs w:val="20"/>
              </w:rPr>
            </w:pPr>
            <w:r w:rsidRPr="004D6168">
              <w:rPr>
                <w:sz w:val="20"/>
                <w:szCs w:val="20"/>
              </w:rPr>
              <w:t>38</w:t>
            </w:r>
          </w:p>
        </w:tc>
        <w:tc>
          <w:tcPr>
            <w:tcW w:w="3544" w:type="dxa"/>
            <w:gridSpan w:val="3"/>
          </w:tcPr>
          <w:p w14:paraId="40B4B57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 n</w:t>
            </w:r>
            <w:r>
              <w:rPr>
                <w:rFonts w:ascii="Roboto" w:hAnsi="Roboto" w:cs="Roboto"/>
                <w:b/>
                <w:bCs/>
                <w:color w:val="000000"/>
                <w:sz w:val="20"/>
                <w:szCs w:val="20"/>
              </w:rPr>
              <w:t>a podporu rovnosti mužov a žien</w:t>
            </w:r>
          </w:p>
        </w:tc>
        <w:tc>
          <w:tcPr>
            <w:tcW w:w="4814" w:type="dxa"/>
            <w:gridSpan w:val="2"/>
          </w:tcPr>
          <w:p w14:paraId="6FA3A479" w14:textId="77777777" w:rsidR="00D0357F" w:rsidRPr="00D5119B" w:rsidRDefault="00D0357F" w:rsidP="00D0357F">
            <w:pPr>
              <w:rPr>
                <w:sz w:val="18"/>
                <w:szCs w:val="18"/>
              </w:rPr>
            </w:pPr>
            <w:r w:rsidRPr="00D5119B">
              <w:rPr>
                <w:sz w:val="18"/>
                <w:szCs w:val="18"/>
              </w:rPr>
              <w:t>Vypĺňa prijímateľ</w:t>
            </w:r>
          </w:p>
        </w:tc>
      </w:tr>
      <w:tr w:rsidR="00D0357F" w:rsidRPr="004D6168" w14:paraId="4051B2E0" w14:textId="77777777" w:rsidTr="00016479">
        <w:tc>
          <w:tcPr>
            <w:tcW w:w="704" w:type="dxa"/>
          </w:tcPr>
          <w:p w14:paraId="64A85B20" w14:textId="77777777" w:rsidR="00D0357F" w:rsidRPr="004D6168" w:rsidRDefault="00D0357F" w:rsidP="00D0357F">
            <w:pPr>
              <w:rPr>
                <w:sz w:val="20"/>
                <w:szCs w:val="20"/>
              </w:rPr>
            </w:pPr>
            <w:r w:rsidRPr="004D6168">
              <w:rPr>
                <w:sz w:val="20"/>
                <w:szCs w:val="20"/>
              </w:rPr>
              <w:t>39</w:t>
            </w:r>
          </w:p>
        </w:tc>
        <w:tc>
          <w:tcPr>
            <w:tcW w:w="3544" w:type="dxa"/>
            <w:gridSpan w:val="3"/>
          </w:tcPr>
          <w:p w14:paraId="29BCBE5B"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Opatrenia a aktivity prijaté</w:t>
            </w:r>
            <w:r>
              <w:rPr>
                <w:rFonts w:ascii="Roboto" w:hAnsi="Roboto" w:cs="Roboto"/>
                <w:b/>
                <w:bCs/>
                <w:color w:val="000000"/>
                <w:sz w:val="20"/>
                <w:szCs w:val="20"/>
              </w:rPr>
              <w:t xml:space="preserve"> na predchádzanie diskriminácie</w:t>
            </w:r>
          </w:p>
        </w:tc>
        <w:tc>
          <w:tcPr>
            <w:tcW w:w="4814" w:type="dxa"/>
            <w:gridSpan w:val="2"/>
          </w:tcPr>
          <w:p w14:paraId="48DF79D5" w14:textId="77777777" w:rsidR="00D0357F" w:rsidRPr="00D5119B" w:rsidRDefault="00D0357F" w:rsidP="00D0357F">
            <w:pPr>
              <w:rPr>
                <w:sz w:val="18"/>
                <w:szCs w:val="18"/>
              </w:rPr>
            </w:pPr>
            <w:r w:rsidRPr="00D5119B">
              <w:rPr>
                <w:sz w:val="18"/>
                <w:szCs w:val="18"/>
              </w:rPr>
              <w:t>Vypĺňa prijímateľ</w:t>
            </w:r>
          </w:p>
        </w:tc>
      </w:tr>
      <w:tr w:rsidR="00D0357F" w:rsidRPr="004D6168" w14:paraId="1E676C68" w14:textId="77777777" w:rsidTr="00016479">
        <w:tc>
          <w:tcPr>
            <w:tcW w:w="704" w:type="dxa"/>
          </w:tcPr>
          <w:p w14:paraId="194814B1" w14:textId="77777777" w:rsidR="00D0357F" w:rsidRPr="004D6168" w:rsidRDefault="00D0357F" w:rsidP="00D0357F">
            <w:pPr>
              <w:rPr>
                <w:sz w:val="20"/>
                <w:szCs w:val="20"/>
              </w:rPr>
            </w:pPr>
            <w:r w:rsidRPr="004D6168">
              <w:rPr>
                <w:sz w:val="20"/>
                <w:szCs w:val="20"/>
              </w:rPr>
              <w:t>40</w:t>
            </w:r>
          </w:p>
        </w:tc>
        <w:tc>
          <w:tcPr>
            <w:tcW w:w="3544" w:type="dxa"/>
            <w:gridSpan w:val="3"/>
          </w:tcPr>
          <w:p w14:paraId="7D4E918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Konkrétne výsledky, ktoré boli dosiahnuté v oblasti podpory rovnosti</w:t>
            </w:r>
            <w:r>
              <w:rPr>
                <w:rFonts w:ascii="Roboto" w:hAnsi="Roboto" w:cs="Roboto"/>
                <w:b/>
                <w:bCs/>
                <w:color w:val="000000"/>
                <w:sz w:val="20"/>
                <w:szCs w:val="20"/>
              </w:rPr>
              <w:t xml:space="preserve"> mužov a žien a nediskriminácie</w:t>
            </w:r>
          </w:p>
        </w:tc>
        <w:tc>
          <w:tcPr>
            <w:tcW w:w="4814" w:type="dxa"/>
            <w:gridSpan w:val="2"/>
          </w:tcPr>
          <w:p w14:paraId="4A32EAD3" w14:textId="77777777" w:rsidR="00D0357F" w:rsidRPr="00D5119B" w:rsidRDefault="00D0357F" w:rsidP="00D0357F">
            <w:pPr>
              <w:rPr>
                <w:sz w:val="18"/>
                <w:szCs w:val="18"/>
              </w:rPr>
            </w:pPr>
            <w:r w:rsidRPr="00D5119B">
              <w:rPr>
                <w:sz w:val="18"/>
                <w:szCs w:val="18"/>
              </w:rPr>
              <w:t>Vypĺňa prijímateľ</w:t>
            </w:r>
          </w:p>
        </w:tc>
      </w:tr>
      <w:tr w:rsidR="00D0357F" w14:paraId="15B9E3BC" w14:textId="77777777" w:rsidTr="00016479">
        <w:tc>
          <w:tcPr>
            <w:tcW w:w="9062" w:type="dxa"/>
            <w:gridSpan w:val="6"/>
          </w:tcPr>
          <w:p w14:paraId="00B69DC3"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4. Hodnoty merateľných ukazovateľov za aktivity</w:t>
            </w:r>
          </w:p>
          <w:p w14:paraId="78CEFC5B" w14:textId="68FC9E47" w:rsidR="00D0357F" w:rsidRDefault="00D0357F" w:rsidP="00D0357F">
            <w:pPr>
              <w:widowControl w:val="0"/>
              <w:autoSpaceDE w:val="0"/>
              <w:autoSpaceDN w:val="0"/>
              <w:adjustRightInd w:val="0"/>
              <w:rPr>
                <w:sz w:val="18"/>
                <w:szCs w:val="18"/>
              </w:rPr>
            </w:pPr>
            <w:r>
              <w:rPr>
                <w:sz w:val="18"/>
                <w:szCs w:val="18"/>
              </w:rPr>
              <w:t xml:space="preserve">Sú uvedené </w:t>
            </w:r>
            <w:r w:rsidRPr="00D5119B">
              <w:rPr>
                <w:sz w:val="18"/>
                <w:szCs w:val="18"/>
              </w:rPr>
              <w:t>postupne všetky hlavné aktivity v zmysle zmluvy o</w:t>
            </w:r>
            <w:r w:rsidR="005C6303">
              <w:rPr>
                <w:sz w:val="18"/>
                <w:szCs w:val="18"/>
              </w:rPr>
              <w:t xml:space="preserve"> NFP</w:t>
            </w:r>
            <w:r>
              <w:rPr>
                <w:sz w:val="18"/>
                <w:szCs w:val="18"/>
              </w:rPr>
              <w:t xml:space="preserve">. </w:t>
            </w:r>
            <w:r w:rsidRPr="00D5119B">
              <w:rPr>
                <w:sz w:val="18"/>
                <w:szCs w:val="18"/>
              </w:rPr>
              <w:t xml:space="preserve">V prípade, ak aktivita prispieva k napĺňaniu </w:t>
            </w:r>
            <w:r w:rsidRPr="00D5119B">
              <w:rPr>
                <w:sz w:val="18"/>
                <w:szCs w:val="18"/>
              </w:rPr>
              <w:lastRenderedPageBreak/>
              <w:t>viacerých merateľných ukazovateľov</w:t>
            </w:r>
            <w:r>
              <w:rPr>
                <w:sz w:val="18"/>
                <w:szCs w:val="18"/>
              </w:rPr>
              <w:t>,</w:t>
            </w:r>
            <w:r w:rsidRPr="00D5119B">
              <w:rPr>
                <w:sz w:val="18"/>
                <w:szCs w:val="18"/>
              </w:rPr>
              <w:t xml:space="preserve"> uvedie sa viackrát tá istá aktivita.</w:t>
            </w:r>
            <w:r>
              <w:rPr>
                <w:sz w:val="18"/>
                <w:szCs w:val="18"/>
              </w:rPr>
              <w:t xml:space="preserve"> </w:t>
            </w:r>
          </w:p>
          <w:p w14:paraId="37B429F1" w14:textId="77777777" w:rsidR="00D0357F" w:rsidRPr="008963BB" w:rsidRDefault="00D0357F" w:rsidP="00D0357F">
            <w:pPr>
              <w:widowControl w:val="0"/>
              <w:autoSpaceDE w:val="0"/>
              <w:autoSpaceDN w:val="0"/>
              <w:adjustRightInd w:val="0"/>
              <w:rPr>
                <w:rFonts w:ascii="Roboto" w:hAnsi="Roboto" w:cs="Roboto"/>
                <w:b/>
                <w:bCs/>
                <w:color w:val="0064A3"/>
                <w:sz w:val="42"/>
                <w:szCs w:val="42"/>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4CCFEA80" w14:textId="77777777" w:rsidTr="00016479">
        <w:tc>
          <w:tcPr>
            <w:tcW w:w="704" w:type="dxa"/>
          </w:tcPr>
          <w:p w14:paraId="17626D54" w14:textId="77777777" w:rsidR="00D0357F" w:rsidRPr="004D6168" w:rsidRDefault="00D0357F" w:rsidP="00D0357F">
            <w:pPr>
              <w:rPr>
                <w:sz w:val="20"/>
                <w:szCs w:val="20"/>
              </w:rPr>
            </w:pPr>
            <w:r w:rsidRPr="004D6168">
              <w:rPr>
                <w:sz w:val="20"/>
                <w:szCs w:val="20"/>
              </w:rPr>
              <w:lastRenderedPageBreak/>
              <w:t>41</w:t>
            </w:r>
          </w:p>
        </w:tc>
        <w:tc>
          <w:tcPr>
            <w:tcW w:w="3544" w:type="dxa"/>
            <w:gridSpan w:val="3"/>
          </w:tcPr>
          <w:p w14:paraId="3608F4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Aktivity projektu</w:t>
            </w:r>
          </w:p>
        </w:tc>
        <w:tc>
          <w:tcPr>
            <w:tcW w:w="4814" w:type="dxa"/>
            <w:gridSpan w:val="2"/>
          </w:tcPr>
          <w:p w14:paraId="109F5D6D"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7836B780" w14:textId="77777777" w:rsidTr="00016479">
        <w:tc>
          <w:tcPr>
            <w:tcW w:w="704" w:type="dxa"/>
          </w:tcPr>
          <w:p w14:paraId="5F640A6A" w14:textId="77777777" w:rsidR="00D0357F" w:rsidRPr="004D6168" w:rsidRDefault="00D0357F" w:rsidP="00D0357F">
            <w:pPr>
              <w:rPr>
                <w:sz w:val="20"/>
                <w:szCs w:val="20"/>
              </w:rPr>
            </w:pPr>
            <w:r w:rsidRPr="004D6168">
              <w:rPr>
                <w:sz w:val="20"/>
                <w:szCs w:val="20"/>
              </w:rPr>
              <w:t>42</w:t>
            </w:r>
          </w:p>
        </w:tc>
        <w:tc>
          <w:tcPr>
            <w:tcW w:w="3544" w:type="dxa"/>
            <w:gridSpan w:val="3"/>
          </w:tcPr>
          <w:p w14:paraId="1BF05D2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Realizácia mimo oprávneného územia OP</w:t>
            </w:r>
          </w:p>
        </w:tc>
        <w:tc>
          <w:tcPr>
            <w:tcW w:w="4814" w:type="dxa"/>
            <w:gridSpan w:val="2"/>
          </w:tcPr>
          <w:p w14:paraId="6F325012" w14:textId="77777777" w:rsidR="00D0357F" w:rsidRPr="00D5119B" w:rsidRDefault="00D0357F" w:rsidP="00D0357F">
            <w:pPr>
              <w:widowControl w:val="0"/>
              <w:autoSpaceDE w:val="0"/>
              <w:autoSpaceDN w:val="0"/>
              <w:adjustRightInd w:val="0"/>
              <w:rPr>
                <w:sz w:val="18"/>
                <w:szCs w:val="18"/>
              </w:rPr>
            </w:pPr>
            <w:r>
              <w:rPr>
                <w:sz w:val="18"/>
                <w:szCs w:val="18"/>
              </w:rPr>
              <w:t>Automaticky vyplnené</w:t>
            </w:r>
          </w:p>
        </w:tc>
      </w:tr>
      <w:tr w:rsidR="00D0357F" w:rsidRPr="004D6168" w14:paraId="6378468F" w14:textId="77777777" w:rsidTr="00016479">
        <w:tc>
          <w:tcPr>
            <w:tcW w:w="704" w:type="dxa"/>
          </w:tcPr>
          <w:p w14:paraId="662A982B" w14:textId="77777777" w:rsidR="00D0357F" w:rsidRPr="004D6168" w:rsidRDefault="00D0357F" w:rsidP="00D0357F">
            <w:pPr>
              <w:rPr>
                <w:sz w:val="20"/>
                <w:szCs w:val="20"/>
              </w:rPr>
            </w:pPr>
            <w:r w:rsidRPr="004D6168">
              <w:rPr>
                <w:sz w:val="20"/>
                <w:szCs w:val="20"/>
              </w:rPr>
              <w:t>43</w:t>
            </w:r>
          </w:p>
        </w:tc>
        <w:tc>
          <w:tcPr>
            <w:tcW w:w="3544" w:type="dxa"/>
            <w:gridSpan w:val="3"/>
          </w:tcPr>
          <w:p w14:paraId="0B1C8E6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618FC4A8" w14:textId="3E50F9A9"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edené sú</w:t>
            </w:r>
            <w:r w:rsidRPr="00D5119B">
              <w:rPr>
                <w:sz w:val="18"/>
                <w:szCs w:val="18"/>
              </w:rPr>
              <w:t xml:space="preserve"> kódy a názvy merateľných ukazovateľov vo vzťahu k daným hlavným aktivitám v zmysle zmluvy o</w:t>
            </w:r>
            <w:r w:rsidR="005C6303">
              <w:rPr>
                <w:sz w:val="18"/>
                <w:szCs w:val="18"/>
              </w:rPr>
              <w:t xml:space="preserve"> NFP</w:t>
            </w:r>
          </w:p>
        </w:tc>
      </w:tr>
      <w:tr w:rsidR="00D0357F" w:rsidRPr="004D6168" w14:paraId="728F5551" w14:textId="77777777" w:rsidTr="00016479">
        <w:tc>
          <w:tcPr>
            <w:tcW w:w="704" w:type="dxa"/>
          </w:tcPr>
          <w:p w14:paraId="1837BA83" w14:textId="77777777" w:rsidR="00D0357F" w:rsidRPr="004D6168" w:rsidRDefault="00D0357F" w:rsidP="00D0357F">
            <w:pPr>
              <w:rPr>
                <w:sz w:val="20"/>
                <w:szCs w:val="20"/>
              </w:rPr>
            </w:pPr>
            <w:r w:rsidRPr="004D6168">
              <w:rPr>
                <w:sz w:val="20"/>
                <w:szCs w:val="20"/>
              </w:rPr>
              <w:t>44</w:t>
            </w:r>
          </w:p>
        </w:tc>
        <w:tc>
          <w:tcPr>
            <w:tcW w:w="3544" w:type="dxa"/>
            <w:gridSpan w:val="3"/>
          </w:tcPr>
          <w:p w14:paraId="2CFAEF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 k HP</w:t>
            </w:r>
          </w:p>
        </w:tc>
        <w:tc>
          <w:tcPr>
            <w:tcW w:w="4814" w:type="dxa"/>
            <w:gridSpan w:val="2"/>
          </w:tcPr>
          <w:p w14:paraId="31D27997" w14:textId="4386A980"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relevancia merateľného ukazovateľa k horizontálnemu princípu v zmysle zmluvy o </w:t>
            </w:r>
            <w:r w:rsidR="005C6303">
              <w:rPr>
                <w:sz w:val="18"/>
                <w:szCs w:val="18"/>
              </w:rPr>
              <w:t>NFP</w:t>
            </w:r>
          </w:p>
        </w:tc>
      </w:tr>
      <w:tr w:rsidR="00D0357F" w:rsidRPr="004D6168" w14:paraId="1C06AEC9" w14:textId="77777777" w:rsidTr="00016479">
        <w:tc>
          <w:tcPr>
            <w:tcW w:w="704" w:type="dxa"/>
          </w:tcPr>
          <w:p w14:paraId="7FC8FEDB" w14:textId="77777777" w:rsidR="00D0357F" w:rsidRPr="004D6168" w:rsidRDefault="00D0357F" w:rsidP="00D0357F">
            <w:pPr>
              <w:rPr>
                <w:sz w:val="20"/>
                <w:szCs w:val="20"/>
              </w:rPr>
            </w:pPr>
            <w:r w:rsidRPr="004D6168">
              <w:rPr>
                <w:sz w:val="20"/>
                <w:szCs w:val="20"/>
              </w:rPr>
              <w:t>45</w:t>
            </w:r>
          </w:p>
        </w:tc>
        <w:tc>
          <w:tcPr>
            <w:tcW w:w="3544" w:type="dxa"/>
            <w:gridSpan w:val="3"/>
          </w:tcPr>
          <w:p w14:paraId="5CE610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010AF286" w14:textId="20217CED"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informácia, či ide o merateľný ukazovateľ s príznakom alebo bez príznaku v zmysle zmluvy o </w:t>
            </w:r>
            <w:r w:rsidR="005C6303">
              <w:rPr>
                <w:sz w:val="18"/>
                <w:szCs w:val="18"/>
              </w:rPr>
              <w:t>NFP</w:t>
            </w:r>
          </w:p>
        </w:tc>
      </w:tr>
      <w:tr w:rsidR="00D0357F" w:rsidRPr="004D6168" w14:paraId="416B0C08" w14:textId="77777777" w:rsidTr="00016479">
        <w:tc>
          <w:tcPr>
            <w:tcW w:w="704" w:type="dxa"/>
          </w:tcPr>
          <w:p w14:paraId="476C2006" w14:textId="77777777" w:rsidR="00D0357F" w:rsidRPr="004D6168" w:rsidRDefault="00D0357F" w:rsidP="00D0357F">
            <w:pPr>
              <w:rPr>
                <w:sz w:val="20"/>
                <w:szCs w:val="20"/>
              </w:rPr>
            </w:pPr>
            <w:r w:rsidRPr="004D6168">
              <w:rPr>
                <w:sz w:val="20"/>
                <w:szCs w:val="20"/>
              </w:rPr>
              <w:t>46</w:t>
            </w:r>
          </w:p>
        </w:tc>
        <w:tc>
          <w:tcPr>
            <w:tcW w:w="3544" w:type="dxa"/>
            <w:gridSpan w:val="3"/>
          </w:tcPr>
          <w:p w14:paraId="1A1564B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1C5195E" w14:textId="1DEBAA71" w:rsidR="00D0357F" w:rsidRPr="00D5119B" w:rsidRDefault="00D0357F" w:rsidP="005C6303">
            <w:pPr>
              <w:widowControl w:val="0"/>
              <w:autoSpaceDE w:val="0"/>
              <w:autoSpaceDN w:val="0"/>
              <w:adjustRightInd w:val="0"/>
              <w:rPr>
                <w:sz w:val="18"/>
                <w:szCs w:val="18"/>
              </w:rPr>
            </w:pPr>
            <w:r>
              <w:rPr>
                <w:sz w:val="18"/>
                <w:szCs w:val="18"/>
              </w:rPr>
              <w:t xml:space="preserve">Automaticky vyplnené - </w:t>
            </w:r>
            <w:r w:rsidRPr="00D5119B">
              <w:rPr>
                <w:sz w:val="18"/>
                <w:szCs w:val="18"/>
              </w:rPr>
              <w:t>Uv</w:t>
            </w:r>
            <w:r>
              <w:rPr>
                <w:sz w:val="18"/>
                <w:szCs w:val="18"/>
              </w:rPr>
              <w:t>edená je</w:t>
            </w:r>
            <w:r w:rsidRPr="00D5119B">
              <w:rPr>
                <w:sz w:val="18"/>
                <w:szCs w:val="18"/>
              </w:rPr>
              <w:t xml:space="preserve"> merná jednotka v zmysle zmluvy o </w:t>
            </w:r>
            <w:r w:rsidR="005C6303">
              <w:rPr>
                <w:sz w:val="18"/>
                <w:szCs w:val="18"/>
              </w:rPr>
              <w:t>NFP</w:t>
            </w:r>
          </w:p>
        </w:tc>
      </w:tr>
      <w:tr w:rsidR="00D0357F" w:rsidRPr="004D6168" w14:paraId="5CE440EF" w14:textId="77777777" w:rsidTr="00016479">
        <w:tc>
          <w:tcPr>
            <w:tcW w:w="704" w:type="dxa"/>
          </w:tcPr>
          <w:p w14:paraId="42B9636D" w14:textId="77777777" w:rsidR="00D0357F" w:rsidRPr="004D6168" w:rsidRDefault="00D0357F" w:rsidP="00D0357F">
            <w:pPr>
              <w:rPr>
                <w:sz w:val="20"/>
                <w:szCs w:val="20"/>
              </w:rPr>
            </w:pPr>
            <w:r w:rsidRPr="004D6168">
              <w:rPr>
                <w:sz w:val="20"/>
                <w:szCs w:val="20"/>
              </w:rPr>
              <w:t>47</w:t>
            </w:r>
          </w:p>
        </w:tc>
        <w:tc>
          <w:tcPr>
            <w:tcW w:w="3544" w:type="dxa"/>
            <w:gridSpan w:val="3"/>
          </w:tcPr>
          <w:p w14:paraId="5D2822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7B66F99" w14:textId="74F68079" w:rsidR="00D0357F" w:rsidRPr="00D5119B" w:rsidRDefault="00D0357F" w:rsidP="005C6303">
            <w:pPr>
              <w:widowControl w:val="0"/>
              <w:autoSpaceDE w:val="0"/>
              <w:autoSpaceDN w:val="0"/>
              <w:adjustRightInd w:val="0"/>
              <w:rPr>
                <w:sz w:val="18"/>
                <w:szCs w:val="18"/>
              </w:rPr>
            </w:pPr>
            <w:r>
              <w:rPr>
                <w:sz w:val="18"/>
                <w:szCs w:val="18"/>
              </w:rPr>
              <w:t xml:space="preserve">Automaticky vyplnené </w:t>
            </w:r>
            <w:r w:rsidRPr="00D5119B">
              <w:rPr>
                <w:sz w:val="18"/>
                <w:szCs w:val="18"/>
              </w:rPr>
              <w:t>- Uv</w:t>
            </w:r>
            <w:r>
              <w:rPr>
                <w:sz w:val="18"/>
                <w:szCs w:val="18"/>
              </w:rPr>
              <w:t>edený je</w:t>
            </w:r>
            <w:r w:rsidRPr="00D5119B">
              <w:rPr>
                <w:sz w:val="18"/>
                <w:szCs w:val="18"/>
              </w:rPr>
              <w:t xml:space="preserve"> plánovaný stav merateľného ukazovateľa v zmysle zmluvy o</w:t>
            </w:r>
            <w:r w:rsidR="005C6303">
              <w:rPr>
                <w:sz w:val="18"/>
                <w:szCs w:val="18"/>
              </w:rPr>
              <w:t> NFP</w:t>
            </w:r>
          </w:p>
        </w:tc>
      </w:tr>
      <w:tr w:rsidR="00D0357F" w:rsidRPr="004D6168" w14:paraId="7D572C2E" w14:textId="77777777" w:rsidTr="00016479">
        <w:tc>
          <w:tcPr>
            <w:tcW w:w="704" w:type="dxa"/>
          </w:tcPr>
          <w:p w14:paraId="3B9BF06F" w14:textId="77777777" w:rsidR="00D0357F" w:rsidRPr="004D6168" w:rsidRDefault="00D0357F" w:rsidP="00D0357F">
            <w:pPr>
              <w:rPr>
                <w:sz w:val="20"/>
                <w:szCs w:val="20"/>
              </w:rPr>
            </w:pPr>
            <w:r w:rsidRPr="004D6168">
              <w:rPr>
                <w:sz w:val="20"/>
                <w:szCs w:val="20"/>
              </w:rPr>
              <w:t>48</w:t>
            </w:r>
          </w:p>
        </w:tc>
        <w:tc>
          <w:tcPr>
            <w:tcW w:w="1418" w:type="dxa"/>
            <w:vMerge w:val="restart"/>
          </w:tcPr>
          <w:p w14:paraId="6863A3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tc>
        <w:tc>
          <w:tcPr>
            <w:tcW w:w="2126" w:type="dxa"/>
            <w:gridSpan w:val="2"/>
          </w:tcPr>
          <w:p w14:paraId="518327E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2F9FC089" w14:textId="77777777" w:rsidR="00D0357F" w:rsidRPr="00D5119B" w:rsidRDefault="00D0357F" w:rsidP="00D0357F">
            <w:pPr>
              <w:widowControl w:val="0"/>
              <w:autoSpaceDE w:val="0"/>
              <w:autoSpaceDN w:val="0"/>
              <w:adjustRightInd w:val="0"/>
              <w:rPr>
                <w:sz w:val="18"/>
                <w:szCs w:val="18"/>
              </w:rPr>
            </w:pPr>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1EAA10E7" w14:textId="63D26F29" w:rsidR="00960B14" w:rsidRPr="00D5119B" w:rsidRDefault="00D0357F" w:rsidP="00C822FE">
            <w:pPr>
              <w:widowControl w:val="0"/>
              <w:autoSpaceDE w:val="0"/>
              <w:autoSpaceDN w:val="0"/>
              <w:adjustRightInd w:val="0"/>
              <w:rPr>
                <w:sz w:val="18"/>
                <w:szCs w:val="18"/>
              </w:rPr>
            </w:pPr>
            <w:r w:rsidRPr="004A5050">
              <w:rPr>
                <w:sz w:val="18"/>
                <w:szCs w:val="18"/>
              </w:rPr>
              <w:t>Uvádza sa kumulatívna hodnota merateľného ukazovateľa nameraná vo vzťahu k aktivite projektu k poslednému dňu monitorovaného obdobia, t.</w:t>
            </w:r>
            <w:r>
              <w:rPr>
                <w:sz w:val="18"/>
                <w:szCs w:val="18"/>
              </w:rPr>
              <w:t xml:space="preserve"> </w:t>
            </w:r>
            <w:r w:rsidRPr="004A5050">
              <w:rPr>
                <w:sz w:val="18"/>
                <w:szCs w:val="18"/>
              </w:rPr>
              <w:t xml:space="preserve">j. súhrnná hodnota dosiahnutá za obdobie od začiatku realizácie </w:t>
            </w:r>
            <w:r w:rsidR="00C822FE">
              <w:rPr>
                <w:sz w:val="18"/>
                <w:szCs w:val="18"/>
              </w:rPr>
              <w:t xml:space="preserve">hlavných aktivít </w:t>
            </w:r>
            <w:r w:rsidRPr="004A5050">
              <w:rPr>
                <w:sz w:val="18"/>
                <w:szCs w:val="18"/>
              </w:rPr>
              <w:t>projektu</w:t>
            </w:r>
            <w:r w:rsidR="00D071C7">
              <w:rPr>
                <w:sz w:val="18"/>
                <w:szCs w:val="18"/>
              </w:rPr>
              <w:t xml:space="preserve"> </w:t>
            </w:r>
            <w:r w:rsidR="00C822FE">
              <w:rPr>
                <w:sz w:val="18"/>
                <w:szCs w:val="18"/>
              </w:rPr>
              <w:t xml:space="preserve">alebo </w:t>
            </w:r>
            <w:r w:rsidR="00D071C7">
              <w:rPr>
                <w:sz w:val="18"/>
                <w:szCs w:val="18"/>
              </w:rPr>
              <w:t xml:space="preserve">od účinnosti zmluvy </w:t>
            </w:r>
            <w:r w:rsidR="005C6303">
              <w:rPr>
                <w:sz w:val="18"/>
                <w:szCs w:val="18"/>
              </w:rPr>
              <w:t>o</w:t>
            </w:r>
            <w:r w:rsidR="00C822FE">
              <w:rPr>
                <w:sz w:val="18"/>
                <w:szCs w:val="18"/>
              </w:rPr>
              <w:t> </w:t>
            </w:r>
            <w:r w:rsidR="005C6303">
              <w:rPr>
                <w:sz w:val="18"/>
                <w:szCs w:val="18"/>
              </w:rPr>
              <w:t>NFP</w:t>
            </w:r>
            <w:r w:rsidR="00C822FE">
              <w:rPr>
                <w:sz w:val="18"/>
                <w:szCs w:val="18"/>
              </w:rPr>
              <w:t xml:space="preserve"> (podľa toho, ktorá skutočnosť nastala skôr</w:t>
            </w:r>
            <w:r w:rsidR="00D071C7">
              <w:rPr>
                <w:sz w:val="18"/>
                <w:szCs w:val="18"/>
              </w:rPr>
              <w:t>)</w:t>
            </w:r>
            <w:r w:rsidRPr="004A5050">
              <w:rPr>
                <w:sz w:val="18"/>
                <w:szCs w:val="18"/>
              </w:rPr>
              <w:t xml:space="preserve"> do ukončenia monitorovaného obdobia</w:t>
            </w:r>
            <w:r w:rsidR="00DC062E">
              <w:rPr>
                <w:sz w:val="18"/>
                <w:szCs w:val="18"/>
              </w:rPr>
              <w:t xml:space="preserve"> (</w:t>
            </w:r>
            <w:r w:rsidR="00DC062E" w:rsidRPr="00DC062E">
              <w:rPr>
                <w:sz w:val="18"/>
                <w:szCs w:val="18"/>
              </w:rPr>
              <w:t>k 31.12. daného roku</w:t>
            </w:r>
            <w:r w:rsidR="00DC062E">
              <w:rPr>
                <w:sz w:val="18"/>
                <w:szCs w:val="18"/>
              </w:rPr>
              <w:t xml:space="preserve">; </w:t>
            </w:r>
            <w:r w:rsidR="00DC062E" w:rsidRPr="00DC062E">
              <w:rPr>
                <w:sz w:val="18"/>
                <w:szCs w:val="18"/>
              </w:rPr>
              <w:t>v prípade záverečnej monitorovacej správy do momentu ukončenia realizácie aktivít projektu v danom roku</w:t>
            </w:r>
            <w:r w:rsidR="00960B14">
              <w:rPr>
                <w:sz w:val="18"/>
                <w:szCs w:val="18"/>
              </w:rPr>
              <w:t xml:space="preserve">; </w:t>
            </w:r>
            <w:r w:rsidR="00960B14" w:rsidRPr="00960B14">
              <w:rPr>
                <w:sz w:val="18"/>
                <w:szCs w:val="18"/>
              </w:rPr>
              <w:t>v prípade následnej monitorovacej správy do konca monitorovaného obdobia</w:t>
            </w:r>
            <w:r w:rsidR="00DC062E" w:rsidRPr="00DC062E">
              <w:rPr>
                <w:sz w:val="18"/>
                <w:szCs w:val="18"/>
              </w:rPr>
              <w:t>)</w:t>
            </w:r>
          </w:p>
        </w:tc>
      </w:tr>
      <w:tr w:rsidR="00D0357F" w:rsidRPr="004D6168" w14:paraId="2F6DD3D1" w14:textId="77777777" w:rsidTr="00016479">
        <w:tc>
          <w:tcPr>
            <w:tcW w:w="704" w:type="dxa"/>
          </w:tcPr>
          <w:p w14:paraId="1446DEBE" w14:textId="77777777" w:rsidR="00D0357F" w:rsidRPr="004D6168" w:rsidRDefault="00D0357F" w:rsidP="00D0357F">
            <w:pPr>
              <w:rPr>
                <w:sz w:val="20"/>
                <w:szCs w:val="20"/>
              </w:rPr>
            </w:pPr>
            <w:r w:rsidRPr="004D6168">
              <w:rPr>
                <w:sz w:val="20"/>
                <w:szCs w:val="20"/>
              </w:rPr>
              <w:t>49</w:t>
            </w:r>
          </w:p>
        </w:tc>
        <w:tc>
          <w:tcPr>
            <w:tcW w:w="1418" w:type="dxa"/>
            <w:vMerge/>
          </w:tcPr>
          <w:p w14:paraId="7DDBE694"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7829A78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710C2E38"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7B560E41" w14:textId="77777777" w:rsidR="00D0357F" w:rsidRPr="00D5119B" w:rsidRDefault="00D0357F" w:rsidP="00D0357F">
            <w:pPr>
              <w:rPr>
                <w:sz w:val="18"/>
                <w:szCs w:val="18"/>
              </w:rPr>
            </w:pPr>
          </w:p>
        </w:tc>
      </w:tr>
      <w:tr w:rsidR="00D0357F" w:rsidRPr="004D6168" w14:paraId="69A1CA8F" w14:textId="77777777" w:rsidTr="00016479">
        <w:tc>
          <w:tcPr>
            <w:tcW w:w="704" w:type="dxa"/>
          </w:tcPr>
          <w:p w14:paraId="2363CAAD" w14:textId="77777777" w:rsidR="00D0357F" w:rsidRPr="004D6168" w:rsidRDefault="00D0357F" w:rsidP="00D0357F">
            <w:pPr>
              <w:rPr>
                <w:sz w:val="20"/>
                <w:szCs w:val="20"/>
              </w:rPr>
            </w:pPr>
            <w:r w:rsidRPr="004D6168">
              <w:rPr>
                <w:sz w:val="20"/>
                <w:szCs w:val="20"/>
              </w:rPr>
              <w:t>50</w:t>
            </w:r>
          </w:p>
        </w:tc>
        <w:tc>
          <w:tcPr>
            <w:tcW w:w="1418" w:type="dxa"/>
            <w:vMerge/>
          </w:tcPr>
          <w:p w14:paraId="466308D8"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60571092"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0723A389" w14:textId="77777777" w:rsidR="00D0357F" w:rsidRPr="00D5119B"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7D4560DC" w14:textId="77777777" w:rsidR="00D0357F" w:rsidRPr="00D5119B" w:rsidRDefault="00D0357F" w:rsidP="00D0357F">
            <w:pPr>
              <w:rPr>
                <w:sz w:val="18"/>
                <w:szCs w:val="18"/>
              </w:rPr>
            </w:pPr>
          </w:p>
        </w:tc>
      </w:tr>
      <w:tr w:rsidR="00D0357F" w:rsidRPr="004D6168" w14:paraId="6650BB2E" w14:textId="77777777" w:rsidTr="00016479">
        <w:tc>
          <w:tcPr>
            <w:tcW w:w="704" w:type="dxa"/>
          </w:tcPr>
          <w:p w14:paraId="7EE4CCDA" w14:textId="77777777" w:rsidR="00D0357F" w:rsidRPr="004D6168" w:rsidRDefault="00D0357F" w:rsidP="00D0357F">
            <w:pPr>
              <w:rPr>
                <w:sz w:val="20"/>
                <w:szCs w:val="20"/>
              </w:rPr>
            </w:pPr>
            <w:r w:rsidRPr="004D6168">
              <w:rPr>
                <w:sz w:val="20"/>
                <w:szCs w:val="20"/>
              </w:rPr>
              <w:t>51</w:t>
            </w:r>
          </w:p>
        </w:tc>
        <w:tc>
          <w:tcPr>
            <w:tcW w:w="3544" w:type="dxa"/>
            <w:gridSpan w:val="3"/>
          </w:tcPr>
          <w:p w14:paraId="2A93BF8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t xml:space="preserve"> (v %)</w:t>
            </w:r>
          </w:p>
        </w:tc>
        <w:tc>
          <w:tcPr>
            <w:tcW w:w="4814" w:type="dxa"/>
            <w:gridSpan w:val="2"/>
          </w:tcPr>
          <w:p w14:paraId="01279376" w14:textId="77777777" w:rsidR="00D0357F" w:rsidRPr="00D5119B" w:rsidRDefault="00D0357F" w:rsidP="00D0357F">
            <w:pPr>
              <w:rPr>
                <w:sz w:val="18"/>
                <w:szCs w:val="18"/>
              </w:rPr>
            </w:pPr>
            <w:r>
              <w:rPr>
                <w:sz w:val="18"/>
                <w:szCs w:val="18"/>
              </w:rPr>
              <w:t xml:space="preserve">Automaticky vyplnené - (51=50/47) </w:t>
            </w:r>
            <w:r w:rsidRPr="00D5119B">
              <w:rPr>
                <w:sz w:val="18"/>
                <w:szCs w:val="18"/>
              </w:rPr>
              <w:t>Pomer skutočného stavu (stĺpe</w:t>
            </w:r>
            <w:r>
              <w:rPr>
                <w:sz w:val="18"/>
                <w:szCs w:val="18"/>
              </w:rPr>
              <w:t>c č. 50</w:t>
            </w:r>
            <w:r w:rsidRPr="00D5119B">
              <w:rPr>
                <w:sz w:val="18"/>
                <w:szCs w:val="18"/>
              </w:rPr>
              <w:t>) k plánovanému stavu (stĺpec č. 47) merateľného ukazovateľa projektu v percentuálnom vyjadrení</w:t>
            </w:r>
          </w:p>
        </w:tc>
      </w:tr>
      <w:tr w:rsidR="00D0357F" w:rsidRPr="004D6168" w14:paraId="1FD50C1B" w14:textId="77777777" w:rsidTr="00016479">
        <w:tc>
          <w:tcPr>
            <w:tcW w:w="704" w:type="dxa"/>
          </w:tcPr>
          <w:p w14:paraId="4229BF16" w14:textId="77777777" w:rsidR="00D0357F" w:rsidRPr="004D6168" w:rsidRDefault="00D0357F" w:rsidP="00D0357F">
            <w:pPr>
              <w:rPr>
                <w:sz w:val="20"/>
                <w:szCs w:val="20"/>
              </w:rPr>
            </w:pPr>
            <w:r w:rsidRPr="004D6168">
              <w:rPr>
                <w:sz w:val="20"/>
                <w:szCs w:val="20"/>
              </w:rPr>
              <w:t>52</w:t>
            </w:r>
          </w:p>
        </w:tc>
        <w:tc>
          <w:tcPr>
            <w:tcW w:w="1418" w:type="dxa"/>
            <w:vMerge w:val="restart"/>
          </w:tcPr>
          <w:p w14:paraId="56947918"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tc>
        <w:tc>
          <w:tcPr>
            <w:tcW w:w="2126" w:type="dxa"/>
            <w:gridSpan w:val="2"/>
          </w:tcPr>
          <w:p w14:paraId="18F6803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2396" w:type="dxa"/>
          </w:tcPr>
          <w:p w14:paraId="43A16013" w14:textId="77777777" w:rsidR="00D0357F" w:rsidRPr="00D5119B" w:rsidRDefault="00D0357F" w:rsidP="00D0357F">
            <w:pPr>
              <w:rPr>
                <w:sz w:val="18"/>
                <w:szCs w:val="18"/>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val="restart"/>
          </w:tcPr>
          <w:p w14:paraId="6451FC6C" w14:textId="6680EC96" w:rsidR="00D0357F" w:rsidRDefault="00D0357F" w:rsidP="00DC062E">
            <w:pPr>
              <w:rPr>
                <w:sz w:val="18"/>
                <w:szCs w:val="18"/>
              </w:rPr>
            </w:pPr>
            <w:r w:rsidRPr="004A5050">
              <w:rPr>
                <w:sz w:val="18"/>
                <w:szCs w:val="18"/>
              </w:rPr>
              <w:t xml:space="preserve">Uvádza sa skutočná ročná hodnota merateľného ukazovateľa nameraná vo vzťahu k aktivite projektu </w:t>
            </w:r>
            <w:r w:rsidR="00D071C7">
              <w:rPr>
                <w:sz w:val="18"/>
                <w:szCs w:val="18"/>
              </w:rPr>
              <w:t xml:space="preserve">v monitorovanom období </w:t>
            </w:r>
            <w:r w:rsidRPr="004A5050">
              <w:rPr>
                <w:sz w:val="18"/>
                <w:szCs w:val="18"/>
              </w:rPr>
              <w:t>v danom roku</w:t>
            </w:r>
            <w:r w:rsidR="00622C00">
              <w:rPr>
                <w:sz w:val="18"/>
                <w:szCs w:val="18"/>
              </w:rPr>
              <w:t xml:space="preserve"> </w:t>
            </w:r>
            <w:r w:rsidR="00622C00" w:rsidRPr="00622C00">
              <w:rPr>
                <w:sz w:val="18"/>
                <w:szCs w:val="18"/>
              </w:rPr>
              <w:t>(ide o ročný prírastok/ročný úbytok, resp. inú ročnú hodnotu, v súlade s definíciou MU/iného údaja)</w:t>
            </w:r>
            <w:r w:rsidRPr="004A5050">
              <w:rPr>
                <w:sz w:val="18"/>
                <w:szCs w:val="18"/>
              </w:rPr>
              <w:t xml:space="preserve">, </w:t>
            </w:r>
            <w:proofErr w:type="spellStart"/>
            <w:r w:rsidRPr="004A5050">
              <w:rPr>
                <w:sz w:val="18"/>
                <w:szCs w:val="18"/>
              </w:rPr>
              <w:t>t.j</w:t>
            </w:r>
            <w:proofErr w:type="spellEnd"/>
            <w:r w:rsidRPr="004A5050">
              <w:rPr>
                <w:sz w:val="18"/>
                <w:szCs w:val="18"/>
              </w:rPr>
              <w:t>. hodnota dosiahnutá za monitorovacie obdobie v danom roku</w:t>
            </w:r>
            <w:r w:rsidR="00960B14">
              <w:rPr>
                <w:sz w:val="18"/>
                <w:szCs w:val="18"/>
              </w:rPr>
              <w:t xml:space="preserve"> (</w:t>
            </w:r>
            <w:r w:rsidR="00960B14" w:rsidRPr="00960B14">
              <w:rPr>
                <w:sz w:val="18"/>
                <w:szCs w:val="18"/>
              </w:rPr>
              <w:t>ročná hodnota nepredstavuje vždy o</w:t>
            </w:r>
            <w:r w:rsidR="00960B14">
              <w:rPr>
                <w:sz w:val="18"/>
                <w:szCs w:val="18"/>
              </w:rPr>
              <w:t>b</w:t>
            </w:r>
            <w:r w:rsidR="00960B14" w:rsidRPr="00960B14">
              <w:rPr>
                <w:sz w:val="18"/>
                <w:szCs w:val="18"/>
              </w:rPr>
              <w:t xml:space="preserve">dobie 1 roka, ani kalendárneho roka </w:t>
            </w:r>
            <w:r w:rsidR="00960B14">
              <w:rPr>
                <w:sz w:val="18"/>
                <w:szCs w:val="18"/>
              </w:rPr>
              <w:t>/</w:t>
            </w:r>
            <w:r w:rsidR="00960B14" w:rsidRPr="00960B14">
              <w:rPr>
                <w:sz w:val="18"/>
                <w:szCs w:val="18"/>
              </w:rPr>
              <w:t xml:space="preserve">viď príloha </w:t>
            </w:r>
            <w:r w:rsidR="00960B14">
              <w:rPr>
                <w:sz w:val="18"/>
                <w:szCs w:val="18"/>
              </w:rPr>
              <w:t xml:space="preserve">č. </w:t>
            </w:r>
            <w:r w:rsidR="00960B14" w:rsidRPr="00960B14">
              <w:rPr>
                <w:sz w:val="18"/>
                <w:szCs w:val="18"/>
              </w:rPr>
              <w:t xml:space="preserve">5 MP </w:t>
            </w:r>
            <w:r w:rsidR="00960B14">
              <w:rPr>
                <w:sz w:val="18"/>
                <w:szCs w:val="18"/>
              </w:rPr>
              <w:t xml:space="preserve">CKO č. </w:t>
            </w:r>
            <w:r w:rsidR="00960B14" w:rsidRPr="00960B14">
              <w:rPr>
                <w:sz w:val="18"/>
                <w:szCs w:val="18"/>
              </w:rPr>
              <w:t>17</w:t>
            </w:r>
            <w:r w:rsidR="00960B14">
              <w:rPr>
                <w:sz w:val="18"/>
                <w:szCs w:val="18"/>
              </w:rPr>
              <w:t>/.</w:t>
            </w:r>
            <w:r w:rsidR="00960B14" w:rsidRPr="00960B14">
              <w:rPr>
                <w:sz w:val="18"/>
                <w:szCs w:val="18"/>
              </w:rPr>
              <w:t xml:space="preserve"> </w:t>
            </w:r>
            <w:r w:rsidR="00960B14">
              <w:rPr>
                <w:sz w:val="18"/>
                <w:szCs w:val="18"/>
              </w:rPr>
              <w:t>V</w:t>
            </w:r>
            <w:r w:rsidR="00960B14" w:rsidRPr="00960B14">
              <w:rPr>
                <w:sz w:val="18"/>
                <w:szCs w:val="18"/>
              </w:rPr>
              <w:t xml:space="preserve"> t</w:t>
            </w:r>
            <w:r w:rsidR="00960B14">
              <w:rPr>
                <w:sz w:val="18"/>
                <w:szCs w:val="18"/>
              </w:rPr>
              <w:t>akom</w:t>
            </w:r>
            <w:r w:rsidR="00960B14" w:rsidRPr="00960B14">
              <w:rPr>
                <w:sz w:val="18"/>
                <w:szCs w:val="18"/>
              </w:rPr>
              <w:t xml:space="preserve"> prípade je potrebné zo strany RO usmerniť prijímateľa ohľadom monitorovaného obdobia v prípade "ročnej" hodnoty</w:t>
            </w:r>
            <w:r w:rsidR="00960B14">
              <w:rPr>
                <w:sz w:val="18"/>
                <w:szCs w:val="18"/>
              </w:rPr>
              <w:t>)</w:t>
            </w:r>
            <w:r w:rsidRPr="004A5050">
              <w:rPr>
                <w:sz w:val="18"/>
                <w:szCs w:val="18"/>
              </w:rPr>
              <w:t>.</w:t>
            </w:r>
            <w:r>
              <w:rPr>
                <w:sz w:val="18"/>
                <w:szCs w:val="18"/>
              </w:rPr>
              <w:t xml:space="preserve"> </w:t>
            </w:r>
          </w:p>
          <w:p w14:paraId="17959AF3" w14:textId="77777777" w:rsidR="00FB450D" w:rsidRDefault="00FB450D" w:rsidP="00DC062E">
            <w:pPr>
              <w:rPr>
                <w:sz w:val="18"/>
                <w:szCs w:val="18"/>
              </w:rPr>
            </w:pPr>
          </w:p>
          <w:p w14:paraId="2FD9015A" w14:textId="51C22A4F" w:rsidR="00855CB3" w:rsidRDefault="00FB450D" w:rsidP="00D0357F">
            <w:pPr>
              <w:rPr>
                <w:sz w:val="18"/>
                <w:szCs w:val="18"/>
              </w:rPr>
            </w:pPr>
            <w:r>
              <w:rPr>
                <w:sz w:val="18"/>
                <w:szCs w:val="18"/>
              </w:rPr>
              <w:lastRenderedPageBreak/>
              <w:t xml:space="preserve">Pri následnej monitorovacej správe sa uvádza skutočná ročná hodnota merateľného ukazovateľa v prvom roku od ukončenia realizácie aktivít projektu do 12 mesiacov odo dňa </w:t>
            </w:r>
            <w:r w:rsidR="00D70B90">
              <w:rPr>
                <w:sz w:val="18"/>
                <w:szCs w:val="18"/>
              </w:rPr>
              <w:t>finančného ukončenia projektu. Pri ďalších následných monitorovacích správach sa uvádza skutočná nameraná hodnota za vykazované 12 mesačné monitorované obdobie.</w:t>
            </w:r>
          </w:p>
          <w:p w14:paraId="20EF852E" w14:textId="41858418" w:rsidR="00FB450D" w:rsidRPr="00D5119B" w:rsidRDefault="00855CB3" w:rsidP="00D70B90">
            <w:pPr>
              <w:rPr>
                <w:sz w:val="18"/>
                <w:szCs w:val="18"/>
              </w:rPr>
            </w:pPr>
            <w:r>
              <w:rPr>
                <w:sz w:val="18"/>
                <w:szCs w:val="18"/>
              </w:rPr>
              <w:t>RO môže upresniť vykazovanie skutočného stavu.</w:t>
            </w:r>
          </w:p>
        </w:tc>
      </w:tr>
      <w:tr w:rsidR="00D0357F" w:rsidRPr="004D6168" w14:paraId="36CA95E9" w14:textId="77777777" w:rsidTr="00016479">
        <w:tc>
          <w:tcPr>
            <w:tcW w:w="704" w:type="dxa"/>
          </w:tcPr>
          <w:p w14:paraId="4B3E2BD8" w14:textId="77777777" w:rsidR="00D0357F" w:rsidRPr="004D6168" w:rsidRDefault="00D0357F" w:rsidP="00D0357F">
            <w:pPr>
              <w:rPr>
                <w:sz w:val="20"/>
                <w:szCs w:val="20"/>
              </w:rPr>
            </w:pPr>
            <w:r w:rsidRPr="004D6168">
              <w:rPr>
                <w:sz w:val="20"/>
                <w:szCs w:val="20"/>
              </w:rPr>
              <w:t>53</w:t>
            </w:r>
          </w:p>
        </w:tc>
        <w:tc>
          <w:tcPr>
            <w:tcW w:w="1418" w:type="dxa"/>
            <w:vMerge/>
          </w:tcPr>
          <w:p w14:paraId="2B24D49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3EFD480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15C108D7" w14:textId="77777777" w:rsidR="00D0357F" w:rsidRPr="00D5119B" w:rsidRDefault="00D0357F" w:rsidP="00D0357F">
            <w:pPr>
              <w:rPr>
                <w:sz w:val="18"/>
                <w:szCs w:val="18"/>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18" w:type="dxa"/>
            <w:vMerge/>
          </w:tcPr>
          <w:p w14:paraId="297CE0D8" w14:textId="77777777" w:rsidR="00D0357F" w:rsidRPr="00D5119B" w:rsidRDefault="00D0357F" w:rsidP="00D0357F">
            <w:pPr>
              <w:rPr>
                <w:sz w:val="18"/>
                <w:szCs w:val="18"/>
              </w:rPr>
            </w:pPr>
          </w:p>
        </w:tc>
      </w:tr>
      <w:tr w:rsidR="00D0357F" w:rsidRPr="004D6168" w14:paraId="53CF2A05" w14:textId="77777777" w:rsidTr="00016479">
        <w:tc>
          <w:tcPr>
            <w:tcW w:w="704" w:type="dxa"/>
          </w:tcPr>
          <w:p w14:paraId="14E5E483" w14:textId="77777777" w:rsidR="00D0357F" w:rsidRPr="004D6168" w:rsidRDefault="00D0357F" w:rsidP="00D0357F">
            <w:pPr>
              <w:rPr>
                <w:sz w:val="20"/>
                <w:szCs w:val="20"/>
              </w:rPr>
            </w:pPr>
            <w:r w:rsidRPr="004D6168">
              <w:rPr>
                <w:sz w:val="20"/>
                <w:szCs w:val="20"/>
              </w:rPr>
              <w:t>54</w:t>
            </w:r>
          </w:p>
        </w:tc>
        <w:tc>
          <w:tcPr>
            <w:tcW w:w="1418" w:type="dxa"/>
            <w:vMerge/>
          </w:tcPr>
          <w:p w14:paraId="527C396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2126" w:type="dxa"/>
            <w:gridSpan w:val="2"/>
          </w:tcPr>
          <w:p w14:paraId="02B2E6A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spolu</w:t>
            </w:r>
          </w:p>
        </w:tc>
        <w:tc>
          <w:tcPr>
            <w:tcW w:w="2396" w:type="dxa"/>
          </w:tcPr>
          <w:p w14:paraId="1F07A47E" w14:textId="77777777" w:rsidR="00D0357F"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p w14:paraId="24478463" w14:textId="3C22D30E" w:rsidR="00855CB3" w:rsidRPr="00D5119B" w:rsidRDefault="00855CB3" w:rsidP="00D0357F">
            <w:pPr>
              <w:rPr>
                <w:sz w:val="18"/>
                <w:szCs w:val="18"/>
              </w:rPr>
            </w:pPr>
          </w:p>
        </w:tc>
        <w:tc>
          <w:tcPr>
            <w:tcW w:w="2418" w:type="dxa"/>
            <w:vMerge/>
          </w:tcPr>
          <w:p w14:paraId="66AE9D23" w14:textId="77777777" w:rsidR="00D0357F" w:rsidRPr="00D5119B" w:rsidRDefault="00D0357F" w:rsidP="00D0357F">
            <w:pPr>
              <w:rPr>
                <w:sz w:val="18"/>
                <w:szCs w:val="18"/>
              </w:rPr>
            </w:pPr>
          </w:p>
        </w:tc>
      </w:tr>
      <w:tr w:rsidR="00D0357F" w:rsidRPr="004D6168" w14:paraId="18ADE654" w14:textId="77777777" w:rsidTr="00016479">
        <w:tc>
          <w:tcPr>
            <w:tcW w:w="704" w:type="dxa"/>
          </w:tcPr>
          <w:p w14:paraId="4D8BE7A5" w14:textId="77777777" w:rsidR="00D0357F" w:rsidRPr="004D6168" w:rsidRDefault="00D0357F" w:rsidP="00D0357F">
            <w:pPr>
              <w:rPr>
                <w:sz w:val="20"/>
                <w:szCs w:val="20"/>
              </w:rPr>
            </w:pPr>
            <w:r w:rsidRPr="004D6168">
              <w:rPr>
                <w:sz w:val="20"/>
                <w:szCs w:val="20"/>
              </w:rPr>
              <w:t>55</w:t>
            </w:r>
          </w:p>
        </w:tc>
        <w:tc>
          <w:tcPr>
            <w:tcW w:w="3544" w:type="dxa"/>
            <w:gridSpan w:val="3"/>
          </w:tcPr>
          <w:p w14:paraId="0B42790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10293A4A" w14:textId="77777777" w:rsidR="00D0357F" w:rsidRPr="00D5119B" w:rsidRDefault="00D0357F" w:rsidP="00D0357F">
            <w:pPr>
              <w:rPr>
                <w:sz w:val="18"/>
                <w:szCs w:val="18"/>
              </w:rPr>
            </w:pPr>
            <w:r>
              <w:rPr>
                <w:sz w:val="18"/>
                <w:szCs w:val="18"/>
              </w:rPr>
              <w:t xml:space="preserve">Automaticky vyplnené - (55=54/47) </w:t>
            </w:r>
            <w:r w:rsidRPr="00D5119B">
              <w:rPr>
                <w:sz w:val="18"/>
                <w:szCs w:val="18"/>
              </w:rPr>
              <w:t>Pomer skutočného stavu (stĺpe</w:t>
            </w:r>
            <w:r>
              <w:rPr>
                <w:sz w:val="18"/>
                <w:szCs w:val="18"/>
              </w:rPr>
              <w:t>c č. 54</w:t>
            </w:r>
            <w:r w:rsidRPr="00D5119B">
              <w:rPr>
                <w:sz w:val="18"/>
                <w:szCs w:val="18"/>
              </w:rPr>
              <w:t>) k plánovanému stavu (stĺpec č. 47) merateľného ukazovateľa  projektu v percentuálnom vyjadrení.</w:t>
            </w:r>
          </w:p>
        </w:tc>
      </w:tr>
      <w:tr w:rsidR="00D0357F" w:rsidRPr="004D6168" w14:paraId="04FE1DE3" w14:textId="77777777" w:rsidTr="00016479">
        <w:tc>
          <w:tcPr>
            <w:tcW w:w="704" w:type="dxa"/>
          </w:tcPr>
          <w:p w14:paraId="6269D5E4" w14:textId="77777777" w:rsidR="00D0357F" w:rsidRPr="004D6168" w:rsidRDefault="00D0357F" w:rsidP="00D0357F">
            <w:pPr>
              <w:rPr>
                <w:sz w:val="20"/>
                <w:szCs w:val="20"/>
              </w:rPr>
            </w:pPr>
            <w:r w:rsidRPr="004D6168">
              <w:rPr>
                <w:sz w:val="20"/>
                <w:szCs w:val="20"/>
              </w:rPr>
              <w:t>56</w:t>
            </w:r>
          </w:p>
        </w:tc>
        <w:tc>
          <w:tcPr>
            <w:tcW w:w="3544" w:type="dxa"/>
            <w:gridSpan w:val="3"/>
          </w:tcPr>
          <w:p w14:paraId="113F8092" w14:textId="77777777" w:rsidR="00D0357F" w:rsidRPr="004D6168" w:rsidRDefault="00D0357F" w:rsidP="00D0357F">
            <w:pPr>
              <w:widowControl w:val="0"/>
              <w:autoSpaceDE w:val="0"/>
              <w:autoSpaceDN w:val="0"/>
              <w:adjustRightInd w:val="0"/>
              <w:rPr>
                <w:rFonts w:ascii="Roboto" w:hAnsi="Roboto"/>
                <w:sz w:val="20"/>
                <w:szCs w:val="20"/>
              </w:rPr>
            </w:pPr>
            <w:r w:rsidRPr="00D5119B">
              <w:rPr>
                <w:rFonts w:ascii="Roboto" w:hAnsi="Roboto" w:cs="Roboto"/>
                <w:b/>
                <w:bCs/>
                <w:color w:val="000000"/>
                <w:sz w:val="20"/>
                <w:szCs w:val="20"/>
              </w:rPr>
              <w:t>Poznámky k aktivite</w:t>
            </w:r>
            <w:r w:rsidRPr="004D6168">
              <w:rPr>
                <w:rFonts w:ascii="Roboto" w:hAnsi="Roboto" w:cs="Roboto"/>
                <w:color w:val="000000"/>
                <w:sz w:val="20"/>
                <w:szCs w:val="20"/>
              </w:rPr>
              <w:t xml:space="preserve"> </w:t>
            </w:r>
          </w:p>
        </w:tc>
        <w:tc>
          <w:tcPr>
            <w:tcW w:w="4814" w:type="dxa"/>
            <w:gridSpan w:val="2"/>
          </w:tcPr>
          <w:p w14:paraId="4C34145D" w14:textId="77777777" w:rsidR="00D0357F" w:rsidRPr="00D5119B" w:rsidRDefault="00D0357F" w:rsidP="00D0357F">
            <w:pPr>
              <w:rPr>
                <w:sz w:val="18"/>
                <w:szCs w:val="18"/>
              </w:rPr>
            </w:pPr>
            <w:r w:rsidRPr="00D5119B">
              <w:rPr>
                <w:sz w:val="18"/>
                <w:szCs w:val="18"/>
              </w:rPr>
              <w:t>Vypĺňa prijímateľ - Prijímateľ uvedie stručný popis priebehu a pokroku aktivity za monitorované obdobie</w:t>
            </w:r>
            <w:r>
              <w:rPr>
                <w:sz w:val="18"/>
                <w:szCs w:val="18"/>
              </w:rPr>
              <w:t xml:space="preserve"> (v zmysle MP CKO č. 15 k monitorovaniu projektov)</w:t>
            </w:r>
            <w:r w:rsidRPr="00D5119B">
              <w:rPr>
                <w:sz w:val="18"/>
                <w:szCs w:val="18"/>
              </w:rPr>
              <w:t>, popis zapojenia partnerov projektu (ak relevantné), popis prípadných zmien počas realizácie aktivít a taktiež prípadné problémy s predmetnou aktivitou</w:t>
            </w:r>
            <w:r>
              <w:rPr>
                <w:sz w:val="18"/>
                <w:szCs w:val="18"/>
              </w:rPr>
              <w:t xml:space="preserve">, </w:t>
            </w:r>
            <w:r w:rsidRPr="00973A97">
              <w:rPr>
                <w:sz w:val="18"/>
                <w:szCs w:val="18"/>
              </w:rPr>
              <w:t>zdôvodnenie ich vzniku</w:t>
            </w:r>
            <w:r w:rsidRPr="00D5119B">
              <w:rPr>
                <w:sz w:val="18"/>
                <w:szCs w:val="18"/>
              </w:rPr>
              <w:t xml:space="preserve"> a opatrenia prijaté na elimináciu týchto problémov</w:t>
            </w:r>
          </w:p>
        </w:tc>
      </w:tr>
      <w:tr w:rsidR="00D0357F" w14:paraId="70587BB9" w14:textId="77777777" w:rsidTr="00016479">
        <w:tc>
          <w:tcPr>
            <w:tcW w:w="9062" w:type="dxa"/>
            <w:gridSpan w:val="6"/>
          </w:tcPr>
          <w:p w14:paraId="23CD48BC"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5. Hodnoty merateľných ukazovateľov za projekt</w:t>
            </w:r>
          </w:p>
          <w:p w14:paraId="156C21C7" w14:textId="7B011413" w:rsidR="00D0357F" w:rsidRPr="00313510" w:rsidRDefault="00D0357F" w:rsidP="005C6303">
            <w:pPr>
              <w:widowControl w:val="0"/>
              <w:autoSpaceDE w:val="0"/>
              <w:autoSpaceDN w:val="0"/>
              <w:adjustRightInd w:val="0"/>
              <w:rPr>
                <w:rFonts w:ascii="Roboto" w:hAnsi="Roboto"/>
              </w:rPr>
            </w:pPr>
            <w:r w:rsidRPr="004A5050">
              <w:rPr>
                <w:sz w:val="18"/>
                <w:szCs w:val="18"/>
              </w:rPr>
              <w:t>Uvádzajú sa údaje od začiatku realizácie projektu do ukončenia monitorovaného obdobia. Uvádzajú sa postupne všetky merateľné ukazovatele v zmysle zmluvy o </w:t>
            </w:r>
            <w:r w:rsidR="005C6303">
              <w:rPr>
                <w:sz w:val="18"/>
                <w:szCs w:val="18"/>
              </w:rPr>
              <w:t>NFP</w:t>
            </w:r>
          </w:p>
        </w:tc>
      </w:tr>
      <w:tr w:rsidR="00D0357F" w:rsidRPr="004D6168" w14:paraId="39453FD8" w14:textId="77777777" w:rsidTr="00016479">
        <w:tc>
          <w:tcPr>
            <w:tcW w:w="704" w:type="dxa"/>
          </w:tcPr>
          <w:p w14:paraId="0D8F5D66" w14:textId="77777777" w:rsidR="00D0357F" w:rsidRPr="004D6168" w:rsidRDefault="00D0357F" w:rsidP="00D0357F">
            <w:pPr>
              <w:rPr>
                <w:sz w:val="20"/>
                <w:szCs w:val="20"/>
              </w:rPr>
            </w:pPr>
            <w:r w:rsidRPr="004D6168">
              <w:rPr>
                <w:sz w:val="20"/>
                <w:szCs w:val="20"/>
              </w:rPr>
              <w:t>57</w:t>
            </w:r>
          </w:p>
        </w:tc>
        <w:tc>
          <w:tcPr>
            <w:tcW w:w="3544" w:type="dxa"/>
            <w:gridSpan w:val="3"/>
          </w:tcPr>
          <w:p w14:paraId="4FFEC8D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Merateľný ukazovateľ</w:t>
            </w:r>
          </w:p>
        </w:tc>
        <w:tc>
          <w:tcPr>
            <w:tcW w:w="4814" w:type="dxa"/>
            <w:gridSpan w:val="2"/>
          </w:tcPr>
          <w:p w14:paraId="7C6B3E62" w14:textId="736C1815"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edené sú</w:t>
            </w:r>
            <w:r w:rsidRPr="002D7AB2">
              <w:rPr>
                <w:sz w:val="18"/>
                <w:szCs w:val="18"/>
              </w:rPr>
              <w:t xml:space="preserve"> kódy a názvy merateľných ukazovateľov v zmysle zmluvy o </w:t>
            </w:r>
            <w:r w:rsidR="005C6303">
              <w:rPr>
                <w:sz w:val="18"/>
                <w:szCs w:val="18"/>
              </w:rPr>
              <w:t>NFP</w:t>
            </w:r>
          </w:p>
        </w:tc>
      </w:tr>
      <w:tr w:rsidR="00D0357F" w:rsidRPr="004D6168" w14:paraId="26B82987" w14:textId="77777777" w:rsidTr="00016479">
        <w:tc>
          <w:tcPr>
            <w:tcW w:w="704" w:type="dxa"/>
          </w:tcPr>
          <w:p w14:paraId="30AF2041" w14:textId="77777777" w:rsidR="00D0357F" w:rsidRPr="004D6168" w:rsidRDefault="00D0357F" w:rsidP="00D0357F">
            <w:pPr>
              <w:rPr>
                <w:sz w:val="20"/>
                <w:szCs w:val="20"/>
              </w:rPr>
            </w:pPr>
            <w:r w:rsidRPr="004D6168">
              <w:rPr>
                <w:sz w:val="20"/>
                <w:szCs w:val="20"/>
              </w:rPr>
              <w:t>58</w:t>
            </w:r>
          </w:p>
        </w:tc>
        <w:tc>
          <w:tcPr>
            <w:tcW w:w="3544" w:type="dxa"/>
            <w:gridSpan w:val="3"/>
          </w:tcPr>
          <w:p w14:paraId="49752ED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Relevancia merateľného ukazovateľa</w:t>
            </w:r>
            <w:r w:rsidRPr="004D6168">
              <w:rPr>
                <w:rFonts w:ascii="Roboto" w:hAnsi="Roboto" w:cs="Roboto"/>
                <w:b/>
                <w:bCs/>
                <w:color w:val="000000"/>
                <w:sz w:val="20"/>
                <w:szCs w:val="20"/>
              </w:rPr>
              <w:br/>
              <w:t>k HP</w:t>
            </w:r>
          </w:p>
        </w:tc>
        <w:tc>
          <w:tcPr>
            <w:tcW w:w="4814" w:type="dxa"/>
            <w:gridSpan w:val="2"/>
          </w:tcPr>
          <w:p w14:paraId="2F929DB0" w14:textId="14E4CF26"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 xml:space="preserve">edená je </w:t>
            </w:r>
            <w:r w:rsidRPr="002D7AB2">
              <w:rPr>
                <w:sz w:val="18"/>
                <w:szCs w:val="18"/>
              </w:rPr>
              <w:t>relevancia merateľného ukazovateľa k horizontálnemu princípu v zmysle zmluvy o </w:t>
            </w:r>
            <w:r w:rsidR="005C6303">
              <w:rPr>
                <w:sz w:val="18"/>
                <w:szCs w:val="18"/>
              </w:rPr>
              <w:t>NFP</w:t>
            </w:r>
          </w:p>
        </w:tc>
      </w:tr>
      <w:tr w:rsidR="00D0357F" w:rsidRPr="004D6168" w14:paraId="0A4577D1" w14:textId="77777777" w:rsidTr="00016479">
        <w:tc>
          <w:tcPr>
            <w:tcW w:w="704" w:type="dxa"/>
          </w:tcPr>
          <w:p w14:paraId="021DE98D" w14:textId="77777777" w:rsidR="00D0357F" w:rsidRPr="004D6168" w:rsidRDefault="00D0357F" w:rsidP="00D0357F">
            <w:pPr>
              <w:rPr>
                <w:sz w:val="20"/>
                <w:szCs w:val="20"/>
              </w:rPr>
            </w:pPr>
            <w:r w:rsidRPr="004D6168">
              <w:rPr>
                <w:sz w:val="20"/>
                <w:szCs w:val="20"/>
              </w:rPr>
              <w:t>59</w:t>
            </w:r>
          </w:p>
        </w:tc>
        <w:tc>
          <w:tcPr>
            <w:tcW w:w="3544" w:type="dxa"/>
            <w:gridSpan w:val="3"/>
          </w:tcPr>
          <w:p w14:paraId="509580F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Príznak rizika</w:t>
            </w:r>
          </w:p>
        </w:tc>
        <w:tc>
          <w:tcPr>
            <w:tcW w:w="4814" w:type="dxa"/>
            <w:gridSpan w:val="2"/>
          </w:tcPr>
          <w:p w14:paraId="12816D29" w14:textId="28EB9F7A"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informácia, či ide o merateľný ukazovateľ s príznakom alebo bez príznaku v zmysle zmluvy o</w:t>
            </w:r>
            <w:r w:rsidR="005C6303">
              <w:rPr>
                <w:sz w:val="18"/>
                <w:szCs w:val="18"/>
              </w:rPr>
              <w:t xml:space="preserve"> NFP </w:t>
            </w:r>
          </w:p>
        </w:tc>
      </w:tr>
      <w:tr w:rsidR="00D0357F" w:rsidRPr="004D6168" w14:paraId="710B6FFD" w14:textId="77777777" w:rsidTr="00016479">
        <w:tc>
          <w:tcPr>
            <w:tcW w:w="704" w:type="dxa"/>
          </w:tcPr>
          <w:p w14:paraId="26125010" w14:textId="77777777" w:rsidR="00D0357F" w:rsidRPr="004D6168" w:rsidRDefault="00D0357F" w:rsidP="00D0357F">
            <w:pPr>
              <w:rPr>
                <w:sz w:val="20"/>
                <w:szCs w:val="20"/>
              </w:rPr>
            </w:pPr>
            <w:r w:rsidRPr="004D6168">
              <w:rPr>
                <w:sz w:val="20"/>
                <w:szCs w:val="20"/>
              </w:rPr>
              <w:t>60</w:t>
            </w:r>
          </w:p>
        </w:tc>
        <w:tc>
          <w:tcPr>
            <w:tcW w:w="3544" w:type="dxa"/>
            <w:gridSpan w:val="3"/>
          </w:tcPr>
          <w:p w14:paraId="27964610"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4B0A9BE5" w14:textId="465BFAE9" w:rsidR="00D0357F" w:rsidRPr="002D7AB2" w:rsidRDefault="00D0357F" w:rsidP="005C6303">
            <w:pPr>
              <w:widowControl w:val="0"/>
              <w:autoSpaceDE w:val="0"/>
              <w:autoSpaceDN w:val="0"/>
              <w:adjustRightInd w:val="0"/>
              <w:rPr>
                <w:sz w:val="18"/>
                <w:szCs w:val="18"/>
              </w:rPr>
            </w:pPr>
            <w:r>
              <w:rPr>
                <w:sz w:val="18"/>
                <w:szCs w:val="18"/>
              </w:rPr>
              <w:t xml:space="preserve">Automaticky vyplnené - </w:t>
            </w:r>
            <w:r w:rsidRPr="002D7AB2">
              <w:rPr>
                <w:sz w:val="18"/>
                <w:szCs w:val="18"/>
              </w:rPr>
              <w:t>Uv</w:t>
            </w:r>
            <w:r>
              <w:rPr>
                <w:sz w:val="18"/>
                <w:szCs w:val="18"/>
              </w:rPr>
              <w:t>edená je</w:t>
            </w:r>
            <w:r w:rsidRPr="002D7AB2">
              <w:rPr>
                <w:sz w:val="18"/>
                <w:szCs w:val="18"/>
              </w:rPr>
              <w:t xml:space="preserve"> merná jednotka v zmysle zmluvy o </w:t>
            </w:r>
            <w:r w:rsidR="005C6303">
              <w:rPr>
                <w:sz w:val="18"/>
                <w:szCs w:val="18"/>
              </w:rPr>
              <w:t>NFP</w:t>
            </w:r>
          </w:p>
        </w:tc>
      </w:tr>
      <w:tr w:rsidR="00D0357F" w:rsidRPr="004D6168" w14:paraId="159B6BC9" w14:textId="77777777" w:rsidTr="00016479">
        <w:tc>
          <w:tcPr>
            <w:tcW w:w="704" w:type="dxa"/>
          </w:tcPr>
          <w:p w14:paraId="5ED427E8" w14:textId="77777777" w:rsidR="00D0357F" w:rsidRPr="004D6168" w:rsidRDefault="00D0357F" w:rsidP="00D0357F">
            <w:pPr>
              <w:rPr>
                <w:sz w:val="20"/>
                <w:szCs w:val="20"/>
              </w:rPr>
            </w:pPr>
            <w:r w:rsidRPr="004D6168">
              <w:rPr>
                <w:sz w:val="20"/>
                <w:szCs w:val="20"/>
              </w:rPr>
              <w:t>61</w:t>
            </w:r>
          </w:p>
        </w:tc>
        <w:tc>
          <w:tcPr>
            <w:tcW w:w="3544" w:type="dxa"/>
            <w:gridSpan w:val="3"/>
          </w:tcPr>
          <w:p w14:paraId="0C0BD7CF"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Typ závislosti ukazovateľa</w:t>
            </w:r>
          </w:p>
        </w:tc>
        <w:tc>
          <w:tcPr>
            <w:tcW w:w="4814" w:type="dxa"/>
            <w:gridSpan w:val="2"/>
          </w:tcPr>
          <w:p w14:paraId="3D62E296" w14:textId="77777777" w:rsidR="00D0357F" w:rsidRPr="002D7AB2" w:rsidRDefault="00D0357F" w:rsidP="00D0357F">
            <w:pPr>
              <w:widowControl w:val="0"/>
              <w:autoSpaceDE w:val="0"/>
              <w:autoSpaceDN w:val="0"/>
              <w:adjustRightInd w:val="0"/>
              <w:rPr>
                <w:sz w:val="18"/>
                <w:szCs w:val="18"/>
              </w:rPr>
            </w:pPr>
            <w:r>
              <w:rPr>
                <w:sz w:val="18"/>
                <w:szCs w:val="18"/>
              </w:rPr>
              <w:t>Automaticky vyplnené - S</w:t>
            </w:r>
            <w:r w:rsidRPr="002D7AB2">
              <w:rPr>
                <w:sz w:val="18"/>
                <w:szCs w:val="18"/>
              </w:rPr>
              <w:t>pôsob</w:t>
            </w:r>
            <w:r>
              <w:rPr>
                <w:sz w:val="18"/>
                <w:szCs w:val="18"/>
              </w:rPr>
              <w:t>,</w:t>
            </w:r>
            <w:r w:rsidRPr="002D7AB2">
              <w:rPr>
                <w:sz w:val="18"/>
                <w:szCs w:val="18"/>
              </w:rPr>
              <w:t xml:space="preserve"> akým sa budú narátavať hodnoty z cieľových hodn</w:t>
            </w:r>
            <w:r>
              <w:rPr>
                <w:sz w:val="18"/>
                <w:szCs w:val="18"/>
              </w:rPr>
              <w:t>ôt aktivít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D0357F" w:rsidRPr="004D6168" w14:paraId="5960FA8C" w14:textId="77777777" w:rsidTr="00016479">
        <w:tc>
          <w:tcPr>
            <w:tcW w:w="704" w:type="dxa"/>
          </w:tcPr>
          <w:p w14:paraId="0682C8F4" w14:textId="77777777" w:rsidR="00D0357F" w:rsidRPr="004D6168" w:rsidRDefault="00D0357F" w:rsidP="00D0357F">
            <w:pPr>
              <w:rPr>
                <w:sz w:val="20"/>
                <w:szCs w:val="20"/>
              </w:rPr>
            </w:pPr>
            <w:r w:rsidRPr="004D6168">
              <w:rPr>
                <w:sz w:val="20"/>
                <w:szCs w:val="20"/>
              </w:rPr>
              <w:t>62</w:t>
            </w:r>
          </w:p>
        </w:tc>
        <w:tc>
          <w:tcPr>
            <w:tcW w:w="3544" w:type="dxa"/>
            <w:gridSpan w:val="3"/>
          </w:tcPr>
          <w:p w14:paraId="6263DE5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2C55245E" w14:textId="51B5888C" w:rsidR="00D0357F" w:rsidRPr="002D7AB2" w:rsidRDefault="00D0357F" w:rsidP="005C6303">
            <w:pPr>
              <w:widowControl w:val="0"/>
              <w:autoSpaceDE w:val="0"/>
              <w:autoSpaceDN w:val="0"/>
              <w:adjustRightInd w:val="0"/>
              <w:rPr>
                <w:sz w:val="18"/>
                <w:szCs w:val="18"/>
              </w:rPr>
            </w:pPr>
            <w:r>
              <w:rPr>
                <w:sz w:val="18"/>
                <w:szCs w:val="18"/>
              </w:rPr>
              <w:t>Automaticky vyplnené - U</w:t>
            </w:r>
            <w:r w:rsidRPr="002D7AB2">
              <w:rPr>
                <w:sz w:val="18"/>
                <w:szCs w:val="18"/>
              </w:rPr>
              <w:t>v</w:t>
            </w:r>
            <w:r>
              <w:rPr>
                <w:sz w:val="18"/>
                <w:szCs w:val="18"/>
              </w:rPr>
              <w:t>edený je</w:t>
            </w:r>
            <w:r w:rsidRPr="002D7AB2">
              <w:rPr>
                <w:sz w:val="18"/>
                <w:szCs w:val="18"/>
              </w:rPr>
              <w:t xml:space="preserve"> plánovaný stav merateľných ukazovateľov v zmysle zmluvy o </w:t>
            </w:r>
            <w:r w:rsidR="005C6303">
              <w:rPr>
                <w:sz w:val="18"/>
                <w:szCs w:val="18"/>
              </w:rPr>
              <w:t>NFP</w:t>
            </w:r>
          </w:p>
        </w:tc>
      </w:tr>
      <w:tr w:rsidR="00D0357F" w:rsidRPr="004D6168" w14:paraId="5710B8B1" w14:textId="77777777" w:rsidTr="00016479">
        <w:tc>
          <w:tcPr>
            <w:tcW w:w="704" w:type="dxa"/>
          </w:tcPr>
          <w:p w14:paraId="7878A2E0" w14:textId="77777777" w:rsidR="00D0357F" w:rsidRPr="004D6168" w:rsidRDefault="00D0357F" w:rsidP="00D0357F">
            <w:pPr>
              <w:rPr>
                <w:sz w:val="20"/>
                <w:szCs w:val="20"/>
              </w:rPr>
            </w:pPr>
            <w:r w:rsidRPr="004D6168">
              <w:rPr>
                <w:sz w:val="20"/>
                <w:szCs w:val="20"/>
              </w:rPr>
              <w:t>63</w:t>
            </w:r>
          </w:p>
        </w:tc>
        <w:tc>
          <w:tcPr>
            <w:tcW w:w="1772" w:type="dxa"/>
            <w:gridSpan w:val="2"/>
            <w:vMerge w:val="restart"/>
          </w:tcPr>
          <w:p w14:paraId="470D594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w:t>
            </w:r>
            <w:proofErr w:type="spellStart"/>
            <w:r w:rsidRPr="004D6168">
              <w:rPr>
                <w:rFonts w:ascii="Roboto" w:hAnsi="Roboto" w:cs="Roboto"/>
                <w:b/>
                <w:bCs/>
                <w:color w:val="000000"/>
                <w:sz w:val="20"/>
                <w:szCs w:val="20"/>
              </w:rPr>
              <w:t>kumulatív</w:t>
            </w:r>
            <w:proofErr w:type="spellEnd"/>
          </w:p>
          <w:p w14:paraId="66277E11"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141C3AA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1A01EDE9" w14:textId="77777777" w:rsidR="00D0357F" w:rsidRPr="002D7AB2" w:rsidRDefault="00D0357F" w:rsidP="00D0357F">
            <w:pPr>
              <w:pStyle w:val="Textpoznmkypodiarou"/>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4C5BDBE" w14:textId="77777777" w:rsidTr="00016479">
        <w:tc>
          <w:tcPr>
            <w:tcW w:w="704" w:type="dxa"/>
          </w:tcPr>
          <w:p w14:paraId="378A4F38" w14:textId="77777777" w:rsidR="00D0357F" w:rsidRPr="004D6168" w:rsidRDefault="00D0357F" w:rsidP="00D0357F">
            <w:pPr>
              <w:rPr>
                <w:sz w:val="20"/>
                <w:szCs w:val="20"/>
              </w:rPr>
            </w:pPr>
            <w:r w:rsidRPr="004D6168">
              <w:rPr>
                <w:sz w:val="20"/>
                <w:szCs w:val="20"/>
              </w:rPr>
              <w:t>64</w:t>
            </w:r>
          </w:p>
        </w:tc>
        <w:tc>
          <w:tcPr>
            <w:tcW w:w="1772" w:type="dxa"/>
            <w:gridSpan w:val="2"/>
            <w:vMerge/>
          </w:tcPr>
          <w:p w14:paraId="500DE6EB"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40609B77"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5538F2C1" w14:textId="77777777" w:rsidR="00D0357F" w:rsidRPr="007C430E" w:rsidRDefault="00D0357F" w:rsidP="00D0357F">
            <w:pPr>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0AEF20AF" w14:textId="77777777" w:rsidTr="00016479">
        <w:tc>
          <w:tcPr>
            <w:tcW w:w="704" w:type="dxa"/>
          </w:tcPr>
          <w:p w14:paraId="310CDD85" w14:textId="77777777" w:rsidR="00D0357F" w:rsidRPr="004D6168" w:rsidRDefault="00D0357F" w:rsidP="00D0357F">
            <w:pPr>
              <w:rPr>
                <w:sz w:val="20"/>
                <w:szCs w:val="20"/>
              </w:rPr>
            </w:pPr>
            <w:r w:rsidRPr="004D6168">
              <w:rPr>
                <w:sz w:val="20"/>
                <w:szCs w:val="20"/>
              </w:rPr>
              <w:t>65</w:t>
            </w:r>
          </w:p>
        </w:tc>
        <w:tc>
          <w:tcPr>
            <w:tcW w:w="1772" w:type="dxa"/>
            <w:gridSpan w:val="2"/>
            <w:vMerge/>
          </w:tcPr>
          <w:p w14:paraId="559AF355"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3475F0AD"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spolu</w:t>
            </w:r>
          </w:p>
        </w:tc>
        <w:tc>
          <w:tcPr>
            <w:tcW w:w="4814" w:type="dxa"/>
            <w:gridSpan w:val="2"/>
          </w:tcPr>
          <w:p w14:paraId="2B9EECCC" w14:textId="77777777" w:rsidR="00D0357F" w:rsidRPr="007C430E" w:rsidRDefault="00D0357F" w:rsidP="00D0357F">
            <w:pPr>
              <w:rPr>
                <w:sz w:val="18"/>
                <w:szCs w:val="18"/>
              </w:rPr>
            </w:pPr>
            <w:r>
              <w:rPr>
                <w:sz w:val="18"/>
                <w:szCs w:val="18"/>
              </w:rPr>
              <w:t xml:space="preserve">Automaticky vyplnené </w:t>
            </w:r>
          </w:p>
        </w:tc>
      </w:tr>
      <w:tr w:rsidR="00D0357F" w:rsidRPr="004D6168" w14:paraId="0395164C" w14:textId="77777777" w:rsidTr="00016479">
        <w:tc>
          <w:tcPr>
            <w:tcW w:w="704" w:type="dxa"/>
          </w:tcPr>
          <w:p w14:paraId="12C5937F" w14:textId="77777777" w:rsidR="00D0357F" w:rsidRPr="004D6168" w:rsidRDefault="00D0357F" w:rsidP="00D0357F">
            <w:pPr>
              <w:rPr>
                <w:sz w:val="20"/>
                <w:szCs w:val="20"/>
              </w:rPr>
            </w:pPr>
            <w:r w:rsidRPr="004D6168">
              <w:rPr>
                <w:sz w:val="20"/>
                <w:szCs w:val="20"/>
              </w:rPr>
              <w:t>66</w:t>
            </w:r>
          </w:p>
        </w:tc>
        <w:tc>
          <w:tcPr>
            <w:tcW w:w="3544" w:type="dxa"/>
            <w:gridSpan w:val="3"/>
          </w:tcPr>
          <w:p w14:paraId="40B8324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Miera plnenia </w:t>
            </w:r>
            <w:proofErr w:type="spellStart"/>
            <w:r w:rsidRPr="004D6168">
              <w:rPr>
                <w:rFonts w:ascii="Roboto" w:hAnsi="Roboto" w:cs="Roboto"/>
                <w:b/>
                <w:bCs/>
                <w:color w:val="000000"/>
                <w:sz w:val="20"/>
                <w:szCs w:val="20"/>
              </w:rPr>
              <w:t>kumulatív</w:t>
            </w:r>
            <w:proofErr w:type="spellEnd"/>
            <w:r w:rsidRPr="004D6168">
              <w:rPr>
                <w:rFonts w:ascii="Roboto" w:hAnsi="Roboto" w:cs="Roboto"/>
                <w:b/>
                <w:bCs/>
                <w:color w:val="000000"/>
                <w:sz w:val="20"/>
                <w:szCs w:val="20"/>
              </w:rPr>
              <w:br/>
              <w:t>(v %)</w:t>
            </w:r>
          </w:p>
        </w:tc>
        <w:tc>
          <w:tcPr>
            <w:tcW w:w="4814" w:type="dxa"/>
            <w:gridSpan w:val="2"/>
          </w:tcPr>
          <w:p w14:paraId="756D77A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(66=65/62) </w:t>
            </w:r>
            <w:r w:rsidRPr="002D7AB2">
              <w:rPr>
                <w:sz w:val="18"/>
                <w:szCs w:val="18"/>
              </w:rPr>
              <w:t>Pomer skutočného stavu (stĺpec č. 65) k plánovanému stavu (stĺpec č. 62) merateľného ukazovateľa  projektu v percentuálnom vyjadrení</w:t>
            </w:r>
          </w:p>
        </w:tc>
      </w:tr>
      <w:tr w:rsidR="00D0357F" w:rsidRPr="004D6168" w14:paraId="7F4622B8" w14:textId="77777777" w:rsidTr="00016479">
        <w:tc>
          <w:tcPr>
            <w:tcW w:w="704" w:type="dxa"/>
          </w:tcPr>
          <w:p w14:paraId="09850B33" w14:textId="77777777" w:rsidR="00D0357F" w:rsidRPr="004D6168" w:rsidRDefault="00D0357F" w:rsidP="00D0357F">
            <w:pPr>
              <w:rPr>
                <w:sz w:val="20"/>
                <w:szCs w:val="20"/>
              </w:rPr>
            </w:pPr>
            <w:r w:rsidRPr="004D6168">
              <w:rPr>
                <w:sz w:val="20"/>
                <w:szCs w:val="20"/>
              </w:rPr>
              <w:t>67</w:t>
            </w:r>
          </w:p>
        </w:tc>
        <w:tc>
          <w:tcPr>
            <w:tcW w:w="1772" w:type="dxa"/>
            <w:gridSpan w:val="2"/>
            <w:vMerge w:val="restart"/>
          </w:tcPr>
          <w:p w14:paraId="500B4FBC"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 ročný</w:t>
            </w:r>
          </w:p>
          <w:p w14:paraId="5CFEBF94" w14:textId="77777777" w:rsidR="00D0357F" w:rsidRPr="004D6168" w:rsidRDefault="00D0357F" w:rsidP="00D0357F">
            <w:pPr>
              <w:widowControl w:val="0"/>
              <w:autoSpaceDE w:val="0"/>
              <w:autoSpaceDN w:val="0"/>
              <w:adjustRightInd w:val="0"/>
              <w:rPr>
                <w:rFonts w:ascii="Roboto" w:hAnsi="Roboto"/>
                <w:sz w:val="20"/>
                <w:szCs w:val="20"/>
              </w:rPr>
            </w:pPr>
          </w:p>
        </w:tc>
        <w:tc>
          <w:tcPr>
            <w:tcW w:w="1772" w:type="dxa"/>
          </w:tcPr>
          <w:p w14:paraId="34087A4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ženy</w:t>
            </w:r>
          </w:p>
        </w:tc>
        <w:tc>
          <w:tcPr>
            <w:tcW w:w="4814" w:type="dxa"/>
            <w:gridSpan w:val="2"/>
          </w:tcPr>
          <w:p w14:paraId="444752F4"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231F3E41" w14:textId="77777777" w:rsidTr="00016479">
        <w:tc>
          <w:tcPr>
            <w:tcW w:w="704" w:type="dxa"/>
          </w:tcPr>
          <w:p w14:paraId="40AEE302" w14:textId="77777777" w:rsidR="00D0357F" w:rsidRPr="004D6168" w:rsidRDefault="00D0357F" w:rsidP="00D0357F">
            <w:pPr>
              <w:rPr>
                <w:sz w:val="20"/>
                <w:szCs w:val="20"/>
              </w:rPr>
            </w:pPr>
            <w:r w:rsidRPr="004D6168">
              <w:rPr>
                <w:sz w:val="20"/>
                <w:szCs w:val="20"/>
              </w:rPr>
              <w:t>68</w:t>
            </w:r>
          </w:p>
        </w:tc>
        <w:tc>
          <w:tcPr>
            <w:tcW w:w="1772" w:type="dxa"/>
            <w:gridSpan w:val="2"/>
            <w:vMerge/>
          </w:tcPr>
          <w:p w14:paraId="10478870"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p>
        </w:tc>
        <w:tc>
          <w:tcPr>
            <w:tcW w:w="1772" w:type="dxa"/>
          </w:tcPr>
          <w:p w14:paraId="2349F9D2"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4814" w:type="dxa"/>
            <w:gridSpan w:val="2"/>
          </w:tcPr>
          <w:p w14:paraId="6801AB8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D0357F" w:rsidRPr="004D6168" w14:paraId="19D44DBE" w14:textId="77777777" w:rsidTr="00016479">
        <w:tc>
          <w:tcPr>
            <w:tcW w:w="704" w:type="dxa"/>
          </w:tcPr>
          <w:p w14:paraId="00A40B06" w14:textId="77777777" w:rsidR="00D0357F" w:rsidRPr="004D6168" w:rsidRDefault="00D0357F" w:rsidP="00D0357F">
            <w:pPr>
              <w:rPr>
                <w:sz w:val="20"/>
                <w:szCs w:val="20"/>
              </w:rPr>
            </w:pPr>
            <w:r w:rsidRPr="004D6168">
              <w:rPr>
                <w:sz w:val="20"/>
                <w:szCs w:val="20"/>
              </w:rPr>
              <w:t>69</w:t>
            </w:r>
          </w:p>
        </w:tc>
        <w:tc>
          <w:tcPr>
            <w:tcW w:w="1772" w:type="dxa"/>
            <w:gridSpan w:val="2"/>
            <w:vMerge/>
          </w:tcPr>
          <w:p w14:paraId="30479CA1" w14:textId="77777777" w:rsidR="00D0357F" w:rsidRPr="004D6168" w:rsidRDefault="00D0357F" w:rsidP="00D0357F">
            <w:pPr>
              <w:rPr>
                <w:sz w:val="20"/>
                <w:szCs w:val="20"/>
              </w:rPr>
            </w:pPr>
          </w:p>
        </w:tc>
        <w:tc>
          <w:tcPr>
            <w:tcW w:w="1772" w:type="dxa"/>
          </w:tcPr>
          <w:p w14:paraId="46508FDA"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4814" w:type="dxa"/>
            <w:gridSpan w:val="2"/>
          </w:tcPr>
          <w:p w14:paraId="1BAB687D" w14:textId="77777777" w:rsidR="00D0357F" w:rsidRPr="002D7AB2" w:rsidRDefault="00D0357F" w:rsidP="00D0357F">
            <w:pPr>
              <w:widowControl w:val="0"/>
              <w:autoSpaceDE w:val="0"/>
              <w:autoSpaceDN w:val="0"/>
              <w:adjustRightInd w:val="0"/>
              <w:rPr>
                <w:sz w:val="18"/>
                <w:szCs w:val="18"/>
              </w:rPr>
            </w:pPr>
            <w:r>
              <w:rPr>
                <w:sz w:val="18"/>
                <w:szCs w:val="18"/>
              </w:rPr>
              <w:t xml:space="preserve">Automaticky vyplnené </w:t>
            </w:r>
          </w:p>
        </w:tc>
      </w:tr>
      <w:tr w:rsidR="00D0357F" w:rsidRPr="004D6168" w14:paraId="142B1612" w14:textId="77777777" w:rsidTr="00016479">
        <w:tc>
          <w:tcPr>
            <w:tcW w:w="704" w:type="dxa"/>
          </w:tcPr>
          <w:p w14:paraId="00B72CB2" w14:textId="77777777" w:rsidR="00D0357F" w:rsidRPr="004D6168" w:rsidRDefault="00D0357F" w:rsidP="00D0357F">
            <w:pPr>
              <w:rPr>
                <w:sz w:val="20"/>
                <w:szCs w:val="20"/>
              </w:rPr>
            </w:pPr>
            <w:r w:rsidRPr="004D6168">
              <w:rPr>
                <w:sz w:val="20"/>
                <w:szCs w:val="20"/>
              </w:rPr>
              <w:t>70</w:t>
            </w:r>
          </w:p>
        </w:tc>
        <w:tc>
          <w:tcPr>
            <w:tcW w:w="3544" w:type="dxa"/>
            <w:gridSpan w:val="3"/>
          </w:tcPr>
          <w:p w14:paraId="0E3A64C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Miera plnenia ročná (v %)</w:t>
            </w:r>
          </w:p>
        </w:tc>
        <w:tc>
          <w:tcPr>
            <w:tcW w:w="4814" w:type="dxa"/>
            <w:gridSpan w:val="2"/>
          </w:tcPr>
          <w:p w14:paraId="713833E0" w14:textId="77777777" w:rsidR="00D0357F" w:rsidRPr="002D7AB2" w:rsidRDefault="00D0357F" w:rsidP="00D0357F">
            <w:pPr>
              <w:widowControl w:val="0"/>
              <w:autoSpaceDE w:val="0"/>
              <w:autoSpaceDN w:val="0"/>
              <w:adjustRightInd w:val="0"/>
              <w:rPr>
                <w:sz w:val="18"/>
                <w:szCs w:val="18"/>
              </w:rPr>
            </w:pPr>
            <w:r w:rsidRPr="008963BB">
              <w:rPr>
                <w:sz w:val="18"/>
                <w:szCs w:val="18"/>
              </w:rPr>
              <w:t xml:space="preserve">Automaticky vyplnené – (70=69/62) Pomer skutočného stavu </w:t>
            </w:r>
            <w:r w:rsidRPr="002D7AB2">
              <w:rPr>
                <w:sz w:val="18"/>
                <w:szCs w:val="18"/>
              </w:rPr>
              <w:lastRenderedPageBreak/>
              <w:t>(stĺpec</w:t>
            </w:r>
            <w:r>
              <w:rPr>
                <w:sz w:val="18"/>
                <w:szCs w:val="18"/>
              </w:rPr>
              <w:t xml:space="preserve"> č. 69</w:t>
            </w:r>
            <w:r w:rsidRPr="002D7AB2">
              <w:rPr>
                <w:sz w:val="18"/>
                <w:szCs w:val="18"/>
              </w:rPr>
              <w:t>)</w:t>
            </w:r>
            <w:r>
              <w:rPr>
                <w:sz w:val="18"/>
                <w:szCs w:val="18"/>
              </w:rPr>
              <w:t xml:space="preserve"> </w:t>
            </w:r>
            <w:r w:rsidRPr="002D7AB2">
              <w:rPr>
                <w:sz w:val="18"/>
                <w:szCs w:val="18"/>
              </w:rPr>
              <w:t>k plánovanému stavu (stĺpec č. 62) merateľného ukazovateľa projektu v percentuálnom vyjadrení</w:t>
            </w:r>
          </w:p>
        </w:tc>
      </w:tr>
      <w:tr w:rsidR="00D0357F" w:rsidRPr="004D6168" w14:paraId="0E80E4C5" w14:textId="77777777" w:rsidTr="00016479">
        <w:tc>
          <w:tcPr>
            <w:tcW w:w="704" w:type="dxa"/>
          </w:tcPr>
          <w:p w14:paraId="53FA6BCE" w14:textId="77777777" w:rsidR="00D0357F" w:rsidRPr="004D6168" w:rsidRDefault="00D0357F" w:rsidP="00D0357F">
            <w:pPr>
              <w:rPr>
                <w:sz w:val="20"/>
                <w:szCs w:val="20"/>
              </w:rPr>
            </w:pPr>
            <w:r w:rsidRPr="004D6168">
              <w:rPr>
                <w:sz w:val="20"/>
                <w:szCs w:val="20"/>
              </w:rPr>
              <w:lastRenderedPageBreak/>
              <w:t>71</w:t>
            </w:r>
          </w:p>
        </w:tc>
        <w:tc>
          <w:tcPr>
            <w:tcW w:w="3544" w:type="dxa"/>
            <w:gridSpan w:val="3"/>
          </w:tcPr>
          <w:p w14:paraId="4906B1AD" w14:textId="77777777" w:rsidR="00D0357F" w:rsidRPr="004D6168" w:rsidRDefault="00D0357F" w:rsidP="00D0357F">
            <w:pPr>
              <w:widowControl w:val="0"/>
              <w:autoSpaceDE w:val="0"/>
              <w:autoSpaceDN w:val="0"/>
              <w:adjustRightInd w:val="0"/>
              <w:rPr>
                <w:rFonts w:ascii="Roboto" w:hAnsi="Roboto"/>
                <w:sz w:val="20"/>
                <w:szCs w:val="20"/>
              </w:rPr>
            </w:pPr>
            <w:r w:rsidRPr="002D7AB2">
              <w:rPr>
                <w:rFonts w:ascii="Roboto" w:hAnsi="Roboto" w:cs="Roboto"/>
                <w:b/>
                <w:bCs/>
                <w:color w:val="000000"/>
                <w:sz w:val="20"/>
                <w:szCs w:val="20"/>
              </w:rPr>
              <w:t>Poznámky k merateľnému ukazovateľu</w:t>
            </w:r>
            <w:r w:rsidRPr="004D6168">
              <w:rPr>
                <w:rFonts w:ascii="Roboto" w:hAnsi="Roboto" w:cs="Roboto"/>
                <w:color w:val="000000"/>
                <w:sz w:val="20"/>
                <w:szCs w:val="20"/>
              </w:rPr>
              <w:t xml:space="preserve"> </w:t>
            </w:r>
          </w:p>
        </w:tc>
        <w:tc>
          <w:tcPr>
            <w:tcW w:w="4814" w:type="dxa"/>
            <w:gridSpan w:val="2"/>
          </w:tcPr>
          <w:p w14:paraId="20DB0CA5" w14:textId="77777777" w:rsidR="00D0357F" w:rsidRPr="002D7AB2" w:rsidRDefault="00D0357F" w:rsidP="00D0357F">
            <w:pPr>
              <w:widowControl w:val="0"/>
              <w:autoSpaceDE w:val="0"/>
              <w:autoSpaceDN w:val="0"/>
              <w:adjustRightInd w:val="0"/>
              <w:rPr>
                <w:sz w:val="18"/>
                <w:szCs w:val="18"/>
              </w:rPr>
            </w:pPr>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Pr>
                <w:sz w:val="18"/>
                <w:szCs w:val="18"/>
              </w:rPr>
              <w:t xml:space="preserve"> za </w:t>
            </w:r>
            <w:r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Pr>
                <w:sz w:val="18"/>
                <w:szCs w:val="18"/>
              </w:rPr>
              <w:t xml:space="preserve">, </w:t>
            </w:r>
            <w:r w:rsidRPr="00CB78DF">
              <w:rPr>
                <w:sz w:val="18"/>
                <w:szCs w:val="18"/>
              </w:rPr>
              <w:t>zdôvodnenie ich vzniku</w:t>
            </w:r>
            <w:r w:rsidRPr="002D7AB2">
              <w:rPr>
                <w:sz w:val="18"/>
                <w:szCs w:val="18"/>
              </w:rPr>
              <w:t xml:space="preserve"> a opatrenia prijaté na elimináciu týchto problémov</w:t>
            </w:r>
          </w:p>
        </w:tc>
      </w:tr>
      <w:tr w:rsidR="00D0357F" w14:paraId="65E0AAFA" w14:textId="77777777" w:rsidTr="00016479">
        <w:tc>
          <w:tcPr>
            <w:tcW w:w="9062" w:type="dxa"/>
            <w:gridSpan w:val="6"/>
          </w:tcPr>
          <w:p w14:paraId="01D51058"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6. Vzťah aktivít a finančnej realizácie projektu</w:t>
            </w:r>
          </w:p>
        </w:tc>
      </w:tr>
      <w:tr w:rsidR="00D0357F" w:rsidRPr="004D6168" w14:paraId="5DAE7860" w14:textId="77777777" w:rsidTr="00016479">
        <w:tc>
          <w:tcPr>
            <w:tcW w:w="704" w:type="dxa"/>
          </w:tcPr>
          <w:p w14:paraId="770C1CB3" w14:textId="77777777" w:rsidR="00D0357F" w:rsidRPr="004D6168" w:rsidRDefault="00D0357F" w:rsidP="00D0357F">
            <w:pPr>
              <w:rPr>
                <w:sz w:val="20"/>
                <w:szCs w:val="20"/>
              </w:rPr>
            </w:pPr>
            <w:r w:rsidRPr="004D6168">
              <w:rPr>
                <w:sz w:val="20"/>
                <w:szCs w:val="20"/>
              </w:rPr>
              <w:t>72</w:t>
            </w:r>
          </w:p>
        </w:tc>
        <w:tc>
          <w:tcPr>
            <w:tcW w:w="3544" w:type="dxa"/>
            <w:gridSpan w:val="3"/>
          </w:tcPr>
          <w:p w14:paraId="26B5F4BE"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7ADE4A" w14:textId="77777777" w:rsidR="00D0357F" w:rsidRPr="007C430E" w:rsidRDefault="00D0357F" w:rsidP="00D0357F">
            <w:pPr>
              <w:rPr>
                <w:sz w:val="18"/>
                <w:szCs w:val="18"/>
              </w:rPr>
            </w:pPr>
            <w:r>
              <w:rPr>
                <w:sz w:val="18"/>
                <w:szCs w:val="18"/>
              </w:rPr>
              <w:t xml:space="preserve">Automaticky vyplnené. Predstavuje  poskytnuté finančné prostriedky </w:t>
            </w:r>
            <w:r>
              <w:rPr>
                <w:sz w:val="18"/>
                <w:szCs w:val="18"/>
                <w:u w:val="single"/>
              </w:rPr>
              <w:t xml:space="preserve"> všetkým subjektom </w:t>
            </w:r>
          </w:p>
        </w:tc>
      </w:tr>
      <w:tr w:rsidR="00D0357F" w:rsidRPr="004D6168" w14:paraId="69AD124A" w14:textId="77777777" w:rsidTr="00016479">
        <w:tc>
          <w:tcPr>
            <w:tcW w:w="704" w:type="dxa"/>
          </w:tcPr>
          <w:p w14:paraId="094CDD42" w14:textId="77777777" w:rsidR="00D0357F" w:rsidRPr="004D6168" w:rsidRDefault="00D0357F" w:rsidP="00D0357F">
            <w:pPr>
              <w:rPr>
                <w:sz w:val="20"/>
                <w:szCs w:val="20"/>
              </w:rPr>
            </w:pPr>
            <w:r w:rsidRPr="004D6168">
              <w:rPr>
                <w:sz w:val="20"/>
                <w:szCs w:val="20"/>
              </w:rPr>
              <w:t>73</w:t>
            </w:r>
          </w:p>
        </w:tc>
        <w:tc>
          <w:tcPr>
            <w:tcW w:w="3544" w:type="dxa"/>
            <w:gridSpan w:val="3"/>
          </w:tcPr>
          <w:p w14:paraId="64D0F36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zúčtované/preplatené pr</w:t>
            </w:r>
            <w:r>
              <w:rPr>
                <w:rFonts w:ascii="Roboto" w:hAnsi="Roboto" w:cs="Roboto"/>
                <w:b/>
                <w:bCs/>
                <w:color w:val="000000"/>
                <w:sz w:val="20"/>
                <w:szCs w:val="20"/>
              </w:rPr>
              <w:t>ostriedky</w:t>
            </w:r>
          </w:p>
        </w:tc>
        <w:tc>
          <w:tcPr>
            <w:tcW w:w="4814" w:type="dxa"/>
            <w:gridSpan w:val="2"/>
          </w:tcPr>
          <w:p w14:paraId="3F16D318" w14:textId="77777777" w:rsidR="00D0357F" w:rsidRPr="007C430E" w:rsidRDefault="00D0357F" w:rsidP="00D0357F">
            <w:pPr>
              <w:rPr>
                <w:sz w:val="18"/>
                <w:szCs w:val="18"/>
              </w:rPr>
            </w:pPr>
            <w:r>
              <w:rPr>
                <w:sz w:val="18"/>
                <w:szCs w:val="18"/>
              </w:rPr>
              <w:t>Automaticky vyplnené. Predstavuje celkové poskytnuté finančné prostriedky</w:t>
            </w:r>
            <w:r>
              <w:rPr>
                <w:sz w:val="18"/>
                <w:szCs w:val="18"/>
                <w:u w:val="single"/>
              </w:rPr>
              <w:t xml:space="preserve"> všetkým subjektom </w:t>
            </w:r>
          </w:p>
        </w:tc>
      </w:tr>
      <w:tr w:rsidR="00D0357F" w:rsidRPr="004D6168" w14:paraId="6A5D1AA6" w14:textId="77777777" w:rsidTr="00016479">
        <w:tc>
          <w:tcPr>
            <w:tcW w:w="704" w:type="dxa"/>
          </w:tcPr>
          <w:p w14:paraId="2FA3812B" w14:textId="77777777" w:rsidR="00D0357F" w:rsidRPr="004D6168" w:rsidRDefault="00D0357F" w:rsidP="00D0357F">
            <w:pPr>
              <w:rPr>
                <w:sz w:val="20"/>
                <w:szCs w:val="20"/>
              </w:rPr>
            </w:pPr>
            <w:r w:rsidRPr="004D6168">
              <w:rPr>
                <w:sz w:val="20"/>
                <w:szCs w:val="20"/>
              </w:rPr>
              <w:t>74</w:t>
            </w:r>
          </w:p>
        </w:tc>
        <w:tc>
          <w:tcPr>
            <w:tcW w:w="3544" w:type="dxa"/>
            <w:gridSpan w:val="3"/>
          </w:tcPr>
          <w:p w14:paraId="2E9F11C2"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Identifikácia subjektu</w:t>
            </w:r>
            <w:r w:rsidRPr="004D6168">
              <w:rPr>
                <w:rFonts w:ascii="Roboto" w:hAnsi="Roboto" w:cs="Roboto"/>
                <w:bCs/>
                <w:color w:val="000000"/>
                <w:sz w:val="20"/>
                <w:szCs w:val="20"/>
              </w:rPr>
              <w:t xml:space="preserve">  </w:t>
            </w:r>
          </w:p>
        </w:tc>
        <w:tc>
          <w:tcPr>
            <w:tcW w:w="4814" w:type="dxa"/>
            <w:gridSpan w:val="2"/>
          </w:tcPr>
          <w:p w14:paraId="27790FBA" w14:textId="77777777" w:rsidR="00D0357F" w:rsidRPr="007C430E" w:rsidRDefault="00D0357F" w:rsidP="00D0357F">
            <w:pPr>
              <w:rPr>
                <w:sz w:val="18"/>
                <w:szCs w:val="18"/>
              </w:rPr>
            </w:pPr>
            <w:r>
              <w:rPr>
                <w:sz w:val="18"/>
                <w:szCs w:val="18"/>
              </w:rPr>
              <w:t xml:space="preserve">Automaticky vyplnené - </w:t>
            </w: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D0357F" w:rsidRPr="004D6168" w14:paraId="69FC6CF7" w14:textId="77777777" w:rsidTr="00016479">
        <w:tc>
          <w:tcPr>
            <w:tcW w:w="704" w:type="dxa"/>
          </w:tcPr>
          <w:p w14:paraId="10D44878" w14:textId="77777777" w:rsidR="00D0357F" w:rsidRPr="004D6168" w:rsidRDefault="00D0357F" w:rsidP="00D0357F">
            <w:pPr>
              <w:rPr>
                <w:sz w:val="20"/>
                <w:szCs w:val="20"/>
              </w:rPr>
            </w:pPr>
            <w:r w:rsidRPr="004D6168">
              <w:rPr>
                <w:sz w:val="20"/>
                <w:szCs w:val="20"/>
              </w:rPr>
              <w:t>75</w:t>
            </w:r>
          </w:p>
        </w:tc>
        <w:tc>
          <w:tcPr>
            <w:tcW w:w="3544" w:type="dxa"/>
            <w:gridSpan w:val="3"/>
          </w:tcPr>
          <w:p w14:paraId="3AECE83B"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Poskytnuté finančné prostriedky</w:t>
            </w:r>
          </w:p>
        </w:tc>
        <w:tc>
          <w:tcPr>
            <w:tcW w:w="4814" w:type="dxa"/>
            <w:gridSpan w:val="2"/>
          </w:tcPr>
          <w:p w14:paraId="2D95E199" w14:textId="77777777" w:rsidR="00D0357F" w:rsidRPr="007C430E" w:rsidRDefault="00D0357F" w:rsidP="00D0357F">
            <w:pPr>
              <w:rPr>
                <w:sz w:val="18"/>
                <w:szCs w:val="18"/>
              </w:rPr>
            </w:pPr>
            <w:r>
              <w:rPr>
                <w:sz w:val="18"/>
                <w:szCs w:val="18"/>
              </w:rPr>
              <w:t>Automaticky vyplnené (finančné prostriedky poskytnuté jednému subjektu)</w:t>
            </w:r>
          </w:p>
        </w:tc>
      </w:tr>
      <w:tr w:rsidR="00D0357F" w:rsidRPr="004D6168" w14:paraId="099C8C61" w14:textId="77777777" w:rsidTr="00016479">
        <w:tc>
          <w:tcPr>
            <w:tcW w:w="704" w:type="dxa"/>
          </w:tcPr>
          <w:p w14:paraId="13ED3D63" w14:textId="77777777" w:rsidR="00D0357F" w:rsidRPr="004D6168" w:rsidRDefault="00D0357F" w:rsidP="00D0357F">
            <w:pPr>
              <w:rPr>
                <w:sz w:val="20"/>
                <w:szCs w:val="20"/>
              </w:rPr>
            </w:pPr>
            <w:r w:rsidRPr="004D6168">
              <w:rPr>
                <w:sz w:val="20"/>
                <w:szCs w:val="20"/>
              </w:rPr>
              <w:t>76</w:t>
            </w:r>
          </w:p>
        </w:tc>
        <w:tc>
          <w:tcPr>
            <w:tcW w:w="3544" w:type="dxa"/>
            <w:gridSpan w:val="3"/>
          </w:tcPr>
          <w:p w14:paraId="0F58C9E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z</w:t>
            </w:r>
            <w:r>
              <w:rPr>
                <w:rFonts w:ascii="Roboto" w:hAnsi="Roboto" w:cs="Roboto"/>
                <w:b/>
                <w:bCs/>
                <w:color w:val="000000"/>
                <w:sz w:val="20"/>
                <w:szCs w:val="20"/>
              </w:rPr>
              <w:t>účtované/preplatené prostriedky</w:t>
            </w:r>
          </w:p>
        </w:tc>
        <w:tc>
          <w:tcPr>
            <w:tcW w:w="4814" w:type="dxa"/>
            <w:gridSpan w:val="2"/>
          </w:tcPr>
          <w:p w14:paraId="5C46223E" w14:textId="77777777" w:rsidR="00D0357F" w:rsidRPr="007C430E" w:rsidRDefault="00D0357F" w:rsidP="00D0357F">
            <w:pPr>
              <w:rPr>
                <w:sz w:val="18"/>
                <w:szCs w:val="18"/>
              </w:rPr>
            </w:pPr>
            <w:r>
              <w:rPr>
                <w:sz w:val="18"/>
                <w:szCs w:val="18"/>
              </w:rPr>
              <w:t>Automaticky vyplnené (celkové finančné prostriedky poskytnuté jednému subjektu)</w:t>
            </w:r>
          </w:p>
        </w:tc>
      </w:tr>
      <w:tr w:rsidR="00D0357F" w:rsidRPr="004D6168" w14:paraId="798C359F" w14:textId="77777777" w:rsidTr="00016479">
        <w:tc>
          <w:tcPr>
            <w:tcW w:w="704" w:type="dxa"/>
          </w:tcPr>
          <w:p w14:paraId="55C20F46" w14:textId="77777777" w:rsidR="00D0357F" w:rsidRPr="004D6168" w:rsidRDefault="00D0357F" w:rsidP="00D0357F">
            <w:pPr>
              <w:rPr>
                <w:sz w:val="20"/>
                <w:szCs w:val="20"/>
              </w:rPr>
            </w:pPr>
            <w:r w:rsidRPr="004D6168">
              <w:rPr>
                <w:sz w:val="20"/>
                <w:szCs w:val="20"/>
              </w:rPr>
              <w:t>77</w:t>
            </w:r>
          </w:p>
        </w:tc>
        <w:tc>
          <w:tcPr>
            <w:tcW w:w="3544" w:type="dxa"/>
            <w:gridSpan w:val="3"/>
          </w:tcPr>
          <w:p w14:paraId="10D0C673"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Aktivita projektu</w:t>
            </w:r>
          </w:p>
        </w:tc>
        <w:tc>
          <w:tcPr>
            <w:tcW w:w="4814" w:type="dxa"/>
            <w:gridSpan w:val="2"/>
          </w:tcPr>
          <w:p w14:paraId="3459F156" w14:textId="77777777" w:rsidR="00D0357F" w:rsidRPr="007C430E" w:rsidRDefault="00D0357F" w:rsidP="00D0357F">
            <w:pPr>
              <w:rPr>
                <w:sz w:val="18"/>
                <w:szCs w:val="18"/>
              </w:rPr>
            </w:pPr>
            <w:r>
              <w:rPr>
                <w:sz w:val="18"/>
                <w:szCs w:val="18"/>
              </w:rPr>
              <w:t>Automaticky vyplnené</w:t>
            </w:r>
          </w:p>
        </w:tc>
      </w:tr>
      <w:tr w:rsidR="00D0357F" w:rsidRPr="004D6168" w14:paraId="6828ED30" w14:textId="77777777" w:rsidTr="00016479">
        <w:tc>
          <w:tcPr>
            <w:tcW w:w="704" w:type="dxa"/>
          </w:tcPr>
          <w:p w14:paraId="12F21C9C" w14:textId="77777777" w:rsidR="00D0357F" w:rsidRPr="004D6168" w:rsidRDefault="00D0357F" w:rsidP="00D0357F">
            <w:pPr>
              <w:rPr>
                <w:sz w:val="20"/>
                <w:szCs w:val="20"/>
              </w:rPr>
            </w:pPr>
            <w:r w:rsidRPr="004D6168">
              <w:rPr>
                <w:sz w:val="20"/>
                <w:szCs w:val="20"/>
              </w:rPr>
              <w:t>78</w:t>
            </w:r>
          </w:p>
        </w:tc>
        <w:tc>
          <w:tcPr>
            <w:tcW w:w="1772" w:type="dxa"/>
            <w:gridSpan w:val="2"/>
            <w:vMerge w:val="restart"/>
          </w:tcPr>
          <w:p w14:paraId="6D404C49"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Začiatok realizácie aktivity</w:t>
            </w:r>
            <w:r w:rsidRPr="004D6168">
              <w:rPr>
                <w:rFonts w:ascii="Roboto" w:hAnsi="Roboto" w:cs="Roboto"/>
                <w:b/>
                <w:bCs/>
                <w:color w:val="000000"/>
                <w:sz w:val="20"/>
                <w:szCs w:val="20"/>
              </w:rPr>
              <w:br/>
              <w:t>(MM/RRRR)</w:t>
            </w:r>
          </w:p>
        </w:tc>
        <w:tc>
          <w:tcPr>
            <w:tcW w:w="1772" w:type="dxa"/>
          </w:tcPr>
          <w:p w14:paraId="56BB6E86"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6F8BFAFF" w14:textId="77777777" w:rsidR="00D0357F" w:rsidRPr="007C430E" w:rsidRDefault="00D0357F" w:rsidP="00D0357F">
            <w:pPr>
              <w:rPr>
                <w:sz w:val="18"/>
                <w:szCs w:val="18"/>
              </w:rPr>
            </w:pPr>
            <w:r>
              <w:rPr>
                <w:sz w:val="18"/>
                <w:szCs w:val="18"/>
              </w:rPr>
              <w:t>Automaticky vyplnené</w:t>
            </w:r>
          </w:p>
        </w:tc>
      </w:tr>
      <w:tr w:rsidR="00D0357F" w:rsidRPr="004D6168" w14:paraId="38D4464F" w14:textId="77777777" w:rsidTr="00016479">
        <w:tc>
          <w:tcPr>
            <w:tcW w:w="704" w:type="dxa"/>
          </w:tcPr>
          <w:p w14:paraId="052041A7" w14:textId="77777777" w:rsidR="00D0357F" w:rsidRPr="004D6168" w:rsidRDefault="00D0357F" w:rsidP="00D0357F">
            <w:pPr>
              <w:rPr>
                <w:sz w:val="20"/>
                <w:szCs w:val="20"/>
              </w:rPr>
            </w:pPr>
            <w:r w:rsidRPr="004D6168">
              <w:rPr>
                <w:sz w:val="20"/>
                <w:szCs w:val="20"/>
              </w:rPr>
              <w:t>79</w:t>
            </w:r>
          </w:p>
        </w:tc>
        <w:tc>
          <w:tcPr>
            <w:tcW w:w="1772" w:type="dxa"/>
            <w:gridSpan w:val="2"/>
            <w:vMerge/>
          </w:tcPr>
          <w:p w14:paraId="418356C5" w14:textId="77777777" w:rsidR="00D0357F" w:rsidRPr="004D6168" w:rsidRDefault="00D0357F" w:rsidP="00D0357F">
            <w:pPr>
              <w:rPr>
                <w:sz w:val="20"/>
                <w:szCs w:val="20"/>
              </w:rPr>
            </w:pPr>
          </w:p>
        </w:tc>
        <w:tc>
          <w:tcPr>
            <w:tcW w:w="1772" w:type="dxa"/>
          </w:tcPr>
          <w:p w14:paraId="66A498C2"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53853878" w14:textId="77777777" w:rsidR="00D0357F" w:rsidRPr="007C430E" w:rsidRDefault="00D0357F" w:rsidP="00D0357F">
            <w:pPr>
              <w:rPr>
                <w:sz w:val="18"/>
                <w:szCs w:val="18"/>
              </w:rPr>
            </w:pPr>
            <w:r w:rsidRPr="007C430E">
              <w:rPr>
                <w:sz w:val="18"/>
                <w:szCs w:val="18"/>
              </w:rPr>
              <w:t>Vypĺňa prijímateľ</w:t>
            </w:r>
          </w:p>
        </w:tc>
      </w:tr>
      <w:tr w:rsidR="00D0357F" w:rsidRPr="004D6168" w14:paraId="40384DB4" w14:textId="77777777" w:rsidTr="00016479">
        <w:tc>
          <w:tcPr>
            <w:tcW w:w="704" w:type="dxa"/>
          </w:tcPr>
          <w:p w14:paraId="429A220F" w14:textId="77777777" w:rsidR="00D0357F" w:rsidRPr="004D6168" w:rsidRDefault="00D0357F" w:rsidP="00D0357F">
            <w:pPr>
              <w:rPr>
                <w:sz w:val="20"/>
                <w:szCs w:val="20"/>
              </w:rPr>
            </w:pPr>
            <w:r w:rsidRPr="004D6168">
              <w:rPr>
                <w:sz w:val="20"/>
                <w:szCs w:val="20"/>
              </w:rPr>
              <w:t>80</w:t>
            </w:r>
          </w:p>
        </w:tc>
        <w:tc>
          <w:tcPr>
            <w:tcW w:w="1772" w:type="dxa"/>
            <w:gridSpan w:val="2"/>
            <w:vMerge w:val="restart"/>
          </w:tcPr>
          <w:p w14:paraId="2E197FBA"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Koniec realizácie aktivity</w:t>
            </w:r>
            <w:r w:rsidRPr="004D6168">
              <w:rPr>
                <w:rFonts w:ascii="Roboto" w:hAnsi="Roboto" w:cs="Roboto"/>
                <w:b/>
                <w:bCs/>
                <w:color w:val="000000"/>
                <w:sz w:val="20"/>
                <w:szCs w:val="20"/>
              </w:rPr>
              <w:br/>
              <w:t>(MM/RRRR)</w:t>
            </w:r>
          </w:p>
        </w:tc>
        <w:tc>
          <w:tcPr>
            <w:tcW w:w="1772" w:type="dxa"/>
          </w:tcPr>
          <w:p w14:paraId="2345DA17"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Plánovaný stav</w:t>
            </w:r>
          </w:p>
        </w:tc>
        <w:tc>
          <w:tcPr>
            <w:tcW w:w="4814" w:type="dxa"/>
            <w:gridSpan w:val="2"/>
          </w:tcPr>
          <w:p w14:paraId="49CC5DD3" w14:textId="77777777" w:rsidR="00D0357F" w:rsidRPr="007C430E" w:rsidRDefault="00D0357F" w:rsidP="00D0357F">
            <w:pPr>
              <w:rPr>
                <w:sz w:val="18"/>
                <w:szCs w:val="18"/>
              </w:rPr>
            </w:pPr>
            <w:r>
              <w:rPr>
                <w:sz w:val="18"/>
                <w:szCs w:val="18"/>
              </w:rPr>
              <w:t>Automaticky vyplnené</w:t>
            </w:r>
          </w:p>
        </w:tc>
      </w:tr>
      <w:tr w:rsidR="00D0357F" w:rsidRPr="004D6168" w14:paraId="3C49B867" w14:textId="77777777" w:rsidTr="00016479">
        <w:tc>
          <w:tcPr>
            <w:tcW w:w="704" w:type="dxa"/>
          </w:tcPr>
          <w:p w14:paraId="4B09DB5D" w14:textId="77777777" w:rsidR="00D0357F" w:rsidRPr="004D6168" w:rsidRDefault="00D0357F" w:rsidP="00D0357F">
            <w:pPr>
              <w:rPr>
                <w:sz w:val="20"/>
                <w:szCs w:val="20"/>
              </w:rPr>
            </w:pPr>
            <w:r w:rsidRPr="004D6168">
              <w:rPr>
                <w:sz w:val="20"/>
                <w:szCs w:val="20"/>
              </w:rPr>
              <w:t>81</w:t>
            </w:r>
          </w:p>
        </w:tc>
        <w:tc>
          <w:tcPr>
            <w:tcW w:w="1772" w:type="dxa"/>
            <w:gridSpan w:val="2"/>
            <w:vMerge/>
          </w:tcPr>
          <w:p w14:paraId="54316AFB" w14:textId="77777777" w:rsidR="00D0357F" w:rsidRPr="004D6168" w:rsidRDefault="00D0357F" w:rsidP="00D0357F">
            <w:pPr>
              <w:rPr>
                <w:sz w:val="20"/>
                <w:szCs w:val="20"/>
              </w:rPr>
            </w:pPr>
          </w:p>
        </w:tc>
        <w:tc>
          <w:tcPr>
            <w:tcW w:w="1772" w:type="dxa"/>
          </w:tcPr>
          <w:p w14:paraId="06E2041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Skutočný stav</w:t>
            </w:r>
          </w:p>
        </w:tc>
        <w:tc>
          <w:tcPr>
            <w:tcW w:w="4814" w:type="dxa"/>
            <w:gridSpan w:val="2"/>
          </w:tcPr>
          <w:p w14:paraId="27C499B7" w14:textId="77777777" w:rsidR="00D0357F" w:rsidRPr="007C430E" w:rsidRDefault="00D0357F" w:rsidP="00D0357F">
            <w:pPr>
              <w:rPr>
                <w:sz w:val="18"/>
                <w:szCs w:val="18"/>
              </w:rPr>
            </w:pPr>
            <w:r w:rsidRPr="007C430E">
              <w:rPr>
                <w:sz w:val="18"/>
                <w:szCs w:val="18"/>
              </w:rPr>
              <w:t>Vypĺňa prijímateľ</w:t>
            </w:r>
          </w:p>
        </w:tc>
      </w:tr>
      <w:tr w:rsidR="00D0357F" w:rsidRPr="004D6168" w14:paraId="525C9B7A" w14:textId="77777777" w:rsidTr="00016479">
        <w:tc>
          <w:tcPr>
            <w:tcW w:w="704" w:type="dxa"/>
          </w:tcPr>
          <w:p w14:paraId="733426B9" w14:textId="77777777" w:rsidR="00D0357F" w:rsidRPr="004D6168" w:rsidRDefault="00D0357F" w:rsidP="00D0357F">
            <w:pPr>
              <w:rPr>
                <w:sz w:val="20"/>
                <w:szCs w:val="20"/>
              </w:rPr>
            </w:pPr>
            <w:r w:rsidRPr="004D6168">
              <w:rPr>
                <w:sz w:val="20"/>
                <w:szCs w:val="20"/>
              </w:rPr>
              <w:t>82</w:t>
            </w:r>
          </w:p>
        </w:tc>
        <w:tc>
          <w:tcPr>
            <w:tcW w:w="1772" w:type="dxa"/>
            <w:gridSpan w:val="2"/>
            <w:vMerge w:val="restart"/>
          </w:tcPr>
          <w:p w14:paraId="32BE8935"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Finančná realizácia projektu</w:t>
            </w:r>
            <w:r w:rsidRPr="004D6168">
              <w:rPr>
                <w:rFonts w:ascii="Roboto" w:hAnsi="Roboto" w:cs="Roboto"/>
                <w:b/>
                <w:bCs/>
                <w:color w:val="000000"/>
                <w:sz w:val="20"/>
                <w:szCs w:val="20"/>
              </w:rPr>
              <w:br/>
              <w:t>(EUR)</w:t>
            </w:r>
          </w:p>
          <w:p w14:paraId="52A295C9" w14:textId="77777777" w:rsidR="00D0357F" w:rsidRPr="004D6168" w:rsidRDefault="00D0357F" w:rsidP="00D0357F">
            <w:pPr>
              <w:rPr>
                <w:sz w:val="20"/>
                <w:szCs w:val="20"/>
              </w:rPr>
            </w:pPr>
          </w:p>
        </w:tc>
        <w:tc>
          <w:tcPr>
            <w:tcW w:w="1772" w:type="dxa"/>
          </w:tcPr>
          <w:p w14:paraId="42593090" w14:textId="77777777" w:rsidR="00D0357F" w:rsidRPr="004D6168" w:rsidRDefault="00D0357F" w:rsidP="00D0357F">
            <w:pPr>
              <w:widowControl w:val="0"/>
              <w:autoSpaceDE w:val="0"/>
              <w:autoSpaceDN w:val="0"/>
              <w:adjustRightInd w:val="0"/>
              <w:jc w:val="center"/>
              <w:rPr>
                <w:rFonts w:ascii="Roboto" w:hAnsi="Roboto"/>
                <w:sz w:val="20"/>
                <w:szCs w:val="20"/>
              </w:rPr>
            </w:pPr>
            <w:proofErr w:type="spellStart"/>
            <w:r w:rsidRPr="004D6168">
              <w:rPr>
                <w:rFonts w:ascii="Roboto" w:hAnsi="Roboto" w:cs="Roboto"/>
                <w:b/>
                <w:bCs/>
                <w:color w:val="000000"/>
                <w:sz w:val="20"/>
                <w:szCs w:val="20"/>
              </w:rPr>
              <w:t>Zazmluvnená</w:t>
            </w:r>
            <w:proofErr w:type="spellEnd"/>
            <w:r w:rsidRPr="004D6168">
              <w:rPr>
                <w:rFonts w:ascii="Roboto" w:hAnsi="Roboto" w:cs="Roboto"/>
                <w:b/>
                <w:bCs/>
                <w:color w:val="000000"/>
                <w:sz w:val="20"/>
                <w:szCs w:val="20"/>
              </w:rPr>
              <w:t xml:space="preserve"> suma</w:t>
            </w:r>
          </w:p>
        </w:tc>
        <w:tc>
          <w:tcPr>
            <w:tcW w:w="4814" w:type="dxa"/>
            <w:gridSpan w:val="2"/>
          </w:tcPr>
          <w:p w14:paraId="72A8D768" w14:textId="77777777" w:rsidR="00D0357F" w:rsidRPr="007C430E" w:rsidRDefault="00D0357F" w:rsidP="00D0357F">
            <w:pPr>
              <w:rPr>
                <w:sz w:val="18"/>
                <w:szCs w:val="18"/>
              </w:rPr>
            </w:pPr>
            <w:r>
              <w:rPr>
                <w:sz w:val="18"/>
                <w:szCs w:val="18"/>
              </w:rPr>
              <w:t xml:space="preserve">Automaticky vyplnené – celková </w:t>
            </w:r>
            <w:proofErr w:type="spellStart"/>
            <w:r>
              <w:rPr>
                <w:sz w:val="18"/>
                <w:szCs w:val="18"/>
              </w:rPr>
              <w:t>zazmluvnená</w:t>
            </w:r>
            <w:proofErr w:type="spellEnd"/>
            <w:r>
              <w:rPr>
                <w:sz w:val="18"/>
                <w:szCs w:val="18"/>
              </w:rPr>
              <w:t xml:space="preserve"> suma za aktivitu projektu</w:t>
            </w:r>
          </w:p>
        </w:tc>
      </w:tr>
      <w:tr w:rsidR="00D0357F" w:rsidRPr="004D6168" w14:paraId="4BC7DC27" w14:textId="77777777" w:rsidTr="00016479">
        <w:tc>
          <w:tcPr>
            <w:tcW w:w="704" w:type="dxa"/>
          </w:tcPr>
          <w:p w14:paraId="45C58A56" w14:textId="77777777" w:rsidR="00D0357F" w:rsidRPr="004D6168" w:rsidRDefault="00D0357F" w:rsidP="00D0357F">
            <w:pPr>
              <w:rPr>
                <w:sz w:val="20"/>
                <w:szCs w:val="20"/>
              </w:rPr>
            </w:pPr>
            <w:r w:rsidRPr="004D6168">
              <w:rPr>
                <w:sz w:val="20"/>
                <w:szCs w:val="20"/>
              </w:rPr>
              <w:t>83</w:t>
            </w:r>
          </w:p>
        </w:tc>
        <w:tc>
          <w:tcPr>
            <w:tcW w:w="1772" w:type="dxa"/>
            <w:gridSpan w:val="2"/>
            <w:vMerge/>
          </w:tcPr>
          <w:p w14:paraId="4658D81D" w14:textId="77777777" w:rsidR="00D0357F" w:rsidRPr="004D6168" w:rsidRDefault="00D0357F" w:rsidP="00D0357F">
            <w:pPr>
              <w:rPr>
                <w:sz w:val="20"/>
                <w:szCs w:val="20"/>
              </w:rPr>
            </w:pPr>
          </w:p>
        </w:tc>
        <w:tc>
          <w:tcPr>
            <w:tcW w:w="1772" w:type="dxa"/>
          </w:tcPr>
          <w:p w14:paraId="5967A65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Viazané prostriedky</w:t>
            </w:r>
          </w:p>
        </w:tc>
        <w:tc>
          <w:tcPr>
            <w:tcW w:w="4814" w:type="dxa"/>
            <w:gridSpan w:val="2"/>
          </w:tcPr>
          <w:p w14:paraId="7864BD87" w14:textId="77777777" w:rsidR="00D0357F" w:rsidRPr="007C430E" w:rsidRDefault="00D0357F" w:rsidP="00D0357F">
            <w:pPr>
              <w:rPr>
                <w:sz w:val="18"/>
                <w:szCs w:val="18"/>
              </w:rPr>
            </w:pPr>
            <w:r>
              <w:rPr>
                <w:sz w:val="18"/>
                <w:szCs w:val="18"/>
              </w:rPr>
              <w:t>Automaticky vyplnené – suma nárokovaná vo všetkých výdavkoch deklarovaných v ŽoP typu Refundácia, Zúčtovanie zálohovej platby a Zúčtovanie predfinancovania, ktoré sú predložené na RO/SO + suma oprávnená zo všetkých výdavkov deklarovaných v ŽoP typu Refundácia, Zúčtovanie zálohovej platby a Zúčtovanie predfinancovania, ktoré sú schválené/zúčtované RO/SO</w:t>
            </w:r>
          </w:p>
        </w:tc>
      </w:tr>
      <w:tr w:rsidR="00D0357F" w:rsidRPr="004D6168" w14:paraId="6E5724CD" w14:textId="77777777" w:rsidTr="00016479">
        <w:tc>
          <w:tcPr>
            <w:tcW w:w="704" w:type="dxa"/>
          </w:tcPr>
          <w:p w14:paraId="4D55A49A" w14:textId="77777777" w:rsidR="00D0357F" w:rsidRPr="004D6168" w:rsidRDefault="00D0357F" w:rsidP="00D0357F">
            <w:pPr>
              <w:rPr>
                <w:sz w:val="20"/>
                <w:szCs w:val="20"/>
              </w:rPr>
            </w:pPr>
            <w:r w:rsidRPr="004D6168">
              <w:rPr>
                <w:sz w:val="20"/>
                <w:szCs w:val="20"/>
              </w:rPr>
              <w:t>84</w:t>
            </w:r>
          </w:p>
        </w:tc>
        <w:tc>
          <w:tcPr>
            <w:tcW w:w="1772" w:type="dxa"/>
            <w:gridSpan w:val="2"/>
            <w:vMerge/>
          </w:tcPr>
          <w:p w14:paraId="69987904" w14:textId="77777777" w:rsidR="00D0357F" w:rsidRPr="004D6168" w:rsidRDefault="00D0357F" w:rsidP="00D0357F">
            <w:pPr>
              <w:rPr>
                <w:sz w:val="20"/>
                <w:szCs w:val="20"/>
              </w:rPr>
            </w:pPr>
          </w:p>
        </w:tc>
        <w:tc>
          <w:tcPr>
            <w:tcW w:w="1772" w:type="dxa"/>
          </w:tcPr>
          <w:p w14:paraId="19677CD3"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Voľné prostriedky</w:t>
            </w:r>
          </w:p>
        </w:tc>
        <w:tc>
          <w:tcPr>
            <w:tcW w:w="4814" w:type="dxa"/>
            <w:gridSpan w:val="2"/>
          </w:tcPr>
          <w:p w14:paraId="322C737C" w14:textId="77777777" w:rsidR="00D0357F" w:rsidRPr="007C430E" w:rsidRDefault="00D0357F" w:rsidP="00D0357F">
            <w:pPr>
              <w:rPr>
                <w:sz w:val="18"/>
                <w:szCs w:val="18"/>
              </w:rPr>
            </w:pPr>
            <w:r>
              <w:rPr>
                <w:sz w:val="18"/>
                <w:szCs w:val="18"/>
              </w:rPr>
              <w:t xml:space="preserve">Automaticky vyplnené – rozdiel medzi sumou </w:t>
            </w:r>
            <w:proofErr w:type="spellStart"/>
            <w:r>
              <w:rPr>
                <w:sz w:val="18"/>
                <w:szCs w:val="18"/>
              </w:rPr>
              <w:t>zazmluvnenou</w:t>
            </w:r>
            <w:proofErr w:type="spellEnd"/>
            <w:r>
              <w:rPr>
                <w:sz w:val="18"/>
                <w:szCs w:val="18"/>
              </w:rPr>
              <w:t xml:space="preserve"> a viazanými prostriedkami</w:t>
            </w:r>
          </w:p>
        </w:tc>
      </w:tr>
      <w:tr w:rsidR="00D0357F" w:rsidRPr="004D6168" w14:paraId="5E7A95E4" w14:textId="77777777" w:rsidTr="00016479">
        <w:tc>
          <w:tcPr>
            <w:tcW w:w="704" w:type="dxa"/>
          </w:tcPr>
          <w:p w14:paraId="202BB4A0" w14:textId="77777777" w:rsidR="00D0357F" w:rsidRPr="004D6168" w:rsidRDefault="00D0357F" w:rsidP="00D0357F">
            <w:pPr>
              <w:rPr>
                <w:sz w:val="20"/>
                <w:szCs w:val="20"/>
              </w:rPr>
            </w:pPr>
            <w:r w:rsidRPr="004D6168">
              <w:rPr>
                <w:sz w:val="20"/>
                <w:szCs w:val="20"/>
              </w:rPr>
              <w:t>85</w:t>
            </w:r>
          </w:p>
        </w:tc>
        <w:tc>
          <w:tcPr>
            <w:tcW w:w="1772" w:type="dxa"/>
            <w:gridSpan w:val="2"/>
            <w:vMerge/>
          </w:tcPr>
          <w:p w14:paraId="47BD242F" w14:textId="77777777" w:rsidR="00D0357F" w:rsidRPr="004D6168" w:rsidRDefault="00D0357F" w:rsidP="00D0357F">
            <w:pPr>
              <w:rPr>
                <w:sz w:val="20"/>
                <w:szCs w:val="20"/>
              </w:rPr>
            </w:pPr>
          </w:p>
        </w:tc>
        <w:tc>
          <w:tcPr>
            <w:tcW w:w="1772" w:type="dxa"/>
          </w:tcPr>
          <w:p w14:paraId="3E21F28B"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Zúčtované / preplatené prostriedky</w:t>
            </w:r>
          </w:p>
        </w:tc>
        <w:tc>
          <w:tcPr>
            <w:tcW w:w="4814" w:type="dxa"/>
            <w:gridSpan w:val="2"/>
          </w:tcPr>
          <w:p w14:paraId="3762A5AC" w14:textId="77777777" w:rsidR="00D0357F" w:rsidRPr="007C430E" w:rsidRDefault="00D0357F" w:rsidP="00D0357F">
            <w:pPr>
              <w:rPr>
                <w:sz w:val="18"/>
                <w:szCs w:val="18"/>
              </w:rPr>
            </w:pPr>
            <w:r>
              <w:rPr>
                <w:sz w:val="18"/>
                <w:szCs w:val="18"/>
              </w:rPr>
              <w:t>Automaticky vyplnené – suma zúčtovaných/preplatených prostriedkov a uhradených PJ</w:t>
            </w:r>
          </w:p>
        </w:tc>
      </w:tr>
      <w:tr w:rsidR="00D0357F" w14:paraId="540F295F" w14:textId="77777777" w:rsidTr="00016479">
        <w:tc>
          <w:tcPr>
            <w:tcW w:w="9062" w:type="dxa"/>
            <w:gridSpan w:val="6"/>
          </w:tcPr>
          <w:p w14:paraId="1FD546F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7. Príjmy projektu</w:t>
            </w:r>
          </w:p>
        </w:tc>
      </w:tr>
      <w:tr w:rsidR="00D0357F" w:rsidRPr="004D6168" w14:paraId="73EF72C5" w14:textId="77777777" w:rsidTr="00016479">
        <w:tc>
          <w:tcPr>
            <w:tcW w:w="704" w:type="dxa"/>
          </w:tcPr>
          <w:p w14:paraId="64B30697" w14:textId="77777777" w:rsidR="00D0357F" w:rsidRPr="004D6168" w:rsidRDefault="00D0357F" w:rsidP="00D0357F">
            <w:pPr>
              <w:rPr>
                <w:sz w:val="20"/>
                <w:szCs w:val="20"/>
              </w:rPr>
            </w:pPr>
            <w:r w:rsidRPr="004D6168">
              <w:rPr>
                <w:sz w:val="20"/>
                <w:szCs w:val="20"/>
              </w:rPr>
              <w:t>86</w:t>
            </w:r>
          </w:p>
        </w:tc>
        <w:tc>
          <w:tcPr>
            <w:tcW w:w="3544" w:type="dxa"/>
            <w:gridSpan w:val="3"/>
          </w:tcPr>
          <w:p w14:paraId="4310A9F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Celkové príjmy projektu v mon</w:t>
            </w:r>
            <w:r>
              <w:rPr>
                <w:rFonts w:ascii="Roboto" w:hAnsi="Roboto" w:cs="Roboto"/>
                <w:b/>
                <w:bCs/>
                <w:color w:val="000000"/>
                <w:sz w:val="20"/>
                <w:szCs w:val="20"/>
              </w:rPr>
              <w:t>itorovanom období</w:t>
            </w:r>
          </w:p>
        </w:tc>
        <w:tc>
          <w:tcPr>
            <w:tcW w:w="4814" w:type="dxa"/>
            <w:gridSpan w:val="2"/>
          </w:tcPr>
          <w:p w14:paraId="71556422" w14:textId="77777777" w:rsidR="00D0357F" w:rsidRPr="007C430E" w:rsidRDefault="00D0357F" w:rsidP="00D0357F">
            <w:pPr>
              <w:rPr>
                <w:sz w:val="18"/>
                <w:szCs w:val="18"/>
              </w:rPr>
            </w:pPr>
            <w:r w:rsidRPr="007C430E">
              <w:rPr>
                <w:sz w:val="18"/>
                <w:szCs w:val="18"/>
              </w:rPr>
              <w:t>Vypĺňa prijímateľ</w:t>
            </w:r>
          </w:p>
        </w:tc>
      </w:tr>
      <w:tr w:rsidR="00D0357F" w:rsidRPr="004D6168" w14:paraId="5F3DEE8C" w14:textId="77777777" w:rsidTr="00016479">
        <w:tc>
          <w:tcPr>
            <w:tcW w:w="704" w:type="dxa"/>
          </w:tcPr>
          <w:p w14:paraId="4412EAAC" w14:textId="77777777" w:rsidR="00D0357F" w:rsidRPr="004D6168" w:rsidRDefault="00D0357F" w:rsidP="00D0357F">
            <w:pPr>
              <w:rPr>
                <w:sz w:val="20"/>
                <w:szCs w:val="20"/>
              </w:rPr>
            </w:pPr>
            <w:r w:rsidRPr="004D6168">
              <w:rPr>
                <w:sz w:val="20"/>
                <w:szCs w:val="20"/>
              </w:rPr>
              <w:t>87</w:t>
            </w:r>
          </w:p>
        </w:tc>
        <w:tc>
          <w:tcPr>
            <w:tcW w:w="3544" w:type="dxa"/>
            <w:gridSpan w:val="3"/>
          </w:tcPr>
          <w:p w14:paraId="24C1B31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Čisté príjmy </w:t>
            </w:r>
            <w:r>
              <w:rPr>
                <w:rFonts w:ascii="Roboto" w:hAnsi="Roboto" w:cs="Roboto"/>
                <w:b/>
                <w:bCs/>
                <w:color w:val="000000"/>
                <w:sz w:val="20"/>
                <w:szCs w:val="20"/>
              </w:rPr>
              <w:t>projektu v monitorovanom období</w:t>
            </w:r>
          </w:p>
        </w:tc>
        <w:tc>
          <w:tcPr>
            <w:tcW w:w="4814" w:type="dxa"/>
            <w:gridSpan w:val="2"/>
          </w:tcPr>
          <w:p w14:paraId="3600FEDB" w14:textId="77777777" w:rsidR="00D0357F" w:rsidRPr="007C430E" w:rsidRDefault="00D0357F" w:rsidP="00D0357F">
            <w:pPr>
              <w:rPr>
                <w:sz w:val="18"/>
                <w:szCs w:val="18"/>
              </w:rPr>
            </w:pPr>
            <w:r w:rsidRPr="007C430E">
              <w:rPr>
                <w:sz w:val="18"/>
                <w:szCs w:val="18"/>
              </w:rPr>
              <w:t>Vypĺňa prijímateľ</w:t>
            </w:r>
          </w:p>
        </w:tc>
      </w:tr>
      <w:tr w:rsidR="00D0357F" w:rsidRPr="004D6168" w14:paraId="41E674F3" w14:textId="77777777" w:rsidTr="00016479">
        <w:tc>
          <w:tcPr>
            <w:tcW w:w="704" w:type="dxa"/>
          </w:tcPr>
          <w:p w14:paraId="65F56CA4" w14:textId="77777777" w:rsidR="00D0357F" w:rsidRPr="004D6168" w:rsidRDefault="00D0357F" w:rsidP="00D0357F">
            <w:pPr>
              <w:rPr>
                <w:sz w:val="20"/>
                <w:szCs w:val="20"/>
              </w:rPr>
            </w:pPr>
            <w:r w:rsidRPr="004D6168">
              <w:rPr>
                <w:sz w:val="20"/>
                <w:szCs w:val="20"/>
              </w:rPr>
              <w:t>88</w:t>
            </w:r>
          </w:p>
        </w:tc>
        <w:tc>
          <w:tcPr>
            <w:tcW w:w="3544" w:type="dxa"/>
            <w:gridSpan w:val="3"/>
          </w:tcPr>
          <w:p w14:paraId="1355AC1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Prevádzkové výdavky </w:t>
            </w:r>
            <w:r>
              <w:rPr>
                <w:rFonts w:ascii="Roboto" w:hAnsi="Roboto" w:cs="Roboto"/>
                <w:b/>
                <w:bCs/>
                <w:color w:val="000000"/>
                <w:sz w:val="20"/>
                <w:szCs w:val="20"/>
              </w:rPr>
              <w:t>projektu v monitorovanom období</w:t>
            </w:r>
          </w:p>
        </w:tc>
        <w:tc>
          <w:tcPr>
            <w:tcW w:w="4814" w:type="dxa"/>
            <w:gridSpan w:val="2"/>
          </w:tcPr>
          <w:p w14:paraId="58B8BAE3" w14:textId="77777777" w:rsidR="00D0357F" w:rsidRPr="007C430E" w:rsidRDefault="00D0357F" w:rsidP="00D0357F">
            <w:pPr>
              <w:rPr>
                <w:sz w:val="18"/>
                <w:szCs w:val="18"/>
              </w:rPr>
            </w:pPr>
            <w:r w:rsidRPr="007C430E">
              <w:rPr>
                <w:sz w:val="18"/>
                <w:szCs w:val="18"/>
              </w:rPr>
              <w:t>Vypĺňa prijímateľ</w:t>
            </w:r>
          </w:p>
        </w:tc>
      </w:tr>
      <w:tr w:rsidR="00D0357F" w:rsidRPr="004D6168" w14:paraId="40598941" w14:textId="77777777" w:rsidTr="00016479">
        <w:tc>
          <w:tcPr>
            <w:tcW w:w="704" w:type="dxa"/>
          </w:tcPr>
          <w:p w14:paraId="412169FD" w14:textId="77777777" w:rsidR="00D0357F" w:rsidRPr="004D6168" w:rsidRDefault="00D0357F" w:rsidP="00D0357F">
            <w:pPr>
              <w:rPr>
                <w:sz w:val="20"/>
                <w:szCs w:val="20"/>
              </w:rPr>
            </w:pPr>
            <w:r w:rsidRPr="004D6168">
              <w:rPr>
                <w:sz w:val="20"/>
                <w:szCs w:val="20"/>
              </w:rPr>
              <w:t>89</w:t>
            </w:r>
          </w:p>
        </w:tc>
        <w:tc>
          <w:tcPr>
            <w:tcW w:w="3544" w:type="dxa"/>
            <w:gridSpan w:val="3"/>
          </w:tcPr>
          <w:p w14:paraId="39EBF556"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Kumulované čisté príjmy projektu od začiatku realizácie projektu:</w:t>
            </w:r>
          </w:p>
        </w:tc>
        <w:tc>
          <w:tcPr>
            <w:tcW w:w="4814" w:type="dxa"/>
            <w:gridSpan w:val="2"/>
          </w:tcPr>
          <w:p w14:paraId="2C2FC9B2" w14:textId="77777777" w:rsidR="00D0357F" w:rsidRPr="004D6168" w:rsidRDefault="00D0357F" w:rsidP="00D0357F">
            <w:pPr>
              <w:rPr>
                <w:sz w:val="20"/>
                <w:szCs w:val="20"/>
              </w:rPr>
            </w:pPr>
            <w:r w:rsidRPr="007C430E">
              <w:rPr>
                <w:sz w:val="18"/>
                <w:szCs w:val="18"/>
              </w:rPr>
              <w:t>Vypĺňa prijímateľ</w:t>
            </w:r>
          </w:p>
        </w:tc>
      </w:tr>
      <w:tr w:rsidR="00D0357F" w14:paraId="314B570A" w14:textId="77777777" w:rsidTr="00016479">
        <w:tc>
          <w:tcPr>
            <w:tcW w:w="9062" w:type="dxa"/>
            <w:gridSpan w:val="6"/>
          </w:tcPr>
          <w:p w14:paraId="45F3696A" w14:textId="77777777" w:rsidR="00D0357F" w:rsidRDefault="00D0357F" w:rsidP="00D0357F">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Iné peňažné príjmy projektu</w:t>
            </w:r>
          </w:p>
          <w:p w14:paraId="261FE971" w14:textId="77777777" w:rsidR="00D0357F" w:rsidRPr="00313510" w:rsidRDefault="00D0357F" w:rsidP="00D0357F">
            <w:pPr>
              <w:rPr>
                <w:rFonts w:ascii="Roboto" w:hAnsi="Roboto"/>
              </w:rPr>
            </w:pPr>
            <w:r w:rsidRPr="002D6816">
              <w:rPr>
                <w:sz w:val="18"/>
                <w:szCs w:val="18"/>
              </w:rPr>
              <w:t>Vypĺňa sa iba v rámci záverečnej monitorovacej správy.</w:t>
            </w:r>
            <w:r>
              <w:rPr>
                <w:sz w:val="18"/>
                <w:szCs w:val="18"/>
              </w:rPr>
              <w:t xml:space="preserve"> (Inak sa zobrazí </w:t>
            </w:r>
            <w:r w:rsidRPr="00A4454B">
              <w:rPr>
                <w:i/>
                <w:sz w:val="18"/>
                <w:szCs w:val="18"/>
              </w:rPr>
              <w:t>„Nevzťahuje sa“</w:t>
            </w:r>
            <w:r w:rsidRPr="00A4454B">
              <w:rPr>
                <w:sz w:val="18"/>
                <w:szCs w:val="18"/>
              </w:rPr>
              <w:t>)</w:t>
            </w:r>
          </w:p>
        </w:tc>
      </w:tr>
      <w:tr w:rsidR="00D0357F" w:rsidRPr="004D6168" w14:paraId="60FF2A4B" w14:textId="77777777" w:rsidTr="00016479">
        <w:tc>
          <w:tcPr>
            <w:tcW w:w="704" w:type="dxa"/>
          </w:tcPr>
          <w:p w14:paraId="3256DCF2" w14:textId="77777777" w:rsidR="00D0357F" w:rsidRPr="004D6168" w:rsidRDefault="00D0357F" w:rsidP="00D0357F">
            <w:pPr>
              <w:rPr>
                <w:sz w:val="20"/>
                <w:szCs w:val="20"/>
              </w:rPr>
            </w:pPr>
          </w:p>
        </w:tc>
        <w:tc>
          <w:tcPr>
            <w:tcW w:w="3544" w:type="dxa"/>
            <w:gridSpan w:val="3"/>
          </w:tcPr>
          <w:p w14:paraId="4967003D" w14:textId="77777777" w:rsidR="00D0357F" w:rsidRPr="004D6168" w:rsidRDefault="00D0357F" w:rsidP="00D0357F">
            <w:pPr>
              <w:rPr>
                <w:sz w:val="20"/>
                <w:szCs w:val="20"/>
              </w:rPr>
            </w:pPr>
          </w:p>
        </w:tc>
        <w:tc>
          <w:tcPr>
            <w:tcW w:w="4814" w:type="dxa"/>
            <w:gridSpan w:val="2"/>
          </w:tcPr>
          <w:p w14:paraId="0F80F336" w14:textId="77777777" w:rsidR="00D0357F" w:rsidRPr="004D6168" w:rsidRDefault="00D0357F" w:rsidP="00D0357F">
            <w:pPr>
              <w:rPr>
                <w:sz w:val="20"/>
                <w:szCs w:val="20"/>
              </w:rPr>
            </w:pPr>
          </w:p>
        </w:tc>
      </w:tr>
      <w:tr w:rsidR="00D0357F" w14:paraId="69351466" w14:textId="77777777" w:rsidTr="00016479">
        <w:tc>
          <w:tcPr>
            <w:tcW w:w="9062" w:type="dxa"/>
            <w:gridSpan w:val="6"/>
          </w:tcPr>
          <w:p w14:paraId="38066A9F"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9. Iné údaje na úrovni projektu</w:t>
            </w:r>
          </w:p>
        </w:tc>
      </w:tr>
      <w:tr w:rsidR="00D0357F" w:rsidRPr="004D6168" w14:paraId="3515BE7B" w14:textId="77777777" w:rsidTr="00016479">
        <w:tc>
          <w:tcPr>
            <w:tcW w:w="704" w:type="dxa"/>
          </w:tcPr>
          <w:p w14:paraId="345C8790" w14:textId="77777777" w:rsidR="00D0357F" w:rsidRPr="004D6168" w:rsidRDefault="00D0357F" w:rsidP="00D0357F">
            <w:pPr>
              <w:rPr>
                <w:sz w:val="20"/>
                <w:szCs w:val="20"/>
              </w:rPr>
            </w:pPr>
            <w:r w:rsidRPr="004D6168">
              <w:rPr>
                <w:sz w:val="20"/>
                <w:szCs w:val="20"/>
              </w:rPr>
              <w:t>90</w:t>
            </w:r>
          </w:p>
        </w:tc>
        <w:tc>
          <w:tcPr>
            <w:tcW w:w="3544" w:type="dxa"/>
            <w:gridSpan w:val="3"/>
          </w:tcPr>
          <w:p w14:paraId="5CC9787A"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Iný údaj</w:t>
            </w:r>
          </w:p>
        </w:tc>
        <w:tc>
          <w:tcPr>
            <w:tcW w:w="4814" w:type="dxa"/>
            <w:gridSpan w:val="2"/>
          </w:tcPr>
          <w:p w14:paraId="381FC001" w14:textId="77777777" w:rsidR="00D0357F" w:rsidRPr="007C430E" w:rsidRDefault="00D0357F" w:rsidP="00D0357F">
            <w:pPr>
              <w:rPr>
                <w:sz w:val="18"/>
                <w:szCs w:val="18"/>
              </w:rPr>
            </w:pPr>
            <w:r>
              <w:rPr>
                <w:sz w:val="18"/>
                <w:szCs w:val="18"/>
              </w:rPr>
              <w:t>Automaticky vyplnené</w:t>
            </w:r>
          </w:p>
        </w:tc>
      </w:tr>
      <w:tr w:rsidR="00D0357F" w:rsidRPr="004D6168" w14:paraId="1F77CBAB" w14:textId="77777777" w:rsidTr="00016479">
        <w:tc>
          <w:tcPr>
            <w:tcW w:w="704" w:type="dxa"/>
          </w:tcPr>
          <w:p w14:paraId="1E393F8A" w14:textId="77777777" w:rsidR="00D0357F" w:rsidRPr="004D6168" w:rsidRDefault="00D0357F" w:rsidP="00D0357F">
            <w:pPr>
              <w:rPr>
                <w:sz w:val="20"/>
                <w:szCs w:val="20"/>
              </w:rPr>
            </w:pPr>
            <w:r w:rsidRPr="004D6168">
              <w:rPr>
                <w:sz w:val="20"/>
                <w:szCs w:val="20"/>
              </w:rPr>
              <w:t>91</w:t>
            </w:r>
          </w:p>
        </w:tc>
        <w:tc>
          <w:tcPr>
            <w:tcW w:w="3544" w:type="dxa"/>
            <w:gridSpan w:val="3"/>
          </w:tcPr>
          <w:p w14:paraId="15475638" w14:textId="77777777" w:rsidR="00D0357F" w:rsidRPr="00506A3E"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Konkrétny cieľ</w:t>
            </w:r>
            <w:r>
              <w:rPr>
                <w:rFonts w:ascii="Roboto" w:hAnsi="Roboto" w:cs="Roboto"/>
                <w:bCs/>
                <w:color w:val="000000"/>
                <w:sz w:val="20"/>
                <w:szCs w:val="20"/>
              </w:rPr>
              <w:t xml:space="preserve"> (špecifický cieľ)</w:t>
            </w:r>
          </w:p>
        </w:tc>
        <w:tc>
          <w:tcPr>
            <w:tcW w:w="4814" w:type="dxa"/>
            <w:gridSpan w:val="2"/>
          </w:tcPr>
          <w:p w14:paraId="6CC367F3" w14:textId="77777777" w:rsidR="00D0357F" w:rsidRPr="007C430E" w:rsidRDefault="00D0357F" w:rsidP="00D0357F">
            <w:pPr>
              <w:rPr>
                <w:sz w:val="18"/>
                <w:szCs w:val="18"/>
              </w:rPr>
            </w:pPr>
            <w:r>
              <w:rPr>
                <w:sz w:val="18"/>
                <w:szCs w:val="18"/>
              </w:rPr>
              <w:t>Automaticky vyplnené</w:t>
            </w:r>
          </w:p>
        </w:tc>
      </w:tr>
      <w:tr w:rsidR="00D0357F" w:rsidRPr="004D6168" w14:paraId="189FDFC8" w14:textId="77777777" w:rsidTr="00016479">
        <w:tc>
          <w:tcPr>
            <w:tcW w:w="704" w:type="dxa"/>
          </w:tcPr>
          <w:p w14:paraId="51CD124C" w14:textId="77777777" w:rsidR="00D0357F" w:rsidRPr="004D6168" w:rsidRDefault="00D0357F" w:rsidP="00D0357F">
            <w:pPr>
              <w:rPr>
                <w:sz w:val="20"/>
                <w:szCs w:val="20"/>
              </w:rPr>
            </w:pPr>
            <w:r w:rsidRPr="004D6168">
              <w:rPr>
                <w:sz w:val="20"/>
                <w:szCs w:val="20"/>
              </w:rPr>
              <w:t>92</w:t>
            </w:r>
          </w:p>
        </w:tc>
        <w:tc>
          <w:tcPr>
            <w:tcW w:w="3544" w:type="dxa"/>
            <w:gridSpan w:val="3"/>
          </w:tcPr>
          <w:p w14:paraId="4343C9C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Merná jednotka</w:t>
            </w:r>
          </w:p>
        </w:tc>
        <w:tc>
          <w:tcPr>
            <w:tcW w:w="4814" w:type="dxa"/>
            <w:gridSpan w:val="2"/>
          </w:tcPr>
          <w:p w14:paraId="1AA07471" w14:textId="77777777" w:rsidR="00D0357F" w:rsidRPr="007C430E" w:rsidRDefault="00D0357F" w:rsidP="00D0357F">
            <w:pPr>
              <w:rPr>
                <w:sz w:val="18"/>
                <w:szCs w:val="18"/>
              </w:rPr>
            </w:pPr>
            <w:r>
              <w:rPr>
                <w:sz w:val="18"/>
                <w:szCs w:val="18"/>
              </w:rPr>
              <w:t>Automaticky vyplnené</w:t>
            </w:r>
          </w:p>
        </w:tc>
      </w:tr>
      <w:tr w:rsidR="00D0357F" w:rsidRPr="004D6168" w14:paraId="5F74A26F" w14:textId="77777777" w:rsidTr="00016479">
        <w:tc>
          <w:tcPr>
            <w:tcW w:w="704" w:type="dxa"/>
          </w:tcPr>
          <w:p w14:paraId="4858AF22" w14:textId="77777777" w:rsidR="00D0357F" w:rsidRPr="004D6168" w:rsidRDefault="00D0357F" w:rsidP="00D0357F">
            <w:pPr>
              <w:rPr>
                <w:sz w:val="20"/>
                <w:szCs w:val="20"/>
              </w:rPr>
            </w:pPr>
            <w:r w:rsidRPr="004D6168">
              <w:rPr>
                <w:sz w:val="20"/>
                <w:szCs w:val="20"/>
              </w:rPr>
              <w:t>93</w:t>
            </w:r>
          </w:p>
        </w:tc>
        <w:tc>
          <w:tcPr>
            <w:tcW w:w="1772" w:type="dxa"/>
            <w:gridSpan w:val="2"/>
            <w:vMerge w:val="restart"/>
          </w:tcPr>
          <w:p w14:paraId="0D437D07" w14:textId="77777777" w:rsidR="00D0357F" w:rsidRPr="004D6168" w:rsidRDefault="00D0357F" w:rsidP="00D0357F">
            <w:pPr>
              <w:widowControl w:val="0"/>
              <w:autoSpaceDE w:val="0"/>
              <w:autoSpaceDN w:val="0"/>
              <w:adjustRightInd w:val="0"/>
              <w:jc w:val="center"/>
              <w:rPr>
                <w:rFonts w:ascii="Roboto" w:hAnsi="Roboto"/>
                <w:sz w:val="20"/>
                <w:szCs w:val="20"/>
              </w:rPr>
            </w:pPr>
            <w:r>
              <w:rPr>
                <w:rFonts w:ascii="Roboto" w:hAnsi="Roboto" w:cs="Roboto"/>
                <w:b/>
                <w:bCs/>
                <w:color w:val="000000"/>
                <w:sz w:val="20"/>
                <w:szCs w:val="20"/>
              </w:rPr>
              <w:t xml:space="preserve">Skutočný stav </w:t>
            </w:r>
            <w:proofErr w:type="spellStart"/>
            <w:r>
              <w:rPr>
                <w:rFonts w:ascii="Roboto" w:hAnsi="Roboto" w:cs="Roboto"/>
                <w:b/>
                <w:bCs/>
                <w:color w:val="000000"/>
                <w:sz w:val="20"/>
                <w:szCs w:val="20"/>
              </w:rPr>
              <w:t>kumulatí</w:t>
            </w:r>
            <w:r w:rsidRPr="004D6168">
              <w:rPr>
                <w:rFonts w:ascii="Roboto" w:hAnsi="Roboto" w:cs="Roboto"/>
                <w:b/>
                <w:bCs/>
                <w:color w:val="000000"/>
                <w:sz w:val="20"/>
                <w:szCs w:val="20"/>
              </w:rPr>
              <w:t>v</w:t>
            </w:r>
            <w:proofErr w:type="spellEnd"/>
          </w:p>
          <w:p w14:paraId="71202891" w14:textId="77777777" w:rsidR="00D0357F" w:rsidRPr="004D6168" w:rsidRDefault="00D0357F" w:rsidP="00D0357F">
            <w:pPr>
              <w:rPr>
                <w:sz w:val="20"/>
                <w:szCs w:val="20"/>
              </w:rPr>
            </w:pPr>
          </w:p>
        </w:tc>
        <w:tc>
          <w:tcPr>
            <w:tcW w:w="1772" w:type="dxa"/>
          </w:tcPr>
          <w:p w14:paraId="79C13743"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0471F776"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232F0F8F" w14:textId="77777777" w:rsidR="00D0357F" w:rsidRPr="007C430E" w:rsidRDefault="00D0357F" w:rsidP="00D0357F">
            <w:pPr>
              <w:rPr>
                <w:sz w:val="18"/>
                <w:szCs w:val="18"/>
              </w:rPr>
            </w:pPr>
            <w:r w:rsidRPr="007C430E">
              <w:rPr>
                <w:sz w:val="18"/>
                <w:szCs w:val="18"/>
              </w:rPr>
              <w:t xml:space="preserve">Uvádza sa kumulatívna hodnota </w:t>
            </w:r>
            <w:r>
              <w:rPr>
                <w:sz w:val="18"/>
                <w:szCs w:val="18"/>
              </w:rPr>
              <w:t>iného údaja</w:t>
            </w:r>
            <w:r w:rsidRPr="007C430E">
              <w:rPr>
                <w:sz w:val="18"/>
                <w:szCs w:val="18"/>
              </w:rPr>
              <w:t xml:space="preserve"> nameraná k poslednému dňu monitorovaného obdobia, t.</w:t>
            </w:r>
            <w:r>
              <w:rPr>
                <w:sz w:val="18"/>
                <w:szCs w:val="18"/>
              </w:rPr>
              <w:t xml:space="preserve"> </w:t>
            </w:r>
            <w:r w:rsidRPr="007C430E">
              <w:rPr>
                <w:sz w:val="18"/>
                <w:szCs w:val="18"/>
              </w:rPr>
              <w:t>j. súhrnná hodnota dosiahnutá za obdobie od začiatku realizácie projektu do posledného dňa monitorovaného obdobia</w:t>
            </w:r>
          </w:p>
        </w:tc>
      </w:tr>
      <w:tr w:rsidR="00D0357F" w:rsidRPr="004D6168" w14:paraId="179773C7" w14:textId="77777777" w:rsidTr="00016479">
        <w:tc>
          <w:tcPr>
            <w:tcW w:w="704" w:type="dxa"/>
          </w:tcPr>
          <w:p w14:paraId="18887317" w14:textId="77777777" w:rsidR="00D0357F" w:rsidRPr="004D6168" w:rsidRDefault="00D0357F" w:rsidP="00D0357F">
            <w:pPr>
              <w:rPr>
                <w:sz w:val="20"/>
                <w:szCs w:val="20"/>
              </w:rPr>
            </w:pPr>
            <w:r w:rsidRPr="004D6168">
              <w:rPr>
                <w:sz w:val="20"/>
                <w:szCs w:val="20"/>
              </w:rPr>
              <w:t>94</w:t>
            </w:r>
          </w:p>
        </w:tc>
        <w:tc>
          <w:tcPr>
            <w:tcW w:w="1772" w:type="dxa"/>
            <w:gridSpan w:val="2"/>
            <w:vMerge/>
          </w:tcPr>
          <w:p w14:paraId="45B3E903" w14:textId="77777777" w:rsidR="00D0357F" w:rsidRPr="004D6168" w:rsidRDefault="00D0357F" w:rsidP="00D0357F">
            <w:pPr>
              <w:rPr>
                <w:sz w:val="20"/>
                <w:szCs w:val="20"/>
              </w:rPr>
            </w:pPr>
          </w:p>
        </w:tc>
        <w:tc>
          <w:tcPr>
            <w:tcW w:w="1772" w:type="dxa"/>
          </w:tcPr>
          <w:p w14:paraId="21FEDFA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2396" w:type="dxa"/>
          </w:tcPr>
          <w:p w14:paraId="49D6A8B0" w14:textId="77777777" w:rsidR="00D0357F" w:rsidRPr="007C430E" w:rsidRDefault="00D0357F" w:rsidP="00D0357F">
            <w:pPr>
              <w:rPr>
                <w:sz w:val="18"/>
                <w:szCs w:val="18"/>
              </w:rPr>
            </w:pPr>
            <w:r w:rsidRPr="007C430E">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4B12496B" w14:textId="77777777" w:rsidR="00D0357F" w:rsidRPr="007C430E" w:rsidRDefault="00D0357F" w:rsidP="00D0357F">
            <w:pPr>
              <w:rPr>
                <w:sz w:val="18"/>
                <w:szCs w:val="18"/>
              </w:rPr>
            </w:pPr>
          </w:p>
        </w:tc>
      </w:tr>
      <w:tr w:rsidR="00D0357F" w:rsidRPr="004D6168" w14:paraId="3B84EA29" w14:textId="77777777" w:rsidTr="00016479">
        <w:tc>
          <w:tcPr>
            <w:tcW w:w="704" w:type="dxa"/>
          </w:tcPr>
          <w:p w14:paraId="28414DF8" w14:textId="77777777" w:rsidR="00D0357F" w:rsidRPr="004D6168" w:rsidRDefault="00D0357F" w:rsidP="00D0357F">
            <w:pPr>
              <w:rPr>
                <w:sz w:val="20"/>
                <w:szCs w:val="20"/>
              </w:rPr>
            </w:pPr>
            <w:r w:rsidRPr="004D6168">
              <w:rPr>
                <w:sz w:val="20"/>
                <w:szCs w:val="20"/>
              </w:rPr>
              <w:t>95</w:t>
            </w:r>
          </w:p>
        </w:tc>
        <w:tc>
          <w:tcPr>
            <w:tcW w:w="1772" w:type="dxa"/>
            <w:gridSpan w:val="2"/>
            <w:vMerge/>
          </w:tcPr>
          <w:p w14:paraId="6C58F12B" w14:textId="77777777" w:rsidR="00D0357F" w:rsidRPr="004D6168" w:rsidRDefault="00D0357F" w:rsidP="00D0357F">
            <w:pPr>
              <w:rPr>
                <w:sz w:val="20"/>
                <w:szCs w:val="20"/>
              </w:rPr>
            </w:pPr>
          </w:p>
        </w:tc>
        <w:tc>
          <w:tcPr>
            <w:tcW w:w="1772" w:type="dxa"/>
          </w:tcPr>
          <w:p w14:paraId="2B28E2CD" w14:textId="77777777" w:rsidR="00D0357F" w:rsidRDefault="00D0357F" w:rsidP="00D0357F">
            <w:pPr>
              <w:rPr>
                <w:rFonts w:ascii="Roboto" w:hAnsi="Roboto" w:cs="Roboto"/>
                <w:b/>
                <w:bCs/>
                <w:color w:val="000000"/>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p w14:paraId="5A91A6C4" w14:textId="77777777" w:rsidR="00D0357F" w:rsidRPr="004D6168" w:rsidRDefault="00D0357F" w:rsidP="00D0357F">
            <w:pPr>
              <w:rPr>
                <w:sz w:val="20"/>
                <w:szCs w:val="20"/>
              </w:rPr>
            </w:pPr>
          </w:p>
        </w:tc>
        <w:tc>
          <w:tcPr>
            <w:tcW w:w="2396" w:type="dxa"/>
          </w:tcPr>
          <w:p w14:paraId="20B7944F"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3DC14BC7" w14:textId="77777777" w:rsidR="00D0357F" w:rsidRPr="007C430E" w:rsidRDefault="00D0357F" w:rsidP="00D0357F">
            <w:pPr>
              <w:rPr>
                <w:sz w:val="18"/>
                <w:szCs w:val="18"/>
              </w:rPr>
            </w:pPr>
          </w:p>
        </w:tc>
      </w:tr>
      <w:tr w:rsidR="00D0357F" w:rsidRPr="004D6168" w14:paraId="24D975A7" w14:textId="77777777" w:rsidTr="00016479">
        <w:tc>
          <w:tcPr>
            <w:tcW w:w="704" w:type="dxa"/>
          </w:tcPr>
          <w:p w14:paraId="7517EAB4" w14:textId="77777777" w:rsidR="00D0357F" w:rsidRPr="004D6168" w:rsidRDefault="00D0357F" w:rsidP="00D0357F">
            <w:pPr>
              <w:rPr>
                <w:sz w:val="20"/>
                <w:szCs w:val="20"/>
              </w:rPr>
            </w:pPr>
            <w:r w:rsidRPr="004D6168">
              <w:rPr>
                <w:sz w:val="20"/>
                <w:szCs w:val="20"/>
              </w:rPr>
              <w:t>96</w:t>
            </w:r>
          </w:p>
        </w:tc>
        <w:tc>
          <w:tcPr>
            <w:tcW w:w="1772" w:type="dxa"/>
            <w:gridSpan w:val="2"/>
            <w:vMerge w:val="restart"/>
          </w:tcPr>
          <w:p w14:paraId="3193E3FE"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 xml:space="preserve">Skutočný stav ročný </w:t>
            </w:r>
          </w:p>
          <w:p w14:paraId="119E50A2" w14:textId="77777777" w:rsidR="00D0357F" w:rsidRPr="004D6168" w:rsidRDefault="00D0357F" w:rsidP="00D0357F">
            <w:pPr>
              <w:rPr>
                <w:sz w:val="20"/>
                <w:szCs w:val="20"/>
              </w:rPr>
            </w:pPr>
          </w:p>
        </w:tc>
        <w:tc>
          <w:tcPr>
            <w:tcW w:w="1772" w:type="dxa"/>
          </w:tcPr>
          <w:p w14:paraId="018803A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2396" w:type="dxa"/>
          </w:tcPr>
          <w:p w14:paraId="5A0135B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val="restart"/>
          </w:tcPr>
          <w:p w14:paraId="7B75DC8E" w14:textId="77777777" w:rsidR="00D0357F" w:rsidRPr="00660D02" w:rsidRDefault="00D0357F" w:rsidP="00D0357F">
            <w:pPr>
              <w:rPr>
                <w:sz w:val="18"/>
                <w:szCs w:val="18"/>
              </w:rPr>
            </w:pPr>
            <w:r w:rsidRPr="00660D02">
              <w:rPr>
                <w:sz w:val="18"/>
                <w:szCs w:val="18"/>
              </w:rPr>
              <w:t xml:space="preserve">Uvádza sa skutočná ročná hodnota </w:t>
            </w:r>
            <w:r>
              <w:rPr>
                <w:sz w:val="18"/>
                <w:szCs w:val="18"/>
              </w:rPr>
              <w:t>iného údaja</w:t>
            </w:r>
            <w:r w:rsidRPr="00660D02">
              <w:rPr>
                <w:sz w:val="18"/>
                <w:szCs w:val="18"/>
              </w:rPr>
              <w:t xml:space="preserve"> nameraná vo vzťahu k aktivite projektu ku dňu monitorovaného obdobia dosiahnutá v danom roku,</w:t>
            </w:r>
          </w:p>
          <w:p w14:paraId="739B38A8" w14:textId="77777777" w:rsidR="00D0357F" w:rsidRPr="007C430E" w:rsidRDefault="00D0357F" w:rsidP="00D0357F">
            <w:pPr>
              <w:rPr>
                <w:sz w:val="18"/>
                <w:szCs w:val="18"/>
              </w:rPr>
            </w:pPr>
            <w:r w:rsidRPr="00660D02">
              <w:rPr>
                <w:sz w:val="18"/>
                <w:szCs w:val="18"/>
              </w:rPr>
              <w:t xml:space="preserve"> t.</w:t>
            </w:r>
            <w:r>
              <w:rPr>
                <w:sz w:val="18"/>
                <w:szCs w:val="18"/>
              </w:rPr>
              <w:t xml:space="preserve"> </w:t>
            </w:r>
            <w:r w:rsidRPr="00660D02">
              <w:rPr>
                <w:sz w:val="18"/>
                <w:szCs w:val="18"/>
              </w:rPr>
              <w:t>j. hodnota dosiahnutá za monitorovacie obdobie v danom roku.</w:t>
            </w:r>
            <w:r>
              <w:rPr>
                <w:sz w:val="18"/>
                <w:szCs w:val="18"/>
              </w:rPr>
              <w:t xml:space="preserve"> Následná monitorovacia správa sa predkladá do 30 dní od uplynutia monitorovaného obdobia. (pojem následná monitorovacia správa je definovaný v Metodickom pokyne CKO č. 15)</w:t>
            </w:r>
          </w:p>
        </w:tc>
      </w:tr>
      <w:tr w:rsidR="00D0357F" w:rsidRPr="004D6168" w14:paraId="5107EDE2" w14:textId="77777777" w:rsidTr="00016479">
        <w:tc>
          <w:tcPr>
            <w:tcW w:w="704" w:type="dxa"/>
          </w:tcPr>
          <w:p w14:paraId="45833B72" w14:textId="77777777" w:rsidR="00D0357F" w:rsidRPr="004D6168" w:rsidRDefault="00D0357F" w:rsidP="00D0357F">
            <w:pPr>
              <w:rPr>
                <w:sz w:val="20"/>
                <w:szCs w:val="20"/>
              </w:rPr>
            </w:pPr>
            <w:r w:rsidRPr="004D6168">
              <w:rPr>
                <w:sz w:val="20"/>
                <w:szCs w:val="20"/>
              </w:rPr>
              <w:t>97</w:t>
            </w:r>
          </w:p>
        </w:tc>
        <w:tc>
          <w:tcPr>
            <w:tcW w:w="1772" w:type="dxa"/>
            <w:gridSpan w:val="2"/>
            <w:vMerge/>
          </w:tcPr>
          <w:p w14:paraId="568C4B98" w14:textId="77777777" w:rsidR="00D0357F" w:rsidRPr="004D6168" w:rsidRDefault="00D0357F" w:rsidP="00D0357F">
            <w:pPr>
              <w:rPr>
                <w:sz w:val="20"/>
                <w:szCs w:val="20"/>
              </w:rPr>
            </w:pPr>
          </w:p>
        </w:tc>
        <w:tc>
          <w:tcPr>
            <w:tcW w:w="1772" w:type="dxa"/>
          </w:tcPr>
          <w:p w14:paraId="5F3CF57C"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sidRPr="004D6168">
              <w:rPr>
                <w:rFonts w:ascii="Roboto" w:hAnsi="Roboto" w:cs="Roboto"/>
                <w:b/>
                <w:bCs/>
                <w:color w:val="000000"/>
                <w:sz w:val="20"/>
                <w:szCs w:val="20"/>
              </w:rPr>
              <w:t>muži</w:t>
            </w:r>
          </w:p>
        </w:tc>
        <w:tc>
          <w:tcPr>
            <w:tcW w:w="2396" w:type="dxa"/>
          </w:tcPr>
          <w:p w14:paraId="40A28C22" w14:textId="77777777" w:rsidR="00D0357F" w:rsidRPr="007C430E" w:rsidRDefault="00D0357F" w:rsidP="00D0357F">
            <w:pPr>
              <w:rPr>
                <w:sz w:val="18"/>
                <w:szCs w:val="18"/>
              </w:rPr>
            </w:pPr>
            <w:r w:rsidRPr="007C430E">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 xml:space="preserve">ak sa </w:t>
            </w:r>
            <w:r>
              <w:rPr>
                <w:sz w:val="18"/>
                <w:szCs w:val="18"/>
              </w:rPr>
              <w:t>iný údaj</w:t>
            </w:r>
            <w:r w:rsidRPr="00B01BB0">
              <w:rPr>
                <w:sz w:val="18"/>
                <w:szCs w:val="18"/>
              </w:rPr>
              <w:t xml:space="preserve"> vykazuje</w:t>
            </w:r>
            <w:r>
              <w:rPr>
                <w:sz w:val="18"/>
                <w:szCs w:val="18"/>
              </w:rPr>
              <w:t xml:space="preserve"> za pohlavie</w:t>
            </w:r>
          </w:p>
        </w:tc>
        <w:tc>
          <w:tcPr>
            <w:tcW w:w="2418" w:type="dxa"/>
            <w:vMerge/>
          </w:tcPr>
          <w:p w14:paraId="36E6D862" w14:textId="77777777" w:rsidR="00D0357F" w:rsidRPr="007C430E" w:rsidRDefault="00D0357F" w:rsidP="00D0357F">
            <w:pPr>
              <w:rPr>
                <w:sz w:val="18"/>
                <w:szCs w:val="18"/>
              </w:rPr>
            </w:pPr>
          </w:p>
        </w:tc>
      </w:tr>
      <w:tr w:rsidR="00D0357F" w:rsidRPr="004D6168" w14:paraId="665413F7" w14:textId="77777777" w:rsidTr="00016479">
        <w:tc>
          <w:tcPr>
            <w:tcW w:w="704" w:type="dxa"/>
          </w:tcPr>
          <w:p w14:paraId="383DDF7A" w14:textId="77777777" w:rsidR="00D0357F" w:rsidRPr="004D6168" w:rsidRDefault="00D0357F" w:rsidP="00D0357F">
            <w:pPr>
              <w:rPr>
                <w:sz w:val="20"/>
                <w:szCs w:val="20"/>
              </w:rPr>
            </w:pPr>
            <w:r w:rsidRPr="004D6168">
              <w:rPr>
                <w:sz w:val="20"/>
                <w:szCs w:val="20"/>
              </w:rPr>
              <w:t>98</w:t>
            </w:r>
          </w:p>
        </w:tc>
        <w:tc>
          <w:tcPr>
            <w:tcW w:w="1772" w:type="dxa"/>
            <w:gridSpan w:val="2"/>
            <w:vMerge/>
          </w:tcPr>
          <w:p w14:paraId="38B32622" w14:textId="77777777" w:rsidR="00D0357F" w:rsidRPr="004D6168" w:rsidRDefault="00D0357F" w:rsidP="00D0357F">
            <w:pPr>
              <w:rPr>
                <w:sz w:val="20"/>
                <w:szCs w:val="20"/>
              </w:rPr>
            </w:pPr>
          </w:p>
        </w:tc>
        <w:tc>
          <w:tcPr>
            <w:tcW w:w="1772" w:type="dxa"/>
          </w:tcPr>
          <w:p w14:paraId="4BCAC5E2" w14:textId="77777777" w:rsidR="00D0357F" w:rsidRPr="004D6168" w:rsidRDefault="00D0357F" w:rsidP="00D0357F">
            <w:pPr>
              <w:rPr>
                <w:sz w:val="20"/>
                <w:szCs w:val="20"/>
              </w:rPr>
            </w:pPr>
            <w:r w:rsidRPr="004D6168">
              <w:rPr>
                <w:rFonts w:ascii="Roboto" w:hAnsi="Roboto" w:cs="Roboto"/>
                <w:b/>
                <w:bCs/>
                <w:color w:val="000000"/>
                <w:sz w:val="20"/>
                <w:szCs w:val="20"/>
              </w:rPr>
              <w:t>spolu</w:t>
            </w:r>
          </w:p>
        </w:tc>
        <w:tc>
          <w:tcPr>
            <w:tcW w:w="2396" w:type="dxa"/>
          </w:tcPr>
          <w:p w14:paraId="3D165FA5" w14:textId="77777777" w:rsidR="00D0357F" w:rsidRPr="007C430E" w:rsidRDefault="00D0357F" w:rsidP="00D0357F">
            <w:pPr>
              <w:rPr>
                <w:sz w:val="18"/>
                <w:szCs w:val="18"/>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18" w:type="dxa"/>
            <w:vMerge/>
          </w:tcPr>
          <w:p w14:paraId="1E60100A" w14:textId="77777777" w:rsidR="00D0357F" w:rsidRPr="007C430E" w:rsidRDefault="00D0357F" w:rsidP="00D0357F">
            <w:pPr>
              <w:rPr>
                <w:sz w:val="18"/>
                <w:szCs w:val="18"/>
              </w:rPr>
            </w:pPr>
          </w:p>
        </w:tc>
      </w:tr>
      <w:tr w:rsidR="00D0357F" w:rsidRPr="004D6168" w14:paraId="265713C0" w14:textId="77777777" w:rsidTr="00016479">
        <w:tc>
          <w:tcPr>
            <w:tcW w:w="704" w:type="dxa"/>
          </w:tcPr>
          <w:p w14:paraId="428EDDBF" w14:textId="77777777" w:rsidR="00D0357F" w:rsidRPr="004D6168" w:rsidRDefault="00D0357F" w:rsidP="00D0357F">
            <w:pPr>
              <w:rPr>
                <w:sz w:val="20"/>
                <w:szCs w:val="20"/>
              </w:rPr>
            </w:pPr>
            <w:r w:rsidRPr="004D6168">
              <w:rPr>
                <w:sz w:val="20"/>
                <w:szCs w:val="20"/>
              </w:rPr>
              <w:t>99</w:t>
            </w:r>
          </w:p>
        </w:tc>
        <w:tc>
          <w:tcPr>
            <w:tcW w:w="3544" w:type="dxa"/>
            <w:gridSpan w:val="3"/>
          </w:tcPr>
          <w:p w14:paraId="7DDDBB41" w14:textId="77777777" w:rsidR="00D0357F" w:rsidRPr="004D6168" w:rsidRDefault="00D0357F" w:rsidP="00D0357F">
            <w:pPr>
              <w:widowControl w:val="0"/>
              <w:autoSpaceDE w:val="0"/>
              <w:autoSpaceDN w:val="0"/>
              <w:adjustRightInd w:val="0"/>
              <w:rPr>
                <w:rFonts w:ascii="Roboto" w:hAnsi="Roboto"/>
                <w:sz w:val="20"/>
                <w:szCs w:val="20"/>
              </w:rPr>
            </w:pPr>
            <w:r w:rsidRPr="007C430E">
              <w:rPr>
                <w:rFonts w:ascii="Roboto" w:hAnsi="Roboto" w:cs="Roboto"/>
                <w:b/>
                <w:bCs/>
                <w:color w:val="000000"/>
                <w:sz w:val="20"/>
                <w:szCs w:val="20"/>
              </w:rPr>
              <w:t>Poznámky k inému údaju</w:t>
            </w:r>
            <w:r w:rsidRPr="004D6168">
              <w:rPr>
                <w:rFonts w:ascii="Roboto" w:hAnsi="Roboto" w:cs="Roboto"/>
                <w:color w:val="000000"/>
                <w:sz w:val="20"/>
                <w:szCs w:val="20"/>
              </w:rPr>
              <w:t xml:space="preserve">  </w:t>
            </w:r>
          </w:p>
        </w:tc>
        <w:tc>
          <w:tcPr>
            <w:tcW w:w="2396" w:type="dxa"/>
          </w:tcPr>
          <w:p w14:paraId="3E65A8C5" w14:textId="77777777" w:rsidR="00D0357F" w:rsidRPr="007C430E" w:rsidRDefault="00D0357F" w:rsidP="00D0357F">
            <w:pPr>
              <w:rPr>
                <w:sz w:val="18"/>
                <w:szCs w:val="18"/>
              </w:rPr>
            </w:pPr>
            <w:r w:rsidRPr="007C430E">
              <w:rPr>
                <w:sz w:val="18"/>
                <w:szCs w:val="18"/>
              </w:rPr>
              <w:t>Vypĺňa prijímateľ</w:t>
            </w:r>
          </w:p>
        </w:tc>
        <w:tc>
          <w:tcPr>
            <w:tcW w:w="2418" w:type="dxa"/>
          </w:tcPr>
          <w:p w14:paraId="5D0866A8" w14:textId="77777777" w:rsidR="00D0357F" w:rsidRPr="007C430E" w:rsidRDefault="00D0357F" w:rsidP="00D0357F">
            <w:pPr>
              <w:rPr>
                <w:sz w:val="18"/>
                <w:szCs w:val="18"/>
              </w:rPr>
            </w:pPr>
          </w:p>
        </w:tc>
      </w:tr>
      <w:tr w:rsidR="00D0357F" w14:paraId="14832911" w14:textId="77777777" w:rsidTr="00016479">
        <w:tc>
          <w:tcPr>
            <w:tcW w:w="9062" w:type="dxa"/>
            <w:gridSpan w:val="6"/>
          </w:tcPr>
          <w:p w14:paraId="759D629F"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9.A  Iné údaje o cieľovej skupine</w:t>
            </w:r>
          </w:p>
          <w:p w14:paraId="31DD5E9B" w14:textId="3C443CC6" w:rsidR="00D0357F" w:rsidRPr="00313510" w:rsidRDefault="00D0357F" w:rsidP="00960B14">
            <w:pPr>
              <w:widowControl w:val="0"/>
              <w:autoSpaceDE w:val="0"/>
              <w:autoSpaceDN w:val="0"/>
              <w:adjustRightInd w:val="0"/>
              <w:rPr>
                <w:rFonts w:ascii="Roboto" w:hAnsi="Roboto"/>
              </w:rPr>
            </w:pPr>
            <w:r w:rsidRPr="00EE46A8">
              <w:rPr>
                <w:sz w:val="18"/>
                <w:szCs w:val="18"/>
              </w:rPr>
              <w:t>Vypĺňa sa len pre projekty ESF (bez IZM).</w:t>
            </w:r>
            <w:r>
              <w:rPr>
                <w:sz w:val="18"/>
                <w:szCs w:val="18"/>
              </w:rPr>
              <w:t xml:space="preserve"> Uvádza sa počet účastníkov cieľovej skupiny bez ohľadu na skutočnosť, či sú vedení v karte účastníka (v zmysle MP CKO č. 17 k číselníku merateľných ukazovateľov), alebo nie. </w:t>
            </w:r>
            <w:r w:rsidRPr="008D28CC">
              <w:rPr>
                <w:sz w:val="18"/>
                <w:szCs w:val="18"/>
              </w:rPr>
              <w:t>Ak výzva v ITMS nedefinuje oprávnené cieľové skupiny v kritériách oprávnenosti, nevypĺňa sa</w:t>
            </w:r>
            <w:r w:rsidR="00960B14">
              <w:rPr>
                <w:sz w:val="18"/>
                <w:szCs w:val="18"/>
              </w:rPr>
              <w:t>. Uvádza sa kumulatívny stav (pokiaľ RO neurčí inak – ide o informatívny údaj, ktorý nevstupuje do ďalších výpočtov)</w:t>
            </w:r>
          </w:p>
        </w:tc>
      </w:tr>
      <w:tr w:rsidR="00D0357F" w:rsidRPr="004D6168" w14:paraId="2B2572BE" w14:textId="77777777" w:rsidTr="00016479">
        <w:trPr>
          <w:trHeight w:val="332"/>
        </w:trPr>
        <w:tc>
          <w:tcPr>
            <w:tcW w:w="704" w:type="dxa"/>
            <w:vMerge w:val="restart"/>
          </w:tcPr>
          <w:p w14:paraId="06CB32F7" w14:textId="77777777" w:rsidR="00D0357F" w:rsidRPr="004D6168" w:rsidRDefault="00D0357F" w:rsidP="00D0357F">
            <w:pPr>
              <w:rPr>
                <w:sz w:val="20"/>
                <w:szCs w:val="20"/>
              </w:rPr>
            </w:pPr>
            <w:r w:rsidRPr="004D6168">
              <w:rPr>
                <w:sz w:val="20"/>
                <w:szCs w:val="20"/>
              </w:rPr>
              <w:t>100</w:t>
            </w:r>
          </w:p>
        </w:tc>
        <w:tc>
          <w:tcPr>
            <w:tcW w:w="1772" w:type="dxa"/>
            <w:gridSpan w:val="2"/>
            <w:vMerge w:val="restart"/>
          </w:tcPr>
          <w:p w14:paraId="3C6EF3A4"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0785A01E" w14:textId="77777777" w:rsidR="00D0357F" w:rsidRPr="004D6168" w:rsidRDefault="00D0357F" w:rsidP="00D0357F">
            <w:pPr>
              <w:rPr>
                <w:sz w:val="20"/>
                <w:szCs w:val="20"/>
              </w:rPr>
            </w:pPr>
          </w:p>
        </w:tc>
        <w:tc>
          <w:tcPr>
            <w:tcW w:w="1772" w:type="dxa"/>
          </w:tcPr>
          <w:p w14:paraId="2C5C4197" w14:textId="77777777" w:rsidR="00D0357F" w:rsidRPr="00EE46A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6A4D1B83"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5D374081" w14:textId="77777777" w:rsidTr="00016479">
        <w:trPr>
          <w:trHeight w:val="266"/>
        </w:trPr>
        <w:tc>
          <w:tcPr>
            <w:tcW w:w="704" w:type="dxa"/>
            <w:vMerge/>
          </w:tcPr>
          <w:p w14:paraId="56AFAA0E" w14:textId="77777777" w:rsidR="00D0357F" w:rsidRPr="004D6168" w:rsidRDefault="00D0357F" w:rsidP="00D0357F">
            <w:pPr>
              <w:rPr>
                <w:sz w:val="20"/>
                <w:szCs w:val="20"/>
              </w:rPr>
            </w:pPr>
          </w:p>
        </w:tc>
        <w:tc>
          <w:tcPr>
            <w:tcW w:w="1772" w:type="dxa"/>
            <w:gridSpan w:val="2"/>
            <w:vMerge/>
          </w:tcPr>
          <w:p w14:paraId="2C1BBC6B" w14:textId="77777777" w:rsidR="00D0357F" w:rsidRPr="004D6168" w:rsidRDefault="00D0357F" w:rsidP="00D0357F">
            <w:pPr>
              <w:rPr>
                <w:sz w:val="20"/>
                <w:szCs w:val="20"/>
              </w:rPr>
            </w:pPr>
          </w:p>
        </w:tc>
        <w:tc>
          <w:tcPr>
            <w:tcW w:w="1772" w:type="dxa"/>
          </w:tcPr>
          <w:p w14:paraId="3F182CD6"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1D7CF10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D12935" w14:textId="77777777" w:rsidTr="00016479">
        <w:tc>
          <w:tcPr>
            <w:tcW w:w="704" w:type="dxa"/>
            <w:vMerge/>
          </w:tcPr>
          <w:p w14:paraId="2BB28016" w14:textId="77777777" w:rsidR="00D0357F" w:rsidRPr="004D6168" w:rsidRDefault="00D0357F" w:rsidP="00D0357F">
            <w:pPr>
              <w:rPr>
                <w:sz w:val="20"/>
                <w:szCs w:val="20"/>
              </w:rPr>
            </w:pPr>
          </w:p>
        </w:tc>
        <w:tc>
          <w:tcPr>
            <w:tcW w:w="1772" w:type="dxa"/>
            <w:gridSpan w:val="2"/>
            <w:vMerge/>
          </w:tcPr>
          <w:p w14:paraId="79E8A30E" w14:textId="77777777" w:rsidR="00D0357F" w:rsidRPr="004D6168" w:rsidRDefault="00D0357F" w:rsidP="00D0357F">
            <w:pPr>
              <w:rPr>
                <w:sz w:val="20"/>
                <w:szCs w:val="20"/>
              </w:rPr>
            </w:pPr>
          </w:p>
        </w:tc>
        <w:tc>
          <w:tcPr>
            <w:tcW w:w="1772" w:type="dxa"/>
          </w:tcPr>
          <w:p w14:paraId="6CC452D5"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42AAB43C"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302091">
              <w:rPr>
                <w:sz w:val="18"/>
                <w:szCs w:val="18"/>
              </w:rPr>
              <w:t>Automaticky vyplnené – napočíta sa z hodnôt ženy a muži</w:t>
            </w:r>
          </w:p>
        </w:tc>
      </w:tr>
      <w:tr w:rsidR="00D0357F" w14:paraId="3DDEABE7" w14:textId="77777777" w:rsidTr="00016479">
        <w:tc>
          <w:tcPr>
            <w:tcW w:w="9062" w:type="dxa"/>
            <w:gridSpan w:val="6"/>
            <w:tcBorders>
              <w:top w:val="nil"/>
            </w:tcBorders>
          </w:tcPr>
          <w:p w14:paraId="58268DB3" w14:textId="77777777" w:rsidR="00D0357F" w:rsidRDefault="00D0357F" w:rsidP="00D0357F">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9.B  Iné údaje o cieľovej skupine vo vzťahu k IZM</w:t>
            </w:r>
          </w:p>
          <w:p w14:paraId="5A16F5C0" w14:textId="3AFEA5CC" w:rsidR="00D0357F" w:rsidRPr="00313510" w:rsidRDefault="00D0357F" w:rsidP="00D0357F">
            <w:pPr>
              <w:rPr>
                <w:rFonts w:ascii="Roboto" w:hAnsi="Roboto"/>
              </w:rPr>
            </w:pPr>
            <w:r w:rsidRPr="001E42FF">
              <w:rPr>
                <w:sz w:val="18"/>
                <w:szCs w:val="18"/>
              </w:rPr>
              <w:t>Vypĺňa sa len pre projekty financované z Iniciatívy pre zamestnanosť mladých.</w:t>
            </w:r>
            <w:r>
              <w:rPr>
                <w:sz w:val="18"/>
                <w:szCs w:val="18"/>
              </w:rPr>
              <w:t xml:space="preserve"> Uvádza sa počet účastníkov cieľovej skupiny bez ohľadu na skutočnosť, či sú vedení v karte účastníka (v zmysle MP CKO č. 17 k číselníku merateľných ukazovateľov), alebo nie. </w:t>
            </w:r>
            <w:r w:rsidRPr="001C4949">
              <w:rPr>
                <w:sz w:val="18"/>
                <w:szCs w:val="18"/>
              </w:rPr>
              <w:t>Ak nie je zadefinovaná cieľová skupina vo výzve, nevypĺňa sa</w:t>
            </w:r>
            <w:r w:rsidR="00960B14">
              <w:rPr>
                <w:sz w:val="18"/>
                <w:szCs w:val="18"/>
              </w:rPr>
              <w:t>. Uvádza sa kumulatívny stav (pokiaľ RO neurčí inak – ide o informatívny údaj, ktorý nevstupuje do ďalších výpočtov)</w:t>
            </w:r>
          </w:p>
        </w:tc>
      </w:tr>
      <w:tr w:rsidR="00D0357F" w:rsidRPr="004D6168" w14:paraId="74BBBE50" w14:textId="77777777" w:rsidTr="00016479">
        <w:tc>
          <w:tcPr>
            <w:tcW w:w="704" w:type="dxa"/>
            <w:vMerge w:val="restart"/>
          </w:tcPr>
          <w:p w14:paraId="22759F00" w14:textId="77777777" w:rsidR="00D0357F" w:rsidRPr="004D6168" w:rsidRDefault="00D0357F" w:rsidP="00D0357F">
            <w:pPr>
              <w:rPr>
                <w:sz w:val="20"/>
                <w:szCs w:val="20"/>
              </w:rPr>
            </w:pPr>
            <w:r w:rsidRPr="004D6168">
              <w:rPr>
                <w:sz w:val="20"/>
                <w:szCs w:val="20"/>
              </w:rPr>
              <w:t>101</w:t>
            </w:r>
          </w:p>
        </w:tc>
        <w:tc>
          <w:tcPr>
            <w:tcW w:w="1772" w:type="dxa"/>
            <w:gridSpan w:val="2"/>
            <w:vMerge w:val="restart"/>
          </w:tcPr>
          <w:p w14:paraId="156193ED" w14:textId="77777777" w:rsidR="00D0357F" w:rsidRPr="004D6168" w:rsidRDefault="00D0357F" w:rsidP="00D0357F">
            <w:pPr>
              <w:widowControl w:val="0"/>
              <w:autoSpaceDE w:val="0"/>
              <w:autoSpaceDN w:val="0"/>
              <w:adjustRightInd w:val="0"/>
              <w:jc w:val="center"/>
              <w:rPr>
                <w:rFonts w:ascii="Roboto" w:hAnsi="Roboto"/>
                <w:sz w:val="20"/>
                <w:szCs w:val="20"/>
              </w:rPr>
            </w:pPr>
            <w:r w:rsidRPr="004D6168">
              <w:rPr>
                <w:rFonts w:ascii="Roboto" w:hAnsi="Roboto" w:cs="Roboto"/>
                <w:b/>
                <w:bCs/>
                <w:color w:val="000000"/>
                <w:sz w:val="20"/>
                <w:szCs w:val="20"/>
              </w:rPr>
              <w:t>Celkový počet účastníkov</w:t>
            </w:r>
          </w:p>
          <w:p w14:paraId="5B74A52A" w14:textId="77777777" w:rsidR="00D0357F" w:rsidRPr="004D6168" w:rsidRDefault="00D0357F" w:rsidP="00D0357F">
            <w:pPr>
              <w:rPr>
                <w:sz w:val="20"/>
                <w:szCs w:val="20"/>
              </w:rPr>
            </w:pPr>
          </w:p>
        </w:tc>
        <w:tc>
          <w:tcPr>
            <w:tcW w:w="1772" w:type="dxa"/>
          </w:tcPr>
          <w:p w14:paraId="24F133B2"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ž</w:t>
            </w:r>
            <w:r w:rsidRPr="004D6168">
              <w:rPr>
                <w:rFonts w:ascii="Roboto" w:hAnsi="Roboto" w:cs="Roboto"/>
                <w:b/>
                <w:bCs/>
                <w:color w:val="000000"/>
                <w:sz w:val="20"/>
                <w:szCs w:val="20"/>
              </w:rPr>
              <w:t>eny</w:t>
            </w:r>
          </w:p>
        </w:tc>
        <w:tc>
          <w:tcPr>
            <w:tcW w:w="4814" w:type="dxa"/>
            <w:gridSpan w:val="2"/>
          </w:tcPr>
          <w:p w14:paraId="5458FBAB"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2984D549" w14:textId="77777777" w:rsidTr="00016479">
        <w:tc>
          <w:tcPr>
            <w:tcW w:w="704" w:type="dxa"/>
            <w:vMerge/>
          </w:tcPr>
          <w:p w14:paraId="6180F22E" w14:textId="77777777" w:rsidR="00D0357F" w:rsidRPr="004D6168" w:rsidRDefault="00D0357F" w:rsidP="00D0357F">
            <w:pPr>
              <w:rPr>
                <w:sz w:val="20"/>
                <w:szCs w:val="20"/>
              </w:rPr>
            </w:pPr>
          </w:p>
        </w:tc>
        <w:tc>
          <w:tcPr>
            <w:tcW w:w="1772" w:type="dxa"/>
            <w:gridSpan w:val="2"/>
            <w:vMerge/>
          </w:tcPr>
          <w:p w14:paraId="2AD7B6F0" w14:textId="77777777" w:rsidR="00D0357F" w:rsidRPr="004D6168" w:rsidRDefault="00D0357F" w:rsidP="00D0357F">
            <w:pPr>
              <w:rPr>
                <w:sz w:val="20"/>
                <w:szCs w:val="20"/>
              </w:rPr>
            </w:pPr>
          </w:p>
        </w:tc>
        <w:tc>
          <w:tcPr>
            <w:tcW w:w="1772" w:type="dxa"/>
          </w:tcPr>
          <w:p w14:paraId="3091E211" w14:textId="77777777" w:rsidR="00D0357F" w:rsidRPr="004D6168" w:rsidRDefault="00D0357F" w:rsidP="00D0357F">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w:t>
            </w:r>
            <w:r w:rsidRPr="004D6168">
              <w:rPr>
                <w:rFonts w:ascii="Roboto" w:hAnsi="Roboto" w:cs="Roboto"/>
                <w:b/>
                <w:bCs/>
                <w:color w:val="000000"/>
                <w:sz w:val="20"/>
                <w:szCs w:val="20"/>
              </w:rPr>
              <w:t>uži</w:t>
            </w:r>
          </w:p>
        </w:tc>
        <w:tc>
          <w:tcPr>
            <w:tcW w:w="4814" w:type="dxa"/>
            <w:gridSpan w:val="2"/>
          </w:tcPr>
          <w:p w14:paraId="679A679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7C430E">
              <w:rPr>
                <w:sz w:val="18"/>
                <w:szCs w:val="18"/>
              </w:rPr>
              <w:t>Vypĺňa prijímateľ</w:t>
            </w:r>
          </w:p>
        </w:tc>
      </w:tr>
      <w:tr w:rsidR="00D0357F" w:rsidRPr="004D6168" w14:paraId="47941648" w14:textId="77777777" w:rsidTr="00016479">
        <w:tc>
          <w:tcPr>
            <w:tcW w:w="704" w:type="dxa"/>
            <w:vMerge/>
          </w:tcPr>
          <w:p w14:paraId="67F72BA8" w14:textId="77777777" w:rsidR="00D0357F" w:rsidRPr="004D6168" w:rsidRDefault="00D0357F" w:rsidP="00D0357F">
            <w:pPr>
              <w:rPr>
                <w:sz w:val="20"/>
                <w:szCs w:val="20"/>
              </w:rPr>
            </w:pPr>
          </w:p>
        </w:tc>
        <w:tc>
          <w:tcPr>
            <w:tcW w:w="1772" w:type="dxa"/>
            <w:gridSpan w:val="2"/>
            <w:vMerge/>
          </w:tcPr>
          <w:p w14:paraId="1052B994" w14:textId="77777777" w:rsidR="00D0357F" w:rsidRPr="004D6168" w:rsidRDefault="00D0357F" w:rsidP="00D0357F">
            <w:pPr>
              <w:rPr>
                <w:sz w:val="20"/>
                <w:szCs w:val="20"/>
              </w:rPr>
            </w:pPr>
          </w:p>
        </w:tc>
        <w:tc>
          <w:tcPr>
            <w:tcW w:w="1772" w:type="dxa"/>
          </w:tcPr>
          <w:p w14:paraId="50A62BAC" w14:textId="77777777" w:rsidR="00D0357F" w:rsidRPr="004D6168" w:rsidRDefault="00D0357F" w:rsidP="00D0357F">
            <w:pPr>
              <w:rPr>
                <w:sz w:val="20"/>
                <w:szCs w:val="20"/>
              </w:rPr>
            </w:pPr>
            <w:r>
              <w:rPr>
                <w:rFonts w:ascii="Roboto" w:hAnsi="Roboto" w:cs="Roboto"/>
                <w:b/>
                <w:bCs/>
                <w:color w:val="000000"/>
                <w:sz w:val="20"/>
                <w:szCs w:val="20"/>
              </w:rPr>
              <w:t>s</w:t>
            </w:r>
            <w:r w:rsidRPr="004D6168">
              <w:rPr>
                <w:rFonts w:ascii="Roboto" w:hAnsi="Roboto" w:cs="Roboto"/>
                <w:b/>
                <w:bCs/>
                <w:color w:val="000000"/>
                <w:sz w:val="20"/>
                <w:szCs w:val="20"/>
              </w:rPr>
              <w:t>polu</w:t>
            </w:r>
          </w:p>
        </w:tc>
        <w:tc>
          <w:tcPr>
            <w:tcW w:w="4814" w:type="dxa"/>
            <w:gridSpan w:val="2"/>
          </w:tcPr>
          <w:p w14:paraId="11E63536" w14:textId="77777777" w:rsidR="00D0357F" w:rsidRPr="007C430E" w:rsidRDefault="00D0357F" w:rsidP="00D0357F">
            <w:pPr>
              <w:widowControl w:val="0"/>
              <w:autoSpaceDE w:val="0"/>
              <w:autoSpaceDN w:val="0"/>
              <w:adjustRightInd w:val="0"/>
              <w:rPr>
                <w:rFonts w:ascii="Roboto" w:hAnsi="Roboto" w:cs="Roboto"/>
                <w:b/>
                <w:bCs/>
                <w:color w:val="000000"/>
                <w:sz w:val="20"/>
                <w:szCs w:val="20"/>
              </w:rPr>
            </w:pPr>
            <w:r w:rsidRPr="00B1050F">
              <w:rPr>
                <w:sz w:val="18"/>
                <w:szCs w:val="18"/>
              </w:rPr>
              <w:t>Automaticky vyplnené – napočíta sa z hodnôt ženy a muži</w:t>
            </w:r>
          </w:p>
        </w:tc>
      </w:tr>
      <w:tr w:rsidR="00D0357F" w14:paraId="695004D8" w14:textId="77777777" w:rsidTr="00016479">
        <w:tc>
          <w:tcPr>
            <w:tcW w:w="9062" w:type="dxa"/>
            <w:gridSpan w:val="6"/>
          </w:tcPr>
          <w:p w14:paraId="1727B4CE"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10. Identifikované problémy, riziká a ďalšie informácie</w:t>
            </w:r>
          </w:p>
        </w:tc>
      </w:tr>
      <w:tr w:rsidR="00D0357F" w:rsidRPr="004D6168" w14:paraId="3E99CBBF" w14:textId="77777777" w:rsidTr="00016479">
        <w:tc>
          <w:tcPr>
            <w:tcW w:w="704" w:type="dxa"/>
          </w:tcPr>
          <w:p w14:paraId="3DD6D3A5" w14:textId="77777777" w:rsidR="00D0357F" w:rsidRPr="004D6168" w:rsidRDefault="00D0357F" w:rsidP="00D0357F">
            <w:pPr>
              <w:rPr>
                <w:sz w:val="20"/>
                <w:szCs w:val="20"/>
              </w:rPr>
            </w:pPr>
            <w:r w:rsidRPr="004D6168">
              <w:rPr>
                <w:sz w:val="20"/>
                <w:szCs w:val="20"/>
              </w:rPr>
              <w:t>102</w:t>
            </w:r>
          </w:p>
        </w:tc>
        <w:tc>
          <w:tcPr>
            <w:tcW w:w="3544" w:type="dxa"/>
            <w:gridSpan w:val="3"/>
          </w:tcPr>
          <w:p w14:paraId="7582407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ukončeniu alebo premiestneniu výrobnej činnosti prijímateľa mimo oprávnené miesto realizácie projektu?</w:t>
            </w:r>
          </w:p>
        </w:tc>
        <w:tc>
          <w:tcPr>
            <w:tcW w:w="4814" w:type="dxa"/>
            <w:gridSpan w:val="2"/>
          </w:tcPr>
          <w:p w14:paraId="20F0528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76A00040" w14:textId="77777777" w:rsidTr="00016479">
        <w:tc>
          <w:tcPr>
            <w:tcW w:w="704" w:type="dxa"/>
          </w:tcPr>
          <w:p w14:paraId="2D2A30A9" w14:textId="77777777" w:rsidR="00D0357F" w:rsidRPr="004D6168" w:rsidRDefault="00D0357F" w:rsidP="00D0357F">
            <w:pPr>
              <w:rPr>
                <w:sz w:val="20"/>
                <w:szCs w:val="20"/>
              </w:rPr>
            </w:pPr>
            <w:r w:rsidRPr="004D6168">
              <w:rPr>
                <w:sz w:val="20"/>
                <w:szCs w:val="20"/>
              </w:rPr>
              <w:t>103</w:t>
            </w:r>
          </w:p>
        </w:tc>
        <w:tc>
          <w:tcPr>
            <w:tcW w:w="3544" w:type="dxa"/>
            <w:gridSpan w:val="3"/>
          </w:tcPr>
          <w:p w14:paraId="469987CE"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 xml:space="preserve">Došlo počas monitorovaného </w:t>
            </w:r>
            <w:r w:rsidRPr="004D6168">
              <w:rPr>
                <w:rFonts w:ascii="Roboto" w:hAnsi="Roboto" w:cs="Roboto"/>
                <w:b/>
                <w:bCs/>
                <w:color w:val="000000"/>
                <w:sz w:val="20"/>
                <w:szCs w:val="20"/>
              </w:rPr>
              <w:lastRenderedPageBreak/>
              <w:t>obdobia k zmene vlastníctva položky infraštruktúry, ktorá poskytuje prijímateľovi alebo tretej osobe neoprávnené zvýhodnenie?</w:t>
            </w:r>
          </w:p>
        </w:tc>
        <w:tc>
          <w:tcPr>
            <w:tcW w:w="4814" w:type="dxa"/>
            <w:gridSpan w:val="2"/>
          </w:tcPr>
          <w:p w14:paraId="0AFBBD76" w14:textId="77777777" w:rsidR="00D0357F" w:rsidRPr="007C430E" w:rsidRDefault="00D0357F" w:rsidP="00D0357F">
            <w:pPr>
              <w:rPr>
                <w:sz w:val="18"/>
                <w:szCs w:val="18"/>
              </w:rPr>
            </w:pPr>
            <w:r w:rsidRPr="007C430E">
              <w:rPr>
                <w:sz w:val="18"/>
                <w:szCs w:val="18"/>
              </w:rPr>
              <w:lastRenderedPageBreak/>
              <w:t>Vypĺňa prijímateľ – áno/nie</w:t>
            </w:r>
            <w:r>
              <w:rPr>
                <w:sz w:val="18"/>
                <w:szCs w:val="18"/>
              </w:rPr>
              <w:t xml:space="preserve"> </w:t>
            </w:r>
          </w:p>
        </w:tc>
      </w:tr>
      <w:tr w:rsidR="00D0357F" w:rsidRPr="004D6168" w14:paraId="3C212A95" w14:textId="77777777" w:rsidTr="00016479">
        <w:tc>
          <w:tcPr>
            <w:tcW w:w="704" w:type="dxa"/>
          </w:tcPr>
          <w:p w14:paraId="733693C7" w14:textId="77777777" w:rsidR="00D0357F" w:rsidRPr="004D6168" w:rsidRDefault="00D0357F" w:rsidP="00D0357F">
            <w:pPr>
              <w:rPr>
                <w:sz w:val="20"/>
                <w:szCs w:val="20"/>
              </w:rPr>
            </w:pPr>
            <w:r w:rsidRPr="004D6168">
              <w:rPr>
                <w:sz w:val="20"/>
                <w:szCs w:val="20"/>
              </w:rPr>
              <w:t>104</w:t>
            </w:r>
          </w:p>
        </w:tc>
        <w:tc>
          <w:tcPr>
            <w:tcW w:w="3544" w:type="dxa"/>
            <w:gridSpan w:val="3"/>
          </w:tcPr>
          <w:p w14:paraId="0FD0354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Došlo počas monitorovaného obdobia k podstatnej zmene projektu, ktorá ovplyvňuje povahu a ciele projektu alebo podmienky jeho realizácie?</w:t>
            </w:r>
          </w:p>
        </w:tc>
        <w:tc>
          <w:tcPr>
            <w:tcW w:w="4814" w:type="dxa"/>
            <w:gridSpan w:val="2"/>
          </w:tcPr>
          <w:p w14:paraId="41999620"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54B70FE7" w14:textId="77777777" w:rsidTr="00016479">
        <w:tc>
          <w:tcPr>
            <w:tcW w:w="704" w:type="dxa"/>
          </w:tcPr>
          <w:p w14:paraId="5F6B719D" w14:textId="77777777" w:rsidR="00D0357F" w:rsidRPr="004D6168" w:rsidRDefault="00D0357F" w:rsidP="00D0357F">
            <w:pPr>
              <w:rPr>
                <w:sz w:val="20"/>
                <w:szCs w:val="20"/>
              </w:rPr>
            </w:pPr>
            <w:r w:rsidRPr="004D6168">
              <w:rPr>
                <w:sz w:val="20"/>
                <w:szCs w:val="20"/>
              </w:rPr>
              <w:t>105</w:t>
            </w:r>
          </w:p>
        </w:tc>
        <w:tc>
          <w:tcPr>
            <w:tcW w:w="3544" w:type="dxa"/>
            <w:gridSpan w:val="3"/>
          </w:tcPr>
          <w:p w14:paraId="37F28BEC" w14:textId="77777777" w:rsidR="00D0357F" w:rsidRPr="004D6168" w:rsidRDefault="00D0357F" w:rsidP="00D0357F">
            <w:pPr>
              <w:rPr>
                <w:sz w:val="20"/>
                <w:szCs w:val="20"/>
              </w:rPr>
            </w:pPr>
            <w:r w:rsidRPr="004D6168">
              <w:rPr>
                <w:rFonts w:ascii="Roboto" w:hAnsi="Roboto" w:cs="Roboto"/>
                <w:b/>
                <w:bCs/>
                <w:color w:val="000000"/>
                <w:sz w:val="20"/>
                <w:szCs w:val="20"/>
              </w:rPr>
              <w:t>Identifikované problémy, riziká</w:t>
            </w:r>
            <w:r>
              <w:rPr>
                <w:rFonts w:ascii="Roboto" w:hAnsi="Roboto" w:cs="Roboto"/>
                <w:b/>
                <w:bCs/>
                <w:color w:val="000000"/>
                <w:sz w:val="20"/>
                <w:szCs w:val="20"/>
              </w:rPr>
              <w:t>, prijaté opatrenia na ich odstránenie</w:t>
            </w:r>
            <w:r w:rsidRPr="004D6168">
              <w:rPr>
                <w:rFonts w:ascii="Roboto" w:hAnsi="Roboto" w:cs="Roboto"/>
                <w:b/>
                <w:bCs/>
                <w:color w:val="000000"/>
                <w:sz w:val="20"/>
                <w:szCs w:val="20"/>
              </w:rPr>
              <w:t xml:space="preserve"> a ďalšie informácie                                                                                    </w:t>
            </w:r>
          </w:p>
        </w:tc>
        <w:tc>
          <w:tcPr>
            <w:tcW w:w="4814" w:type="dxa"/>
            <w:gridSpan w:val="2"/>
          </w:tcPr>
          <w:p w14:paraId="6EEEA82F" w14:textId="77777777" w:rsidR="00D0357F" w:rsidRPr="007C430E" w:rsidRDefault="00D0357F" w:rsidP="00D0357F">
            <w:pPr>
              <w:rPr>
                <w:sz w:val="18"/>
                <w:szCs w:val="18"/>
              </w:rPr>
            </w:pPr>
            <w:r w:rsidRPr="007C430E">
              <w:rPr>
                <w:sz w:val="18"/>
                <w:szCs w:val="18"/>
              </w:rPr>
              <w:t>Vypĺňa prijímateľ</w:t>
            </w:r>
            <w:r>
              <w:rPr>
                <w:sz w:val="18"/>
                <w:szCs w:val="18"/>
              </w:rPr>
              <w:t>. Ak relevantné, uviesť (v prípade investičných projektov), či p</w:t>
            </w:r>
            <w:r w:rsidRPr="003D2D4F">
              <w:rPr>
                <w:sz w:val="18"/>
                <w:szCs w:val="18"/>
              </w:rPr>
              <w:t xml:space="preserve">rijímateľ </w:t>
            </w:r>
            <w:r>
              <w:rPr>
                <w:sz w:val="18"/>
                <w:szCs w:val="18"/>
              </w:rPr>
              <w:t xml:space="preserve">počas celého obdobia udržateľnosti projektu </w:t>
            </w:r>
            <w:r w:rsidRPr="003D2D4F">
              <w:rPr>
                <w:sz w:val="18"/>
                <w:szCs w:val="18"/>
              </w:rPr>
              <w:t>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D0357F" w14:paraId="656C3D48" w14:textId="77777777" w:rsidTr="00016479">
        <w:tc>
          <w:tcPr>
            <w:tcW w:w="9062" w:type="dxa"/>
            <w:gridSpan w:val="6"/>
          </w:tcPr>
          <w:p w14:paraId="0DEA027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11. Publicita projektu</w:t>
            </w:r>
          </w:p>
        </w:tc>
      </w:tr>
      <w:tr w:rsidR="00D0357F" w:rsidRPr="004D6168" w14:paraId="3767590B" w14:textId="77777777" w:rsidTr="00016479">
        <w:tc>
          <w:tcPr>
            <w:tcW w:w="704" w:type="dxa"/>
          </w:tcPr>
          <w:p w14:paraId="0477CEA6" w14:textId="77777777" w:rsidR="00D0357F" w:rsidRPr="004D6168" w:rsidRDefault="00D0357F" w:rsidP="00D0357F">
            <w:pPr>
              <w:rPr>
                <w:sz w:val="20"/>
                <w:szCs w:val="20"/>
              </w:rPr>
            </w:pPr>
            <w:r w:rsidRPr="004D6168">
              <w:rPr>
                <w:sz w:val="20"/>
                <w:szCs w:val="20"/>
              </w:rPr>
              <w:t>106</w:t>
            </w:r>
          </w:p>
        </w:tc>
        <w:tc>
          <w:tcPr>
            <w:tcW w:w="3544" w:type="dxa"/>
            <w:gridSpan w:val="3"/>
          </w:tcPr>
          <w:p w14:paraId="033F617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publicita projektu zabezpečená v súlade so zmluvou o poskytnutí nenávratného finančného príspevku?</w:t>
            </w:r>
          </w:p>
        </w:tc>
        <w:tc>
          <w:tcPr>
            <w:tcW w:w="4814" w:type="dxa"/>
            <w:gridSpan w:val="2"/>
          </w:tcPr>
          <w:p w14:paraId="318ADDAF"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6E63B9E1" w14:textId="77777777" w:rsidTr="00016479">
        <w:tc>
          <w:tcPr>
            <w:tcW w:w="704" w:type="dxa"/>
          </w:tcPr>
          <w:p w14:paraId="12CFDD01" w14:textId="77777777" w:rsidR="00D0357F" w:rsidRPr="004D6168" w:rsidRDefault="00D0357F" w:rsidP="00D0357F">
            <w:pPr>
              <w:rPr>
                <w:sz w:val="20"/>
                <w:szCs w:val="20"/>
              </w:rPr>
            </w:pPr>
            <w:r w:rsidRPr="004D6168">
              <w:rPr>
                <w:sz w:val="20"/>
                <w:szCs w:val="20"/>
              </w:rPr>
              <w:t>107</w:t>
            </w:r>
          </w:p>
        </w:tc>
        <w:tc>
          <w:tcPr>
            <w:tcW w:w="3544" w:type="dxa"/>
            <w:gridSpan w:val="3"/>
          </w:tcPr>
          <w:p w14:paraId="4B5E3951"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Je na mieste realizácie projektu umiestnená stála tabuľa?</w:t>
            </w:r>
          </w:p>
        </w:tc>
        <w:tc>
          <w:tcPr>
            <w:tcW w:w="4814" w:type="dxa"/>
            <w:gridSpan w:val="2"/>
          </w:tcPr>
          <w:p w14:paraId="78C9BCFA" w14:textId="77777777" w:rsidR="00D0357F" w:rsidRPr="007C430E" w:rsidRDefault="00D0357F" w:rsidP="00D0357F">
            <w:pPr>
              <w:rPr>
                <w:sz w:val="18"/>
                <w:szCs w:val="18"/>
              </w:rPr>
            </w:pPr>
            <w:r w:rsidRPr="007C430E">
              <w:rPr>
                <w:sz w:val="18"/>
                <w:szCs w:val="18"/>
              </w:rPr>
              <w:t>Vypĺňa prijímateľ – áno/nie</w:t>
            </w:r>
            <w:r>
              <w:rPr>
                <w:sz w:val="18"/>
                <w:szCs w:val="18"/>
              </w:rPr>
              <w:t xml:space="preserve"> </w:t>
            </w:r>
          </w:p>
        </w:tc>
      </w:tr>
      <w:tr w:rsidR="00D0357F" w:rsidRPr="004D6168" w14:paraId="1FEA1EAD" w14:textId="77777777" w:rsidTr="00016479">
        <w:tc>
          <w:tcPr>
            <w:tcW w:w="704" w:type="dxa"/>
          </w:tcPr>
          <w:p w14:paraId="02DEDEB5" w14:textId="77777777" w:rsidR="00D0357F" w:rsidRPr="004D6168" w:rsidRDefault="00D0357F" w:rsidP="00D0357F">
            <w:pPr>
              <w:rPr>
                <w:sz w:val="20"/>
                <w:szCs w:val="20"/>
              </w:rPr>
            </w:pPr>
            <w:r w:rsidRPr="004D6168">
              <w:rPr>
                <w:sz w:val="20"/>
                <w:szCs w:val="20"/>
              </w:rPr>
              <w:t>108</w:t>
            </w:r>
          </w:p>
        </w:tc>
        <w:tc>
          <w:tcPr>
            <w:tcW w:w="3544" w:type="dxa"/>
            <w:gridSpan w:val="3"/>
          </w:tcPr>
          <w:p w14:paraId="3B1283DF" w14:textId="77777777" w:rsidR="00D0357F" w:rsidRPr="004D6168" w:rsidRDefault="00D0357F" w:rsidP="00D0357F">
            <w:pPr>
              <w:rPr>
                <w:sz w:val="20"/>
                <w:szCs w:val="20"/>
              </w:rPr>
            </w:pPr>
            <w:r w:rsidRPr="004D6168">
              <w:rPr>
                <w:rFonts w:ascii="Roboto" w:hAnsi="Roboto" w:cs="Roboto"/>
                <w:b/>
                <w:bCs/>
                <w:color w:val="000000"/>
                <w:sz w:val="20"/>
                <w:szCs w:val="20"/>
              </w:rPr>
              <w:t xml:space="preserve">Publicita projektu    </w:t>
            </w:r>
          </w:p>
        </w:tc>
        <w:tc>
          <w:tcPr>
            <w:tcW w:w="4814" w:type="dxa"/>
            <w:gridSpan w:val="2"/>
          </w:tcPr>
          <w:p w14:paraId="5059CBBE" w14:textId="77777777" w:rsidR="00D0357F" w:rsidRPr="007C430E" w:rsidRDefault="00D0357F" w:rsidP="00D0357F">
            <w:pPr>
              <w:rPr>
                <w:sz w:val="18"/>
                <w:szCs w:val="18"/>
              </w:rPr>
            </w:pPr>
            <w:r w:rsidRPr="007C430E">
              <w:rPr>
                <w:sz w:val="18"/>
                <w:szCs w:val="18"/>
              </w:rPr>
              <w:t>Vypĺňa prijímateľ</w:t>
            </w:r>
            <w:r>
              <w:rPr>
                <w:sz w:val="18"/>
                <w:szCs w:val="18"/>
              </w:rPr>
              <w:t>. P</w:t>
            </w:r>
            <w:r w:rsidRPr="00302091">
              <w:rPr>
                <w:sz w:val="18"/>
                <w:szCs w:val="18"/>
              </w:rPr>
              <w:t>odľa požiadaviek definovaných príslušným RO v manuáli pre informovanie a komunikáciu</w:t>
            </w:r>
          </w:p>
        </w:tc>
      </w:tr>
      <w:tr w:rsidR="00D0357F" w:rsidRPr="004D6168" w14:paraId="01B877B3" w14:textId="77777777" w:rsidTr="00016479">
        <w:tc>
          <w:tcPr>
            <w:tcW w:w="9062" w:type="dxa"/>
            <w:gridSpan w:val="6"/>
          </w:tcPr>
          <w:p w14:paraId="73A7A6D7" w14:textId="77777777" w:rsidR="00D0357F" w:rsidRPr="00302091" w:rsidRDefault="00D0357F" w:rsidP="00D0357F">
            <w:pPr>
              <w:widowControl w:val="0"/>
              <w:autoSpaceDE w:val="0"/>
              <w:autoSpaceDN w:val="0"/>
              <w:adjustRightInd w:val="0"/>
              <w:rPr>
                <w:rFonts w:ascii="Roboto" w:hAnsi="Roboto"/>
                <w:sz w:val="42"/>
                <w:szCs w:val="42"/>
              </w:rPr>
            </w:pPr>
            <w:r w:rsidRPr="00302091">
              <w:rPr>
                <w:rFonts w:ascii="Roboto" w:hAnsi="Roboto" w:cs="Roboto"/>
                <w:b/>
                <w:bCs/>
                <w:color w:val="0064A3"/>
                <w:sz w:val="42"/>
                <w:szCs w:val="42"/>
              </w:rPr>
              <w:t xml:space="preserve">12. Kontaktné údaje </w:t>
            </w:r>
          </w:p>
        </w:tc>
      </w:tr>
      <w:tr w:rsidR="00D0357F" w:rsidRPr="004D6168" w14:paraId="1652298A" w14:textId="77777777" w:rsidTr="00016479">
        <w:tc>
          <w:tcPr>
            <w:tcW w:w="704" w:type="dxa"/>
          </w:tcPr>
          <w:p w14:paraId="1CD4CF98" w14:textId="77777777" w:rsidR="00D0357F" w:rsidRPr="004D6168" w:rsidRDefault="00D0357F" w:rsidP="00D0357F">
            <w:pPr>
              <w:rPr>
                <w:sz w:val="20"/>
                <w:szCs w:val="20"/>
              </w:rPr>
            </w:pPr>
            <w:r w:rsidRPr="004D6168">
              <w:rPr>
                <w:sz w:val="20"/>
                <w:szCs w:val="20"/>
              </w:rPr>
              <w:t>109</w:t>
            </w:r>
          </w:p>
        </w:tc>
        <w:tc>
          <w:tcPr>
            <w:tcW w:w="3544" w:type="dxa"/>
            <w:gridSpan w:val="3"/>
          </w:tcPr>
          <w:p w14:paraId="2B2CAB3A" w14:textId="77777777" w:rsidR="00D0357F" w:rsidRPr="004D6168" w:rsidRDefault="00D0357F" w:rsidP="00D0357F">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4814" w:type="dxa"/>
            <w:gridSpan w:val="2"/>
          </w:tcPr>
          <w:p w14:paraId="6BB1929B" w14:textId="77777777" w:rsidR="00D0357F" w:rsidRPr="007C430E" w:rsidRDefault="00D0357F" w:rsidP="00D0357F">
            <w:pPr>
              <w:rPr>
                <w:sz w:val="18"/>
                <w:szCs w:val="18"/>
              </w:rPr>
            </w:pPr>
            <w:r>
              <w:rPr>
                <w:sz w:val="18"/>
                <w:szCs w:val="18"/>
              </w:rPr>
              <w:t>Automaticky vyplnené</w:t>
            </w:r>
          </w:p>
        </w:tc>
      </w:tr>
      <w:tr w:rsidR="00D0357F" w:rsidRPr="004D6168" w14:paraId="3E0C6603" w14:textId="77777777" w:rsidTr="00016479">
        <w:tc>
          <w:tcPr>
            <w:tcW w:w="704" w:type="dxa"/>
          </w:tcPr>
          <w:p w14:paraId="691055E4" w14:textId="77777777" w:rsidR="00D0357F" w:rsidRPr="004D6168" w:rsidRDefault="00D0357F" w:rsidP="00D0357F">
            <w:pPr>
              <w:rPr>
                <w:sz w:val="20"/>
                <w:szCs w:val="20"/>
              </w:rPr>
            </w:pPr>
            <w:r w:rsidRPr="004D6168">
              <w:rPr>
                <w:sz w:val="20"/>
                <w:szCs w:val="20"/>
              </w:rPr>
              <w:t>110</w:t>
            </w:r>
          </w:p>
        </w:tc>
        <w:tc>
          <w:tcPr>
            <w:tcW w:w="3544" w:type="dxa"/>
            <w:gridSpan w:val="3"/>
          </w:tcPr>
          <w:p w14:paraId="32BC05F6" w14:textId="77777777" w:rsidR="00D0357F" w:rsidRPr="004D6168" w:rsidRDefault="00D0357F" w:rsidP="00D0357F">
            <w:pPr>
              <w:widowControl w:val="0"/>
              <w:autoSpaceDE w:val="0"/>
              <w:autoSpaceDN w:val="0"/>
              <w:adjustRightInd w:val="0"/>
              <w:rPr>
                <w:rFonts w:ascii="Roboto" w:hAnsi="Roboto"/>
                <w:sz w:val="20"/>
                <w:szCs w:val="20"/>
              </w:rPr>
            </w:pPr>
            <w:r w:rsidRPr="00660D02">
              <w:rPr>
                <w:rFonts w:ascii="Roboto" w:hAnsi="Roboto" w:cs="Roboto"/>
                <w:b/>
                <w:bCs/>
                <w:color w:val="000000"/>
                <w:sz w:val="20"/>
                <w:szCs w:val="20"/>
              </w:rPr>
              <w:t>Identifikátor</w:t>
            </w:r>
            <w:r>
              <w:rPr>
                <w:rFonts w:ascii="Roboto" w:hAnsi="Roboto" w:cs="Roboto"/>
                <w:b/>
                <w:bCs/>
                <w:color w:val="000000"/>
                <w:sz w:val="20"/>
                <w:szCs w:val="20"/>
              </w:rPr>
              <w:t xml:space="preserve"> </w:t>
            </w:r>
            <w:r w:rsidRPr="00660D02">
              <w:rPr>
                <w:rFonts w:ascii="Roboto" w:hAnsi="Roboto" w:cs="Roboto"/>
                <w:b/>
                <w:bCs/>
                <w:color w:val="000000"/>
                <w:sz w:val="20"/>
                <w:szCs w:val="20"/>
              </w:rPr>
              <w:t>(</w:t>
            </w:r>
            <w:r>
              <w:rPr>
                <w:rFonts w:ascii="Roboto" w:hAnsi="Roboto" w:cs="Roboto"/>
                <w:b/>
                <w:bCs/>
                <w:color w:val="000000"/>
                <w:sz w:val="20"/>
                <w:szCs w:val="20"/>
              </w:rPr>
              <w:t>typ</w:t>
            </w:r>
            <w:r w:rsidRPr="00660D02">
              <w:rPr>
                <w:rFonts w:ascii="Roboto" w:hAnsi="Roboto" w:cs="Roboto"/>
                <w:b/>
                <w:bCs/>
                <w:color w:val="000000"/>
                <w:sz w:val="20"/>
                <w:szCs w:val="20"/>
              </w:rPr>
              <w:t>)</w:t>
            </w:r>
          </w:p>
        </w:tc>
        <w:tc>
          <w:tcPr>
            <w:tcW w:w="4814" w:type="dxa"/>
            <w:gridSpan w:val="2"/>
          </w:tcPr>
          <w:p w14:paraId="723D8B0D" w14:textId="77777777" w:rsidR="00D0357F" w:rsidRPr="007C430E" w:rsidRDefault="00D0357F" w:rsidP="00D0357F">
            <w:pPr>
              <w:rPr>
                <w:sz w:val="18"/>
                <w:szCs w:val="18"/>
              </w:rPr>
            </w:pPr>
            <w:r>
              <w:rPr>
                <w:sz w:val="18"/>
                <w:szCs w:val="18"/>
              </w:rPr>
              <w:t>Automaticky vyplnené</w:t>
            </w:r>
          </w:p>
        </w:tc>
      </w:tr>
      <w:tr w:rsidR="00D0357F" w:rsidRPr="004D6168" w14:paraId="1893A843" w14:textId="77777777" w:rsidTr="00016479">
        <w:tc>
          <w:tcPr>
            <w:tcW w:w="704" w:type="dxa"/>
          </w:tcPr>
          <w:p w14:paraId="7CB25754" w14:textId="77777777" w:rsidR="00D0357F" w:rsidRPr="004D6168" w:rsidRDefault="00D0357F" w:rsidP="00D0357F">
            <w:pPr>
              <w:rPr>
                <w:sz w:val="20"/>
                <w:szCs w:val="20"/>
              </w:rPr>
            </w:pPr>
            <w:r w:rsidRPr="004D6168">
              <w:rPr>
                <w:sz w:val="20"/>
                <w:szCs w:val="20"/>
              </w:rPr>
              <w:t>111</w:t>
            </w:r>
          </w:p>
        </w:tc>
        <w:tc>
          <w:tcPr>
            <w:tcW w:w="3544" w:type="dxa"/>
            <w:gridSpan w:val="3"/>
          </w:tcPr>
          <w:p w14:paraId="60CD3457"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Meno a priezvisko</w:t>
            </w:r>
          </w:p>
        </w:tc>
        <w:tc>
          <w:tcPr>
            <w:tcW w:w="4814" w:type="dxa"/>
            <w:gridSpan w:val="2"/>
          </w:tcPr>
          <w:p w14:paraId="3B5DCD24" w14:textId="77777777" w:rsidR="00D0357F" w:rsidRPr="007C430E" w:rsidRDefault="00D0357F" w:rsidP="00D0357F">
            <w:pPr>
              <w:rPr>
                <w:sz w:val="18"/>
                <w:szCs w:val="18"/>
              </w:rPr>
            </w:pPr>
            <w:r>
              <w:rPr>
                <w:sz w:val="18"/>
                <w:szCs w:val="18"/>
              </w:rPr>
              <w:t>Automaticky vyplnené (v</w:t>
            </w:r>
            <w:r w:rsidRPr="00367DD0">
              <w:rPr>
                <w:sz w:val="18"/>
                <w:szCs w:val="18"/>
              </w:rPr>
              <w:t>rátane titulov pred a za menom</w:t>
            </w:r>
            <w:r>
              <w:rPr>
                <w:sz w:val="18"/>
                <w:szCs w:val="18"/>
              </w:rPr>
              <w:t>)</w:t>
            </w:r>
          </w:p>
        </w:tc>
      </w:tr>
      <w:tr w:rsidR="00D0357F" w:rsidRPr="004D6168" w14:paraId="317D2E82" w14:textId="77777777" w:rsidTr="00016479">
        <w:tc>
          <w:tcPr>
            <w:tcW w:w="704" w:type="dxa"/>
          </w:tcPr>
          <w:p w14:paraId="73AABF12" w14:textId="77777777" w:rsidR="00D0357F" w:rsidRPr="004D6168" w:rsidRDefault="00D0357F" w:rsidP="00D0357F">
            <w:pPr>
              <w:rPr>
                <w:sz w:val="20"/>
                <w:szCs w:val="20"/>
              </w:rPr>
            </w:pPr>
            <w:r w:rsidRPr="004D6168">
              <w:rPr>
                <w:sz w:val="20"/>
                <w:szCs w:val="20"/>
              </w:rPr>
              <w:t>112</w:t>
            </w:r>
          </w:p>
        </w:tc>
        <w:tc>
          <w:tcPr>
            <w:tcW w:w="3544" w:type="dxa"/>
            <w:gridSpan w:val="3"/>
          </w:tcPr>
          <w:p w14:paraId="7871003C"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Adresa na doručovanie písomností</w:t>
            </w:r>
          </w:p>
        </w:tc>
        <w:tc>
          <w:tcPr>
            <w:tcW w:w="4814" w:type="dxa"/>
            <w:gridSpan w:val="2"/>
          </w:tcPr>
          <w:p w14:paraId="2222F0D0" w14:textId="77777777" w:rsidR="00D0357F" w:rsidRPr="007C430E" w:rsidRDefault="00D0357F" w:rsidP="00D0357F">
            <w:pPr>
              <w:rPr>
                <w:sz w:val="18"/>
                <w:szCs w:val="18"/>
              </w:rPr>
            </w:pPr>
            <w:r>
              <w:rPr>
                <w:sz w:val="18"/>
                <w:szCs w:val="18"/>
              </w:rPr>
              <w:t>Automaticky vyplnené</w:t>
            </w:r>
          </w:p>
        </w:tc>
      </w:tr>
      <w:tr w:rsidR="00D0357F" w:rsidRPr="004D6168" w14:paraId="0E9BF2D8" w14:textId="77777777" w:rsidTr="00016479">
        <w:tc>
          <w:tcPr>
            <w:tcW w:w="704" w:type="dxa"/>
          </w:tcPr>
          <w:p w14:paraId="2A6E0DFD" w14:textId="77777777" w:rsidR="00D0357F" w:rsidRPr="004D6168" w:rsidRDefault="00D0357F" w:rsidP="00D0357F">
            <w:pPr>
              <w:rPr>
                <w:sz w:val="20"/>
                <w:szCs w:val="20"/>
              </w:rPr>
            </w:pPr>
            <w:r w:rsidRPr="004D6168">
              <w:rPr>
                <w:sz w:val="20"/>
                <w:szCs w:val="20"/>
              </w:rPr>
              <w:t>113</w:t>
            </w:r>
          </w:p>
        </w:tc>
        <w:tc>
          <w:tcPr>
            <w:tcW w:w="3544" w:type="dxa"/>
            <w:gridSpan w:val="3"/>
          </w:tcPr>
          <w:p w14:paraId="5B1B77C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E-mail</w:t>
            </w:r>
          </w:p>
        </w:tc>
        <w:tc>
          <w:tcPr>
            <w:tcW w:w="4814" w:type="dxa"/>
            <w:gridSpan w:val="2"/>
          </w:tcPr>
          <w:p w14:paraId="47CFEBF5" w14:textId="77777777" w:rsidR="00D0357F" w:rsidRPr="007C430E" w:rsidRDefault="00D0357F" w:rsidP="00D0357F">
            <w:pPr>
              <w:rPr>
                <w:sz w:val="18"/>
                <w:szCs w:val="18"/>
              </w:rPr>
            </w:pPr>
            <w:r>
              <w:rPr>
                <w:sz w:val="18"/>
                <w:szCs w:val="18"/>
              </w:rPr>
              <w:t>Automaticky vyplnené</w:t>
            </w:r>
          </w:p>
        </w:tc>
      </w:tr>
      <w:tr w:rsidR="00D0357F" w:rsidRPr="004D6168" w14:paraId="7B44ACCC" w14:textId="77777777" w:rsidTr="00016479">
        <w:tc>
          <w:tcPr>
            <w:tcW w:w="704" w:type="dxa"/>
          </w:tcPr>
          <w:p w14:paraId="0FBFFDF9" w14:textId="77777777" w:rsidR="00D0357F" w:rsidRPr="004D6168" w:rsidRDefault="00D0357F" w:rsidP="00D0357F">
            <w:pPr>
              <w:rPr>
                <w:sz w:val="20"/>
                <w:szCs w:val="20"/>
              </w:rPr>
            </w:pPr>
            <w:r w:rsidRPr="004D6168">
              <w:rPr>
                <w:sz w:val="20"/>
                <w:szCs w:val="20"/>
              </w:rPr>
              <w:t>114</w:t>
            </w:r>
          </w:p>
        </w:tc>
        <w:tc>
          <w:tcPr>
            <w:tcW w:w="3544" w:type="dxa"/>
            <w:gridSpan w:val="3"/>
          </w:tcPr>
          <w:p w14:paraId="537EE11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Telefonický kontakt</w:t>
            </w:r>
          </w:p>
        </w:tc>
        <w:tc>
          <w:tcPr>
            <w:tcW w:w="4814" w:type="dxa"/>
            <w:gridSpan w:val="2"/>
          </w:tcPr>
          <w:p w14:paraId="458E32EE" w14:textId="77777777" w:rsidR="00D0357F" w:rsidRPr="007C430E" w:rsidRDefault="00D0357F" w:rsidP="00D0357F">
            <w:pPr>
              <w:rPr>
                <w:sz w:val="18"/>
                <w:szCs w:val="18"/>
              </w:rPr>
            </w:pPr>
            <w:r>
              <w:rPr>
                <w:sz w:val="18"/>
                <w:szCs w:val="18"/>
              </w:rPr>
              <w:t>Automaticky vyplnené</w:t>
            </w:r>
          </w:p>
        </w:tc>
      </w:tr>
      <w:tr w:rsidR="00D0357F" w14:paraId="4262FAAB" w14:textId="77777777" w:rsidTr="00016479">
        <w:tc>
          <w:tcPr>
            <w:tcW w:w="9062" w:type="dxa"/>
            <w:gridSpan w:val="6"/>
          </w:tcPr>
          <w:p w14:paraId="14A6143C"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13. Poznámky</w:t>
            </w:r>
          </w:p>
        </w:tc>
      </w:tr>
      <w:tr w:rsidR="00D0357F" w:rsidRPr="004D6168" w14:paraId="5CCA496A" w14:textId="77777777" w:rsidTr="00016479">
        <w:tc>
          <w:tcPr>
            <w:tcW w:w="704" w:type="dxa"/>
          </w:tcPr>
          <w:p w14:paraId="6A3746CA" w14:textId="77777777" w:rsidR="00D0357F" w:rsidRPr="004D6168" w:rsidRDefault="00D0357F" w:rsidP="00D0357F">
            <w:pPr>
              <w:rPr>
                <w:sz w:val="20"/>
                <w:szCs w:val="20"/>
              </w:rPr>
            </w:pPr>
            <w:r>
              <w:rPr>
                <w:sz w:val="20"/>
                <w:szCs w:val="20"/>
              </w:rPr>
              <w:t>115</w:t>
            </w:r>
          </w:p>
        </w:tc>
        <w:tc>
          <w:tcPr>
            <w:tcW w:w="3544" w:type="dxa"/>
            <w:gridSpan w:val="3"/>
          </w:tcPr>
          <w:p w14:paraId="65A396F6" w14:textId="77777777" w:rsidR="00D0357F" w:rsidRPr="00660D02" w:rsidRDefault="00D0357F" w:rsidP="00D0357F">
            <w:pPr>
              <w:widowControl w:val="0"/>
              <w:autoSpaceDE w:val="0"/>
              <w:autoSpaceDN w:val="0"/>
              <w:adjustRightInd w:val="0"/>
              <w:rPr>
                <w:rFonts w:ascii="Roboto" w:hAnsi="Roboto" w:cs="Roboto"/>
                <w:b/>
                <w:bCs/>
                <w:color w:val="000000"/>
                <w:sz w:val="20"/>
                <w:szCs w:val="20"/>
              </w:rPr>
            </w:pPr>
            <w:r w:rsidRPr="00660D02">
              <w:rPr>
                <w:rFonts w:ascii="Roboto" w:hAnsi="Roboto" w:cs="Roboto"/>
                <w:b/>
                <w:bCs/>
                <w:color w:val="000000"/>
                <w:sz w:val="20"/>
                <w:szCs w:val="20"/>
              </w:rPr>
              <w:t>Poznámky</w:t>
            </w:r>
          </w:p>
        </w:tc>
        <w:tc>
          <w:tcPr>
            <w:tcW w:w="4814" w:type="dxa"/>
            <w:gridSpan w:val="2"/>
          </w:tcPr>
          <w:p w14:paraId="4FE34491" w14:textId="77777777" w:rsidR="00D0357F" w:rsidRPr="004D6168" w:rsidRDefault="00D0357F" w:rsidP="00D0357F">
            <w:pPr>
              <w:rPr>
                <w:sz w:val="20"/>
                <w:szCs w:val="20"/>
              </w:rPr>
            </w:pPr>
            <w:r w:rsidRPr="007C430E">
              <w:rPr>
                <w:sz w:val="18"/>
                <w:szCs w:val="18"/>
              </w:rPr>
              <w:t>Vypĺňa prijímateľ</w:t>
            </w:r>
            <w:r>
              <w:rPr>
                <w:sz w:val="18"/>
                <w:szCs w:val="18"/>
              </w:rPr>
              <w:t xml:space="preserve">. </w:t>
            </w:r>
            <w:r w:rsidRPr="00367DD0">
              <w:rPr>
                <w:sz w:val="18"/>
                <w:szCs w:val="18"/>
              </w:rPr>
              <w:t>RO uvedú vo svojej dokumentácii</w:t>
            </w:r>
            <w:r>
              <w:rPr>
                <w:sz w:val="18"/>
                <w:szCs w:val="18"/>
              </w:rPr>
              <w:t>, čo vyžadujú uviesť</w:t>
            </w:r>
          </w:p>
        </w:tc>
      </w:tr>
      <w:tr w:rsidR="00D0357F" w14:paraId="61F9E733" w14:textId="77777777" w:rsidTr="00016479">
        <w:tc>
          <w:tcPr>
            <w:tcW w:w="9062" w:type="dxa"/>
            <w:gridSpan w:val="6"/>
          </w:tcPr>
          <w:p w14:paraId="576F4012"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14. Zoznam príloh k monitorovacej správe</w:t>
            </w:r>
          </w:p>
        </w:tc>
      </w:tr>
      <w:tr w:rsidR="00D0357F" w:rsidRPr="004D6168" w14:paraId="380C5EFE" w14:textId="77777777" w:rsidTr="00016479">
        <w:tc>
          <w:tcPr>
            <w:tcW w:w="704" w:type="dxa"/>
          </w:tcPr>
          <w:p w14:paraId="4B27889C" w14:textId="77777777" w:rsidR="00D0357F" w:rsidRPr="004D6168" w:rsidRDefault="00D0357F" w:rsidP="00D0357F">
            <w:pPr>
              <w:rPr>
                <w:sz w:val="20"/>
                <w:szCs w:val="20"/>
              </w:rPr>
            </w:pPr>
            <w:r w:rsidRPr="004D6168">
              <w:rPr>
                <w:sz w:val="20"/>
                <w:szCs w:val="20"/>
              </w:rPr>
              <w:t>11</w:t>
            </w:r>
            <w:r>
              <w:rPr>
                <w:sz w:val="20"/>
                <w:szCs w:val="20"/>
              </w:rPr>
              <w:t>6</w:t>
            </w:r>
          </w:p>
        </w:tc>
        <w:tc>
          <w:tcPr>
            <w:tcW w:w="3544" w:type="dxa"/>
            <w:gridSpan w:val="3"/>
          </w:tcPr>
          <w:p w14:paraId="46B0B6E4"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Názov prílohy</w:t>
            </w:r>
          </w:p>
        </w:tc>
        <w:tc>
          <w:tcPr>
            <w:tcW w:w="4814" w:type="dxa"/>
            <w:gridSpan w:val="2"/>
          </w:tcPr>
          <w:p w14:paraId="04652A17" w14:textId="77777777" w:rsidR="00D0357F" w:rsidRPr="004D6168" w:rsidRDefault="00D0357F" w:rsidP="00940CAD">
            <w:pPr>
              <w:rPr>
                <w:sz w:val="20"/>
                <w:szCs w:val="20"/>
              </w:rPr>
            </w:pPr>
            <w:r w:rsidRPr="007C430E">
              <w:rPr>
                <w:sz w:val="18"/>
                <w:szCs w:val="18"/>
              </w:rPr>
              <w:t>Vypĺňa prijímateľ</w:t>
            </w:r>
            <w:r>
              <w:rPr>
                <w:sz w:val="18"/>
                <w:szCs w:val="18"/>
              </w:rPr>
              <w:t>. V</w:t>
            </w:r>
            <w:r w:rsidRPr="001B7385">
              <w:rPr>
                <w:sz w:val="18"/>
                <w:szCs w:val="18"/>
              </w:rPr>
              <w:t xml:space="preserve"> zmysle Výzvy na predkladanie ŽoNFP, resp. ostatnej relevantnej dokumentácie</w:t>
            </w:r>
            <w:r>
              <w:rPr>
                <w:sz w:val="18"/>
                <w:szCs w:val="18"/>
              </w:rPr>
              <w:t>. V prípade následnej monitorovacej správy</w:t>
            </w:r>
            <w:r w:rsidRPr="002862F9">
              <w:rPr>
                <w:sz w:val="18"/>
                <w:szCs w:val="18"/>
              </w:rPr>
              <w:t xml:space="preserve"> predložiť</w:t>
            </w:r>
            <w:r w:rsidR="00CB71F8">
              <w:rPr>
                <w:sz w:val="18"/>
                <w:szCs w:val="18"/>
              </w:rPr>
              <w:t xml:space="preserve"> (ak je to relevantné)</w:t>
            </w:r>
            <w:r w:rsidRPr="002862F9">
              <w:rPr>
                <w:sz w:val="18"/>
                <w:szCs w:val="18"/>
              </w:rPr>
              <w:t xml:space="preserve"> výpis z Notárskeho centrálneho registra záložných práv (v prípade hnuteľného majetku) a výpis z listu vlastníctva (v prípade nehnuteľného majetku)</w:t>
            </w:r>
          </w:p>
        </w:tc>
      </w:tr>
      <w:tr w:rsidR="00D0357F" w14:paraId="4CB08503" w14:textId="77777777" w:rsidTr="00016479">
        <w:tc>
          <w:tcPr>
            <w:tcW w:w="9062" w:type="dxa"/>
            <w:gridSpan w:val="6"/>
          </w:tcPr>
          <w:p w14:paraId="4DA4F750" w14:textId="77777777" w:rsidR="00D0357F" w:rsidRPr="00313510" w:rsidRDefault="00D0357F" w:rsidP="00D0357F">
            <w:pPr>
              <w:widowControl w:val="0"/>
              <w:autoSpaceDE w:val="0"/>
              <w:autoSpaceDN w:val="0"/>
              <w:adjustRightInd w:val="0"/>
              <w:rPr>
                <w:rFonts w:ascii="Roboto" w:hAnsi="Roboto"/>
              </w:rPr>
            </w:pPr>
            <w:r>
              <w:rPr>
                <w:rFonts w:ascii="Roboto" w:hAnsi="Roboto" w:cs="Roboto"/>
                <w:b/>
                <w:bCs/>
                <w:color w:val="0064A3"/>
                <w:sz w:val="42"/>
                <w:szCs w:val="42"/>
              </w:rPr>
              <w:t>15. Čestné vyhlásenie</w:t>
            </w:r>
          </w:p>
        </w:tc>
      </w:tr>
      <w:tr w:rsidR="00D0357F" w:rsidRPr="004D6168" w14:paraId="2B7EA9D2" w14:textId="77777777" w:rsidTr="00016479">
        <w:tc>
          <w:tcPr>
            <w:tcW w:w="704" w:type="dxa"/>
          </w:tcPr>
          <w:p w14:paraId="2AEBB2D6" w14:textId="77777777" w:rsidR="00D0357F" w:rsidRPr="004D6168" w:rsidRDefault="00D0357F" w:rsidP="00D0357F">
            <w:pPr>
              <w:rPr>
                <w:sz w:val="20"/>
                <w:szCs w:val="20"/>
              </w:rPr>
            </w:pPr>
            <w:r w:rsidRPr="004D6168">
              <w:rPr>
                <w:sz w:val="20"/>
                <w:szCs w:val="20"/>
              </w:rPr>
              <w:t>11</w:t>
            </w:r>
            <w:r>
              <w:rPr>
                <w:sz w:val="20"/>
                <w:szCs w:val="20"/>
              </w:rPr>
              <w:t>7</w:t>
            </w:r>
          </w:p>
        </w:tc>
        <w:tc>
          <w:tcPr>
            <w:tcW w:w="3544" w:type="dxa"/>
            <w:gridSpan w:val="3"/>
          </w:tcPr>
          <w:p w14:paraId="2F38810D" w14:textId="77777777" w:rsidR="00D0357F" w:rsidRPr="004D6168" w:rsidRDefault="00D0357F" w:rsidP="00D0357F">
            <w:pPr>
              <w:widowControl w:val="0"/>
              <w:autoSpaceDE w:val="0"/>
              <w:autoSpaceDN w:val="0"/>
              <w:adjustRightInd w:val="0"/>
              <w:rPr>
                <w:sz w:val="20"/>
                <w:szCs w:val="20"/>
              </w:rPr>
            </w:pPr>
            <w:r>
              <w:rPr>
                <w:rFonts w:ascii="Roboto" w:hAnsi="Roboto" w:cs="Roboto"/>
                <w:b/>
                <w:bCs/>
                <w:color w:val="000000"/>
                <w:sz w:val="20"/>
                <w:szCs w:val="20"/>
              </w:rPr>
              <w:t>Text čestného vyhlásenia</w:t>
            </w:r>
          </w:p>
        </w:tc>
        <w:tc>
          <w:tcPr>
            <w:tcW w:w="4814" w:type="dxa"/>
            <w:gridSpan w:val="2"/>
          </w:tcPr>
          <w:p w14:paraId="25BBAA3D" w14:textId="77777777" w:rsidR="00D0357F" w:rsidRPr="007C430E" w:rsidRDefault="00D0357F" w:rsidP="00D0357F">
            <w:pPr>
              <w:rPr>
                <w:sz w:val="18"/>
                <w:szCs w:val="18"/>
              </w:rPr>
            </w:pPr>
            <w:r w:rsidRPr="003E40E3">
              <w:rPr>
                <w:sz w:val="18"/>
                <w:szCs w:val="18"/>
              </w:rPr>
              <w:t>Automaticky vyplnené</w:t>
            </w:r>
            <w:r>
              <w:rPr>
                <w:sz w:val="18"/>
                <w:szCs w:val="18"/>
              </w:rPr>
              <w:t xml:space="preserve"> (preddefinovaný text v ITMS2014+)</w:t>
            </w:r>
          </w:p>
        </w:tc>
      </w:tr>
      <w:tr w:rsidR="00D0357F" w:rsidRPr="004D6168" w14:paraId="78160979" w14:textId="77777777" w:rsidTr="00016479">
        <w:tc>
          <w:tcPr>
            <w:tcW w:w="704" w:type="dxa"/>
          </w:tcPr>
          <w:p w14:paraId="3545B7F4" w14:textId="77777777" w:rsidR="00D0357F" w:rsidRPr="004D6168" w:rsidRDefault="00D0357F" w:rsidP="00D0357F">
            <w:pPr>
              <w:rPr>
                <w:sz w:val="20"/>
                <w:szCs w:val="20"/>
              </w:rPr>
            </w:pPr>
            <w:r w:rsidRPr="004D6168">
              <w:rPr>
                <w:sz w:val="20"/>
                <w:szCs w:val="20"/>
              </w:rPr>
              <w:t>11</w:t>
            </w:r>
            <w:r>
              <w:rPr>
                <w:sz w:val="20"/>
                <w:szCs w:val="20"/>
              </w:rPr>
              <w:t>8</w:t>
            </w:r>
          </w:p>
        </w:tc>
        <w:tc>
          <w:tcPr>
            <w:tcW w:w="3544" w:type="dxa"/>
            <w:gridSpan w:val="3"/>
          </w:tcPr>
          <w:p w14:paraId="4EAEDD3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Miesto podpisu</w:t>
            </w:r>
          </w:p>
        </w:tc>
        <w:tc>
          <w:tcPr>
            <w:tcW w:w="4814" w:type="dxa"/>
            <w:gridSpan w:val="2"/>
          </w:tcPr>
          <w:p w14:paraId="256A3F95" w14:textId="77777777" w:rsidR="00D0357F" w:rsidRPr="007C430E" w:rsidRDefault="00D0357F" w:rsidP="00D0357F">
            <w:pPr>
              <w:rPr>
                <w:sz w:val="18"/>
                <w:szCs w:val="18"/>
              </w:rPr>
            </w:pPr>
            <w:r w:rsidRPr="007C430E">
              <w:rPr>
                <w:sz w:val="18"/>
                <w:szCs w:val="18"/>
              </w:rPr>
              <w:t>Vypĺňa prijímateľ</w:t>
            </w:r>
          </w:p>
        </w:tc>
      </w:tr>
      <w:tr w:rsidR="00D0357F" w:rsidRPr="004D6168" w14:paraId="2BE4AF84" w14:textId="77777777" w:rsidTr="00016479">
        <w:tc>
          <w:tcPr>
            <w:tcW w:w="704" w:type="dxa"/>
          </w:tcPr>
          <w:p w14:paraId="007658B4" w14:textId="77777777" w:rsidR="00D0357F" w:rsidRPr="004D6168" w:rsidRDefault="00D0357F" w:rsidP="00D0357F">
            <w:pPr>
              <w:rPr>
                <w:sz w:val="20"/>
                <w:szCs w:val="20"/>
              </w:rPr>
            </w:pPr>
            <w:r w:rsidRPr="004D6168">
              <w:rPr>
                <w:sz w:val="20"/>
                <w:szCs w:val="20"/>
              </w:rPr>
              <w:t>11</w:t>
            </w:r>
            <w:r>
              <w:rPr>
                <w:sz w:val="20"/>
                <w:szCs w:val="20"/>
              </w:rPr>
              <w:t>9</w:t>
            </w:r>
          </w:p>
        </w:tc>
        <w:tc>
          <w:tcPr>
            <w:tcW w:w="3544" w:type="dxa"/>
            <w:gridSpan w:val="3"/>
          </w:tcPr>
          <w:p w14:paraId="57359AAD"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Dátum podpisu</w:t>
            </w:r>
          </w:p>
        </w:tc>
        <w:tc>
          <w:tcPr>
            <w:tcW w:w="4814" w:type="dxa"/>
            <w:gridSpan w:val="2"/>
          </w:tcPr>
          <w:p w14:paraId="3E7BBBE9" w14:textId="77777777" w:rsidR="00D0357F" w:rsidRPr="007C430E" w:rsidRDefault="00D0357F" w:rsidP="00D0357F">
            <w:pPr>
              <w:rPr>
                <w:sz w:val="18"/>
                <w:szCs w:val="18"/>
              </w:rPr>
            </w:pPr>
            <w:r w:rsidRPr="007C430E">
              <w:rPr>
                <w:sz w:val="18"/>
                <w:szCs w:val="18"/>
              </w:rPr>
              <w:t>Vypĺňa prijímateľ</w:t>
            </w:r>
          </w:p>
        </w:tc>
      </w:tr>
      <w:tr w:rsidR="00D0357F" w:rsidRPr="004D6168" w14:paraId="68752460" w14:textId="77777777" w:rsidTr="00016479">
        <w:tc>
          <w:tcPr>
            <w:tcW w:w="704" w:type="dxa"/>
          </w:tcPr>
          <w:p w14:paraId="7F2E1492" w14:textId="77777777" w:rsidR="00D0357F" w:rsidRPr="004D6168" w:rsidRDefault="00D0357F" w:rsidP="00D0357F">
            <w:pPr>
              <w:rPr>
                <w:sz w:val="20"/>
                <w:szCs w:val="20"/>
              </w:rPr>
            </w:pPr>
            <w:r w:rsidRPr="004D6168">
              <w:rPr>
                <w:sz w:val="20"/>
                <w:szCs w:val="20"/>
              </w:rPr>
              <w:t>1</w:t>
            </w:r>
            <w:r>
              <w:rPr>
                <w:sz w:val="20"/>
                <w:szCs w:val="20"/>
              </w:rPr>
              <w:t>20</w:t>
            </w:r>
          </w:p>
        </w:tc>
        <w:tc>
          <w:tcPr>
            <w:tcW w:w="3544" w:type="dxa"/>
            <w:gridSpan w:val="3"/>
          </w:tcPr>
          <w:p w14:paraId="25D81908"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Titul, meno a priezvisko štatutárneho orgánu prijímateľa/splnomocneného zástupcu</w:t>
            </w:r>
          </w:p>
        </w:tc>
        <w:tc>
          <w:tcPr>
            <w:tcW w:w="4814" w:type="dxa"/>
            <w:gridSpan w:val="2"/>
          </w:tcPr>
          <w:p w14:paraId="6E450246" w14:textId="77777777" w:rsidR="00D0357F" w:rsidRPr="007C430E" w:rsidRDefault="00D0357F" w:rsidP="00D0357F">
            <w:pPr>
              <w:rPr>
                <w:sz w:val="18"/>
                <w:szCs w:val="18"/>
              </w:rPr>
            </w:pPr>
            <w:r>
              <w:rPr>
                <w:sz w:val="18"/>
                <w:szCs w:val="18"/>
              </w:rPr>
              <w:t>P</w:t>
            </w:r>
            <w:r w:rsidRPr="007C430E">
              <w:rPr>
                <w:sz w:val="18"/>
                <w:szCs w:val="18"/>
              </w:rPr>
              <w:t>rijímateľ</w:t>
            </w:r>
            <w:r>
              <w:rPr>
                <w:sz w:val="18"/>
                <w:szCs w:val="18"/>
              </w:rPr>
              <w:t xml:space="preserve"> priradí oprávnené osoby</w:t>
            </w:r>
          </w:p>
        </w:tc>
      </w:tr>
      <w:tr w:rsidR="00D0357F" w:rsidRPr="004D6168" w14:paraId="65CF1245" w14:textId="77777777" w:rsidTr="00016479">
        <w:tc>
          <w:tcPr>
            <w:tcW w:w="704" w:type="dxa"/>
          </w:tcPr>
          <w:p w14:paraId="710154E8" w14:textId="77777777" w:rsidR="00D0357F" w:rsidRPr="004D6168" w:rsidRDefault="00D0357F" w:rsidP="00D0357F">
            <w:pPr>
              <w:rPr>
                <w:sz w:val="20"/>
                <w:szCs w:val="20"/>
              </w:rPr>
            </w:pPr>
            <w:r w:rsidRPr="004D6168">
              <w:rPr>
                <w:sz w:val="20"/>
                <w:szCs w:val="20"/>
              </w:rPr>
              <w:t>12</w:t>
            </w:r>
            <w:r>
              <w:rPr>
                <w:sz w:val="20"/>
                <w:szCs w:val="20"/>
              </w:rPr>
              <w:t>1</w:t>
            </w:r>
          </w:p>
        </w:tc>
        <w:tc>
          <w:tcPr>
            <w:tcW w:w="3544" w:type="dxa"/>
            <w:gridSpan w:val="3"/>
          </w:tcPr>
          <w:p w14:paraId="5B2346E9"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Subjekt</w:t>
            </w:r>
          </w:p>
        </w:tc>
        <w:tc>
          <w:tcPr>
            <w:tcW w:w="4814" w:type="dxa"/>
            <w:gridSpan w:val="2"/>
          </w:tcPr>
          <w:p w14:paraId="73643195" w14:textId="77777777" w:rsidR="00D0357F" w:rsidRPr="007C430E" w:rsidRDefault="00D0357F" w:rsidP="00D0357F">
            <w:pPr>
              <w:rPr>
                <w:sz w:val="18"/>
                <w:szCs w:val="18"/>
              </w:rPr>
            </w:pPr>
            <w:r>
              <w:rPr>
                <w:sz w:val="18"/>
                <w:szCs w:val="18"/>
              </w:rPr>
              <w:t>Automaticky vyplnené</w:t>
            </w:r>
          </w:p>
        </w:tc>
      </w:tr>
      <w:tr w:rsidR="00D0357F" w:rsidRPr="004D6168" w14:paraId="6D91DF24" w14:textId="77777777" w:rsidTr="00016479">
        <w:tc>
          <w:tcPr>
            <w:tcW w:w="704" w:type="dxa"/>
          </w:tcPr>
          <w:p w14:paraId="53FCC5B2" w14:textId="77777777" w:rsidR="00D0357F" w:rsidRPr="004D6168" w:rsidRDefault="00D0357F" w:rsidP="00D0357F">
            <w:pPr>
              <w:rPr>
                <w:sz w:val="20"/>
                <w:szCs w:val="20"/>
              </w:rPr>
            </w:pPr>
            <w:r w:rsidRPr="004D6168">
              <w:rPr>
                <w:sz w:val="20"/>
                <w:szCs w:val="20"/>
              </w:rPr>
              <w:t>12</w:t>
            </w:r>
            <w:r>
              <w:rPr>
                <w:sz w:val="20"/>
                <w:szCs w:val="20"/>
              </w:rPr>
              <w:t>2</w:t>
            </w:r>
          </w:p>
        </w:tc>
        <w:tc>
          <w:tcPr>
            <w:tcW w:w="3544" w:type="dxa"/>
            <w:gridSpan w:val="3"/>
          </w:tcPr>
          <w:p w14:paraId="23391555" w14:textId="77777777" w:rsidR="00D0357F" w:rsidRPr="004D6168" w:rsidRDefault="00D0357F" w:rsidP="00D0357F">
            <w:pPr>
              <w:widowControl w:val="0"/>
              <w:autoSpaceDE w:val="0"/>
              <w:autoSpaceDN w:val="0"/>
              <w:adjustRightInd w:val="0"/>
              <w:rPr>
                <w:rFonts w:ascii="Roboto" w:hAnsi="Roboto"/>
                <w:sz w:val="20"/>
                <w:szCs w:val="20"/>
              </w:rPr>
            </w:pPr>
            <w:r w:rsidRPr="004D6168">
              <w:rPr>
                <w:rFonts w:ascii="Roboto" w:hAnsi="Roboto" w:cs="Roboto"/>
                <w:b/>
                <w:bCs/>
                <w:color w:val="000000"/>
                <w:sz w:val="20"/>
                <w:szCs w:val="20"/>
              </w:rPr>
              <w:t>Podpis štatutárneho orgánu</w:t>
            </w:r>
          </w:p>
        </w:tc>
        <w:tc>
          <w:tcPr>
            <w:tcW w:w="4814" w:type="dxa"/>
            <w:gridSpan w:val="2"/>
          </w:tcPr>
          <w:p w14:paraId="5FF42549" w14:textId="20DC5092" w:rsidR="00D0357F" w:rsidRDefault="00D0357F" w:rsidP="00D0357F">
            <w:pPr>
              <w:rPr>
                <w:sz w:val="18"/>
                <w:szCs w:val="18"/>
              </w:rPr>
            </w:pPr>
            <w:r w:rsidRPr="007C430E">
              <w:rPr>
                <w:sz w:val="18"/>
                <w:szCs w:val="18"/>
              </w:rPr>
              <w:t>Vypĺňa prijímateľ</w:t>
            </w:r>
            <w:r>
              <w:rPr>
                <w:sz w:val="18"/>
                <w:szCs w:val="18"/>
              </w:rPr>
              <w:t xml:space="preserve"> (ak je to relevantné). Monitorovacia správa sa podpisuje</w:t>
            </w:r>
            <w:r w:rsidR="00326A94">
              <w:rPr>
                <w:sz w:val="18"/>
                <w:szCs w:val="18"/>
              </w:rPr>
              <w:t>/schvaľuje</w:t>
            </w:r>
            <w:r w:rsidR="00DC062E">
              <w:rPr>
                <w:sz w:val="18"/>
                <w:szCs w:val="18"/>
              </w:rPr>
              <w:t xml:space="preserve"> v súlade so zmluvou o NFP</w:t>
            </w:r>
            <w:r>
              <w:rPr>
                <w:sz w:val="18"/>
                <w:szCs w:val="18"/>
              </w:rPr>
              <w:t>:</w:t>
            </w:r>
          </w:p>
          <w:p w14:paraId="34473F55" w14:textId="3F0BC64F" w:rsidR="00D0357F" w:rsidRDefault="00D0357F" w:rsidP="006B12A3">
            <w:pPr>
              <w:pStyle w:val="Odsekzoznamu"/>
              <w:numPr>
                <w:ilvl w:val="0"/>
                <w:numId w:val="10"/>
              </w:numPr>
              <w:rPr>
                <w:sz w:val="18"/>
                <w:szCs w:val="18"/>
              </w:rPr>
            </w:pPr>
            <w:r w:rsidRPr="006B12A3">
              <w:rPr>
                <w:sz w:val="18"/>
                <w:szCs w:val="18"/>
              </w:rPr>
              <w:t>vlastnoručný</w:t>
            </w:r>
            <w:r>
              <w:rPr>
                <w:sz w:val="18"/>
                <w:szCs w:val="18"/>
              </w:rPr>
              <w:t>m</w:t>
            </w:r>
            <w:r w:rsidRPr="006B12A3">
              <w:rPr>
                <w:sz w:val="18"/>
                <w:szCs w:val="18"/>
              </w:rPr>
              <w:t xml:space="preserve"> podpis</w:t>
            </w:r>
            <w:r>
              <w:rPr>
                <w:sz w:val="18"/>
                <w:szCs w:val="18"/>
              </w:rPr>
              <w:t>om</w:t>
            </w:r>
            <w:r w:rsidRPr="006B12A3">
              <w:rPr>
                <w:sz w:val="18"/>
                <w:szCs w:val="18"/>
              </w:rPr>
              <w:t xml:space="preserve"> alebo </w:t>
            </w:r>
          </w:p>
          <w:p w14:paraId="2C55633E" w14:textId="77777777" w:rsidR="00D0357F" w:rsidRDefault="00D0357F" w:rsidP="006B12A3">
            <w:pPr>
              <w:pStyle w:val="Odsekzoznamu"/>
              <w:numPr>
                <w:ilvl w:val="0"/>
                <w:numId w:val="10"/>
              </w:numPr>
              <w:rPr>
                <w:sz w:val="18"/>
                <w:szCs w:val="18"/>
              </w:rPr>
            </w:pPr>
            <w:r>
              <w:rPr>
                <w:sz w:val="18"/>
                <w:szCs w:val="18"/>
              </w:rPr>
              <w:lastRenderedPageBreak/>
              <w:t>elektronickým podpisom (v zmysle zákona o e-</w:t>
            </w:r>
            <w:proofErr w:type="spellStart"/>
            <w:r>
              <w:rPr>
                <w:sz w:val="18"/>
                <w:szCs w:val="18"/>
              </w:rPr>
              <w:t>Governmente</w:t>
            </w:r>
            <w:proofErr w:type="spellEnd"/>
            <w:r>
              <w:rPr>
                <w:sz w:val="18"/>
                <w:szCs w:val="18"/>
              </w:rPr>
              <w:t>) alebo</w:t>
            </w:r>
          </w:p>
          <w:p w14:paraId="62CD0050" w14:textId="0009A86F" w:rsidR="00D0357F" w:rsidRPr="006B12A3" w:rsidRDefault="00D0357F" w:rsidP="00016479">
            <w:pPr>
              <w:pStyle w:val="Odsekzoznamu"/>
              <w:numPr>
                <w:ilvl w:val="0"/>
                <w:numId w:val="10"/>
              </w:numPr>
              <w:rPr>
                <w:sz w:val="18"/>
                <w:szCs w:val="18"/>
              </w:rPr>
            </w:pPr>
            <w:r>
              <w:rPr>
                <w:sz w:val="18"/>
                <w:szCs w:val="18"/>
              </w:rPr>
              <w:t xml:space="preserve">odoslaním </w:t>
            </w:r>
            <w:r w:rsidRPr="006B12A3">
              <w:rPr>
                <w:sz w:val="18"/>
                <w:szCs w:val="18"/>
              </w:rPr>
              <w:t xml:space="preserve">oprávnenou osobou </w:t>
            </w:r>
            <w:r>
              <w:rPr>
                <w:sz w:val="18"/>
                <w:szCs w:val="18"/>
              </w:rPr>
              <w:t>prostredníctvom riadených prístupov do ITMS2014+</w:t>
            </w:r>
            <w:r w:rsidRPr="00940CAD">
              <w:rPr>
                <w:sz w:val="18"/>
                <w:szCs w:val="18"/>
              </w:rPr>
              <w:t>.</w:t>
            </w:r>
          </w:p>
        </w:tc>
      </w:tr>
    </w:tbl>
    <w:p w14:paraId="102A5F5E" w14:textId="77777777" w:rsidR="00D0357F" w:rsidRDefault="00D0357F" w:rsidP="00D0357F"/>
    <w:p w14:paraId="44995338" w14:textId="77777777" w:rsidR="00D0357F" w:rsidRDefault="00D0357F" w:rsidP="006479DF"/>
    <w:p w14:paraId="491A5C6A" w14:textId="77777777" w:rsidR="00D0357F" w:rsidRDefault="00D0357F" w:rsidP="006479DF"/>
    <w:p w14:paraId="13583CE1" w14:textId="77777777" w:rsidR="00841BF5" w:rsidRPr="00F5129B" w:rsidRDefault="00841BF5" w:rsidP="00D0357F">
      <w:pPr>
        <w:rPr>
          <w:szCs w:val="12"/>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841BF5" w:rsidRPr="00F5129B" w:rsidSect="00016479">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77720" w14:textId="77777777" w:rsidR="00D347C3" w:rsidRDefault="00D347C3" w:rsidP="00313510">
      <w:r>
        <w:separator/>
      </w:r>
    </w:p>
  </w:endnote>
  <w:endnote w:type="continuationSeparator" w:id="0">
    <w:p w14:paraId="185D2C57" w14:textId="77777777" w:rsidR="00D347C3" w:rsidRDefault="00D347C3" w:rsidP="00313510">
      <w:r>
        <w:continuationSeparator/>
      </w:r>
    </w:p>
  </w:endnote>
  <w:endnote w:type="continuationNotice" w:id="1">
    <w:p w14:paraId="04578997" w14:textId="77777777" w:rsidR="00D347C3" w:rsidRDefault="00D347C3" w:rsidP="003135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Robot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20782" w14:textId="77777777" w:rsidR="00960B14" w:rsidRDefault="00960B14" w:rsidP="00627EA3">
    <w:pPr>
      <w:pStyle w:val="Pta"/>
      <w:jc w:val="right"/>
    </w:pPr>
    <w:r>
      <w:t xml:space="preserve"> </w:t>
    </w:r>
  </w:p>
  <w:p w14:paraId="2B36C70B" w14:textId="77777777" w:rsidR="00960B14" w:rsidRPr="00627EA3" w:rsidRDefault="00960B14" w:rsidP="00627E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70C8E" w14:textId="77777777" w:rsidR="00D347C3" w:rsidRDefault="00D347C3" w:rsidP="00313510">
      <w:r>
        <w:separator/>
      </w:r>
    </w:p>
  </w:footnote>
  <w:footnote w:type="continuationSeparator" w:id="0">
    <w:p w14:paraId="65614389" w14:textId="77777777" w:rsidR="00D347C3" w:rsidRDefault="00D347C3" w:rsidP="00313510">
      <w:r>
        <w:continuationSeparator/>
      </w:r>
    </w:p>
  </w:footnote>
  <w:footnote w:type="continuationNotice" w:id="1">
    <w:p w14:paraId="553633FB" w14:textId="77777777" w:rsidR="00D347C3" w:rsidRDefault="00D347C3" w:rsidP="003135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A45CB" w14:textId="77777777" w:rsidR="00960B14" w:rsidRPr="00627EA3" w:rsidRDefault="00960B14" w:rsidP="00B33E73">
    <w:pPr>
      <w:pStyle w:val="Hlavika"/>
      <w:jc w:val="right"/>
    </w:pPr>
  </w:p>
  <w:p w14:paraId="0B7464E6" w14:textId="77777777" w:rsidR="00960B14" w:rsidRPr="00B33E73" w:rsidRDefault="00960B14" w:rsidP="00B33E7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7DFBD" w14:textId="77777777" w:rsidR="00960B14" w:rsidRDefault="00960B14" w:rsidP="00B33E73">
    <w:pPr>
      <w:pStyle w:val="Hlavika"/>
    </w:pPr>
  </w:p>
  <w:p w14:paraId="39BF4049" w14:textId="77777777" w:rsidR="00960B14" w:rsidRPr="00627EA3" w:rsidRDefault="00960B14" w:rsidP="00B33E73">
    <w:pPr>
      <w:pStyle w:val="Hlavika"/>
      <w:jc w:val="right"/>
    </w:pPr>
  </w:p>
  <w:p w14:paraId="7911F633" w14:textId="77777777" w:rsidR="00960B14" w:rsidRDefault="00960B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6AE92E2A"/>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6B68393C"/>
    <w:multiLevelType w:val="hybridMultilevel"/>
    <w:tmpl w:val="585E8402"/>
    <w:lvl w:ilvl="0" w:tplc="5DD645CE">
      <w:start w:val="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9"/>
  </w:num>
  <w:num w:numId="5">
    <w:abstractNumId w:val="3"/>
  </w:num>
  <w:num w:numId="6">
    <w:abstractNumId w:val="4"/>
  </w:num>
  <w:num w:numId="7">
    <w:abstractNumId w:val="6"/>
  </w:num>
  <w:num w:numId="8">
    <w:abstractNumId w:val="1"/>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003B"/>
    <w:rsid w:val="00013234"/>
    <w:rsid w:val="0001536C"/>
    <w:rsid w:val="00016479"/>
    <w:rsid w:val="00016DC0"/>
    <w:rsid w:val="00022629"/>
    <w:rsid w:val="00022D4F"/>
    <w:rsid w:val="000245B4"/>
    <w:rsid w:val="0003749D"/>
    <w:rsid w:val="000430D0"/>
    <w:rsid w:val="00043211"/>
    <w:rsid w:val="0004507E"/>
    <w:rsid w:val="0004640E"/>
    <w:rsid w:val="00050728"/>
    <w:rsid w:val="000534EE"/>
    <w:rsid w:val="000540CE"/>
    <w:rsid w:val="00054EEE"/>
    <w:rsid w:val="00061E55"/>
    <w:rsid w:val="00062DAA"/>
    <w:rsid w:val="000646C9"/>
    <w:rsid w:val="000648F3"/>
    <w:rsid w:val="00066310"/>
    <w:rsid w:val="00066955"/>
    <w:rsid w:val="00067D6D"/>
    <w:rsid w:val="00071088"/>
    <w:rsid w:val="00071A19"/>
    <w:rsid w:val="00071A9D"/>
    <w:rsid w:val="00071CD7"/>
    <w:rsid w:val="00081BD0"/>
    <w:rsid w:val="0008230A"/>
    <w:rsid w:val="000925C7"/>
    <w:rsid w:val="00094599"/>
    <w:rsid w:val="000A3BC3"/>
    <w:rsid w:val="000A6817"/>
    <w:rsid w:val="000B11B8"/>
    <w:rsid w:val="000B1ACA"/>
    <w:rsid w:val="000B5D9A"/>
    <w:rsid w:val="000B6265"/>
    <w:rsid w:val="000C041D"/>
    <w:rsid w:val="000C1F59"/>
    <w:rsid w:val="000C5A88"/>
    <w:rsid w:val="000C6A71"/>
    <w:rsid w:val="000D298C"/>
    <w:rsid w:val="000D3905"/>
    <w:rsid w:val="000D6B86"/>
    <w:rsid w:val="000E24E3"/>
    <w:rsid w:val="000E2AA4"/>
    <w:rsid w:val="000E7DD3"/>
    <w:rsid w:val="000F2DCD"/>
    <w:rsid w:val="000F46FA"/>
    <w:rsid w:val="000F52CA"/>
    <w:rsid w:val="000F7A08"/>
    <w:rsid w:val="001130BA"/>
    <w:rsid w:val="001147BD"/>
    <w:rsid w:val="00116BEA"/>
    <w:rsid w:val="00116F61"/>
    <w:rsid w:val="001239FB"/>
    <w:rsid w:val="00125667"/>
    <w:rsid w:val="001329B4"/>
    <w:rsid w:val="00132E35"/>
    <w:rsid w:val="001359F9"/>
    <w:rsid w:val="001456C1"/>
    <w:rsid w:val="0014641E"/>
    <w:rsid w:val="0014692B"/>
    <w:rsid w:val="00146C0C"/>
    <w:rsid w:val="00151C18"/>
    <w:rsid w:val="0015233E"/>
    <w:rsid w:val="00156CFA"/>
    <w:rsid w:val="00157505"/>
    <w:rsid w:val="001624E8"/>
    <w:rsid w:val="001660C6"/>
    <w:rsid w:val="00173917"/>
    <w:rsid w:val="00173E3D"/>
    <w:rsid w:val="00180EA1"/>
    <w:rsid w:val="00185F79"/>
    <w:rsid w:val="001873B5"/>
    <w:rsid w:val="00190227"/>
    <w:rsid w:val="001923E0"/>
    <w:rsid w:val="0019404B"/>
    <w:rsid w:val="00197028"/>
    <w:rsid w:val="001A0E1D"/>
    <w:rsid w:val="001A1D2B"/>
    <w:rsid w:val="001A4295"/>
    <w:rsid w:val="001B1288"/>
    <w:rsid w:val="001B12DC"/>
    <w:rsid w:val="001B27DA"/>
    <w:rsid w:val="001B5A83"/>
    <w:rsid w:val="001B6E9F"/>
    <w:rsid w:val="001B7385"/>
    <w:rsid w:val="001C513F"/>
    <w:rsid w:val="001D069F"/>
    <w:rsid w:val="001D41B1"/>
    <w:rsid w:val="001D4B25"/>
    <w:rsid w:val="001E1429"/>
    <w:rsid w:val="001E2102"/>
    <w:rsid w:val="001E42FF"/>
    <w:rsid w:val="001E5462"/>
    <w:rsid w:val="001E6309"/>
    <w:rsid w:val="001F0193"/>
    <w:rsid w:val="001F1808"/>
    <w:rsid w:val="001F24A7"/>
    <w:rsid w:val="001F2585"/>
    <w:rsid w:val="001F32ED"/>
    <w:rsid w:val="001F3586"/>
    <w:rsid w:val="001F421F"/>
    <w:rsid w:val="001F4C97"/>
    <w:rsid w:val="001F7B2D"/>
    <w:rsid w:val="00203177"/>
    <w:rsid w:val="00203ECC"/>
    <w:rsid w:val="002045AF"/>
    <w:rsid w:val="00205F25"/>
    <w:rsid w:val="00212BE5"/>
    <w:rsid w:val="002147AE"/>
    <w:rsid w:val="002249B3"/>
    <w:rsid w:val="002259C4"/>
    <w:rsid w:val="00225A05"/>
    <w:rsid w:val="002330CC"/>
    <w:rsid w:val="00244444"/>
    <w:rsid w:val="002450A9"/>
    <w:rsid w:val="00246970"/>
    <w:rsid w:val="00247577"/>
    <w:rsid w:val="00250600"/>
    <w:rsid w:val="00252F91"/>
    <w:rsid w:val="00256165"/>
    <w:rsid w:val="00256687"/>
    <w:rsid w:val="002601EF"/>
    <w:rsid w:val="002651A1"/>
    <w:rsid w:val="0027198D"/>
    <w:rsid w:val="002730CC"/>
    <w:rsid w:val="002737EC"/>
    <w:rsid w:val="00274479"/>
    <w:rsid w:val="00274853"/>
    <w:rsid w:val="00275834"/>
    <w:rsid w:val="00275F32"/>
    <w:rsid w:val="002809A9"/>
    <w:rsid w:val="00282057"/>
    <w:rsid w:val="00287AE3"/>
    <w:rsid w:val="00291B85"/>
    <w:rsid w:val="002A1E17"/>
    <w:rsid w:val="002A3775"/>
    <w:rsid w:val="002A3C78"/>
    <w:rsid w:val="002B0D72"/>
    <w:rsid w:val="002B28C3"/>
    <w:rsid w:val="002B55FB"/>
    <w:rsid w:val="002B5D5F"/>
    <w:rsid w:val="002B60DA"/>
    <w:rsid w:val="002B7A90"/>
    <w:rsid w:val="002C211E"/>
    <w:rsid w:val="002C37F8"/>
    <w:rsid w:val="002C5723"/>
    <w:rsid w:val="002C7716"/>
    <w:rsid w:val="002D0C7E"/>
    <w:rsid w:val="002D2F87"/>
    <w:rsid w:val="002D65BD"/>
    <w:rsid w:val="002D6816"/>
    <w:rsid w:val="002D748E"/>
    <w:rsid w:val="002D7AB2"/>
    <w:rsid w:val="002E086B"/>
    <w:rsid w:val="002E11E1"/>
    <w:rsid w:val="002E1EC7"/>
    <w:rsid w:val="002E3B7E"/>
    <w:rsid w:val="002E3C11"/>
    <w:rsid w:val="002E3EF2"/>
    <w:rsid w:val="002E611C"/>
    <w:rsid w:val="002E70F1"/>
    <w:rsid w:val="002E7F32"/>
    <w:rsid w:val="002E7F66"/>
    <w:rsid w:val="002F06AF"/>
    <w:rsid w:val="002F2DF7"/>
    <w:rsid w:val="002F3F27"/>
    <w:rsid w:val="00302091"/>
    <w:rsid w:val="003078F8"/>
    <w:rsid w:val="003101D1"/>
    <w:rsid w:val="00311B78"/>
    <w:rsid w:val="0031203E"/>
    <w:rsid w:val="00313510"/>
    <w:rsid w:val="00314421"/>
    <w:rsid w:val="00314A6E"/>
    <w:rsid w:val="003155A3"/>
    <w:rsid w:val="00320CF6"/>
    <w:rsid w:val="003215D7"/>
    <w:rsid w:val="00321C53"/>
    <w:rsid w:val="00323DA1"/>
    <w:rsid w:val="003244EF"/>
    <w:rsid w:val="00326A94"/>
    <w:rsid w:val="0033007B"/>
    <w:rsid w:val="00334585"/>
    <w:rsid w:val="003357A6"/>
    <w:rsid w:val="003361EF"/>
    <w:rsid w:val="003364CC"/>
    <w:rsid w:val="003467DA"/>
    <w:rsid w:val="00346951"/>
    <w:rsid w:val="00354915"/>
    <w:rsid w:val="0035515E"/>
    <w:rsid w:val="00355D65"/>
    <w:rsid w:val="003561D3"/>
    <w:rsid w:val="003575E4"/>
    <w:rsid w:val="00357DD3"/>
    <w:rsid w:val="00362B9E"/>
    <w:rsid w:val="003644D6"/>
    <w:rsid w:val="00365EA9"/>
    <w:rsid w:val="00367DD0"/>
    <w:rsid w:val="003727FC"/>
    <w:rsid w:val="0037670C"/>
    <w:rsid w:val="00380761"/>
    <w:rsid w:val="00382D29"/>
    <w:rsid w:val="00386CBA"/>
    <w:rsid w:val="00387DCB"/>
    <w:rsid w:val="00391E81"/>
    <w:rsid w:val="003935E9"/>
    <w:rsid w:val="00395DD7"/>
    <w:rsid w:val="00396AFD"/>
    <w:rsid w:val="003978C8"/>
    <w:rsid w:val="003A08EC"/>
    <w:rsid w:val="003A0D7F"/>
    <w:rsid w:val="003A58E4"/>
    <w:rsid w:val="003A67E1"/>
    <w:rsid w:val="003B090A"/>
    <w:rsid w:val="003B0DFE"/>
    <w:rsid w:val="003B2E47"/>
    <w:rsid w:val="003B2F8A"/>
    <w:rsid w:val="003B3754"/>
    <w:rsid w:val="003B3D98"/>
    <w:rsid w:val="003B579D"/>
    <w:rsid w:val="003B61C8"/>
    <w:rsid w:val="003C01ED"/>
    <w:rsid w:val="003C2544"/>
    <w:rsid w:val="003C39EA"/>
    <w:rsid w:val="003C5B01"/>
    <w:rsid w:val="003C63B2"/>
    <w:rsid w:val="003D0894"/>
    <w:rsid w:val="003D15C2"/>
    <w:rsid w:val="003D2D4F"/>
    <w:rsid w:val="003D568C"/>
    <w:rsid w:val="003D6976"/>
    <w:rsid w:val="003D76BE"/>
    <w:rsid w:val="003E1713"/>
    <w:rsid w:val="003E3454"/>
    <w:rsid w:val="003E6D38"/>
    <w:rsid w:val="003E72A0"/>
    <w:rsid w:val="003E7A8E"/>
    <w:rsid w:val="003F1F4D"/>
    <w:rsid w:val="003F5AAE"/>
    <w:rsid w:val="003F7258"/>
    <w:rsid w:val="004047A5"/>
    <w:rsid w:val="00404EF2"/>
    <w:rsid w:val="0040555F"/>
    <w:rsid w:val="00410CF4"/>
    <w:rsid w:val="00411662"/>
    <w:rsid w:val="00416E2D"/>
    <w:rsid w:val="004171D7"/>
    <w:rsid w:val="00417252"/>
    <w:rsid w:val="00421DB9"/>
    <w:rsid w:val="00427B96"/>
    <w:rsid w:val="00431AB3"/>
    <w:rsid w:val="00431EE0"/>
    <w:rsid w:val="00432DF1"/>
    <w:rsid w:val="0043575B"/>
    <w:rsid w:val="0044080A"/>
    <w:rsid w:val="004416F9"/>
    <w:rsid w:val="004445A9"/>
    <w:rsid w:val="00444A40"/>
    <w:rsid w:val="0044565B"/>
    <w:rsid w:val="004456C9"/>
    <w:rsid w:val="004470FB"/>
    <w:rsid w:val="004519AE"/>
    <w:rsid w:val="00452A4A"/>
    <w:rsid w:val="004640E4"/>
    <w:rsid w:val="00466771"/>
    <w:rsid w:val="00472F2B"/>
    <w:rsid w:val="00475400"/>
    <w:rsid w:val="00477B8E"/>
    <w:rsid w:val="0048330C"/>
    <w:rsid w:val="004836FE"/>
    <w:rsid w:val="0048395F"/>
    <w:rsid w:val="00483F16"/>
    <w:rsid w:val="004840C9"/>
    <w:rsid w:val="00490AF9"/>
    <w:rsid w:val="00491188"/>
    <w:rsid w:val="0049270D"/>
    <w:rsid w:val="00493F0A"/>
    <w:rsid w:val="004A0829"/>
    <w:rsid w:val="004A5050"/>
    <w:rsid w:val="004C1071"/>
    <w:rsid w:val="004C2ABA"/>
    <w:rsid w:val="004C6E6E"/>
    <w:rsid w:val="004D05B0"/>
    <w:rsid w:val="004D458D"/>
    <w:rsid w:val="004D6168"/>
    <w:rsid w:val="004D7A57"/>
    <w:rsid w:val="004D7F40"/>
    <w:rsid w:val="004E2120"/>
    <w:rsid w:val="004E3ABD"/>
    <w:rsid w:val="004F0DFE"/>
    <w:rsid w:val="004F17AA"/>
    <w:rsid w:val="004F394B"/>
    <w:rsid w:val="00502A14"/>
    <w:rsid w:val="00502E60"/>
    <w:rsid w:val="005049D9"/>
    <w:rsid w:val="00504FFB"/>
    <w:rsid w:val="00506A3E"/>
    <w:rsid w:val="00507966"/>
    <w:rsid w:val="00511497"/>
    <w:rsid w:val="005122F6"/>
    <w:rsid w:val="00513906"/>
    <w:rsid w:val="005140C4"/>
    <w:rsid w:val="00515AEA"/>
    <w:rsid w:val="00517330"/>
    <w:rsid w:val="005202A9"/>
    <w:rsid w:val="00523116"/>
    <w:rsid w:val="0052535F"/>
    <w:rsid w:val="00535EF4"/>
    <w:rsid w:val="00537E02"/>
    <w:rsid w:val="00541FF5"/>
    <w:rsid w:val="00553D39"/>
    <w:rsid w:val="0055663D"/>
    <w:rsid w:val="00557749"/>
    <w:rsid w:val="005632A6"/>
    <w:rsid w:val="005635B5"/>
    <w:rsid w:val="00566BEB"/>
    <w:rsid w:val="005767B2"/>
    <w:rsid w:val="0057713B"/>
    <w:rsid w:val="00577CD4"/>
    <w:rsid w:val="005800C7"/>
    <w:rsid w:val="00580A58"/>
    <w:rsid w:val="005819F5"/>
    <w:rsid w:val="00584843"/>
    <w:rsid w:val="00586FDB"/>
    <w:rsid w:val="00594010"/>
    <w:rsid w:val="00595875"/>
    <w:rsid w:val="005A12E1"/>
    <w:rsid w:val="005A2787"/>
    <w:rsid w:val="005A469C"/>
    <w:rsid w:val="005A5089"/>
    <w:rsid w:val="005B0F16"/>
    <w:rsid w:val="005B3834"/>
    <w:rsid w:val="005B49EF"/>
    <w:rsid w:val="005B7E95"/>
    <w:rsid w:val="005C30AB"/>
    <w:rsid w:val="005C6303"/>
    <w:rsid w:val="005D192E"/>
    <w:rsid w:val="005D1C8D"/>
    <w:rsid w:val="005D4810"/>
    <w:rsid w:val="005D51B8"/>
    <w:rsid w:val="005D6697"/>
    <w:rsid w:val="005D779B"/>
    <w:rsid w:val="005E327E"/>
    <w:rsid w:val="005E4BCE"/>
    <w:rsid w:val="005F1C3F"/>
    <w:rsid w:val="005F5B71"/>
    <w:rsid w:val="0060190D"/>
    <w:rsid w:val="00602238"/>
    <w:rsid w:val="00603660"/>
    <w:rsid w:val="00611368"/>
    <w:rsid w:val="0061548B"/>
    <w:rsid w:val="00622C00"/>
    <w:rsid w:val="00622D7A"/>
    <w:rsid w:val="00626BB6"/>
    <w:rsid w:val="00627EA3"/>
    <w:rsid w:val="00634772"/>
    <w:rsid w:val="006445E7"/>
    <w:rsid w:val="006479DF"/>
    <w:rsid w:val="00647B3D"/>
    <w:rsid w:val="00647D74"/>
    <w:rsid w:val="00655141"/>
    <w:rsid w:val="0065580F"/>
    <w:rsid w:val="00656B04"/>
    <w:rsid w:val="00660D02"/>
    <w:rsid w:val="00660DCB"/>
    <w:rsid w:val="00665A34"/>
    <w:rsid w:val="006719A0"/>
    <w:rsid w:val="006756F7"/>
    <w:rsid w:val="00677724"/>
    <w:rsid w:val="00683BA3"/>
    <w:rsid w:val="006852E9"/>
    <w:rsid w:val="00687102"/>
    <w:rsid w:val="0068718A"/>
    <w:rsid w:val="006931F1"/>
    <w:rsid w:val="00697B85"/>
    <w:rsid w:val="006A496E"/>
    <w:rsid w:val="006A5157"/>
    <w:rsid w:val="006A7DF2"/>
    <w:rsid w:val="006B12A3"/>
    <w:rsid w:val="006C2547"/>
    <w:rsid w:val="006C3F07"/>
    <w:rsid w:val="006C4A7F"/>
    <w:rsid w:val="006C6A25"/>
    <w:rsid w:val="006C7068"/>
    <w:rsid w:val="006D082A"/>
    <w:rsid w:val="006D1413"/>
    <w:rsid w:val="006D1971"/>
    <w:rsid w:val="006D3B82"/>
    <w:rsid w:val="006E2C18"/>
    <w:rsid w:val="006E6D27"/>
    <w:rsid w:val="006F15B4"/>
    <w:rsid w:val="006F1C5D"/>
    <w:rsid w:val="006F2371"/>
    <w:rsid w:val="006F393F"/>
    <w:rsid w:val="006F4D58"/>
    <w:rsid w:val="007002B9"/>
    <w:rsid w:val="00701688"/>
    <w:rsid w:val="00705DEB"/>
    <w:rsid w:val="007113EE"/>
    <w:rsid w:val="00712580"/>
    <w:rsid w:val="00716493"/>
    <w:rsid w:val="00716912"/>
    <w:rsid w:val="007169BC"/>
    <w:rsid w:val="00726C75"/>
    <w:rsid w:val="00730607"/>
    <w:rsid w:val="00730799"/>
    <w:rsid w:val="007339DF"/>
    <w:rsid w:val="0073738D"/>
    <w:rsid w:val="00744A1E"/>
    <w:rsid w:val="007476A6"/>
    <w:rsid w:val="00751238"/>
    <w:rsid w:val="00752BC8"/>
    <w:rsid w:val="00753EA4"/>
    <w:rsid w:val="00755AF7"/>
    <w:rsid w:val="0076098D"/>
    <w:rsid w:val="0076414C"/>
    <w:rsid w:val="00765555"/>
    <w:rsid w:val="0077060B"/>
    <w:rsid w:val="00770BBF"/>
    <w:rsid w:val="00771CC6"/>
    <w:rsid w:val="00773425"/>
    <w:rsid w:val="00774256"/>
    <w:rsid w:val="00775413"/>
    <w:rsid w:val="0077689C"/>
    <w:rsid w:val="00777808"/>
    <w:rsid w:val="00777F4F"/>
    <w:rsid w:val="0078017B"/>
    <w:rsid w:val="00781990"/>
    <w:rsid w:val="00782970"/>
    <w:rsid w:val="00782FD7"/>
    <w:rsid w:val="00793DE6"/>
    <w:rsid w:val="00794FDC"/>
    <w:rsid w:val="0079658D"/>
    <w:rsid w:val="007A03C9"/>
    <w:rsid w:val="007A1830"/>
    <w:rsid w:val="007A60EF"/>
    <w:rsid w:val="007A65CA"/>
    <w:rsid w:val="007A707A"/>
    <w:rsid w:val="007B222C"/>
    <w:rsid w:val="007B449C"/>
    <w:rsid w:val="007B52F8"/>
    <w:rsid w:val="007B6639"/>
    <w:rsid w:val="007B6B2C"/>
    <w:rsid w:val="007B73EF"/>
    <w:rsid w:val="007C0184"/>
    <w:rsid w:val="007C0C4A"/>
    <w:rsid w:val="007C16E2"/>
    <w:rsid w:val="007C2CEB"/>
    <w:rsid w:val="007C430E"/>
    <w:rsid w:val="007C5659"/>
    <w:rsid w:val="007D597B"/>
    <w:rsid w:val="007E1400"/>
    <w:rsid w:val="007E244A"/>
    <w:rsid w:val="007E5480"/>
    <w:rsid w:val="007F0D9A"/>
    <w:rsid w:val="007F6F35"/>
    <w:rsid w:val="008001E8"/>
    <w:rsid w:val="00801225"/>
    <w:rsid w:val="00803014"/>
    <w:rsid w:val="00807413"/>
    <w:rsid w:val="008109A4"/>
    <w:rsid w:val="008114E3"/>
    <w:rsid w:val="00815734"/>
    <w:rsid w:val="008163C2"/>
    <w:rsid w:val="008205E0"/>
    <w:rsid w:val="00820DE8"/>
    <w:rsid w:val="00821013"/>
    <w:rsid w:val="00821951"/>
    <w:rsid w:val="00826C3D"/>
    <w:rsid w:val="00836DDC"/>
    <w:rsid w:val="00841BF5"/>
    <w:rsid w:val="0084259A"/>
    <w:rsid w:val="00843E6F"/>
    <w:rsid w:val="00846038"/>
    <w:rsid w:val="0084743A"/>
    <w:rsid w:val="00850E6F"/>
    <w:rsid w:val="00855CB3"/>
    <w:rsid w:val="00856CFC"/>
    <w:rsid w:val="00860DEC"/>
    <w:rsid w:val="00863E65"/>
    <w:rsid w:val="00865C57"/>
    <w:rsid w:val="00865E76"/>
    <w:rsid w:val="008743E6"/>
    <w:rsid w:val="0087754B"/>
    <w:rsid w:val="008806AC"/>
    <w:rsid w:val="0089140C"/>
    <w:rsid w:val="008963BB"/>
    <w:rsid w:val="008A16AC"/>
    <w:rsid w:val="008A1CF0"/>
    <w:rsid w:val="008A20CF"/>
    <w:rsid w:val="008A2CF6"/>
    <w:rsid w:val="008A50DC"/>
    <w:rsid w:val="008A6B97"/>
    <w:rsid w:val="008B2BF4"/>
    <w:rsid w:val="008B6B81"/>
    <w:rsid w:val="008B7DE4"/>
    <w:rsid w:val="008C271F"/>
    <w:rsid w:val="008D0582"/>
    <w:rsid w:val="008D0F9C"/>
    <w:rsid w:val="008D28CC"/>
    <w:rsid w:val="008D4444"/>
    <w:rsid w:val="008D78C7"/>
    <w:rsid w:val="008E18C8"/>
    <w:rsid w:val="008E46B1"/>
    <w:rsid w:val="008E5071"/>
    <w:rsid w:val="008E627D"/>
    <w:rsid w:val="008F0241"/>
    <w:rsid w:val="008F2627"/>
    <w:rsid w:val="008F40E8"/>
    <w:rsid w:val="008F4DB5"/>
    <w:rsid w:val="008F57DF"/>
    <w:rsid w:val="008F6A04"/>
    <w:rsid w:val="0090110D"/>
    <w:rsid w:val="00906450"/>
    <w:rsid w:val="00911D80"/>
    <w:rsid w:val="00912362"/>
    <w:rsid w:val="00913086"/>
    <w:rsid w:val="00915993"/>
    <w:rsid w:val="00917F49"/>
    <w:rsid w:val="0092027E"/>
    <w:rsid w:val="0092115C"/>
    <w:rsid w:val="00921A22"/>
    <w:rsid w:val="00926284"/>
    <w:rsid w:val="00932BD6"/>
    <w:rsid w:val="00934530"/>
    <w:rsid w:val="00935221"/>
    <w:rsid w:val="009357A3"/>
    <w:rsid w:val="009365DF"/>
    <w:rsid w:val="00937E8A"/>
    <w:rsid w:val="00940CAD"/>
    <w:rsid w:val="00940FE7"/>
    <w:rsid w:val="00943957"/>
    <w:rsid w:val="009505CF"/>
    <w:rsid w:val="009510B7"/>
    <w:rsid w:val="009573E0"/>
    <w:rsid w:val="009606FA"/>
    <w:rsid w:val="00960B14"/>
    <w:rsid w:val="00961A7E"/>
    <w:rsid w:val="00962739"/>
    <w:rsid w:val="009645A9"/>
    <w:rsid w:val="00966DEA"/>
    <w:rsid w:val="0097242E"/>
    <w:rsid w:val="00973A97"/>
    <w:rsid w:val="009767EF"/>
    <w:rsid w:val="00976E09"/>
    <w:rsid w:val="00977A5D"/>
    <w:rsid w:val="00977CF6"/>
    <w:rsid w:val="0098342C"/>
    <w:rsid w:val="009836CF"/>
    <w:rsid w:val="009A0BAA"/>
    <w:rsid w:val="009A350C"/>
    <w:rsid w:val="009B332D"/>
    <w:rsid w:val="009B421D"/>
    <w:rsid w:val="009C2C53"/>
    <w:rsid w:val="009C2E24"/>
    <w:rsid w:val="009C3F0C"/>
    <w:rsid w:val="009C59C1"/>
    <w:rsid w:val="009C6836"/>
    <w:rsid w:val="009D1327"/>
    <w:rsid w:val="009D3043"/>
    <w:rsid w:val="009D4213"/>
    <w:rsid w:val="009D46D7"/>
    <w:rsid w:val="009E0025"/>
    <w:rsid w:val="009E0DC8"/>
    <w:rsid w:val="009E4DC0"/>
    <w:rsid w:val="009E556C"/>
    <w:rsid w:val="009E5D8E"/>
    <w:rsid w:val="009E63D0"/>
    <w:rsid w:val="009E73BC"/>
    <w:rsid w:val="009F10BB"/>
    <w:rsid w:val="009F1FF2"/>
    <w:rsid w:val="00A01CEC"/>
    <w:rsid w:val="00A0257E"/>
    <w:rsid w:val="00A06100"/>
    <w:rsid w:val="00A06F21"/>
    <w:rsid w:val="00A06F34"/>
    <w:rsid w:val="00A110EB"/>
    <w:rsid w:val="00A11248"/>
    <w:rsid w:val="00A144AE"/>
    <w:rsid w:val="00A14F25"/>
    <w:rsid w:val="00A17ECB"/>
    <w:rsid w:val="00A22B8B"/>
    <w:rsid w:val="00A270DE"/>
    <w:rsid w:val="00A334C2"/>
    <w:rsid w:val="00A34260"/>
    <w:rsid w:val="00A342CA"/>
    <w:rsid w:val="00A34772"/>
    <w:rsid w:val="00A41F00"/>
    <w:rsid w:val="00A435D1"/>
    <w:rsid w:val="00A4454B"/>
    <w:rsid w:val="00A46799"/>
    <w:rsid w:val="00A474D0"/>
    <w:rsid w:val="00A520FC"/>
    <w:rsid w:val="00A53306"/>
    <w:rsid w:val="00A540D2"/>
    <w:rsid w:val="00A607A8"/>
    <w:rsid w:val="00A62F98"/>
    <w:rsid w:val="00A6399F"/>
    <w:rsid w:val="00A663A8"/>
    <w:rsid w:val="00A72382"/>
    <w:rsid w:val="00A80E2B"/>
    <w:rsid w:val="00A8140B"/>
    <w:rsid w:val="00A8739E"/>
    <w:rsid w:val="00A90E22"/>
    <w:rsid w:val="00A9254C"/>
    <w:rsid w:val="00A94B2A"/>
    <w:rsid w:val="00A96055"/>
    <w:rsid w:val="00AA0A89"/>
    <w:rsid w:val="00AA2739"/>
    <w:rsid w:val="00AA2F0D"/>
    <w:rsid w:val="00AA5D1E"/>
    <w:rsid w:val="00AA7D18"/>
    <w:rsid w:val="00AB135C"/>
    <w:rsid w:val="00AB2A08"/>
    <w:rsid w:val="00AB35D2"/>
    <w:rsid w:val="00AB44F4"/>
    <w:rsid w:val="00AB755C"/>
    <w:rsid w:val="00AC10BA"/>
    <w:rsid w:val="00AC1766"/>
    <w:rsid w:val="00AC41A2"/>
    <w:rsid w:val="00AD2C2E"/>
    <w:rsid w:val="00AE4D67"/>
    <w:rsid w:val="00AE6127"/>
    <w:rsid w:val="00AF1670"/>
    <w:rsid w:val="00AF34B8"/>
    <w:rsid w:val="00AF7FF5"/>
    <w:rsid w:val="00B01BB0"/>
    <w:rsid w:val="00B02D28"/>
    <w:rsid w:val="00B11409"/>
    <w:rsid w:val="00B12061"/>
    <w:rsid w:val="00B1360B"/>
    <w:rsid w:val="00B13B36"/>
    <w:rsid w:val="00B1448E"/>
    <w:rsid w:val="00B20297"/>
    <w:rsid w:val="00B214DD"/>
    <w:rsid w:val="00B225FD"/>
    <w:rsid w:val="00B25DF3"/>
    <w:rsid w:val="00B3075B"/>
    <w:rsid w:val="00B315E9"/>
    <w:rsid w:val="00B33E73"/>
    <w:rsid w:val="00B364FE"/>
    <w:rsid w:val="00B36BE7"/>
    <w:rsid w:val="00B41314"/>
    <w:rsid w:val="00B41E49"/>
    <w:rsid w:val="00B4284E"/>
    <w:rsid w:val="00B45EAB"/>
    <w:rsid w:val="00B46E61"/>
    <w:rsid w:val="00B5079A"/>
    <w:rsid w:val="00B53B4A"/>
    <w:rsid w:val="00B53BF8"/>
    <w:rsid w:val="00B548DB"/>
    <w:rsid w:val="00B54C9E"/>
    <w:rsid w:val="00B62271"/>
    <w:rsid w:val="00B6278D"/>
    <w:rsid w:val="00B6394A"/>
    <w:rsid w:val="00B64CD1"/>
    <w:rsid w:val="00B65DA3"/>
    <w:rsid w:val="00B660B0"/>
    <w:rsid w:val="00B666D5"/>
    <w:rsid w:val="00B66810"/>
    <w:rsid w:val="00B66929"/>
    <w:rsid w:val="00B66BB6"/>
    <w:rsid w:val="00B713AF"/>
    <w:rsid w:val="00B730E9"/>
    <w:rsid w:val="00B77B8F"/>
    <w:rsid w:val="00B827E3"/>
    <w:rsid w:val="00B848BD"/>
    <w:rsid w:val="00B85F5B"/>
    <w:rsid w:val="00B86FC1"/>
    <w:rsid w:val="00B91D4E"/>
    <w:rsid w:val="00B92EA3"/>
    <w:rsid w:val="00B948E0"/>
    <w:rsid w:val="00BA13A8"/>
    <w:rsid w:val="00BA13ED"/>
    <w:rsid w:val="00BA2ACE"/>
    <w:rsid w:val="00BA4376"/>
    <w:rsid w:val="00BA4BA7"/>
    <w:rsid w:val="00BB1476"/>
    <w:rsid w:val="00BB3A7E"/>
    <w:rsid w:val="00BC4AAB"/>
    <w:rsid w:val="00BC4BAC"/>
    <w:rsid w:val="00BE557B"/>
    <w:rsid w:val="00BE5DFF"/>
    <w:rsid w:val="00BF4803"/>
    <w:rsid w:val="00BF4995"/>
    <w:rsid w:val="00BF4D5D"/>
    <w:rsid w:val="00C00F61"/>
    <w:rsid w:val="00C027A2"/>
    <w:rsid w:val="00C03A0B"/>
    <w:rsid w:val="00C04668"/>
    <w:rsid w:val="00C05717"/>
    <w:rsid w:val="00C07001"/>
    <w:rsid w:val="00C07122"/>
    <w:rsid w:val="00C10DA8"/>
    <w:rsid w:val="00C11731"/>
    <w:rsid w:val="00C1382F"/>
    <w:rsid w:val="00C13AF9"/>
    <w:rsid w:val="00C144B7"/>
    <w:rsid w:val="00C214B6"/>
    <w:rsid w:val="00C21BA6"/>
    <w:rsid w:val="00C21C44"/>
    <w:rsid w:val="00C25478"/>
    <w:rsid w:val="00C310CD"/>
    <w:rsid w:val="00C31910"/>
    <w:rsid w:val="00C348A2"/>
    <w:rsid w:val="00C349AC"/>
    <w:rsid w:val="00C36224"/>
    <w:rsid w:val="00C36AAA"/>
    <w:rsid w:val="00C414CD"/>
    <w:rsid w:val="00C41EF4"/>
    <w:rsid w:val="00C42B2E"/>
    <w:rsid w:val="00C53567"/>
    <w:rsid w:val="00C564BA"/>
    <w:rsid w:val="00C62FDE"/>
    <w:rsid w:val="00C6439D"/>
    <w:rsid w:val="00C71D0A"/>
    <w:rsid w:val="00C71F83"/>
    <w:rsid w:val="00C746D4"/>
    <w:rsid w:val="00C74C1D"/>
    <w:rsid w:val="00C7625A"/>
    <w:rsid w:val="00C769DB"/>
    <w:rsid w:val="00C76F19"/>
    <w:rsid w:val="00C820CA"/>
    <w:rsid w:val="00C822FE"/>
    <w:rsid w:val="00C869E5"/>
    <w:rsid w:val="00C87A5C"/>
    <w:rsid w:val="00C92BF0"/>
    <w:rsid w:val="00C949BE"/>
    <w:rsid w:val="00C9695E"/>
    <w:rsid w:val="00CA1485"/>
    <w:rsid w:val="00CA208E"/>
    <w:rsid w:val="00CA3A4E"/>
    <w:rsid w:val="00CB269E"/>
    <w:rsid w:val="00CB33DE"/>
    <w:rsid w:val="00CB4790"/>
    <w:rsid w:val="00CB5AF2"/>
    <w:rsid w:val="00CB690F"/>
    <w:rsid w:val="00CB71F8"/>
    <w:rsid w:val="00CB78DF"/>
    <w:rsid w:val="00CC1E20"/>
    <w:rsid w:val="00CC21DC"/>
    <w:rsid w:val="00CC4CA9"/>
    <w:rsid w:val="00CC797C"/>
    <w:rsid w:val="00CC7C27"/>
    <w:rsid w:val="00CD3D13"/>
    <w:rsid w:val="00CE61FD"/>
    <w:rsid w:val="00CE66AE"/>
    <w:rsid w:val="00CF20EF"/>
    <w:rsid w:val="00CF24C6"/>
    <w:rsid w:val="00CF318E"/>
    <w:rsid w:val="00D02335"/>
    <w:rsid w:val="00D030B3"/>
    <w:rsid w:val="00D0357F"/>
    <w:rsid w:val="00D05350"/>
    <w:rsid w:val="00D071C7"/>
    <w:rsid w:val="00D07F49"/>
    <w:rsid w:val="00D118D8"/>
    <w:rsid w:val="00D1331F"/>
    <w:rsid w:val="00D153C6"/>
    <w:rsid w:val="00D259BF"/>
    <w:rsid w:val="00D347C3"/>
    <w:rsid w:val="00D36F07"/>
    <w:rsid w:val="00D41095"/>
    <w:rsid w:val="00D434C3"/>
    <w:rsid w:val="00D4659E"/>
    <w:rsid w:val="00D5119B"/>
    <w:rsid w:val="00D5154A"/>
    <w:rsid w:val="00D519D0"/>
    <w:rsid w:val="00D52E6F"/>
    <w:rsid w:val="00D5520B"/>
    <w:rsid w:val="00D5558B"/>
    <w:rsid w:val="00D5712E"/>
    <w:rsid w:val="00D61BB6"/>
    <w:rsid w:val="00D62A9C"/>
    <w:rsid w:val="00D631D7"/>
    <w:rsid w:val="00D64A2D"/>
    <w:rsid w:val="00D67B13"/>
    <w:rsid w:val="00D70B90"/>
    <w:rsid w:val="00D71A7B"/>
    <w:rsid w:val="00D71BDB"/>
    <w:rsid w:val="00D72A59"/>
    <w:rsid w:val="00D77606"/>
    <w:rsid w:val="00D80CD9"/>
    <w:rsid w:val="00D86DA2"/>
    <w:rsid w:val="00D8753F"/>
    <w:rsid w:val="00D90CF6"/>
    <w:rsid w:val="00D91D01"/>
    <w:rsid w:val="00D93E4B"/>
    <w:rsid w:val="00D967DD"/>
    <w:rsid w:val="00D96AC1"/>
    <w:rsid w:val="00DA170C"/>
    <w:rsid w:val="00DA1C91"/>
    <w:rsid w:val="00DA3291"/>
    <w:rsid w:val="00DA377D"/>
    <w:rsid w:val="00DB0798"/>
    <w:rsid w:val="00DB08D3"/>
    <w:rsid w:val="00DB3113"/>
    <w:rsid w:val="00DB798B"/>
    <w:rsid w:val="00DB7BB8"/>
    <w:rsid w:val="00DC01CF"/>
    <w:rsid w:val="00DC062E"/>
    <w:rsid w:val="00DC271D"/>
    <w:rsid w:val="00DC30FD"/>
    <w:rsid w:val="00DC5ED6"/>
    <w:rsid w:val="00DC629A"/>
    <w:rsid w:val="00DE1C26"/>
    <w:rsid w:val="00DE21C0"/>
    <w:rsid w:val="00DF18AF"/>
    <w:rsid w:val="00DF3A8C"/>
    <w:rsid w:val="00DF4B48"/>
    <w:rsid w:val="00E028E6"/>
    <w:rsid w:val="00E05AB6"/>
    <w:rsid w:val="00E06228"/>
    <w:rsid w:val="00E121C1"/>
    <w:rsid w:val="00E14804"/>
    <w:rsid w:val="00E20ADE"/>
    <w:rsid w:val="00E241B6"/>
    <w:rsid w:val="00E24312"/>
    <w:rsid w:val="00E25FBE"/>
    <w:rsid w:val="00E313FD"/>
    <w:rsid w:val="00E33722"/>
    <w:rsid w:val="00E4257B"/>
    <w:rsid w:val="00E4301A"/>
    <w:rsid w:val="00E431F3"/>
    <w:rsid w:val="00E47294"/>
    <w:rsid w:val="00E50154"/>
    <w:rsid w:val="00E50471"/>
    <w:rsid w:val="00E5124B"/>
    <w:rsid w:val="00E52D37"/>
    <w:rsid w:val="00E5416A"/>
    <w:rsid w:val="00E701EB"/>
    <w:rsid w:val="00E73BFD"/>
    <w:rsid w:val="00E742C1"/>
    <w:rsid w:val="00E74EA1"/>
    <w:rsid w:val="00E7702D"/>
    <w:rsid w:val="00E81C58"/>
    <w:rsid w:val="00E836BC"/>
    <w:rsid w:val="00EA3F13"/>
    <w:rsid w:val="00EA6F40"/>
    <w:rsid w:val="00EA7671"/>
    <w:rsid w:val="00EA7C2C"/>
    <w:rsid w:val="00EB0715"/>
    <w:rsid w:val="00EB1E6D"/>
    <w:rsid w:val="00EB5B23"/>
    <w:rsid w:val="00EB7E0A"/>
    <w:rsid w:val="00EC220A"/>
    <w:rsid w:val="00EC4D4E"/>
    <w:rsid w:val="00EC5660"/>
    <w:rsid w:val="00EC5DDD"/>
    <w:rsid w:val="00ED1A2E"/>
    <w:rsid w:val="00ED22C4"/>
    <w:rsid w:val="00EE2F45"/>
    <w:rsid w:val="00EE3AC7"/>
    <w:rsid w:val="00EE46A8"/>
    <w:rsid w:val="00EE70FE"/>
    <w:rsid w:val="00EF7053"/>
    <w:rsid w:val="00F00622"/>
    <w:rsid w:val="00F04673"/>
    <w:rsid w:val="00F0607A"/>
    <w:rsid w:val="00F0664A"/>
    <w:rsid w:val="00F06737"/>
    <w:rsid w:val="00F068B1"/>
    <w:rsid w:val="00F10B9D"/>
    <w:rsid w:val="00F24B6A"/>
    <w:rsid w:val="00F27075"/>
    <w:rsid w:val="00F31BD5"/>
    <w:rsid w:val="00F34DBA"/>
    <w:rsid w:val="00F401C1"/>
    <w:rsid w:val="00F426CF"/>
    <w:rsid w:val="00F44FC1"/>
    <w:rsid w:val="00F50992"/>
    <w:rsid w:val="00F5129B"/>
    <w:rsid w:val="00F60497"/>
    <w:rsid w:val="00F606C1"/>
    <w:rsid w:val="00F62B1A"/>
    <w:rsid w:val="00F62CC3"/>
    <w:rsid w:val="00F64F3B"/>
    <w:rsid w:val="00F65282"/>
    <w:rsid w:val="00F67358"/>
    <w:rsid w:val="00F72890"/>
    <w:rsid w:val="00F743BD"/>
    <w:rsid w:val="00F83000"/>
    <w:rsid w:val="00F850C1"/>
    <w:rsid w:val="00F854AC"/>
    <w:rsid w:val="00F8593D"/>
    <w:rsid w:val="00F85DD6"/>
    <w:rsid w:val="00F87DAA"/>
    <w:rsid w:val="00F9080A"/>
    <w:rsid w:val="00F91D71"/>
    <w:rsid w:val="00F92502"/>
    <w:rsid w:val="00F97E8C"/>
    <w:rsid w:val="00FA154A"/>
    <w:rsid w:val="00FB450D"/>
    <w:rsid w:val="00FB69F5"/>
    <w:rsid w:val="00FC04A6"/>
    <w:rsid w:val="00FC0F30"/>
    <w:rsid w:val="00FC28EE"/>
    <w:rsid w:val="00FD0330"/>
    <w:rsid w:val="00FD273F"/>
    <w:rsid w:val="00FD2B88"/>
    <w:rsid w:val="00FD58D6"/>
    <w:rsid w:val="00FD5D35"/>
    <w:rsid w:val="00FE0792"/>
    <w:rsid w:val="00FF0092"/>
    <w:rsid w:val="00FF2E06"/>
    <w:rsid w:val="00FF62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6FB14"/>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3510"/>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313510"/>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31351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31351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313510"/>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313510"/>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val="x-none"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402">
      <w:bodyDiv w:val="1"/>
      <w:marLeft w:val="0"/>
      <w:marRight w:val="0"/>
      <w:marTop w:val="0"/>
      <w:marBottom w:val="0"/>
      <w:divBdr>
        <w:top w:val="none" w:sz="0" w:space="0" w:color="auto"/>
        <w:left w:val="none" w:sz="0" w:space="0" w:color="auto"/>
        <w:bottom w:val="none" w:sz="0" w:space="0" w:color="auto"/>
        <w:right w:val="none" w:sz="0" w:space="0" w:color="auto"/>
      </w:divBdr>
    </w:div>
    <w:div w:id="325401545">
      <w:bodyDiv w:val="1"/>
      <w:marLeft w:val="0"/>
      <w:marRight w:val="0"/>
      <w:marTop w:val="0"/>
      <w:marBottom w:val="0"/>
      <w:divBdr>
        <w:top w:val="none" w:sz="0" w:space="0" w:color="auto"/>
        <w:left w:val="none" w:sz="0" w:space="0" w:color="auto"/>
        <w:bottom w:val="none" w:sz="0" w:space="0" w:color="auto"/>
        <w:right w:val="none" w:sz="0" w:space="0" w:color="auto"/>
      </w:divBdr>
    </w:div>
    <w:div w:id="436217298">
      <w:bodyDiv w:val="1"/>
      <w:marLeft w:val="0"/>
      <w:marRight w:val="0"/>
      <w:marTop w:val="0"/>
      <w:marBottom w:val="0"/>
      <w:divBdr>
        <w:top w:val="none" w:sz="0" w:space="0" w:color="auto"/>
        <w:left w:val="none" w:sz="0" w:space="0" w:color="auto"/>
        <w:bottom w:val="none" w:sz="0" w:space="0" w:color="auto"/>
        <w:right w:val="none" w:sz="0" w:space="0" w:color="auto"/>
      </w:divBdr>
    </w:div>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 w:id="584263867">
      <w:bodyDiv w:val="1"/>
      <w:marLeft w:val="0"/>
      <w:marRight w:val="0"/>
      <w:marTop w:val="0"/>
      <w:marBottom w:val="0"/>
      <w:divBdr>
        <w:top w:val="none" w:sz="0" w:space="0" w:color="auto"/>
        <w:left w:val="none" w:sz="0" w:space="0" w:color="auto"/>
        <w:bottom w:val="none" w:sz="0" w:space="0" w:color="auto"/>
        <w:right w:val="none" w:sz="0" w:space="0" w:color="auto"/>
      </w:divBdr>
    </w:div>
    <w:div w:id="737703277">
      <w:bodyDiv w:val="1"/>
      <w:marLeft w:val="0"/>
      <w:marRight w:val="0"/>
      <w:marTop w:val="0"/>
      <w:marBottom w:val="0"/>
      <w:divBdr>
        <w:top w:val="none" w:sz="0" w:space="0" w:color="auto"/>
        <w:left w:val="none" w:sz="0" w:space="0" w:color="auto"/>
        <w:bottom w:val="none" w:sz="0" w:space="0" w:color="auto"/>
        <w:right w:val="none" w:sz="0" w:space="0" w:color="auto"/>
      </w:divBdr>
    </w:div>
    <w:div w:id="764502601">
      <w:bodyDiv w:val="1"/>
      <w:marLeft w:val="0"/>
      <w:marRight w:val="0"/>
      <w:marTop w:val="0"/>
      <w:marBottom w:val="0"/>
      <w:divBdr>
        <w:top w:val="none" w:sz="0" w:space="0" w:color="auto"/>
        <w:left w:val="none" w:sz="0" w:space="0" w:color="auto"/>
        <w:bottom w:val="none" w:sz="0" w:space="0" w:color="auto"/>
        <w:right w:val="none" w:sz="0" w:space="0" w:color="auto"/>
      </w:divBdr>
    </w:div>
    <w:div w:id="791283870">
      <w:bodyDiv w:val="1"/>
      <w:marLeft w:val="0"/>
      <w:marRight w:val="0"/>
      <w:marTop w:val="0"/>
      <w:marBottom w:val="0"/>
      <w:divBdr>
        <w:top w:val="none" w:sz="0" w:space="0" w:color="auto"/>
        <w:left w:val="none" w:sz="0" w:space="0" w:color="auto"/>
        <w:bottom w:val="none" w:sz="0" w:space="0" w:color="auto"/>
        <w:right w:val="none" w:sz="0" w:space="0" w:color="auto"/>
      </w:divBdr>
    </w:div>
    <w:div w:id="1055353046">
      <w:bodyDiv w:val="1"/>
      <w:marLeft w:val="0"/>
      <w:marRight w:val="0"/>
      <w:marTop w:val="0"/>
      <w:marBottom w:val="0"/>
      <w:divBdr>
        <w:top w:val="none" w:sz="0" w:space="0" w:color="auto"/>
        <w:left w:val="none" w:sz="0" w:space="0" w:color="auto"/>
        <w:bottom w:val="none" w:sz="0" w:space="0" w:color="auto"/>
        <w:right w:val="none" w:sz="0" w:space="0" w:color="auto"/>
      </w:divBdr>
    </w:div>
    <w:div w:id="1111243348">
      <w:bodyDiv w:val="1"/>
      <w:marLeft w:val="0"/>
      <w:marRight w:val="0"/>
      <w:marTop w:val="0"/>
      <w:marBottom w:val="0"/>
      <w:divBdr>
        <w:top w:val="none" w:sz="0" w:space="0" w:color="auto"/>
        <w:left w:val="none" w:sz="0" w:space="0" w:color="auto"/>
        <w:bottom w:val="none" w:sz="0" w:space="0" w:color="auto"/>
        <w:right w:val="none" w:sz="0" w:space="0" w:color="auto"/>
      </w:divBdr>
    </w:div>
    <w:div w:id="1121190345">
      <w:bodyDiv w:val="1"/>
      <w:marLeft w:val="0"/>
      <w:marRight w:val="0"/>
      <w:marTop w:val="0"/>
      <w:marBottom w:val="0"/>
      <w:divBdr>
        <w:top w:val="none" w:sz="0" w:space="0" w:color="auto"/>
        <w:left w:val="none" w:sz="0" w:space="0" w:color="auto"/>
        <w:bottom w:val="none" w:sz="0" w:space="0" w:color="auto"/>
        <w:right w:val="none" w:sz="0" w:space="0" w:color="auto"/>
      </w:divBdr>
    </w:div>
    <w:div w:id="1180655259">
      <w:bodyDiv w:val="1"/>
      <w:marLeft w:val="0"/>
      <w:marRight w:val="0"/>
      <w:marTop w:val="0"/>
      <w:marBottom w:val="0"/>
      <w:divBdr>
        <w:top w:val="none" w:sz="0" w:space="0" w:color="auto"/>
        <w:left w:val="none" w:sz="0" w:space="0" w:color="auto"/>
        <w:bottom w:val="none" w:sz="0" w:space="0" w:color="auto"/>
        <w:right w:val="none" w:sz="0" w:space="0" w:color="auto"/>
      </w:divBdr>
    </w:div>
    <w:div w:id="1185896569">
      <w:bodyDiv w:val="1"/>
      <w:marLeft w:val="0"/>
      <w:marRight w:val="0"/>
      <w:marTop w:val="0"/>
      <w:marBottom w:val="0"/>
      <w:divBdr>
        <w:top w:val="none" w:sz="0" w:space="0" w:color="auto"/>
        <w:left w:val="none" w:sz="0" w:space="0" w:color="auto"/>
        <w:bottom w:val="none" w:sz="0" w:space="0" w:color="auto"/>
        <w:right w:val="none" w:sz="0" w:space="0" w:color="auto"/>
      </w:divBdr>
    </w:div>
    <w:div w:id="1302341793">
      <w:bodyDiv w:val="1"/>
      <w:marLeft w:val="0"/>
      <w:marRight w:val="0"/>
      <w:marTop w:val="0"/>
      <w:marBottom w:val="0"/>
      <w:divBdr>
        <w:top w:val="none" w:sz="0" w:space="0" w:color="auto"/>
        <w:left w:val="none" w:sz="0" w:space="0" w:color="auto"/>
        <w:bottom w:val="none" w:sz="0" w:space="0" w:color="auto"/>
        <w:right w:val="none" w:sz="0" w:space="0" w:color="auto"/>
      </w:divBdr>
    </w:div>
    <w:div w:id="1483237451">
      <w:bodyDiv w:val="1"/>
      <w:marLeft w:val="0"/>
      <w:marRight w:val="0"/>
      <w:marTop w:val="0"/>
      <w:marBottom w:val="0"/>
      <w:divBdr>
        <w:top w:val="none" w:sz="0" w:space="0" w:color="auto"/>
        <w:left w:val="none" w:sz="0" w:space="0" w:color="auto"/>
        <w:bottom w:val="none" w:sz="0" w:space="0" w:color="auto"/>
        <w:right w:val="none" w:sz="0" w:space="0" w:color="auto"/>
      </w:divBdr>
    </w:div>
    <w:div w:id="1530099246">
      <w:bodyDiv w:val="1"/>
      <w:marLeft w:val="0"/>
      <w:marRight w:val="0"/>
      <w:marTop w:val="0"/>
      <w:marBottom w:val="0"/>
      <w:divBdr>
        <w:top w:val="none" w:sz="0" w:space="0" w:color="auto"/>
        <w:left w:val="none" w:sz="0" w:space="0" w:color="auto"/>
        <w:bottom w:val="none" w:sz="0" w:space="0" w:color="auto"/>
        <w:right w:val="none" w:sz="0" w:space="0" w:color="auto"/>
      </w:divBdr>
    </w:div>
    <w:div w:id="1554078187">
      <w:bodyDiv w:val="1"/>
      <w:marLeft w:val="0"/>
      <w:marRight w:val="0"/>
      <w:marTop w:val="0"/>
      <w:marBottom w:val="0"/>
      <w:divBdr>
        <w:top w:val="none" w:sz="0" w:space="0" w:color="auto"/>
        <w:left w:val="none" w:sz="0" w:space="0" w:color="auto"/>
        <w:bottom w:val="none" w:sz="0" w:space="0" w:color="auto"/>
        <w:right w:val="none" w:sz="0" w:space="0" w:color="auto"/>
      </w:divBdr>
    </w:div>
    <w:div w:id="172794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881A9607C4E4B188DFA1CBD1DFC6301"/>
        <w:category>
          <w:name w:val="Všeobecné"/>
          <w:gallery w:val="placeholder"/>
        </w:category>
        <w:types>
          <w:type w:val="bbPlcHdr"/>
        </w:types>
        <w:behaviors>
          <w:behavior w:val="content"/>
        </w:behaviors>
        <w:guid w:val="{24054057-40DB-4FC1-956B-ADCEF4DDA7EC}"/>
      </w:docPartPr>
      <w:docPartBody>
        <w:p w:rsidR="009243D0" w:rsidRDefault="005F3F6B" w:rsidP="005F3F6B">
          <w:pPr>
            <w:pStyle w:val="2881A9607C4E4B188DFA1CBD1DFC6301"/>
          </w:pPr>
          <w:r w:rsidRPr="00F64F3B">
            <w:rPr>
              <w:rStyle w:val="Zstupntext"/>
              <w:rFonts w:eastAsiaTheme="minorHAnsi"/>
            </w:rPr>
            <w:t>Vyberte položku.</w:t>
          </w:r>
        </w:p>
      </w:docPartBody>
    </w:docPart>
    <w:docPart>
      <w:docPartPr>
        <w:name w:val="44E906ECEAEA4FC8881DCAAE0ED01AB1"/>
        <w:category>
          <w:name w:val="Všeobecné"/>
          <w:gallery w:val="placeholder"/>
        </w:category>
        <w:types>
          <w:type w:val="bbPlcHdr"/>
        </w:types>
        <w:behaviors>
          <w:behavior w:val="content"/>
        </w:behaviors>
        <w:guid w:val="{C8C2DCA8-08AE-436B-857C-D35C2C25DBD0}"/>
      </w:docPartPr>
      <w:docPartBody>
        <w:p w:rsidR="009243D0" w:rsidRDefault="005F3F6B" w:rsidP="005F3F6B">
          <w:pPr>
            <w:pStyle w:val="44E906ECEAEA4FC8881DCAAE0ED01AB1"/>
          </w:pPr>
          <w:r w:rsidRPr="00F64F3B">
            <w:rPr>
              <w:rStyle w:val="Zstupntext"/>
              <w:rFonts w:eastAsiaTheme="minorHAnsi"/>
            </w:rPr>
            <w:t>Vyberte položku.</w:t>
          </w:r>
        </w:p>
      </w:docPartBody>
    </w:docPart>
    <w:docPart>
      <w:docPartPr>
        <w:name w:val="965D4EA4DA2B44109D58AB5257E3795E"/>
        <w:category>
          <w:name w:val="Všeobecné"/>
          <w:gallery w:val="placeholder"/>
        </w:category>
        <w:types>
          <w:type w:val="bbPlcHdr"/>
        </w:types>
        <w:behaviors>
          <w:behavior w:val="content"/>
        </w:behaviors>
        <w:guid w:val="{4E7ED4AE-4869-438F-A379-C30038A2A08C}"/>
      </w:docPartPr>
      <w:docPartBody>
        <w:p w:rsidR="009243D0" w:rsidRDefault="005F3F6B" w:rsidP="005F3F6B">
          <w:pPr>
            <w:pStyle w:val="965D4EA4DA2B44109D58AB5257E3795E"/>
          </w:pPr>
          <w:r w:rsidRPr="00F64F3B">
            <w:rPr>
              <w:rStyle w:val="Zstupntext"/>
              <w:rFonts w:eastAsiaTheme="minorHAnsi"/>
            </w:rPr>
            <w:t>Vyberte položku.</w:t>
          </w:r>
        </w:p>
      </w:docPartBody>
    </w:docPart>
    <w:docPart>
      <w:docPartPr>
        <w:name w:val="EB6DF51DFB05441ABB77207B678EE1E2"/>
        <w:category>
          <w:name w:val="Všeobecné"/>
          <w:gallery w:val="placeholder"/>
        </w:category>
        <w:types>
          <w:type w:val="bbPlcHdr"/>
        </w:types>
        <w:behaviors>
          <w:behavior w:val="content"/>
        </w:behaviors>
        <w:guid w:val="{09122C68-F138-4C44-B724-137531BC6E29}"/>
      </w:docPartPr>
      <w:docPartBody>
        <w:p w:rsidR="009243D0" w:rsidRDefault="005F3F6B" w:rsidP="005F3F6B">
          <w:pPr>
            <w:pStyle w:val="EB6DF51DFB05441ABB77207B678EE1E2"/>
          </w:pPr>
          <w:r w:rsidRPr="00F64F3B">
            <w:rPr>
              <w:rStyle w:val="Zstupntext"/>
            </w:rPr>
            <w:t>Kliknutím zadáte dátum.</w:t>
          </w:r>
        </w:p>
      </w:docPartBody>
    </w:docPart>
    <w:docPart>
      <w:docPartPr>
        <w:name w:val="1E0E7318BC3546C1B8647D0B8677A9BD"/>
        <w:category>
          <w:name w:val="Všeobecné"/>
          <w:gallery w:val="placeholder"/>
        </w:category>
        <w:types>
          <w:type w:val="bbPlcHdr"/>
        </w:types>
        <w:behaviors>
          <w:behavior w:val="content"/>
        </w:behaviors>
        <w:guid w:val="{23E08539-1DC2-4F65-8E59-4B5EF6F87CB5}"/>
      </w:docPartPr>
      <w:docPartBody>
        <w:p w:rsidR="009243D0" w:rsidRDefault="005F3F6B" w:rsidP="005F3F6B">
          <w:pPr>
            <w:pStyle w:val="1E0E7318BC3546C1B8647D0B8677A9BD"/>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3F6B"/>
    <w:rsid w:val="00074AE9"/>
    <w:rsid w:val="0008421C"/>
    <w:rsid w:val="00096529"/>
    <w:rsid w:val="000B06BA"/>
    <w:rsid w:val="000B4E6C"/>
    <w:rsid w:val="000F06D8"/>
    <w:rsid w:val="00161165"/>
    <w:rsid w:val="001F7204"/>
    <w:rsid w:val="00244D6C"/>
    <w:rsid w:val="00261589"/>
    <w:rsid w:val="002635DF"/>
    <w:rsid w:val="00285554"/>
    <w:rsid w:val="00291418"/>
    <w:rsid w:val="002B53DD"/>
    <w:rsid w:val="002C472D"/>
    <w:rsid w:val="002C4DB0"/>
    <w:rsid w:val="002F3031"/>
    <w:rsid w:val="00334D38"/>
    <w:rsid w:val="00347EE6"/>
    <w:rsid w:val="003729F4"/>
    <w:rsid w:val="00374AA6"/>
    <w:rsid w:val="004178BB"/>
    <w:rsid w:val="004573BB"/>
    <w:rsid w:val="0049151A"/>
    <w:rsid w:val="004A2E45"/>
    <w:rsid w:val="004A3B9E"/>
    <w:rsid w:val="004B67B2"/>
    <w:rsid w:val="005430C6"/>
    <w:rsid w:val="0059049F"/>
    <w:rsid w:val="005D72FE"/>
    <w:rsid w:val="005E0C5F"/>
    <w:rsid w:val="005E675A"/>
    <w:rsid w:val="005F3F6B"/>
    <w:rsid w:val="006148C3"/>
    <w:rsid w:val="006A51F8"/>
    <w:rsid w:val="006D1E52"/>
    <w:rsid w:val="006F0A8C"/>
    <w:rsid w:val="00722B05"/>
    <w:rsid w:val="007279E5"/>
    <w:rsid w:val="007375BB"/>
    <w:rsid w:val="007474EE"/>
    <w:rsid w:val="00755804"/>
    <w:rsid w:val="007A276F"/>
    <w:rsid w:val="007B06E1"/>
    <w:rsid w:val="0082308E"/>
    <w:rsid w:val="0082347F"/>
    <w:rsid w:val="00844352"/>
    <w:rsid w:val="008D27DD"/>
    <w:rsid w:val="008E1FAF"/>
    <w:rsid w:val="00915E52"/>
    <w:rsid w:val="009243D0"/>
    <w:rsid w:val="00925554"/>
    <w:rsid w:val="0093261A"/>
    <w:rsid w:val="00944B2B"/>
    <w:rsid w:val="00947582"/>
    <w:rsid w:val="0095012E"/>
    <w:rsid w:val="00955F10"/>
    <w:rsid w:val="0097314D"/>
    <w:rsid w:val="00A37971"/>
    <w:rsid w:val="00A57FE3"/>
    <w:rsid w:val="00AE7532"/>
    <w:rsid w:val="00B01B1F"/>
    <w:rsid w:val="00B03BBE"/>
    <w:rsid w:val="00B227F0"/>
    <w:rsid w:val="00B800D6"/>
    <w:rsid w:val="00BB41A0"/>
    <w:rsid w:val="00BC4C1F"/>
    <w:rsid w:val="00BC6333"/>
    <w:rsid w:val="00BD5303"/>
    <w:rsid w:val="00C25D11"/>
    <w:rsid w:val="00C32BFF"/>
    <w:rsid w:val="00C557E5"/>
    <w:rsid w:val="00CC4AE9"/>
    <w:rsid w:val="00D815E1"/>
    <w:rsid w:val="00DE3EB9"/>
    <w:rsid w:val="00E354AC"/>
    <w:rsid w:val="00E70D14"/>
    <w:rsid w:val="00EA6EC9"/>
    <w:rsid w:val="00F06E6B"/>
    <w:rsid w:val="00F24252"/>
    <w:rsid w:val="00F625D3"/>
    <w:rsid w:val="00FB18DB"/>
    <w:rsid w:val="00FE44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5F3F6B"/>
    <w:rPr>
      <w:color w:val="808080"/>
    </w:rPr>
  </w:style>
  <w:style w:type="paragraph" w:customStyle="1" w:styleId="2881A9607C4E4B188DFA1CBD1DFC6301">
    <w:name w:val="2881A9607C4E4B188DFA1CBD1DFC6301"/>
    <w:rsid w:val="005F3F6B"/>
  </w:style>
  <w:style w:type="paragraph" w:customStyle="1" w:styleId="44E906ECEAEA4FC8881DCAAE0ED01AB1">
    <w:name w:val="44E906ECEAEA4FC8881DCAAE0ED01AB1"/>
    <w:rsid w:val="005F3F6B"/>
  </w:style>
  <w:style w:type="paragraph" w:customStyle="1" w:styleId="965D4EA4DA2B44109D58AB5257E3795E">
    <w:name w:val="965D4EA4DA2B44109D58AB5257E3795E"/>
    <w:rsid w:val="005F3F6B"/>
  </w:style>
  <w:style w:type="paragraph" w:customStyle="1" w:styleId="EB6DF51DFB05441ABB77207B678EE1E2">
    <w:name w:val="EB6DF51DFB05441ABB77207B678EE1E2"/>
    <w:rsid w:val="005F3F6B"/>
  </w:style>
  <w:style w:type="paragraph" w:customStyle="1" w:styleId="1E0E7318BC3546C1B8647D0B8677A9BD">
    <w:name w:val="1E0E7318BC3546C1B8647D0B8677A9BD"/>
    <w:rsid w:val="005F3F6B"/>
  </w:style>
  <w:style w:type="paragraph" w:customStyle="1" w:styleId="877109EA86674FC4B47D68DF0DF7577D">
    <w:name w:val="877109EA86674FC4B47D68DF0DF7577D"/>
    <w:rsid w:val="005F3F6B"/>
  </w:style>
  <w:style w:type="paragraph" w:customStyle="1" w:styleId="15A52B388133467690E73BAD26A11B19">
    <w:name w:val="15A52B388133467690E73BAD26A11B19"/>
    <w:rsid w:val="005F3F6B"/>
  </w:style>
  <w:style w:type="paragraph" w:customStyle="1" w:styleId="7FF5C6C2E3BB4BDEB35E22817B2EFFEB">
    <w:name w:val="7FF5C6C2E3BB4BDEB35E22817B2EFFEB"/>
    <w:rsid w:val="005F3F6B"/>
  </w:style>
  <w:style w:type="paragraph" w:customStyle="1" w:styleId="32EA262FA13646A189A1765EAEF1C1F3">
    <w:name w:val="32EA262FA13646A189A1765EAEF1C1F3"/>
    <w:rsid w:val="005F3F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FBA62-1098-49AA-B2EA-8F2E59A10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3011</Words>
  <Characters>17167</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2021-03-11T13:08:00Z</dcterms:created>
  <dcterms:modified xsi:type="dcterms:W3CDTF">2021-04-29T13:07:00Z</dcterms:modified>
</cp:coreProperties>
</file>