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596E1CBA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B45">
        <w:rPr>
          <w:rFonts w:eastAsia="Times New Roman" w:cs="Times New Roman"/>
          <w:sz w:val="20"/>
          <w:szCs w:val="20"/>
        </w:rPr>
        <w:tab/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58327DD3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558DA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5EE0EDAD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558DA">
            <w:rPr>
              <w:rFonts w:eastAsia="Times New Roman" w:cs="Times New Roman"/>
              <w:b/>
              <w:sz w:val="32"/>
              <w:szCs w:val="32"/>
            </w:rPr>
            <w:t>7</w:t>
          </w:r>
        </w:sdtContent>
      </w:sdt>
    </w:p>
    <w:p w14:paraId="0615BC38" w14:textId="716234E3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256A67C1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5955A6BE" w:rsidR="00C860B2" w:rsidRDefault="00BD724E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</w:t>
            </w:r>
            <w:r w:rsidR="00C860B2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investícií, regionálneho rozvoja </w:t>
            </w:r>
            <w:r w:rsidR="00C860B2">
              <w:rPr>
                <w:szCs w:val="20"/>
              </w:rPr>
              <w:t>a informatizáci</w:t>
            </w:r>
            <w:r>
              <w:rPr>
                <w:szCs w:val="20"/>
              </w:rPr>
              <w:t>e SR</w:t>
            </w:r>
            <w:r w:rsidR="00C860B2">
              <w:rPr>
                <w:szCs w:val="20"/>
              </w:rPr>
              <w:t xml:space="preserve">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3827BE1" w14:textId="5AEEB29D" w:rsidR="00FD028A" w:rsidRPr="00FD028A" w:rsidRDefault="00A558DA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4C3A7" w14:textId="07769896" w:rsidR="00FD028A" w:rsidRPr="00FD028A" w:rsidRDefault="003F33A9" w:rsidP="001B08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458110178"/>
                <w:placeholder>
                  <w:docPart w:val="391C3647944A4458A4ADE90D57FF7B0E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FA6FD1">
                  <w:rPr>
                    <w:rFonts w:eastAsia="Times New Roman" w:cs="Times New Roman"/>
                    <w:szCs w:val="20"/>
                  </w:rPr>
                  <w:t>30.04.2021</w:t>
                </w:r>
              </w:sdtContent>
            </w:sdt>
          </w:p>
        </w:tc>
      </w:tr>
      <w:tr w:rsidR="00FD028A" w:rsidRPr="00FD028A" w14:paraId="2146E7F6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FC91C13" w14:textId="6528112E" w:rsidR="00FD028A" w:rsidRPr="00FD028A" w:rsidRDefault="003F33A9" w:rsidP="00E26A0B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631551249"/>
                <w:placeholder>
                  <w:docPart w:val="3C5C2A7CC07741048A590A5A7C01DD4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FA6FD1">
                  <w:rPr>
                    <w:rFonts w:eastAsia="Times New Roman" w:cs="Times New Roman"/>
                    <w:szCs w:val="20"/>
                  </w:rPr>
                  <w:t>15.06.2021</w:t>
                </w:r>
              </w:sdtContent>
            </w:sdt>
          </w:p>
        </w:tc>
      </w:tr>
      <w:tr w:rsidR="00FD028A" w:rsidRPr="00FD028A" w14:paraId="04D61435" w14:textId="77777777" w:rsidTr="00AE6135">
        <w:tc>
          <w:tcPr>
            <w:tcW w:w="2268" w:type="dxa"/>
            <w:shd w:val="clear" w:color="auto" w:fill="B2A1C7" w:themeFill="accent4" w:themeFillTint="99"/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446D3B8A" w14:textId="77777777" w:rsidTr="00AE6135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AE6135">
        <w:trPr>
          <w:trHeight w:val="181"/>
          <w:jc w:val="center"/>
        </w:trPr>
        <w:tc>
          <w:tcPr>
            <w:tcW w:w="2625" w:type="dxa"/>
          </w:tcPr>
          <w:p w14:paraId="2D91FE51" w14:textId="77777777" w:rsidR="006F5B7E" w:rsidRPr="000404BD" w:rsidRDefault="006F5B7E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AE6135">
        <w:trPr>
          <w:trHeight w:val="270"/>
          <w:jc w:val="center"/>
        </w:trPr>
        <w:tc>
          <w:tcPr>
            <w:tcW w:w="2625" w:type="dxa"/>
          </w:tcPr>
          <w:p w14:paraId="416B4A56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AE6135">
        <w:trPr>
          <w:trHeight w:val="240"/>
          <w:jc w:val="center"/>
        </w:trPr>
        <w:tc>
          <w:tcPr>
            <w:tcW w:w="2625" w:type="dxa"/>
          </w:tcPr>
          <w:p w14:paraId="110D05B4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AE6135">
        <w:trPr>
          <w:trHeight w:val="240"/>
          <w:jc w:val="center"/>
        </w:trPr>
        <w:tc>
          <w:tcPr>
            <w:tcW w:w="2625" w:type="dxa"/>
          </w:tcPr>
          <w:p w14:paraId="1B9F0ADA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AE6135">
        <w:trPr>
          <w:trHeight w:val="240"/>
          <w:jc w:val="center"/>
        </w:trPr>
        <w:tc>
          <w:tcPr>
            <w:tcW w:w="2625" w:type="dxa"/>
          </w:tcPr>
          <w:p w14:paraId="17E5923D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AE6135">
        <w:trPr>
          <w:trHeight w:val="210"/>
          <w:jc w:val="center"/>
        </w:trPr>
        <w:tc>
          <w:tcPr>
            <w:tcW w:w="2625" w:type="dxa"/>
          </w:tcPr>
          <w:p w14:paraId="2E387B60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AE6135">
        <w:trPr>
          <w:trHeight w:val="300"/>
          <w:jc w:val="center"/>
        </w:trPr>
        <w:tc>
          <w:tcPr>
            <w:tcW w:w="2625" w:type="dxa"/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AE6135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74674B5" w14:textId="6540D704" w:rsidR="00912FF4" w:rsidRPr="00517659" w:rsidRDefault="00FD028A" w:rsidP="00912FF4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doručeni</w:t>
            </w:r>
            <w:r w:rsidR="00912FF4">
              <w:rPr>
                <w:b/>
              </w:rPr>
              <w:t>a</w:t>
            </w:r>
            <w:r w:rsidR="00295347">
              <w:rPr>
                <w:b/>
              </w:rPr>
              <w:t xml:space="preserve"> ŽoNFP</w:t>
            </w:r>
            <w:r w:rsidR="00912FF4">
              <w:rPr>
                <w:b/>
              </w:rPr>
              <w:t xml:space="preserve"> riadne, včas a vo forme, určenej RO</w:t>
            </w:r>
          </w:p>
        </w:tc>
      </w:tr>
      <w:tr w:rsidR="00FD028A" w14:paraId="6F05A5F4" w14:textId="77777777" w:rsidTr="00AE6135">
        <w:trPr>
          <w:jc w:val="center"/>
        </w:trPr>
        <w:tc>
          <w:tcPr>
            <w:tcW w:w="6498" w:type="dxa"/>
            <w:gridSpan w:val="3"/>
          </w:tcPr>
          <w:p w14:paraId="7F042856" w14:textId="77777777" w:rsidR="00FD028A" w:rsidRDefault="00FD028A" w:rsidP="00305D87"/>
        </w:tc>
        <w:tc>
          <w:tcPr>
            <w:tcW w:w="3103" w:type="dxa"/>
            <w:shd w:val="clear" w:color="auto" w:fill="FFFFFF" w:themeFill="background1"/>
          </w:tcPr>
          <w:p w14:paraId="5D8C6B85" w14:textId="30B86E76" w:rsidR="00FD028A" w:rsidRPr="0024799D" w:rsidRDefault="00FD028A" w:rsidP="00305D8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  <w:r w:rsidR="00D22A4D">
              <w:rPr>
                <w:rStyle w:val="Odkaznapoznmkupodiarou"/>
                <w:b/>
              </w:rPr>
              <w:footnoteReference w:id="3"/>
            </w:r>
          </w:p>
        </w:tc>
      </w:tr>
      <w:tr w:rsidR="00FD028A" w14:paraId="35B23C3B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BC7D46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481EB52E" w14:textId="77777777" w:rsidR="00FD028A" w:rsidRDefault="00FD028A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D197BE1" w14:textId="77777777" w:rsidR="00FD028A" w:rsidRDefault="00FD028A" w:rsidP="00305D87"/>
        </w:tc>
      </w:tr>
      <w:tr w:rsidR="00295347" w14:paraId="6AE5C81F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1BD86F1" w14:textId="77777777" w:rsidR="00295347" w:rsidRDefault="00585826" w:rsidP="00585826">
            <w:r>
              <w:t>2. Bola ŽoNFP doručená riadne?</w:t>
            </w:r>
          </w:p>
        </w:tc>
        <w:sdt>
          <w:sdtPr>
            <w:id w:val="687179153"/>
            <w:placeholder>
              <w:docPart w:val="E12106803D99448487AB97C6EF6719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2EEE876B" w14:textId="38F87B79" w:rsidR="00295347" w:rsidRDefault="00AB6FDD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FCDF2BC" w14:textId="77777777" w:rsidR="00295347" w:rsidRDefault="00295347" w:rsidP="00305D87"/>
        </w:tc>
      </w:tr>
      <w:tr w:rsidR="00585826" w14:paraId="740A313A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C3B4573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714844850"/>
            <w:placeholder>
              <w:docPart w:val="029853AF4DC14CBB9C6DE7F03A1BAB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8E40DBD" w14:textId="1E0DE7EA" w:rsidR="00585826" w:rsidRDefault="00AB6FDD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FEFF802" w14:textId="77777777" w:rsidR="00585826" w:rsidRDefault="00585826" w:rsidP="00305D87"/>
        </w:tc>
      </w:tr>
      <w:tr w:rsidR="001E16EE" w14:paraId="12A7FA66" w14:textId="77777777" w:rsidTr="00AE6135">
        <w:trPr>
          <w:jc w:val="center"/>
        </w:trPr>
        <w:tc>
          <w:tcPr>
            <w:tcW w:w="9601" w:type="dxa"/>
            <w:gridSpan w:val="4"/>
          </w:tcPr>
          <w:p w14:paraId="460F695E" w14:textId="77777777" w:rsidR="001E16EE" w:rsidRPr="00931C0D" w:rsidRDefault="001E16EE" w:rsidP="00AE613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4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0C58ED6" w14:textId="4516C709" w:rsidR="002B1963" w:rsidRDefault="002B1963" w:rsidP="002B1963">
            <w:r>
              <w:t xml:space="preserve">Na základe overených skutočností </w:t>
            </w:r>
            <w:sdt>
              <w:sdtPr>
                <w:id w:val="-1365130501"/>
                <w:placeholder>
                  <w:docPart w:val="69DF7A011D1B4F9B963BC9C55E955FBB"/>
                </w:placeholder>
                <w:showingPlcHdr/>
                <w:comboBox>
                  <w:listItem w:value="Vyberte položku."/>
                  <w:listItem w:displayText="bude zasielaná Výzva žiadateľovi na vyjadrenie sa k pochybnostiam RO" w:value="bude zasielaná Výzva žiadateľovi na vyjadrenie sa k pochybnostiam RO"/>
                  <w:listItem w:displayText="nebude zasielaná Výzva žiadateľovi na vyjadrenie sa k pochybnostiam RO" w:value="nebude zasielaná Výzva žiadateľovi na vyjadrenie sa k pochybnostiam RO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19FBE0D1" w14:textId="77777777" w:rsidR="002B1963" w:rsidRDefault="002B1963" w:rsidP="00305D87">
            <w:pPr>
              <w:rPr>
                <w:szCs w:val="24"/>
              </w:rPr>
            </w:pPr>
          </w:p>
          <w:p w14:paraId="584A192F" w14:textId="1905BEB7" w:rsidR="001E16EE" w:rsidRDefault="001E16EE" w:rsidP="00305D87">
            <w:r w:rsidRPr="00B64015">
              <w:rPr>
                <w:szCs w:val="24"/>
              </w:rPr>
              <w:t>Na základe overených skutočností potvrdzujem, že</w:t>
            </w:r>
            <w:r w:rsidR="00055C76">
              <w:rPr>
                <w:rStyle w:val="Odkaznapoznmkupodiarou"/>
                <w:szCs w:val="24"/>
              </w:rPr>
              <w:footnoteReference w:id="5"/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305D87"/>
        </w:tc>
      </w:tr>
      <w:tr w:rsidR="00FD028A" w14:paraId="4C9058E9" w14:textId="77777777" w:rsidTr="00AE6135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AE6135">
        <w:trPr>
          <w:jc w:val="center"/>
        </w:trPr>
        <w:tc>
          <w:tcPr>
            <w:tcW w:w="6498" w:type="dxa"/>
            <w:gridSpan w:val="3"/>
          </w:tcPr>
          <w:p w14:paraId="58AFD1FD" w14:textId="77777777" w:rsidR="00FD028A" w:rsidRDefault="00FD028A" w:rsidP="00305D87"/>
        </w:tc>
        <w:tc>
          <w:tcPr>
            <w:tcW w:w="3103" w:type="dxa"/>
          </w:tcPr>
          <w:p w14:paraId="6C17AD9A" w14:textId="771A4874" w:rsidR="00FD028A" w:rsidRPr="0024799D" w:rsidRDefault="00FD028A" w:rsidP="00305D8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  <w:r w:rsidR="00A14744">
              <w:rPr>
                <w:rStyle w:val="Odkaznapoznmkupodiarou"/>
                <w:b/>
              </w:rPr>
              <w:footnoteReference w:id="6"/>
            </w:r>
          </w:p>
        </w:tc>
      </w:tr>
      <w:tr w:rsidR="00FD028A" w14:paraId="56D09CAF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99EB437" w14:textId="77777777" w:rsidR="00FD028A" w:rsidRDefault="00FD028A" w:rsidP="006F4ED3">
            <w:pPr>
              <w:ind w:left="206" w:hanging="206"/>
            </w:pPr>
            <w:r>
              <w:lastRenderedPageBreak/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187486D6" w14:textId="77777777" w:rsidR="00FD028A" w:rsidRDefault="00FD028A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96585F3" w14:textId="77777777" w:rsidR="00FD028A" w:rsidRDefault="00FD028A" w:rsidP="00305D87"/>
        </w:tc>
      </w:tr>
      <w:tr w:rsidR="00FD028A" w14:paraId="0CD21676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6DA8E62" w14:textId="77777777" w:rsidR="00FD028A" w:rsidRDefault="00585826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99539AB" w14:textId="77777777" w:rsidR="00FD028A" w:rsidRDefault="00FD028A" w:rsidP="00305D87"/>
        </w:tc>
      </w:tr>
      <w:tr w:rsidR="00FD028A" w14:paraId="1B24459E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B46F53" w14:textId="130B0311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</w:t>
            </w:r>
            <w:r w:rsidR="000F32B4">
              <w:t xml:space="preserve"> (ak je to relevantné)</w:t>
            </w:r>
            <w:r w:rsidR="00585826" w:rsidRPr="00856964">
              <w:t>?</w:t>
            </w:r>
            <w:r w:rsidR="00AE56EB">
              <w:rPr>
                <w:rStyle w:val="Odkaznapoznmkupodiarou"/>
              </w:rPr>
              <w:footnoteReference w:id="7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0F1FC7C7" w14:textId="77777777" w:rsidR="00FD028A" w:rsidRDefault="00244F5A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13FE440" w14:textId="5B7DECDC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</w:t>
            </w:r>
            <w:r w:rsidR="00E026A7">
              <w:rPr>
                <w:color w:val="FF0000"/>
                <w:sz w:val="18"/>
                <w:szCs w:val="18"/>
              </w:rPr>
              <w:t>,</w:t>
            </w:r>
            <w:r w:rsidRPr="00507105">
              <w:rPr>
                <w:color w:val="FF0000"/>
                <w:sz w:val="18"/>
                <w:szCs w:val="18"/>
              </w:rPr>
              <w:t xml:space="preserve">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98F741F" w14:textId="0B547BE2" w:rsidR="00FD028A" w:rsidRDefault="00FD028A" w:rsidP="006F4ED3">
            <w:pPr>
              <w:ind w:left="206" w:hanging="206"/>
            </w:pPr>
            <w:r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6F66AC2A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0E7BE78" w14:textId="77777777" w:rsidR="00FD028A" w:rsidRDefault="00FD028A" w:rsidP="00305D87"/>
        </w:tc>
      </w:tr>
      <w:tr w:rsidR="00FD028A" w14:paraId="194FBFD8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81D8383" w14:textId="11F41F41" w:rsidR="00FD028A" w:rsidRDefault="00E13080" w:rsidP="001C7D08">
            <w:pPr>
              <w:ind w:left="206" w:hanging="206"/>
            </w:pPr>
            <w:r>
              <w:t>5. Podmienky podľa osobitných predpisov – splnené</w:t>
            </w:r>
            <w:r w:rsidR="001C7D08">
              <w:t xml:space="preserve"> (neposudzuje sa podmienka</w:t>
            </w:r>
            <w:r w:rsidR="00FE3EE5">
              <w:t xml:space="preserve"> podľa osobitných predpisov</w:t>
            </w:r>
            <w:r w:rsidR="001C7D08">
              <w:t>, uvedená v nasledujúcom bode)</w:t>
            </w:r>
            <w:r>
              <w:t>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F4B2277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075FBF6" w14:textId="77777777" w:rsidR="00FD028A" w:rsidRDefault="00FD028A" w:rsidP="00305D87"/>
        </w:tc>
      </w:tr>
      <w:tr w:rsidR="00FD028A" w14:paraId="079FD60C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37F9325" w14:textId="7C3ABD9C" w:rsidR="00FD028A" w:rsidRDefault="00FD028A" w:rsidP="001C7D08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703CA577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1A4BAD1" w14:textId="77777777" w:rsidR="00FD028A" w:rsidRDefault="00FD028A" w:rsidP="00305D87"/>
        </w:tc>
      </w:tr>
      <w:tr w:rsidR="00FD028A" w14:paraId="7D28AB44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BB44457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AE9221" w14:textId="77777777" w:rsidR="00FD028A" w:rsidRDefault="00FD028A" w:rsidP="00305D87"/>
        </w:tc>
      </w:tr>
      <w:tr w:rsidR="00FD028A" w14:paraId="68E226F7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1B30295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B76D550" w14:textId="77777777" w:rsidR="00FD028A" w:rsidRDefault="00FD028A" w:rsidP="00305D87"/>
        </w:tc>
      </w:tr>
      <w:tr w:rsidR="00FD028A" w14:paraId="03E3C1E6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10E780F5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C4AFD4A" w14:textId="77777777" w:rsidR="00FD028A" w:rsidRDefault="00FD028A" w:rsidP="00305D87"/>
        </w:tc>
      </w:tr>
      <w:tr w:rsidR="00FD028A" w14:paraId="29C6F665" w14:textId="77777777" w:rsidTr="00AE6135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8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E078AE6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26863BB" w14:textId="77777777" w:rsidR="00FD028A" w:rsidRDefault="00FD028A" w:rsidP="00305D87"/>
        </w:tc>
      </w:tr>
      <w:tr w:rsidR="00BC4A92" w14:paraId="7842A643" w14:textId="77777777" w:rsidTr="00AE6135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5352CA10" w14:textId="77777777" w:rsidR="00BC4A92" w:rsidRDefault="00BC4A92" w:rsidP="00305D8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2A1EBCED" w14:textId="77777777" w:rsidR="00BC4A92" w:rsidRDefault="00BC4A92" w:rsidP="00305D87"/>
        </w:tc>
      </w:tr>
      <w:tr w:rsidR="00FB28CB" w14:paraId="03EB0C8E" w14:textId="77777777" w:rsidTr="00AE6135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5224A28" w14:textId="00DD7574" w:rsidR="00FB28CB" w:rsidRDefault="00FB28CB" w:rsidP="00FB28CB">
            <w:pPr>
              <w:ind w:left="206" w:hanging="206"/>
            </w:pPr>
            <w:r>
              <w:t xml:space="preserve">12. </w:t>
            </w:r>
            <w:r w:rsidRPr="00FB28CB">
              <w:t xml:space="preserve">Preukazujú doklady overované prostredníctvom  elektronických verejne dostupných registrov </w:t>
            </w:r>
            <w:r w:rsidR="003A0CEF">
              <w:t xml:space="preserve">(netýka sa integrácií v ITMS2014+) </w:t>
            </w:r>
            <w:r w:rsidRPr="00FB28CB">
              <w:t>splnenie podmienok poskytnutia príspevku v zmysle výzvy/vyzvania?</w:t>
            </w:r>
          </w:p>
        </w:tc>
        <w:sdt>
          <w:sdtPr>
            <w:id w:val="1236199909"/>
            <w:placeholder>
              <w:docPart w:val="2B949D539A1744789A4E1E1F8A39C18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4F83CC21" w14:textId="2AE02DC8" w:rsidR="00FB28CB" w:rsidRDefault="00FB28CB" w:rsidP="00305D8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0E3AE189" w14:textId="330343E3" w:rsidR="00FB28CB" w:rsidRDefault="00FB28CB" w:rsidP="00460E7A">
            <w:r w:rsidRPr="00FB28CB">
              <w:rPr>
                <w:color w:val="FF0000"/>
                <w:sz w:val="18"/>
                <w:szCs w:val="18"/>
              </w:rPr>
              <w:t xml:space="preserve">Uvedie sa </w:t>
            </w:r>
            <w:r w:rsidR="000B0DD6">
              <w:rPr>
                <w:color w:val="FF0000"/>
                <w:sz w:val="18"/>
                <w:szCs w:val="18"/>
              </w:rPr>
              <w:t xml:space="preserve">informácia o vložení </w:t>
            </w:r>
            <w:proofErr w:type="spellStart"/>
            <w:r w:rsidR="000B0DD6">
              <w:rPr>
                <w:color w:val="FF0000"/>
                <w:sz w:val="18"/>
                <w:szCs w:val="18"/>
              </w:rPr>
              <w:t>printscreenu</w:t>
            </w:r>
            <w:proofErr w:type="spellEnd"/>
            <w:r w:rsidR="004D0676">
              <w:rPr>
                <w:color w:val="FF0000"/>
                <w:sz w:val="18"/>
                <w:szCs w:val="18"/>
              </w:rPr>
              <w:t xml:space="preserve">, potvrdzujúceho overenie </w:t>
            </w:r>
            <w:r w:rsidR="000B0DD6">
              <w:rPr>
                <w:color w:val="FF0000"/>
                <w:sz w:val="18"/>
                <w:szCs w:val="18"/>
              </w:rPr>
              <w:t>do ITMS2014</w:t>
            </w:r>
            <w:r w:rsidR="004D0676">
              <w:rPr>
                <w:color w:val="FF0000"/>
                <w:sz w:val="18"/>
                <w:szCs w:val="18"/>
              </w:rPr>
              <w:t>+</w:t>
            </w:r>
          </w:p>
        </w:tc>
      </w:tr>
      <w:tr w:rsidR="00EF6E89" w14:paraId="009DCC73" w14:textId="77777777" w:rsidTr="00AE6135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5837E5BE" w14:textId="77777777" w:rsidR="00EF6E89" w:rsidRDefault="00EF6E89" w:rsidP="00305D8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73759338" w14:textId="77777777" w:rsidR="00EF6E89" w:rsidRDefault="00EF6E89" w:rsidP="00305D87"/>
        </w:tc>
      </w:tr>
      <w:tr w:rsidR="002C2DC3" w14:paraId="501F6277" w14:textId="77777777" w:rsidTr="00AE6135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9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4539211D" w14:textId="58DBEB9D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</w:t>
            </w:r>
            <w:sdt>
              <w:sdtPr>
                <w:id w:val="1098917689"/>
                <w:placeholder>
                  <w:docPart w:val="E88996B545954EF985B43E36DFF74D6B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r w:rsidR="007C5AD3"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rPr>
                <w:rStyle w:val="Odkaznapoznmkupodiarou"/>
                <w:szCs w:val="24"/>
              </w:rPr>
              <w:footnoteReference w:id="10"/>
            </w:r>
          </w:p>
          <w:p w14:paraId="2B53FD0B" w14:textId="278C1CC9" w:rsidR="002C2DC3" w:rsidRPr="00374ACD" w:rsidRDefault="002C2DC3" w:rsidP="00305D87"/>
        </w:tc>
      </w:tr>
      <w:tr w:rsidR="002C2DC3" w14:paraId="48BCD68B" w14:textId="77777777" w:rsidTr="00AE6135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</w:t>
            </w:r>
            <w:r w:rsidRPr="00374ACD">
              <w:rPr>
                <w:b/>
                <w:vertAlign w:val="superscript"/>
              </w:rPr>
              <w:footnoteReference w:id="11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CB231" w14:textId="77777777" w:rsidR="002C2DC3" w:rsidRPr="00374ACD" w:rsidRDefault="002C2DC3" w:rsidP="00305D87"/>
        </w:tc>
      </w:tr>
      <w:tr w:rsidR="002C2DC3" w14:paraId="255C5804" w14:textId="77777777" w:rsidTr="00AE6135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CF413" w14:textId="77777777" w:rsidR="002C2DC3" w:rsidRPr="00374ACD" w:rsidRDefault="002C2DC3" w:rsidP="00305D87"/>
        </w:tc>
      </w:tr>
      <w:tr w:rsidR="002C2DC3" w14:paraId="536AB0C2" w14:textId="77777777" w:rsidTr="00AE6135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F633" w14:textId="77777777" w:rsidR="002C2DC3" w:rsidRPr="00374ACD" w:rsidRDefault="002C2DC3" w:rsidP="00305D87"/>
        </w:tc>
      </w:tr>
      <w:tr w:rsidR="00873288" w14:paraId="457A3C50" w14:textId="77777777" w:rsidTr="00AE6135">
        <w:trPr>
          <w:trHeight w:val="1011"/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89D116" w14:textId="77777777" w:rsidR="00873288" w:rsidRDefault="00873288" w:rsidP="00305D87"/>
          <w:p w14:paraId="3F0BDF17" w14:textId="460285B6" w:rsidR="00B51F45" w:rsidRPr="00374ACD" w:rsidRDefault="00B51F45" w:rsidP="006574D9"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</w:t>
            </w:r>
            <w:sdt>
              <w:sdtPr>
                <w:id w:val="1031920644"/>
                <w:placeholder>
                  <w:docPart w:val="96137B7FBAC94149880599590C4D2DF6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r w:rsidR="006574D9"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rPr>
                <w:rStyle w:val="Odkaznapoznmkupodiarou"/>
                <w:szCs w:val="24"/>
              </w:rPr>
              <w:footnoteReference w:id="12"/>
            </w:r>
          </w:p>
        </w:tc>
      </w:tr>
      <w:tr w:rsidR="002C2DC3" w14:paraId="1E86E48F" w14:textId="77777777" w:rsidTr="00AE6135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7D68A36C" w14:textId="77777777" w:rsidR="002C2DC3" w:rsidRPr="0046069D" w:rsidRDefault="002C2DC3" w:rsidP="00305D87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3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268B0" w14:textId="77777777" w:rsidR="002C2DC3" w:rsidRPr="00374ACD" w:rsidRDefault="002C2DC3" w:rsidP="00305D87"/>
        </w:tc>
      </w:tr>
      <w:tr w:rsidR="002C2DC3" w14:paraId="2CF68D69" w14:textId="77777777" w:rsidTr="00AE6135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7FAF367" w14:textId="77777777" w:rsidR="002C2DC3" w:rsidRPr="0046069D" w:rsidRDefault="002C2DC3" w:rsidP="00305D87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8BC3" w14:textId="77777777" w:rsidR="002C2DC3" w:rsidRPr="00374ACD" w:rsidRDefault="002C2DC3" w:rsidP="00305D87"/>
        </w:tc>
      </w:tr>
      <w:tr w:rsidR="002C2DC3" w14:paraId="573A2871" w14:textId="77777777" w:rsidTr="00AE6135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099BB942" w14:textId="77777777" w:rsidR="002C2DC3" w:rsidRPr="0046069D" w:rsidRDefault="002C2DC3" w:rsidP="00305D87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0B9" w14:textId="77777777" w:rsidR="002C2DC3" w:rsidRPr="00374ACD" w:rsidRDefault="002C2DC3" w:rsidP="00305D8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560BD982" w14:textId="77777777" w:rsidTr="00AE6135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4"/>
            </w:r>
          </w:p>
        </w:tc>
      </w:tr>
      <w:tr w:rsidR="00910D92" w14:paraId="53588FBE" w14:textId="77777777" w:rsidTr="00AE6135">
        <w:trPr>
          <w:trHeight w:val="180"/>
        </w:trPr>
        <w:tc>
          <w:tcPr>
            <w:tcW w:w="2660" w:type="dxa"/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AE6135">
        <w:trPr>
          <w:trHeight w:val="210"/>
        </w:trPr>
        <w:tc>
          <w:tcPr>
            <w:tcW w:w="2660" w:type="dxa"/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AE6135">
        <w:trPr>
          <w:trHeight w:val="255"/>
        </w:trPr>
        <w:tc>
          <w:tcPr>
            <w:tcW w:w="2660" w:type="dxa"/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AE6135">
        <w:trPr>
          <w:trHeight w:val="214"/>
        </w:trPr>
        <w:tc>
          <w:tcPr>
            <w:tcW w:w="2660" w:type="dxa"/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AE6135">
        <w:trPr>
          <w:trHeight w:val="225"/>
        </w:trPr>
        <w:tc>
          <w:tcPr>
            <w:tcW w:w="2660" w:type="dxa"/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AE6135">
        <w:trPr>
          <w:trHeight w:val="225"/>
        </w:trPr>
        <w:tc>
          <w:tcPr>
            <w:tcW w:w="2660" w:type="dxa"/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AE6135">
        <w:trPr>
          <w:trHeight w:val="315"/>
        </w:trPr>
        <w:tc>
          <w:tcPr>
            <w:tcW w:w="2660" w:type="dxa"/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AE6135">
        <w:tc>
          <w:tcPr>
            <w:tcW w:w="9975" w:type="dxa"/>
            <w:gridSpan w:val="4"/>
            <w:shd w:val="clear" w:color="auto" w:fill="B2A1C7" w:themeFill="accent4" w:themeFillTint="99"/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AE6135">
        <w:tc>
          <w:tcPr>
            <w:tcW w:w="6904" w:type="dxa"/>
            <w:gridSpan w:val="3"/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756FA97C" w14:textId="681BF18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  <w:r w:rsidR="00A14744">
              <w:rPr>
                <w:rStyle w:val="Odkaznapoznmkupodiarou"/>
                <w:b/>
              </w:rPr>
              <w:footnoteReference w:id="15"/>
            </w:r>
          </w:p>
        </w:tc>
      </w:tr>
      <w:tr w:rsidR="000404BD" w14:paraId="77F04E31" w14:textId="77777777" w:rsidTr="00AE6135">
        <w:tc>
          <w:tcPr>
            <w:tcW w:w="4919" w:type="dxa"/>
            <w:gridSpan w:val="2"/>
            <w:shd w:val="clear" w:color="auto" w:fill="E5DFEC" w:themeFill="accent4" w:themeFillTint="33"/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7DB3DB48" w14:textId="77777777" w:rsidR="000404BD" w:rsidRDefault="000404BD" w:rsidP="002D59CF"/>
        </w:tc>
      </w:tr>
      <w:tr w:rsidR="000404BD" w14:paraId="5242F71F" w14:textId="77777777" w:rsidTr="00AE6135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</w:t>
            </w:r>
            <w:r w:rsidR="004C0F13">
              <w:t> </w:t>
            </w:r>
            <w:r w:rsidRPr="008A431B">
              <w:t>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BA7DFD6" w14:textId="77777777" w:rsidR="000404BD" w:rsidRDefault="000404BD" w:rsidP="002D59CF"/>
        </w:tc>
      </w:tr>
      <w:tr w:rsidR="001E16EE" w14:paraId="3FB9D147" w14:textId="77777777" w:rsidTr="00AE6135">
        <w:tc>
          <w:tcPr>
            <w:tcW w:w="9975" w:type="dxa"/>
            <w:gridSpan w:val="4"/>
            <w:shd w:val="clear" w:color="auto" w:fill="auto"/>
          </w:tcPr>
          <w:p w14:paraId="6E0F4D0E" w14:textId="77777777" w:rsidR="001E16EE" w:rsidRPr="00931C0D" w:rsidRDefault="001E16EE" w:rsidP="00AE613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6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AE6135">
        <w:tc>
          <w:tcPr>
            <w:tcW w:w="9975" w:type="dxa"/>
            <w:gridSpan w:val="4"/>
            <w:shd w:val="clear" w:color="auto" w:fill="B2A1C7" w:themeFill="accent4" w:themeFillTint="99"/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AE6135">
        <w:tc>
          <w:tcPr>
            <w:tcW w:w="4919" w:type="dxa"/>
            <w:gridSpan w:val="2"/>
            <w:shd w:val="clear" w:color="auto" w:fill="E5DFEC" w:themeFill="accent4" w:themeFillTint="33"/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7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669219C7" w14:textId="530D407A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</w:t>
            </w:r>
            <w:r w:rsidR="00E026A7">
              <w:rPr>
                <w:color w:val="FF0000"/>
                <w:sz w:val="18"/>
                <w:szCs w:val="18"/>
              </w:rPr>
              <w:t>,</w:t>
            </w:r>
            <w:r w:rsidRPr="00507105">
              <w:rPr>
                <w:color w:val="FF0000"/>
                <w:sz w:val="18"/>
                <w:szCs w:val="18"/>
              </w:rPr>
              <w:t xml:space="preserve">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6013D444" w14:textId="77777777" w:rsidTr="00AE6135">
        <w:trPr>
          <w:jc w:val="center"/>
        </w:trPr>
        <w:tc>
          <w:tcPr>
            <w:tcW w:w="9987" w:type="dxa"/>
            <w:gridSpan w:val="2"/>
          </w:tcPr>
          <w:p w14:paraId="6094A9DA" w14:textId="77777777" w:rsidR="00670605" w:rsidRPr="00374ACD" w:rsidRDefault="00670605" w:rsidP="00AE6135">
            <w:pPr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8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39DCFCD7" w14:textId="37ECD06A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 xml:space="preserve"> Na základe overených skutočností potvrdzujem, že</w:t>
            </w:r>
            <w:r>
              <w:rPr>
                <w:szCs w:val="24"/>
              </w:rPr>
              <w:t xml:space="preserve"> </w:t>
            </w:r>
            <w:sdt>
              <w:sdtPr>
                <w:id w:val="-1758672306"/>
                <w:placeholder>
                  <w:docPart w:val="B10DF149D10144869FCB69D3606478E2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r w:rsidR="006574D9"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rPr>
                <w:rStyle w:val="Odkaznapoznmkupodiarou"/>
                <w:szCs w:val="24"/>
              </w:rPr>
              <w:footnoteReference w:id="19"/>
            </w:r>
          </w:p>
          <w:p w14:paraId="52DF45FB" w14:textId="21078DF0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AE6135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20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2198280D" w14:textId="77777777" w:rsidR="00B122B6" w:rsidRPr="009A143C" w:rsidRDefault="00B122B6" w:rsidP="00305D87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AE6135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E0F3DE7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19C68EC7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AE6135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1032B970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0500BECE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AE6135">
        <w:trPr>
          <w:trHeight w:val="805"/>
          <w:jc w:val="center"/>
        </w:trPr>
        <w:tc>
          <w:tcPr>
            <w:tcW w:w="9987" w:type="dxa"/>
            <w:gridSpan w:val="2"/>
          </w:tcPr>
          <w:p w14:paraId="0C47BDF8" w14:textId="77777777" w:rsidR="00B122B6" w:rsidRDefault="00B122B6" w:rsidP="00305D87">
            <w:pPr>
              <w:tabs>
                <w:tab w:val="left" w:pos="8250"/>
              </w:tabs>
              <w:rPr>
                <w:rFonts w:cs="Times New Roman"/>
                <w:color w:val="000000"/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  <w:p w14:paraId="0B59ADC7" w14:textId="5FC13E3F" w:rsidR="00B51F45" w:rsidRPr="00CA07B4" w:rsidRDefault="00B51F45" w:rsidP="00B51F45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</w:t>
            </w:r>
            <w:sdt>
              <w:sdtPr>
                <w:id w:val="-1088996553"/>
                <w:placeholder>
                  <w:docPart w:val="BA9CB0407CE34CDB897B0A113717A3CA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r w:rsidR="006574D9" w:rsidRPr="009D167C">
                  <w:rPr>
                    <w:rStyle w:val="Zstupntext"/>
                  </w:rPr>
                  <w:t>Vyberte položku.</w:t>
                </w:r>
              </w:sdtContent>
            </w:sdt>
            <w:r w:rsidR="006574D9" w:rsidDel="006574D9">
              <w:rPr>
                <w:szCs w:val="24"/>
              </w:rPr>
              <w:t xml:space="preserve"> </w:t>
            </w:r>
            <w:r>
              <w:rPr>
                <w:rStyle w:val="Odkaznapoznmkupodiarou"/>
                <w:szCs w:val="24"/>
              </w:rPr>
              <w:footnoteReference w:id="21"/>
            </w:r>
          </w:p>
          <w:p w14:paraId="2C90F0F4" w14:textId="20FC5B50" w:rsidR="00B51F45" w:rsidRPr="00C1519E" w:rsidRDefault="00B51F45" w:rsidP="00305D87">
            <w:pPr>
              <w:tabs>
                <w:tab w:val="left" w:pos="8250"/>
              </w:tabs>
              <w:rPr>
                <w:szCs w:val="24"/>
              </w:rPr>
            </w:pPr>
          </w:p>
        </w:tc>
      </w:tr>
      <w:tr w:rsidR="00B122B6" w:rsidRPr="00C1519E" w14:paraId="3C691175" w14:textId="77777777" w:rsidTr="00AE6135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22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E5A61DD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AE6135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5CF9BDC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89AFF0C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AE6135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7881A2F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2B613C2A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0EDF6" w14:textId="77777777" w:rsidR="003F33A9" w:rsidRDefault="003F33A9" w:rsidP="009B44B8">
      <w:pPr>
        <w:spacing w:after="0" w:line="240" w:lineRule="auto"/>
      </w:pPr>
      <w:r>
        <w:separator/>
      </w:r>
    </w:p>
  </w:endnote>
  <w:endnote w:type="continuationSeparator" w:id="0">
    <w:p w14:paraId="73CE206F" w14:textId="77777777" w:rsidR="003F33A9" w:rsidRDefault="003F33A9" w:rsidP="009B44B8">
      <w:pPr>
        <w:spacing w:after="0" w:line="240" w:lineRule="auto"/>
      </w:pPr>
      <w:r>
        <w:continuationSeparator/>
      </w:r>
    </w:p>
  </w:endnote>
  <w:endnote w:type="continuationNotice" w:id="1">
    <w:p w14:paraId="53BE99EE" w14:textId="77777777" w:rsidR="003F33A9" w:rsidRDefault="003F3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703DCEFB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AE6135">
          <w:rPr>
            <w:noProof/>
            <w:sz w:val="20"/>
            <w:szCs w:val="20"/>
          </w:rPr>
          <w:t>2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D68207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E4CAC" w14:textId="77777777" w:rsidR="003F33A9" w:rsidRDefault="003F33A9" w:rsidP="009B44B8">
      <w:pPr>
        <w:spacing w:after="0" w:line="240" w:lineRule="auto"/>
      </w:pPr>
      <w:r>
        <w:separator/>
      </w:r>
    </w:p>
  </w:footnote>
  <w:footnote w:type="continuationSeparator" w:id="0">
    <w:p w14:paraId="5279057D" w14:textId="77777777" w:rsidR="003F33A9" w:rsidRDefault="003F33A9" w:rsidP="009B44B8">
      <w:pPr>
        <w:spacing w:after="0" w:line="240" w:lineRule="auto"/>
      </w:pPr>
      <w:r>
        <w:continuationSeparator/>
      </w:r>
    </w:p>
  </w:footnote>
  <w:footnote w:type="continuationNotice" w:id="1">
    <w:p w14:paraId="7E1AEC1D" w14:textId="77777777" w:rsidR="003F33A9" w:rsidRDefault="003F33A9">
      <w:pPr>
        <w:spacing w:after="0" w:line="240" w:lineRule="auto"/>
      </w:pPr>
    </w:p>
  </w:footnote>
  <w:footnote w:id="2">
    <w:p w14:paraId="3C6CE5C9" w14:textId="590B06E2" w:rsidR="006212BE" w:rsidRDefault="006212BE" w:rsidP="00DB2635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  <w:p w14:paraId="1713EA97" w14:textId="01249C1B" w:rsidR="005768D4" w:rsidRPr="00B82021" w:rsidRDefault="005768D4" w:rsidP="00912FF4">
      <w:pPr>
        <w:pStyle w:val="Textpoznmkypodiarou"/>
        <w:ind w:left="284"/>
        <w:jc w:val="both"/>
      </w:pPr>
      <w:r w:rsidRPr="00912FF4">
        <w:t>Vo vzore  sú používané skratky a pojmy zavedené v Systéme riadenia európskych štrukturálnych a investičných fondov.</w:t>
      </w:r>
    </w:p>
  </w:footnote>
  <w:footnote w:id="3">
    <w:p w14:paraId="2E72727F" w14:textId="43A9028D" w:rsidR="00D22A4D" w:rsidRDefault="00D22A4D" w:rsidP="001B0896">
      <w:pPr>
        <w:pStyle w:val="Textpoznmkypodiarou"/>
        <w:ind w:left="284" w:hanging="284"/>
        <w:jc w:val="both"/>
      </w:pPr>
      <w:r w:rsidRPr="00D22A4D">
        <w:rPr>
          <w:rStyle w:val="Odkaznapoznmkupodiarou"/>
        </w:rPr>
        <w:footnoteRef/>
      </w:r>
      <w:r w:rsidRPr="001B0896">
        <w:rPr>
          <w:rStyle w:val="Odkaznapoznmkupodiarou"/>
        </w:rPr>
        <w:t xml:space="preserve"> </w:t>
      </w:r>
      <w:r>
        <w:rPr>
          <w:rStyle w:val="Odkaznapoznmkupodiarou"/>
        </w:rPr>
        <w:t xml:space="preserve"> </w:t>
      </w:r>
      <w:r>
        <w:tab/>
      </w:r>
      <w:r>
        <w:t xml:space="preserve">RO </w:t>
      </w:r>
      <w:r w:rsidR="00F9000C">
        <w:t xml:space="preserve">je povinný </w:t>
      </w:r>
      <w:r>
        <w:t>vyp</w:t>
      </w:r>
      <w:r w:rsidR="00E026A7">
        <w:t>l</w:t>
      </w:r>
      <w:r w:rsidR="00F9000C">
        <w:t>niť</w:t>
      </w:r>
      <w:r>
        <w:t xml:space="preserve"> poznámk</w:t>
      </w:r>
      <w:r w:rsidR="009115C4">
        <w:t>y v</w:t>
      </w:r>
      <w:r w:rsidR="00E026A7">
        <w:t xml:space="preserve"> kontrolnom zozname</w:t>
      </w:r>
      <w:r>
        <w:t xml:space="preserve"> </w:t>
      </w:r>
      <w:r w:rsidRPr="00D22A4D">
        <w:t xml:space="preserve">tak, aby bol zachovaný spôsob overenia/posúdenia všetkých kontrolovaných skutočností a tým zabezpečený dostatočný audit </w:t>
      </w:r>
      <w:proofErr w:type="spellStart"/>
      <w:r w:rsidRPr="00D22A4D">
        <w:t>trail</w:t>
      </w:r>
      <w:proofErr w:type="spellEnd"/>
      <w:r w:rsidRPr="00D22A4D">
        <w:t xml:space="preserve"> z</w:t>
      </w:r>
      <w:r w:rsidR="00EA7427">
        <w:t> </w:t>
      </w:r>
      <w:r w:rsidRPr="00D22A4D">
        <w:t>administratívneho overenia ŽoNFP</w:t>
      </w:r>
      <w:r>
        <w:t>. S</w:t>
      </w:r>
      <w:r w:rsidRPr="00D22A4D">
        <w:t xml:space="preserve">pôsob overenia môže mať RO popísaný v manuáli procedúr </w:t>
      </w:r>
      <w:r w:rsidR="00A14744">
        <w:t xml:space="preserve">(resp. v obdobnej riadiacej dokumentácii) </w:t>
      </w:r>
      <w:r w:rsidRPr="00D22A4D">
        <w:t xml:space="preserve">a pokiaľ sa pri </w:t>
      </w:r>
      <w:r>
        <w:t>administratívnom overení</w:t>
      </w:r>
      <w:r w:rsidRPr="00D22A4D">
        <w:t xml:space="preserve"> tento postup dodržal, v</w:t>
      </w:r>
      <w:r>
        <w:t> </w:t>
      </w:r>
      <w:r w:rsidRPr="00D22A4D">
        <w:t>poznámke</w:t>
      </w:r>
      <w:r>
        <w:t xml:space="preserve"> postačuje uviesť odkaz na manuál procedúr</w:t>
      </w:r>
      <w:r w:rsidR="00A14744">
        <w:t xml:space="preserve"> (resp. na obdobn</w:t>
      </w:r>
      <w:r w:rsidR="00087974">
        <w:t>ú</w:t>
      </w:r>
      <w:r w:rsidR="00A14744">
        <w:t xml:space="preserve"> riadiac</w:t>
      </w:r>
      <w:r w:rsidR="00087974">
        <w:t>u</w:t>
      </w:r>
      <w:r w:rsidR="00A14744">
        <w:t xml:space="preserve"> dokumentáci</w:t>
      </w:r>
      <w:r w:rsidR="00087974">
        <w:t>u</w:t>
      </w:r>
      <w:r w:rsidR="00A14744">
        <w:t>)</w:t>
      </w:r>
      <w:r>
        <w:t>.</w:t>
      </w:r>
    </w:p>
    <w:p w14:paraId="4A5EDEBC" w14:textId="5D231BB0" w:rsidR="004A23AA" w:rsidRDefault="004A23AA" w:rsidP="001B0896">
      <w:pPr>
        <w:pStyle w:val="Textpoznmkypodiarou"/>
        <w:ind w:left="284"/>
        <w:jc w:val="both"/>
      </w:pPr>
      <w:r w:rsidRPr="004A23AA">
        <w:t>V prípade doplnenia otázok</w:t>
      </w:r>
      <w:r w:rsidR="00D952DD">
        <w:t xml:space="preserve"> do KZ</w:t>
      </w:r>
      <w:r w:rsidRPr="004A23AA">
        <w:t xml:space="preserve">, pri ktorých je spôsob overenia objektívne zrejmý už z ich znenia/popisu </w:t>
      </w:r>
      <w:r w:rsidR="009E3EBD">
        <w:t xml:space="preserve">(a tým je zachovaný dostatočný audit </w:t>
      </w:r>
      <w:proofErr w:type="spellStart"/>
      <w:r w:rsidR="009E3EBD">
        <w:t>trail</w:t>
      </w:r>
      <w:proofErr w:type="spellEnd"/>
      <w:r w:rsidR="009E3EBD">
        <w:t xml:space="preserve">) </w:t>
      </w:r>
      <w:r w:rsidRPr="004A23AA">
        <w:t>nie je potrebné poznámku vypĺňať</w:t>
      </w:r>
      <w:r w:rsidR="00D952DD">
        <w:t>.</w:t>
      </w:r>
    </w:p>
  </w:footnote>
  <w:footnote w:id="4">
    <w:p w14:paraId="38B81302" w14:textId="0AE22941" w:rsidR="001E16EE" w:rsidRPr="00B82021" w:rsidRDefault="001E16EE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Overenie vykonané v súlade s kapitolou 3.2.1.1 ods. 2 Systému riadenia EŠIF. Ak čo i len jedna odpoveď v rámci podmienok poskytnutia príspevku – doručenie ŽoNFP bola vyplnená negatívne, t.</w:t>
      </w:r>
      <w:r w:rsidR="004C0F13">
        <w:t xml:space="preserve"> </w:t>
      </w:r>
      <w:r w:rsidRPr="004D3D60">
        <w:t xml:space="preserve">j. bola uvedená možnosť ,,nie“ </w:t>
      </w:r>
      <w:r w:rsidR="002B1963">
        <w:t>a súčasne RO nemá pochybnosti o</w:t>
      </w:r>
      <w:r w:rsidR="00934C4B">
        <w:t> pravdivosti alebo úplnosti splnenia podmienky doručenia ŽoNFP riadne, včas a vo forme určenej RO,</w:t>
      </w:r>
      <w:r w:rsidR="002B1963">
        <w:t xml:space="preserve"> </w:t>
      </w:r>
      <w:r w:rsidRPr="004D3D60">
        <w:t xml:space="preserve">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  <w:r w:rsidR="00934C4B">
        <w:t xml:space="preserve"> V prípade, ak má RO pochybnosti o pravdivosti alebo úplnosti splnenia podmienky doručenia ŽoNFP riadne, včas a vo forme určenej RO</w:t>
      </w:r>
      <w:r w:rsidR="006A1A37">
        <w:t xml:space="preserve"> </w:t>
      </w:r>
      <w:r w:rsidR="006A1A37" w:rsidRPr="006A1A37">
        <w:t>(uvedené je potrebné uviesť v časti poznámka)</w:t>
      </w:r>
      <w:r w:rsidR="00934C4B">
        <w:t>, vyzve žiadateľa na vyjadrenie sa k týmto pochybnostiam.</w:t>
      </w:r>
    </w:p>
  </w:footnote>
  <w:footnote w:id="5">
    <w:p w14:paraId="0C721FE4" w14:textId="45D3B104" w:rsidR="00055C76" w:rsidRDefault="00055C76" w:rsidP="00055C76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E459C">
        <w:tab/>
      </w:r>
      <w:r w:rsidRPr="00055C76">
        <w:t xml:space="preserve">Ak sa zasiela výzva žiadateľovi na vyjadrenie sa k pochybnostiam RO, veta sa </w:t>
      </w:r>
      <w:r w:rsidR="00DF45B7">
        <w:t>nedoplní a uzavrie sa až po doručení vyjadrenia alebo márnom uplynutí lehoty na doručenie vyjadrenia</w:t>
      </w:r>
      <w:r w:rsidRPr="00055C76">
        <w:t>.</w:t>
      </w:r>
    </w:p>
  </w:footnote>
  <w:footnote w:id="6">
    <w:p w14:paraId="465A871F" w14:textId="58AAE90B" w:rsidR="00A14744" w:rsidRDefault="00A14744" w:rsidP="00A14744">
      <w:pPr>
        <w:pStyle w:val="Textpoznmkypodiarou"/>
        <w:ind w:left="284" w:hanging="284"/>
        <w:jc w:val="both"/>
      </w:pPr>
      <w:r w:rsidRPr="00D22A4D">
        <w:rPr>
          <w:rStyle w:val="Odkaznapoznmkupodiarou"/>
        </w:rPr>
        <w:footnoteRef/>
      </w:r>
      <w:r w:rsidRPr="0044714E">
        <w:rPr>
          <w:rStyle w:val="Odkaznapoznmkupodiarou"/>
        </w:rPr>
        <w:t xml:space="preserve"> </w:t>
      </w:r>
      <w:r>
        <w:rPr>
          <w:rStyle w:val="Odkaznapoznmkupodiarou"/>
        </w:rPr>
        <w:t xml:space="preserve"> </w:t>
      </w:r>
      <w:r>
        <w:tab/>
      </w:r>
      <w:r>
        <w:t xml:space="preserve">RO je povinný vyplniť poznámky v kontrolnom zozname </w:t>
      </w:r>
      <w:r w:rsidRPr="00D22A4D">
        <w:t xml:space="preserve">tak, aby bol zachovaný spôsob overenia/posúdenia všetkých kontrolovaných skutočností a tým zabezpečený dostatočný audit </w:t>
      </w:r>
      <w:proofErr w:type="spellStart"/>
      <w:r w:rsidRPr="00D22A4D">
        <w:t>trail</w:t>
      </w:r>
      <w:proofErr w:type="spellEnd"/>
      <w:r w:rsidRPr="00D22A4D">
        <w:t xml:space="preserve"> z</w:t>
      </w:r>
      <w:r>
        <w:t> </w:t>
      </w:r>
      <w:r w:rsidRPr="00D22A4D">
        <w:t>administratívneho overenia ŽoNFP</w:t>
      </w:r>
      <w:r>
        <w:t>. S</w:t>
      </w:r>
      <w:r w:rsidRPr="00D22A4D">
        <w:t xml:space="preserve">pôsob overenia môže mať RO popísaný v manuáli procedúr </w:t>
      </w:r>
      <w:r>
        <w:t xml:space="preserve">(resp. v obdobnej riadiacej dokumentácii) </w:t>
      </w:r>
      <w:r w:rsidRPr="00D22A4D">
        <w:t xml:space="preserve">a pokiaľ sa pri </w:t>
      </w:r>
      <w:r>
        <w:t>administratívnom overení</w:t>
      </w:r>
      <w:r w:rsidRPr="00D22A4D">
        <w:t xml:space="preserve"> tento postup dodržal, v</w:t>
      </w:r>
      <w:r>
        <w:t> </w:t>
      </w:r>
      <w:r w:rsidRPr="00D22A4D">
        <w:t>poznámke</w:t>
      </w:r>
      <w:r>
        <w:t xml:space="preserve"> postačuje uviesť odkaz na manuál procedúr (resp. na obdobnú riadiacu dokumentáciu).</w:t>
      </w:r>
    </w:p>
    <w:p w14:paraId="2FBB2BA8" w14:textId="74AC2C8B" w:rsidR="004A23AA" w:rsidRDefault="004A23AA" w:rsidP="001B0896">
      <w:pPr>
        <w:pStyle w:val="Textpoznmkypodiarou"/>
        <w:ind w:left="284"/>
        <w:jc w:val="both"/>
      </w:pPr>
      <w:r w:rsidRPr="004A23AA">
        <w:t>V prípade doplnenia otázok</w:t>
      </w:r>
      <w:r w:rsidR="00D952DD">
        <w:t xml:space="preserve"> do KZ</w:t>
      </w:r>
      <w:r w:rsidRPr="004A23AA">
        <w:t xml:space="preserve">, pri ktorých je spôsob overenia objektívne zrejmý už z ich znenia/popisu </w:t>
      </w:r>
      <w:r w:rsidR="009E3EBD">
        <w:t xml:space="preserve">(a tým je zachovaný dostatočný audit </w:t>
      </w:r>
      <w:proofErr w:type="spellStart"/>
      <w:r w:rsidR="009E3EBD">
        <w:t>trail</w:t>
      </w:r>
      <w:proofErr w:type="spellEnd"/>
      <w:r w:rsidR="009E3EBD">
        <w:t xml:space="preserve">) </w:t>
      </w:r>
      <w:r w:rsidRPr="004A23AA">
        <w:t>nie je potrebné poznámku vypĺňať</w:t>
      </w:r>
      <w:r w:rsidR="00D952DD">
        <w:t>.</w:t>
      </w:r>
    </w:p>
  </w:footnote>
  <w:footnote w:id="7">
    <w:p w14:paraId="08BDF60B" w14:textId="0D81B787" w:rsidR="00AE56EB" w:rsidRPr="00B82021" w:rsidRDefault="00AE56EB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="006D42D8">
        <w:tab/>
      </w:r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>na</w:t>
      </w:r>
      <w:r w:rsidR="00DB2635">
        <w:t> </w:t>
      </w:r>
      <w:r w:rsidR="00774663">
        <w:t xml:space="preserve">základe </w:t>
      </w:r>
      <w:r w:rsidR="00293A19">
        <w:t xml:space="preserve">informácií uvedených </w:t>
      </w:r>
      <w:r w:rsidR="00774663">
        <w:t xml:space="preserve"> v ŽoNFP)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8">
    <w:p w14:paraId="7A94ADF4" w14:textId="1806A4DF" w:rsidR="002A2888" w:rsidRDefault="002A288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9">
    <w:p w14:paraId="34E25F0E" w14:textId="47A4E2B8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zákona o finančnej kontrole vykonáva v</w:t>
      </w:r>
      <w:r w:rsidR="00640D9F">
        <w:t> </w:t>
      </w:r>
      <w:r>
        <w:t>administratívnom overení aj kontrola oprávnenosti výdavkov, je v prípade identifikovaných neoprávnených výdavkov, t. j. takých, ktoré sú v rozpore s výzvou /vyzvaním možné vo</w:t>
      </w:r>
      <w:r w:rsidR="00DB2635">
        <w:t> </w:t>
      </w:r>
      <w:r>
        <w:t>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10">
    <w:p w14:paraId="224C3B14" w14:textId="71911773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Výrok je povinným údajom len v prípade, ak kontrolný zoznam slúži v podmienkach RO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11">
    <w:p w14:paraId="6B6567D6" w14:textId="38571499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2">
    <w:p w14:paraId="2FE09CB9" w14:textId="77777777" w:rsidR="00B51F45" w:rsidRDefault="00B51F45" w:rsidP="00B51F4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Výrok je povinným údajom len v prípade, ak kontrolný zoznam slúži v podmienkach RO ako doklad súvisiaci s finančnou operáciou alebo jej časťou v zmysle § 7 ods. 3 zákona o finančnej kontrole </w:t>
      </w:r>
      <w:r w:rsidRPr="00394977">
        <w:t>(v opačnom prípade je RO oprávnený tento výrok odstrániť alebo uviesť neuplatňuje sa)</w:t>
      </w:r>
      <w:r>
        <w:t xml:space="preserve">. </w:t>
      </w:r>
    </w:p>
  </w:footnote>
  <w:footnote w:id="13">
    <w:p w14:paraId="2C4D6F16" w14:textId="1B48700C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4">
    <w:p w14:paraId="31AB59AA" w14:textId="5B0DC516" w:rsidR="00B82021" w:rsidRDefault="00B82021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niektorá časť dokumentu vyžaduje zadanie rozsiahlejšieho textu, ktorého uvedenie do</w:t>
      </w:r>
      <w:r w:rsidR="002C7572">
        <w:t> </w:t>
      </w:r>
      <w:r w:rsidRPr="004D3D60">
        <w:t>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  <w:p w14:paraId="3A4EB82E" w14:textId="4B2AD4E5" w:rsidR="00640544" w:rsidRPr="00B82021" w:rsidRDefault="00640544" w:rsidP="006D42D8">
      <w:pPr>
        <w:pStyle w:val="Textpoznmkypodiarou"/>
        <w:ind w:left="284" w:hanging="284"/>
        <w:jc w:val="both"/>
      </w:pPr>
      <w:r>
        <w:tab/>
        <w:t xml:space="preserve">RO je oprávnený nahradiť </w:t>
      </w:r>
      <w:r w:rsidRPr="00640544">
        <w:t>Kontrolný zoznam administratívneho overenia ŽoNFP – po doplnení údajov zo</w:t>
      </w:r>
      <w:r>
        <w:t> </w:t>
      </w:r>
      <w:r w:rsidRPr="00640544">
        <w:t>strany žiadateľa</w:t>
      </w:r>
      <w:r>
        <w:t xml:space="preserve"> </w:t>
      </w:r>
      <w:r w:rsidRPr="00640544">
        <w:t>Kontrolný</w:t>
      </w:r>
      <w:r>
        <w:t>m</w:t>
      </w:r>
      <w:r w:rsidRPr="00640544">
        <w:t xml:space="preserve"> zoznam</w:t>
      </w:r>
      <w:r>
        <w:t>om</w:t>
      </w:r>
      <w:r w:rsidRPr="00640544">
        <w:t xml:space="preserve"> administratívneho overenia ŽoNFP</w:t>
      </w:r>
      <w:r>
        <w:t xml:space="preserve"> – tzn., že RO vykoná po doplnení údajov zo strany žiadateľa opakovane kontrolu všetkých podmienok poskytnutia príspevku.</w:t>
      </w:r>
    </w:p>
  </w:footnote>
  <w:footnote w:id="15">
    <w:p w14:paraId="130DB66A" w14:textId="704358C3" w:rsidR="00A14744" w:rsidRDefault="00A14744" w:rsidP="00A14744">
      <w:pPr>
        <w:pStyle w:val="Textpoznmkypodiarou"/>
        <w:ind w:left="284" w:hanging="284"/>
        <w:jc w:val="both"/>
      </w:pPr>
      <w:r w:rsidRPr="00D22A4D">
        <w:rPr>
          <w:rStyle w:val="Odkaznapoznmkupodiarou"/>
        </w:rPr>
        <w:footnoteRef/>
      </w:r>
      <w:r w:rsidRPr="0044714E">
        <w:rPr>
          <w:rStyle w:val="Odkaznapoznmkupodiarou"/>
        </w:rPr>
        <w:t xml:space="preserve"> </w:t>
      </w:r>
      <w:r>
        <w:rPr>
          <w:rStyle w:val="Odkaznapoznmkupodiarou"/>
        </w:rPr>
        <w:t xml:space="preserve"> </w:t>
      </w:r>
      <w:r>
        <w:tab/>
      </w:r>
      <w:r>
        <w:t xml:space="preserve">RO je povinný vyplniť poznámky v kontrolnom zozname </w:t>
      </w:r>
      <w:r w:rsidRPr="00D22A4D">
        <w:t xml:space="preserve">tak, aby bol zachovaný spôsob overenia/posúdenia všetkých kontrolovaných skutočností a tým zabezpečený dostatočný audit </w:t>
      </w:r>
      <w:proofErr w:type="spellStart"/>
      <w:r w:rsidRPr="00D22A4D">
        <w:t>trail</w:t>
      </w:r>
      <w:proofErr w:type="spellEnd"/>
      <w:r w:rsidRPr="00D22A4D">
        <w:t xml:space="preserve"> z</w:t>
      </w:r>
      <w:r>
        <w:t> </w:t>
      </w:r>
      <w:r w:rsidRPr="00D22A4D">
        <w:t>administratívneho overenia ŽoNFP</w:t>
      </w:r>
      <w:r>
        <w:t>. S</w:t>
      </w:r>
      <w:r w:rsidRPr="00D22A4D">
        <w:t xml:space="preserve">pôsob overenia môže mať RO popísaný v manuáli procedúr </w:t>
      </w:r>
      <w:r>
        <w:t xml:space="preserve">(resp. v obdobnej riadiacej dokumentácii) </w:t>
      </w:r>
      <w:r w:rsidRPr="00D22A4D">
        <w:t xml:space="preserve">a pokiaľ sa pri </w:t>
      </w:r>
      <w:r>
        <w:t>administratívnom overení</w:t>
      </w:r>
      <w:r w:rsidRPr="00D22A4D">
        <w:t xml:space="preserve"> tento postup dodržal, v</w:t>
      </w:r>
      <w:r>
        <w:t> </w:t>
      </w:r>
      <w:r w:rsidRPr="00D22A4D">
        <w:t>poznámke</w:t>
      </w:r>
      <w:r>
        <w:t xml:space="preserve"> postačuje uviesť odkaz na manuál procedúr (resp. na obdobnú riadiacu dokumentáciu).</w:t>
      </w:r>
    </w:p>
    <w:p w14:paraId="62B11970" w14:textId="7FA6FFE9" w:rsidR="004A23AA" w:rsidRDefault="004A23AA" w:rsidP="001B0896">
      <w:pPr>
        <w:pStyle w:val="Textpoznmkypodiarou"/>
        <w:ind w:left="284"/>
        <w:jc w:val="both"/>
      </w:pPr>
      <w:r w:rsidRPr="004A23AA">
        <w:t>V prípade doplnenia otázok</w:t>
      </w:r>
      <w:r w:rsidR="009E3EBD">
        <w:t xml:space="preserve"> do KZ</w:t>
      </w:r>
      <w:r w:rsidRPr="004A23AA">
        <w:t xml:space="preserve">, pri ktorých je spôsob overenia objektívne zrejmý už z ich znenia/popisu </w:t>
      </w:r>
      <w:r w:rsidR="009E3EBD">
        <w:t xml:space="preserve">(a tým je zachovaný dostatočný audit </w:t>
      </w:r>
      <w:proofErr w:type="spellStart"/>
      <w:r w:rsidR="009E3EBD">
        <w:t>trail</w:t>
      </w:r>
      <w:proofErr w:type="spellEnd"/>
      <w:r w:rsidR="009E3EBD">
        <w:t xml:space="preserve">) </w:t>
      </w:r>
      <w:r w:rsidRPr="004A23AA">
        <w:t>nie je potrebné poznámku vypĺňať</w:t>
      </w:r>
      <w:r w:rsidR="009E3EBD">
        <w:t>.</w:t>
      </w:r>
    </w:p>
  </w:footnote>
  <w:footnote w:id="16">
    <w:p w14:paraId="159B8ADA" w14:textId="35B40CB1" w:rsidR="001E16EE" w:rsidRDefault="001E16EE" w:rsidP="006D42D8">
      <w:pPr>
        <w:pStyle w:val="Textpoznmkypodiarou"/>
        <w:ind w:left="284" w:hanging="284"/>
        <w:jc w:val="both"/>
      </w:pPr>
      <w:r w:rsidRPr="002C7572">
        <w:rPr>
          <w:vertAlign w:val="superscript"/>
        </w:rPr>
        <w:footnoteRef/>
      </w:r>
      <w:r w:rsidRPr="002C7572">
        <w:rPr>
          <w:vertAlign w:val="superscript"/>
        </w:rPr>
        <w:t xml:space="preserve"> </w:t>
      </w:r>
      <w:r w:rsidR="002C7572">
        <w:rPr>
          <w:vertAlign w:val="superscript"/>
        </w:rPr>
        <w:tab/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7">
    <w:p w14:paraId="0B2A9A9A" w14:textId="507D2462" w:rsidR="000404BD" w:rsidRPr="00B82021" w:rsidRDefault="000404BD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RO vykonal kontrolu oprávnenosti výdavkov v rámci administratívneho overenia pred</w:t>
      </w:r>
      <w:r w:rsidR="002C7572">
        <w:t> </w:t>
      </w:r>
      <w:r w:rsidRPr="004D3D60">
        <w:t xml:space="preserve">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</w:t>
      </w:r>
      <w:r w:rsidR="002C7572">
        <w:t xml:space="preserve"> </w:t>
      </w:r>
      <w:r w:rsidR="00D77123">
        <w:t>7 v kombinácii s §</w:t>
      </w:r>
      <w:r w:rsidR="002C7572">
        <w:t xml:space="preserve"> </w:t>
      </w:r>
      <w:r w:rsidR="00D77123">
        <w:t>6 ods. 4, písm. g)  zákona o finančnej kontrole 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v ŽoNFP)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8">
    <w:p w14:paraId="7C79AB68" w14:textId="1ED611BE" w:rsidR="00F73B07" w:rsidRDefault="00F73B07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 zákona o finančnej kontrole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</w:t>
      </w:r>
      <w:r w:rsidR="002C7572">
        <w:t> </w:t>
      </w:r>
      <w:r>
        <w:t>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9">
    <w:p w14:paraId="4298CA9D" w14:textId="7E032F72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Výrok je povinným údajom len v prípade, ak kontrolný zoznam slúži v podmienkach RO/SO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20">
    <w:p w14:paraId="62B1AE17" w14:textId="00367E86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E026A7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21">
    <w:p w14:paraId="0A6C5C26" w14:textId="77777777" w:rsidR="00B51F45" w:rsidRDefault="00B51F45" w:rsidP="00B51F4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4977">
        <w:t>(v opačnom prípade je RO oprávnený tento výrok odstrániť alebo uviesť neuplatňuje sa)</w:t>
      </w:r>
      <w:r>
        <w:t xml:space="preserve">. </w:t>
      </w:r>
    </w:p>
  </w:footnote>
  <w:footnote w:id="22">
    <w:p w14:paraId="55708531" w14:textId="5D841DE2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ŽoNFP</w:t>
    </w:r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F4349C0" id="Rovná spojnica 1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12395EB1" w14:textId="57D1412E" w:rsidR="00376E5F" w:rsidRPr="00627EA3" w:rsidRDefault="00FA6FD1" w:rsidP="00376E5F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BA3950E" id="Rovná spojnica 6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526EA1F2" w14:textId="5BA8F81F" w:rsidR="00BE5FF2" w:rsidRPr="00627EA3" w:rsidRDefault="00FA6FD1" w:rsidP="00BE5FF2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44CA7B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218D"/>
    <w:rsid w:val="0000647B"/>
    <w:rsid w:val="000065B9"/>
    <w:rsid w:val="000106AA"/>
    <w:rsid w:val="00010DCD"/>
    <w:rsid w:val="00013497"/>
    <w:rsid w:val="00022F87"/>
    <w:rsid w:val="00035C15"/>
    <w:rsid w:val="000404BD"/>
    <w:rsid w:val="00055C76"/>
    <w:rsid w:val="00055EFA"/>
    <w:rsid w:val="000614E5"/>
    <w:rsid w:val="00062525"/>
    <w:rsid w:val="000631C5"/>
    <w:rsid w:val="00063E14"/>
    <w:rsid w:val="00071B7E"/>
    <w:rsid w:val="00087974"/>
    <w:rsid w:val="000B0DD6"/>
    <w:rsid w:val="000C039F"/>
    <w:rsid w:val="000C0F8B"/>
    <w:rsid w:val="000D33F1"/>
    <w:rsid w:val="000D7779"/>
    <w:rsid w:val="000E2BDF"/>
    <w:rsid w:val="000F32B4"/>
    <w:rsid w:val="000F7A09"/>
    <w:rsid w:val="00105536"/>
    <w:rsid w:val="00106649"/>
    <w:rsid w:val="001072D0"/>
    <w:rsid w:val="00112063"/>
    <w:rsid w:val="00146EFB"/>
    <w:rsid w:val="001500D9"/>
    <w:rsid w:val="001508EC"/>
    <w:rsid w:val="00154F86"/>
    <w:rsid w:val="00170757"/>
    <w:rsid w:val="00171823"/>
    <w:rsid w:val="001A34CE"/>
    <w:rsid w:val="001B0896"/>
    <w:rsid w:val="001C7D08"/>
    <w:rsid w:val="001E16EE"/>
    <w:rsid w:val="001F229E"/>
    <w:rsid w:val="00215C2B"/>
    <w:rsid w:val="00240188"/>
    <w:rsid w:val="00244915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1963"/>
    <w:rsid w:val="002B601F"/>
    <w:rsid w:val="002B60FE"/>
    <w:rsid w:val="002B64C7"/>
    <w:rsid w:val="002B74FB"/>
    <w:rsid w:val="002C1508"/>
    <w:rsid w:val="002C2DC3"/>
    <w:rsid w:val="002C7572"/>
    <w:rsid w:val="002D59CF"/>
    <w:rsid w:val="002F411B"/>
    <w:rsid w:val="00305D87"/>
    <w:rsid w:val="0030714A"/>
    <w:rsid w:val="00311D84"/>
    <w:rsid w:val="003340E8"/>
    <w:rsid w:val="003377A7"/>
    <w:rsid w:val="003527D8"/>
    <w:rsid w:val="003705FC"/>
    <w:rsid w:val="00374ACD"/>
    <w:rsid w:val="00375585"/>
    <w:rsid w:val="00376E5F"/>
    <w:rsid w:val="00381829"/>
    <w:rsid w:val="00387538"/>
    <w:rsid w:val="00394977"/>
    <w:rsid w:val="003A0CEF"/>
    <w:rsid w:val="003A35B2"/>
    <w:rsid w:val="003C6203"/>
    <w:rsid w:val="003E459C"/>
    <w:rsid w:val="003F18BD"/>
    <w:rsid w:val="003F33A9"/>
    <w:rsid w:val="00403A0D"/>
    <w:rsid w:val="00403E85"/>
    <w:rsid w:val="00414C83"/>
    <w:rsid w:val="00432074"/>
    <w:rsid w:val="00453B2B"/>
    <w:rsid w:val="00455CE5"/>
    <w:rsid w:val="00460698"/>
    <w:rsid w:val="0046069D"/>
    <w:rsid w:val="00460E7A"/>
    <w:rsid w:val="00487D12"/>
    <w:rsid w:val="00492487"/>
    <w:rsid w:val="0049411E"/>
    <w:rsid w:val="00497C4E"/>
    <w:rsid w:val="004A23AA"/>
    <w:rsid w:val="004B2603"/>
    <w:rsid w:val="004C0F13"/>
    <w:rsid w:val="004D0224"/>
    <w:rsid w:val="004D0676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41053"/>
    <w:rsid w:val="005450C8"/>
    <w:rsid w:val="00555C4F"/>
    <w:rsid w:val="00557744"/>
    <w:rsid w:val="0056423C"/>
    <w:rsid w:val="00564F78"/>
    <w:rsid w:val="00572C27"/>
    <w:rsid w:val="005746D1"/>
    <w:rsid w:val="005768D4"/>
    <w:rsid w:val="00585826"/>
    <w:rsid w:val="00587BE3"/>
    <w:rsid w:val="005C18DE"/>
    <w:rsid w:val="005F025C"/>
    <w:rsid w:val="005F0807"/>
    <w:rsid w:val="005F1C56"/>
    <w:rsid w:val="00602844"/>
    <w:rsid w:val="00604FDA"/>
    <w:rsid w:val="0061362D"/>
    <w:rsid w:val="006212BE"/>
    <w:rsid w:val="00625473"/>
    <w:rsid w:val="006267ED"/>
    <w:rsid w:val="006300A5"/>
    <w:rsid w:val="00636D59"/>
    <w:rsid w:val="00640544"/>
    <w:rsid w:val="00640D9F"/>
    <w:rsid w:val="00650ACE"/>
    <w:rsid w:val="00652AAA"/>
    <w:rsid w:val="00656EAF"/>
    <w:rsid w:val="006574D9"/>
    <w:rsid w:val="00663AAC"/>
    <w:rsid w:val="00667C57"/>
    <w:rsid w:val="00670605"/>
    <w:rsid w:val="00675A8A"/>
    <w:rsid w:val="00697B31"/>
    <w:rsid w:val="006A1A37"/>
    <w:rsid w:val="006A2667"/>
    <w:rsid w:val="006A6D9C"/>
    <w:rsid w:val="006C3026"/>
    <w:rsid w:val="006C3A6C"/>
    <w:rsid w:val="006D0B45"/>
    <w:rsid w:val="006D1924"/>
    <w:rsid w:val="006D42D8"/>
    <w:rsid w:val="006E6949"/>
    <w:rsid w:val="006F182E"/>
    <w:rsid w:val="006F4ED3"/>
    <w:rsid w:val="006F5B7E"/>
    <w:rsid w:val="006F738E"/>
    <w:rsid w:val="00700482"/>
    <w:rsid w:val="00711D47"/>
    <w:rsid w:val="00716B1F"/>
    <w:rsid w:val="007257EB"/>
    <w:rsid w:val="00752622"/>
    <w:rsid w:val="00754B4E"/>
    <w:rsid w:val="00762248"/>
    <w:rsid w:val="00766AEF"/>
    <w:rsid w:val="00772584"/>
    <w:rsid w:val="00774663"/>
    <w:rsid w:val="00776967"/>
    <w:rsid w:val="00781D9E"/>
    <w:rsid w:val="007865D8"/>
    <w:rsid w:val="00795358"/>
    <w:rsid w:val="007A27C1"/>
    <w:rsid w:val="007A2E1A"/>
    <w:rsid w:val="007B0D04"/>
    <w:rsid w:val="007B2106"/>
    <w:rsid w:val="007B24CF"/>
    <w:rsid w:val="007C18D6"/>
    <w:rsid w:val="007C3111"/>
    <w:rsid w:val="007C5AD3"/>
    <w:rsid w:val="007C5FFB"/>
    <w:rsid w:val="007D6174"/>
    <w:rsid w:val="007E46B9"/>
    <w:rsid w:val="007F612C"/>
    <w:rsid w:val="007F7EBA"/>
    <w:rsid w:val="008011CF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2208"/>
    <w:rsid w:val="00866975"/>
    <w:rsid w:val="0087103E"/>
    <w:rsid w:val="00872B18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8FF"/>
    <w:rsid w:val="008D0F43"/>
    <w:rsid w:val="008D18F4"/>
    <w:rsid w:val="008E62CB"/>
    <w:rsid w:val="009045A8"/>
    <w:rsid w:val="0090637F"/>
    <w:rsid w:val="00910D92"/>
    <w:rsid w:val="009115C4"/>
    <w:rsid w:val="0091236D"/>
    <w:rsid w:val="00912FF4"/>
    <w:rsid w:val="0091783D"/>
    <w:rsid w:val="009178E7"/>
    <w:rsid w:val="00917E42"/>
    <w:rsid w:val="00931C0D"/>
    <w:rsid w:val="00934C4B"/>
    <w:rsid w:val="00944BAA"/>
    <w:rsid w:val="00964988"/>
    <w:rsid w:val="00971B2B"/>
    <w:rsid w:val="00975F9A"/>
    <w:rsid w:val="00977107"/>
    <w:rsid w:val="00980E79"/>
    <w:rsid w:val="009819C9"/>
    <w:rsid w:val="00985A5B"/>
    <w:rsid w:val="009942B0"/>
    <w:rsid w:val="00994A95"/>
    <w:rsid w:val="009A143C"/>
    <w:rsid w:val="009A73BC"/>
    <w:rsid w:val="009B44B8"/>
    <w:rsid w:val="009C37DB"/>
    <w:rsid w:val="009C3D02"/>
    <w:rsid w:val="009C40F8"/>
    <w:rsid w:val="009E3EBD"/>
    <w:rsid w:val="009E5D3F"/>
    <w:rsid w:val="009F5262"/>
    <w:rsid w:val="009F786E"/>
    <w:rsid w:val="00A13584"/>
    <w:rsid w:val="00A14744"/>
    <w:rsid w:val="00A24BD5"/>
    <w:rsid w:val="00A27281"/>
    <w:rsid w:val="00A558DA"/>
    <w:rsid w:val="00A72107"/>
    <w:rsid w:val="00A736E5"/>
    <w:rsid w:val="00A75B1D"/>
    <w:rsid w:val="00A808EF"/>
    <w:rsid w:val="00A87D0D"/>
    <w:rsid w:val="00A9035D"/>
    <w:rsid w:val="00AA061B"/>
    <w:rsid w:val="00AB0686"/>
    <w:rsid w:val="00AB4DFB"/>
    <w:rsid w:val="00AB6FDD"/>
    <w:rsid w:val="00AB7216"/>
    <w:rsid w:val="00AC408D"/>
    <w:rsid w:val="00AE56EB"/>
    <w:rsid w:val="00AE6135"/>
    <w:rsid w:val="00AF1FAF"/>
    <w:rsid w:val="00AF6CD8"/>
    <w:rsid w:val="00B053E9"/>
    <w:rsid w:val="00B122B6"/>
    <w:rsid w:val="00B150B5"/>
    <w:rsid w:val="00B32E50"/>
    <w:rsid w:val="00B366CC"/>
    <w:rsid w:val="00B421B5"/>
    <w:rsid w:val="00B42351"/>
    <w:rsid w:val="00B51F45"/>
    <w:rsid w:val="00B559DA"/>
    <w:rsid w:val="00B66F4A"/>
    <w:rsid w:val="00B8065D"/>
    <w:rsid w:val="00B82021"/>
    <w:rsid w:val="00B832C4"/>
    <w:rsid w:val="00B9646F"/>
    <w:rsid w:val="00BB211B"/>
    <w:rsid w:val="00BB3A9B"/>
    <w:rsid w:val="00BB5496"/>
    <w:rsid w:val="00BC4A92"/>
    <w:rsid w:val="00BD570E"/>
    <w:rsid w:val="00BD724E"/>
    <w:rsid w:val="00BD7B36"/>
    <w:rsid w:val="00BE44D2"/>
    <w:rsid w:val="00BE5FF2"/>
    <w:rsid w:val="00BF048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87B"/>
    <w:rsid w:val="00C75AB9"/>
    <w:rsid w:val="00C860B2"/>
    <w:rsid w:val="00C92ED1"/>
    <w:rsid w:val="00C95016"/>
    <w:rsid w:val="00C95547"/>
    <w:rsid w:val="00CA48E9"/>
    <w:rsid w:val="00CA5E86"/>
    <w:rsid w:val="00CC0407"/>
    <w:rsid w:val="00D05E1C"/>
    <w:rsid w:val="00D11DE7"/>
    <w:rsid w:val="00D21497"/>
    <w:rsid w:val="00D22A4D"/>
    <w:rsid w:val="00D57938"/>
    <w:rsid w:val="00D71A76"/>
    <w:rsid w:val="00D72FF0"/>
    <w:rsid w:val="00D745FB"/>
    <w:rsid w:val="00D76350"/>
    <w:rsid w:val="00D77123"/>
    <w:rsid w:val="00D952DD"/>
    <w:rsid w:val="00D96723"/>
    <w:rsid w:val="00DB2635"/>
    <w:rsid w:val="00DB3D85"/>
    <w:rsid w:val="00DF45B7"/>
    <w:rsid w:val="00DF6966"/>
    <w:rsid w:val="00E026A7"/>
    <w:rsid w:val="00E1265C"/>
    <w:rsid w:val="00E13080"/>
    <w:rsid w:val="00E26A0B"/>
    <w:rsid w:val="00E32177"/>
    <w:rsid w:val="00E40955"/>
    <w:rsid w:val="00E7412E"/>
    <w:rsid w:val="00E82C57"/>
    <w:rsid w:val="00E9119B"/>
    <w:rsid w:val="00EA0BFA"/>
    <w:rsid w:val="00EA5583"/>
    <w:rsid w:val="00EA6344"/>
    <w:rsid w:val="00EA7427"/>
    <w:rsid w:val="00EB4DDB"/>
    <w:rsid w:val="00EC4A32"/>
    <w:rsid w:val="00EC5BDA"/>
    <w:rsid w:val="00ED5118"/>
    <w:rsid w:val="00ED7641"/>
    <w:rsid w:val="00EF13BF"/>
    <w:rsid w:val="00EF6E89"/>
    <w:rsid w:val="00F10003"/>
    <w:rsid w:val="00F147E9"/>
    <w:rsid w:val="00F309C9"/>
    <w:rsid w:val="00F35DC7"/>
    <w:rsid w:val="00F41D1C"/>
    <w:rsid w:val="00F46E00"/>
    <w:rsid w:val="00F617B2"/>
    <w:rsid w:val="00F72F04"/>
    <w:rsid w:val="00F73B07"/>
    <w:rsid w:val="00F849E6"/>
    <w:rsid w:val="00F84B30"/>
    <w:rsid w:val="00F84C4E"/>
    <w:rsid w:val="00F90008"/>
    <w:rsid w:val="00F9000C"/>
    <w:rsid w:val="00F95A9A"/>
    <w:rsid w:val="00FA6FD1"/>
    <w:rsid w:val="00FB231E"/>
    <w:rsid w:val="00FB28CB"/>
    <w:rsid w:val="00FB63E5"/>
    <w:rsid w:val="00FD028A"/>
    <w:rsid w:val="00FE21D2"/>
    <w:rsid w:val="00FE3EE5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69DF7A011D1B4F9B963BC9C55E955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B39EA5-18B6-492F-8E14-9C1A49072FA1}"/>
      </w:docPartPr>
      <w:docPartBody>
        <w:p w:rsidR="003E78F3" w:rsidRDefault="006211F6" w:rsidP="006211F6">
          <w:pPr>
            <w:pStyle w:val="69DF7A011D1B4F9B963BC9C55E955FB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2B949D539A1744789A4E1E1F8A39C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AE0C-0DD5-4E77-A4C6-49E871863C5B}"/>
      </w:docPartPr>
      <w:docPartBody>
        <w:p w:rsidR="00B13102" w:rsidRDefault="00F60FF9" w:rsidP="00F60FF9">
          <w:pPr>
            <w:pStyle w:val="2B949D539A1744789A4E1E1F8A39C189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E12106803D99448487AB97C6EF671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EB743-9AF5-4E21-8540-8D283D77B865}"/>
      </w:docPartPr>
      <w:docPartBody>
        <w:p w:rsidR="003C073B" w:rsidRDefault="00B13102" w:rsidP="00B13102">
          <w:pPr>
            <w:pStyle w:val="E12106803D99448487AB97C6EF6719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9853AF4DC14CBB9C6DE7F03A1BA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21F0C-E46E-49B1-89C9-E18996E924B8}"/>
      </w:docPartPr>
      <w:docPartBody>
        <w:p w:rsidR="003C073B" w:rsidRDefault="00B13102" w:rsidP="00B13102">
          <w:pPr>
            <w:pStyle w:val="029853AF4DC14CBB9C6DE7F03A1BAB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C5C2A7CC07741048A590A5A7C01DD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BFFFDD-58F9-41F6-B828-DA1DC90EECB4}"/>
      </w:docPartPr>
      <w:docPartBody>
        <w:p w:rsidR="008955A3" w:rsidRDefault="00916833" w:rsidP="00916833">
          <w:pPr>
            <w:pStyle w:val="3C5C2A7CC07741048A590A5A7C01DD4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91C3647944A4458A4ADE90D57FF7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4980F-7D73-4762-A290-5278D86B45FD}"/>
      </w:docPartPr>
      <w:docPartBody>
        <w:p w:rsidR="00B06080" w:rsidRDefault="008955A3" w:rsidP="008955A3">
          <w:pPr>
            <w:pStyle w:val="391C3647944A4458A4ADE90D57FF7B0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88996B545954EF985B43E36DFF74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C2DB3-FAEB-45E7-9826-47C3B253F387}"/>
      </w:docPartPr>
      <w:docPartBody>
        <w:p w:rsidR="009854F0" w:rsidRDefault="00985852" w:rsidP="00985852">
          <w:pPr>
            <w:pStyle w:val="E88996B545954EF985B43E36DFF74D6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6137B7FBAC94149880599590C4D2D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21D7A2-363D-4486-9681-1431F97CC2F1}"/>
      </w:docPartPr>
      <w:docPartBody>
        <w:p w:rsidR="00A44627" w:rsidRDefault="009854F0" w:rsidP="009854F0">
          <w:pPr>
            <w:pStyle w:val="96137B7FBAC94149880599590C4D2DF6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B10DF149D10144869FCB69D360647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3A41F1-D8BD-406B-98EA-A2773526486C}"/>
      </w:docPartPr>
      <w:docPartBody>
        <w:p w:rsidR="00A44627" w:rsidRDefault="009854F0" w:rsidP="009854F0">
          <w:pPr>
            <w:pStyle w:val="B10DF149D10144869FCB69D3606478E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BA9CB0407CE34CDB897B0A113717A3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C61346-B896-4478-B048-0A974D35EF2D}"/>
      </w:docPartPr>
      <w:docPartBody>
        <w:p w:rsidR="00A44627" w:rsidRDefault="009854F0" w:rsidP="009854F0">
          <w:pPr>
            <w:pStyle w:val="BA9CB0407CE34CDB897B0A113717A3CA"/>
          </w:pPr>
          <w:r w:rsidRPr="009D167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094E76"/>
    <w:rsid w:val="00097561"/>
    <w:rsid w:val="000E5F36"/>
    <w:rsid w:val="0011539A"/>
    <w:rsid w:val="00116303"/>
    <w:rsid w:val="00144B62"/>
    <w:rsid w:val="00151B17"/>
    <w:rsid w:val="00155106"/>
    <w:rsid w:val="001612F5"/>
    <w:rsid w:val="001B4B55"/>
    <w:rsid w:val="001E4BAC"/>
    <w:rsid w:val="001F536F"/>
    <w:rsid w:val="00221848"/>
    <w:rsid w:val="0027704B"/>
    <w:rsid w:val="00287C6C"/>
    <w:rsid w:val="002B4EC4"/>
    <w:rsid w:val="002C4603"/>
    <w:rsid w:val="002F1D71"/>
    <w:rsid w:val="003334B5"/>
    <w:rsid w:val="003416BF"/>
    <w:rsid w:val="003559F3"/>
    <w:rsid w:val="003C073B"/>
    <w:rsid w:val="003C1946"/>
    <w:rsid w:val="003D2BE6"/>
    <w:rsid w:val="003E78F3"/>
    <w:rsid w:val="00411D41"/>
    <w:rsid w:val="00413EA9"/>
    <w:rsid w:val="00416DBD"/>
    <w:rsid w:val="004577EB"/>
    <w:rsid w:val="00470A4C"/>
    <w:rsid w:val="00475A3B"/>
    <w:rsid w:val="004907F7"/>
    <w:rsid w:val="00495176"/>
    <w:rsid w:val="0049729F"/>
    <w:rsid w:val="00497A45"/>
    <w:rsid w:val="004B731D"/>
    <w:rsid w:val="004D3D2F"/>
    <w:rsid w:val="004D74F0"/>
    <w:rsid w:val="004F6FEC"/>
    <w:rsid w:val="005024E9"/>
    <w:rsid w:val="00570DB6"/>
    <w:rsid w:val="0057214E"/>
    <w:rsid w:val="0057755F"/>
    <w:rsid w:val="00587AB4"/>
    <w:rsid w:val="005A5623"/>
    <w:rsid w:val="005A701B"/>
    <w:rsid w:val="005C0E4B"/>
    <w:rsid w:val="005F058E"/>
    <w:rsid w:val="005F142B"/>
    <w:rsid w:val="006135C0"/>
    <w:rsid w:val="006211F6"/>
    <w:rsid w:val="0063303A"/>
    <w:rsid w:val="00656EC5"/>
    <w:rsid w:val="0069239A"/>
    <w:rsid w:val="006D37D8"/>
    <w:rsid w:val="006E3917"/>
    <w:rsid w:val="00720CBC"/>
    <w:rsid w:val="0075402B"/>
    <w:rsid w:val="00767512"/>
    <w:rsid w:val="007879F7"/>
    <w:rsid w:val="007F0EDE"/>
    <w:rsid w:val="007F33F0"/>
    <w:rsid w:val="0080298D"/>
    <w:rsid w:val="00804297"/>
    <w:rsid w:val="00882C39"/>
    <w:rsid w:val="00895066"/>
    <w:rsid w:val="008955A3"/>
    <w:rsid w:val="008A0412"/>
    <w:rsid w:val="008D4943"/>
    <w:rsid w:val="008D5D68"/>
    <w:rsid w:val="008E24D7"/>
    <w:rsid w:val="00916833"/>
    <w:rsid w:val="0093582D"/>
    <w:rsid w:val="0094594E"/>
    <w:rsid w:val="009854F0"/>
    <w:rsid w:val="00985852"/>
    <w:rsid w:val="0099226B"/>
    <w:rsid w:val="009946DE"/>
    <w:rsid w:val="009A30EA"/>
    <w:rsid w:val="009A5646"/>
    <w:rsid w:val="009D3881"/>
    <w:rsid w:val="00A10AFB"/>
    <w:rsid w:val="00A21592"/>
    <w:rsid w:val="00A3722C"/>
    <w:rsid w:val="00A42764"/>
    <w:rsid w:val="00A439B0"/>
    <w:rsid w:val="00A44627"/>
    <w:rsid w:val="00A55028"/>
    <w:rsid w:val="00A676E8"/>
    <w:rsid w:val="00AB45CD"/>
    <w:rsid w:val="00AC144C"/>
    <w:rsid w:val="00AC6ED4"/>
    <w:rsid w:val="00AD0B4D"/>
    <w:rsid w:val="00AD37E9"/>
    <w:rsid w:val="00AE192D"/>
    <w:rsid w:val="00AE6E52"/>
    <w:rsid w:val="00B06080"/>
    <w:rsid w:val="00B11FAE"/>
    <w:rsid w:val="00B1270B"/>
    <w:rsid w:val="00B13102"/>
    <w:rsid w:val="00B37C39"/>
    <w:rsid w:val="00B67E7A"/>
    <w:rsid w:val="00B767DA"/>
    <w:rsid w:val="00B85836"/>
    <w:rsid w:val="00BD1C41"/>
    <w:rsid w:val="00BF2753"/>
    <w:rsid w:val="00C317A5"/>
    <w:rsid w:val="00C40C0C"/>
    <w:rsid w:val="00C8210F"/>
    <w:rsid w:val="00C9074B"/>
    <w:rsid w:val="00CC05E0"/>
    <w:rsid w:val="00CD05DF"/>
    <w:rsid w:val="00CE2948"/>
    <w:rsid w:val="00CF36BD"/>
    <w:rsid w:val="00D3683F"/>
    <w:rsid w:val="00D77C82"/>
    <w:rsid w:val="00DA3FA5"/>
    <w:rsid w:val="00DF02FF"/>
    <w:rsid w:val="00DF17DF"/>
    <w:rsid w:val="00DF6711"/>
    <w:rsid w:val="00E05F86"/>
    <w:rsid w:val="00E177D6"/>
    <w:rsid w:val="00E25D93"/>
    <w:rsid w:val="00E350E9"/>
    <w:rsid w:val="00E52862"/>
    <w:rsid w:val="00E64644"/>
    <w:rsid w:val="00E72C48"/>
    <w:rsid w:val="00E9045E"/>
    <w:rsid w:val="00EA249D"/>
    <w:rsid w:val="00EA6E17"/>
    <w:rsid w:val="00EF74AC"/>
    <w:rsid w:val="00F36C60"/>
    <w:rsid w:val="00F53951"/>
    <w:rsid w:val="00F60FF9"/>
    <w:rsid w:val="00F62D33"/>
    <w:rsid w:val="00F67FA3"/>
    <w:rsid w:val="00F9218D"/>
    <w:rsid w:val="00FB6B45"/>
    <w:rsid w:val="00FE38BA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854F0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  <w:style w:type="paragraph" w:customStyle="1" w:styleId="69DF7A011D1B4F9B963BC9C55E955FBB">
    <w:name w:val="69DF7A011D1B4F9B963BC9C55E955FBB"/>
    <w:rsid w:val="006211F6"/>
    <w:pPr>
      <w:spacing w:after="160" w:line="259" w:lineRule="auto"/>
    </w:pPr>
  </w:style>
  <w:style w:type="paragraph" w:customStyle="1" w:styleId="2B949D539A1744789A4E1E1F8A39C189">
    <w:name w:val="2B949D539A1744789A4E1E1F8A39C189"/>
    <w:rsid w:val="00F60FF9"/>
    <w:pPr>
      <w:spacing w:after="160" w:line="259" w:lineRule="auto"/>
    </w:pPr>
  </w:style>
  <w:style w:type="paragraph" w:customStyle="1" w:styleId="E12106803D99448487AB97C6EF67192F">
    <w:name w:val="E12106803D99448487AB97C6EF67192F"/>
    <w:rsid w:val="00B13102"/>
    <w:pPr>
      <w:spacing w:after="160" w:line="259" w:lineRule="auto"/>
    </w:pPr>
  </w:style>
  <w:style w:type="paragraph" w:customStyle="1" w:styleId="029853AF4DC14CBB9C6DE7F03A1BAB2F">
    <w:name w:val="029853AF4DC14CBB9C6DE7F03A1BAB2F"/>
    <w:rsid w:val="00B13102"/>
    <w:pPr>
      <w:spacing w:after="160" w:line="259" w:lineRule="auto"/>
    </w:pPr>
  </w:style>
  <w:style w:type="paragraph" w:customStyle="1" w:styleId="3C5C2A7CC07741048A590A5A7C01DD49">
    <w:name w:val="3C5C2A7CC07741048A590A5A7C01DD49"/>
    <w:rsid w:val="00916833"/>
  </w:style>
  <w:style w:type="paragraph" w:customStyle="1" w:styleId="391C3647944A4458A4ADE90D57FF7B0E">
    <w:name w:val="391C3647944A4458A4ADE90D57FF7B0E"/>
    <w:rsid w:val="008955A3"/>
  </w:style>
  <w:style w:type="paragraph" w:customStyle="1" w:styleId="E88996B545954EF985B43E36DFF74D6B">
    <w:name w:val="E88996B545954EF985B43E36DFF74D6B"/>
    <w:rsid w:val="00985852"/>
    <w:pPr>
      <w:spacing w:after="160" w:line="259" w:lineRule="auto"/>
    </w:pPr>
  </w:style>
  <w:style w:type="paragraph" w:customStyle="1" w:styleId="96137B7FBAC94149880599590C4D2DF6">
    <w:name w:val="96137B7FBAC94149880599590C4D2DF6"/>
    <w:rsid w:val="009854F0"/>
    <w:pPr>
      <w:spacing w:after="160" w:line="259" w:lineRule="auto"/>
    </w:pPr>
  </w:style>
  <w:style w:type="paragraph" w:customStyle="1" w:styleId="B10DF149D10144869FCB69D3606478E2">
    <w:name w:val="B10DF149D10144869FCB69D3606478E2"/>
    <w:rsid w:val="009854F0"/>
    <w:pPr>
      <w:spacing w:after="160" w:line="259" w:lineRule="auto"/>
    </w:pPr>
  </w:style>
  <w:style w:type="paragraph" w:customStyle="1" w:styleId="BA9CB0407CE34CDB897B0A113717A3CA">
    <w:name w:val="BA9CB0407CE34CDB897B0A113717A3CA"/>
    <w:rsid w:val="009854F0"/>
    <w:pPr>
      <w:spacing w:after="160" w:line="259" w:lineRule="auto"/>
    </w:pPr>
  </w:style>
  <w:style w:type="paragraph" w:customStyle="1" w:styleId="3D722333652A42C89D3C6FBD69F1CD99">
    <w:name w:val="3D722333652A42C89D3C6FBD69F1CD99"/>
    <w:pPr>
      <w:spacing w:after="160" w:line="259" w:lineRule="auto"/>
    </w:pPr>
  </w:style>
  <w:style w:type="paragraph" w:customStyle="1" w:styleId="BF861688CFAA4A6DAA272165E28699C8">
    <w:name w:val="BF861688CFAA4A6DAA272165E28699C8"/>
    <w:pPr>
      <w:spacing w:after="160" w:line="259" w:lineRule="auto"/>
    </w:pPr>
  </w:style>
  <w:style w:type="paragraph" w:customStyle="1" w:styleId="453D2EA910374E72AA659859642F39EB">
    <w:name w:val="453D2EA910374E72AA659859642F39EB"/>
    <w:pPr>
      <w:spacing w:after="160" w:line="259" w:lineRule="auto"/>
    </w:pPr>
  </w:style>
  <w:style w:type="paragraph" w:customStyle="1" w:styleId="9FE4BDD5FDC44E22AC33EEEB55014E14">
    <w:name w:val="9FE4BDD5FDC44E22AC33EEEB55014E14"/>
    <w:pPr>
      <w:spacing w:after="160" w:line="259" w:lineRule="auto"/>
    </w:pPr>
  </w:style>
  <w:style w:type="paragraph" w:customStyle="1" w:styleId="55D7316347284B82B0190652A09C8FFD">
    <w:name w:val="55D7316347284B82B0190652A09C8FFD"/>
    <w:pPr>
      <w:spacing w:after="160" w:line="259" w:lineRule="auto"/>
    </w:pPr>
  </w:style>
  <w:style w:type="paragraph" w:customStyle="1" w:styleId="AEB626739A594C8396389548769813FD">
    <w:name w:val="AEB626739A594C8396389548769813FD"/>
    <w:pPr>
      <w:spacing w:after="160" w:line="259" w:lineRule="auto"/>
    </w:pPr>
  </w:style>
  <w:style w:type="paragraph" w:customStyle="1" w:styleId="1B6693D4283C42F08C8B3E818062E99D">
    <w:name w:val="1B6693D4283C42F08C8B3E818062E99D"/>
    <w:pPr>
      <w:spacing w:after="160" w:line="259" w:lineRule="auto"/>
    </w:pPr>
  </w:style>
  <w:style w:type="paragraph" w:customStyle="1" w:styleId="7082168A10A04A758FFA79C8E49E8300">
    <w:name w:val="7082168A10A04A758FFA79C8E49E830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BC36A-E915-421B-B959-06B53CEE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2021-02-11T09:02:00Z</dcterms:created>
  <dcterms:modified xsi:type="dcterms:W3CDTF">2021-04-29T09:21:00Z</dcterms:modified>
</cp:coreProperties>
</file>