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3C1FE" w14:textId="37CF3247" w:rsidR="00BF50ED" w:rsidRPr="00BF50ED" w:rsidRDefault="00D61BB6" w:rsidP="00BF50ED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del w:id="0" w:author="Autor">
        <w:r w:rsidR="00BF50ED" w:rsidRPr="00BF50ED">
          <w:rPr>
            <w:b/>
            <w:noProof/>
          </w:rPr>
          <w:drawing>
            <wp:anchor distT="0" distB="0" distL="114300" distR="114300" simplePos="0" relativeHeight="251662336" behindDoc="0" locked="0" layoutInCell="1" allowOverlap="1" wp14:anchorId="22C88FE2" wp14:editId="03448C86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F50ED" w:rsidRPr="00BF50ED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1312" behindDoc="1" locked="0" layoutInCell="1" allowOverlap="1" wp14:anchorId="77CFA5BA" wp14:editId="7415C17D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2" name="Obrázo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  <w:ins w:id="1" w:author="Autor">
        <w:r w:rsidR="00BF50ED" w:rsidRPr="00BF50ED">
          <w:rPr>
            <w:b/>
            <w:noProof/>
          </w:rPr>
          <w:drawing>
            <wp:anchor distT="0" distB="0" distL="114300" distR="114300" simplePos="0" relativeHeight="251659264" behindDoc="0" locked="0" layoutInCell="1" allowOverlap="1" wp14:anchorId="3A8BD4C1" wp14:editId="216DD15F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8" name="Obrázo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F50ED" w:rsidRPr="00BF50ED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8240" behindDoc="1" locked="0" layoutInCell="1" allowOverlap="1" wp14:anchorId="0D05FA83" wp14:editId="396834A1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9" name="Obrázo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3CC5DCDA" w14:textId="77777777" w:rsidR="00BF50ED" w:rsidRPr="00BF50ED" w:rsidRDefault="00BF50ED" w:rsidP="00BF50ED">
      <w:pPr>
        <w:rPr>
          <w:sz w:val="20"/>
          <w:szCs w:val="20"/>
        </w:rPr>
      </w:pPr>
    </w:p>
    <w:p w14:paraId="0DB67E26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2D124150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306054CF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AA24C42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3F546F9F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254AF31E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475D7CE5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688D4377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0E622A1D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66F65401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2028C">
            <w:rPr>
              <w:b/>
              <w:sz w:val="40"/>
              <w:szCs w:val="20"/>
            </w:rPr>
            <w:t>5</w:t>
          </w:r>
        </w:sdtContent>
      </w:sdt>
    </w:p>
    <w:p w14:paraId="1301906B" w14:textId="1E8AF269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2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210694073"/>
          <w:placeholder>
            <w:docPart w:val="EA5F4D2A24744CC7964CA182376D5A9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"/>
          <w:del w:id="3" w:author="Autor">
            <w:r w:rsidR="00D416BA">
              <w:rPr>
                <w:b/>
                <w:sz w:val="32"/>
                <w:szCs w:val="32"/>
              </w:rPr>
              <w:delText>2</w:delText>
            </w:r>
          </w:del>
          <w:customXmlDelRangeStart w:id="4" w:author="Autor"/>
        </w:sdtContent>
      </w:sdt>
      <w:customXmlDelRangeEnd w:id="4"/>
      <w:customXmlInsRangeStart w:id="5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5"/>
          <w:ins w:id="6" w:author="Autor">
            <w:r w:rsidR="00C2028C">
              <w:rPr>
                <w:b/>
                <w:sz w:val="32"/>
                <w:szCs w:val="32"/>
              </w:rPr>
              <w:t>3</w:t>
            </w:r>
          </w:ins>
          <w:customXmlInsRangeStart w:id="7" w:author="Autor"/>
        </w:sdtContent>
      </w:sdt>
      <w:customXmlInsRangeEnd w:id="7"/>
    </w:p>
    <w:p w14:paraId="3E0E1B7C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3E4129E1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64F081AA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  <w:tblPrChange w:id="8" w:author="Autor">
          <w:tblPr>
            <w:tblStyle w:val="Mriekatabuky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9">
          <w:tblGrid>
            <w:gridCol w:w="2268"/>
            <w:gridCol w:w="6696"/>
          </w:tblGrid>
        </w:tblGridChange>
      </w:tblGrid>
      <w:tr w:rsidR="009836CF" w:rsidRPr="009836CF" w14:paraId="1DD643C3" w14:textId="77777777" w:rsidTr="00C2028C">
        <w:tc>
          <w:tcPr>
            <w:tcW w:w="2268" w:type="dxa"/>
            <w:shd w:val="clear" w:color="auto" w:fill="B2A1C7" w:themeFill="accent4" w:themeFillTint="99"/>
            <w:tcPrChange w:id="10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79AB4A4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3B4E22E5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F9D8A9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9DA0C0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1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5D0B8410" w14:textId="77777777" w:rsidR="009836CF" w:rsidRPr="009836CF" w:rsidRDefault="00D416BA" w:rsidP="00401E3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Harmonogram </w:t>
            </w:r>
            <w:ins w:id="12" w:author="Autor">
              <w:r w:rsidR="00196F29">
                <w:rPr>
                  <w:szCs w:val="20"/>
                </w:rPr>
                <w:t>vyhlasovan</w:t>
              </w:r>
              <w:r w:rsidR="00401E3B">
                <w:rPr>
                  <w:szCs w:val="20"/>
                </w:rPr>
                <w:t>ia</w:t>
              </w:r>
              <w:r w:rsidR="00196F29">
                <w:rPr>
                  <w:szCs w:val="20"/>
                </w:rPr>
                <w:t xml:space="preserve"> </w:t>
              </w:r>
            </w:ins>
            <w:r>
              <w:rPr>
                <w:szCs w:val="20"/>
              </w:rPr>
              <w:t>výziev</w:t>
            </w:r>
            <w:ins w:id="13" w:author="Autor">
              <w:r w:rsidR="00196F29">
                <w:rPr>
                  <w:szCs w:val="20"/>
                </w:rPr>
                <w:t xml:space="preserve"> a vyzvaní</w:t>
              </w:r>
            </w:ins>
          </w:p>
        </w:tc>
      </w:tr>
      <w:tr w:rsidR="009836CF" w:rsidRPr="009836CF" w14:paraId="67EBE480" w14:textId="77777777" w:rsidTr="00C2028C">
        <w:tc>
          <w:tcPr>
            <w:tcW w:w="2268" w:type="dxa"/>
            <w:shd w:val="clear" w:color="auto" w:fill="B2A1C7" w:themeFill="accent4" w:themeFillTint="99"/>
            <w:tcPrChange w:id="14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3FF26389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50E1547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F73117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5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2C718B60" w14:textId="77777777" w:rsidR="00D416BA" w:rsidRDefault="00D416BA" w:rsidP="00D416B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1AFC9BA6" w14:textId="77777777" w:rsidR="009836CF" w:rsidRPr="009836CF" w:rsidRDefault="00D416BA" w:rsidP="00D416B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0FA4FD88" w14:textId="77777777" w:rsidTr="00C2028C">
        <w:tc>
          <w:tcPr>
            <w:tcW w:w="2268" w:type="dxa"/>
            <w:shd w:val="clear" w:color="auto" w:fill="B2A1C7" w:themeFill="accent4" w:themeFillTint="99"/>
            <w:tcPrChange w:id="16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5FAA015A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1802C765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DA81E2C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59A4577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3A67CB02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3AE3F16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7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55B0E8EA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EE43371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13967F79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23AD11A7" w14:textId="77777777" w:rsidTr="00C2028C">
        <w:tc>
          <w:tcPr>
            <w:tcW w:w="2268" w:type="dxa"/>
            <w:shd w:val="clear" w:color="auto" w:fill="B2A1C7" w:themeFill="accent4" w:themeFillTint="99"/>
            <w:tcPrChange w:id="18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479F0334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3A4AAF98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5E3F1B8E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610FF69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45233D68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3F78596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9CCBE47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9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3EACB47C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0294DB48" w14:textId="53827A37" w:rsidR="00B53B4A" w:rsidRPr="009836CF" w:rsidRDefault="00047930" w:rsidP="00941C18">
            <w:pPr>
              <w:jc w:val="both"/>
              <w:rPr>
                <w:szCs w:val="20"/>
              </w:rPr>
            </w:pPr>
            <w:del w:id="20" w:author="Autor">
              <w:r w:rsidRPr="00113AA3">
                <w:delText xml:space="preserve">Úrad </w:delText>
              </w:r>
              <w:r>
                <w:delText>podpredsedu vlády SR pre investície a informatizáciu</w:delText>
              </w:r>
            </w:del>
            <w:ins w:id="21" w:author="Autor">
              <w:r w:rsidR="00941C18">
                <w:t>Ministerstvo</w:t>
              </w:r>
              <w:r>
                <w:t xml:space="preserve"> </w:t>
              </w:r>
              <w:r w:rsidR="00941C18">
                <w:t>investícií,  regionálneho rozvoja a informatizácie SR</w:t>
              </w:r>
            </w:ins>
            <w:r w:rsidR="00941C18"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55E69306" w14:textId="77777777" w:rsidTr="00C2028C">
        <w:tc>
          <w:tcPr>
            <w:tcW w:w="2268" w:type="dxa"/>
            <w:shd w:val="clear" w:color="auto" w:fill="B2A1C7" w:themeFill="accent4" w:themeFillTint="99"/>
            <w:tcPrChange w:id="22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418B0BD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0E52DFC0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1C5E80A6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707A271C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93B4FF7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37774B3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68C4B2D1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  <w:tcPrChange w:id="23" w:author="Autor">
                  <w:tcPr>
                    <w:tcW w:w="6696" w:type="dxa"/>
                    <w:shd w:val="clear" w:color="auto" w:fill="B2A1C7" w:themeFill="accent4" w:themeFillTint="99"/>
                  </w:tcPr>
                </w:tcPrChange>
              </w:tcPr>
              <w:p w14:paraId="5D0CFA2E" w14:textId="77777777" w:rsidR="009836CF" w:rsidRPr="009836CF" w:rsidRDefault="00C2028C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14:paraId="17FBF375" w14:textId="77777777" w:rsidTr="00C2028C">
        <w:tc>
          <w:tcPr>
            <w:tcW w:w="2268" w:type="dxa"/>
            <w:shd w:val="clear" w:color="auto" w:fill="B2A1C7" w:themeFill="accent4" w:themeFillTint="99"/>
            <w:tcPrChange w:id="24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9A31EA1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51DACAF9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51A98D0B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25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7094CFFC" w14:textId="352E10D3" w:rsidR="009836CF" w:rsidRPr="009836CF" w:rsidRDefault="006A33B4" w:rsidP="00196F29">
            <w:pPr>
              <w:jc w:val="both"/>
              <w:rPr>
                <w:szCs w:val="20"/>
              </w:rPr>
            </w:pPr>
            <w:customXmlDelRangeStart w:id="26" w:author="Autor"/>
            <w:sdt>
              <w:sdtPr>
                <w:rPr>
                  <w:szCs w:val="20"/>
                </w:rPr>
                <w:id w:val="-1624310981"/>
                <w:placeholder>
                  <w:docPart w:val="3C8F807677F245139881865591B26BF8"/>
                </w:placeholder>
                <w:date w:fullDate="2018-02-23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26"/>
                <w:del w:id="27" w:author="Autor">
                  <w:r w:rsidR="00AE3055">
                    <w:rPr>
                      <w:szCs w:val="20"/>
                    </w:rPr>
                    <w:delText>23.02.2018</w:delText>
                  </w:r>
                </w:del>
                <w:customXmlDelRangeStart w:id="28" w:author="Autor"/>
              </w:sdtContent>
            </w:sdt>
            <w:customXmlDelRangeEnd w:id="28"/>
            <w:customXmlInsRangeStart w:id="29" w:author="Autor"/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21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29"/>
                <w:ins w:id="30" w:author="Autor">
                  <w:r w:rsidR="00F24804">
                    <w:rPr>
                      <w:szCs w:val="20"/>
                    </w:rPr>
                    <w:t>30.04.2021</w:t>
                  </w:r>
                </w:ins>
                <w:customXmlInsRangeStart w:id="31" w:author="Autor"/>
              </w:sdtContent>
            </w:sdt>
            <w:customXmlInsRangeEnd w:id="31"/>
          </w:p>
        </w:tc>
      </w:tr>
      <w:tr w:rsidR="009836CF" w:rsidRPr="009836CF" w14:paraId="2661BC3E" w14:textId="77777777" w:rsidTr="00C2028C">
        <w:tc>
          <w:tcPr>
            <w:tcW w:w="2268" w:type="dxa"/>
            <w:shd w:val="clear" w:color="auto" w:fill="B2A1C7" w:themeFill="accent4" w:themeFillTint="99"/>
            <w:tcPrChange w:id="32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37B77B3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4FDB64F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447AE51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33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2CF74D6B" w14:textId="42F00B0A" w:rsidR="009836CF" w:rsidRPr="009836CF" w:rsidRDefault="006A33B4" w:rsidP="006A5157">
            <w:pPr>
              <w:jc w:val="both"/>
              <w:rPr>
                <w:szCs w:val="20"/>
              </w:rPr>
            </w:pPr>
            <w:customXmlDelRangeStart w:id="34" w:author="Autor"/>
            <w:sdt>
              <w:sdtPr>
                <w:rPr>
                  <w:szCs w:val="20"/>
                </w:rPr>
                <w:id w:val="-2055454236"/>
                <w:placeholder>
                  <w:docPart w:val="AA15A9C0AEB749E0B437C61D31326D72"/>
                </w:placeholder>
                <w:date w:fullDate="2018-02-23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34"/>
                <w:del w:id="35" w:author="Autor">
                  <w:r w:rsidR="00AE3055">
                    <w:rPr>
                      <w:szCs w:val="20"/>
                    </w:rPr>
                    <w:delText>23.02.2018</w:delText>
                  </w:r>
                </w:del>
                <w:customXmlDelRangeStart w:id="36" w:author="Autor"/>
              </w:sdtContent>
            </w:sdt>
            <w:customXmlDelRangeEnd w:id="36"/>
            <w:customXmlInsRangeStart w:id="37" w:author="Autor"/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21-06-1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37"/>
                <w:ins w:id="38" w:author="Autor">
                  <w:del w:id="39" w:author="Autor">
                    <w:r w:rsidR="00C2028C" w:rsidDel="00F24804">
                      <w:rPr>
                        <w:szCs w:val="20"/>
                      </w:rPr>
                      <w:delText>31.05.2021</w:delText>
                    </w:r>
                  </w:del>
                  <w:r w:rsidR="00F24804">
                    <w:rPr>
                      <w:szCs w:val="20"/>
                    </w:rPr>
                    <w:t>15.06.2021</w:t>
                  </w:r>
                </w:ins>
                <w:customXmlInsRangeStart w:id="40" w:author="Autor"/>
              </w:sdtContent>
            </w:sdt>
            <w:customXmlInsRangeEnd w:id="40"/>
          </w:p>
        </w:tc>
      </w:tr>
      <w:tr w:rsidR="009836CF" w:rsidRPr="009836CF" w14:paraId="577D914E" w14:textId="77777777" w:rsidTr="00C2028C">
        <w:tc>
          <w:tcPr>
            <w:tcW w:w="2268" w:type="dxa"/>
            <w:shd w:val="clear" w:color="auto" w:fill="B2A1C7" w:themeFill="accent4" w:themeFillTint="99"/>
            <w:tcPrChange w:id="41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E7F5D1C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  <w:tcPrChange w:id="42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4723B2B2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3F8B20FE" w14:textId="77777777" w:rsidR="00C214B6" w:rsidRPr="009836CF" w:rsidRDefault="00BC669A" w:rsidP="00D416BA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006649E3" w14:textId="77777777" w:rsidR="00D61BB6" w:rsidRPr="00627EA3" w:rsidRDefault="00D61BB6" w:rsidP="006479DF">
      <w:pPr>
        <w:rPr>
          <w:del w:id="43" w:author="Autor"/>
        </w:rPr>
      </w:pPr>
    </w:p>
    <w:p w14:paraId="6F2D2F3A" w14:textId="77777777" w:rsidR="00D416BA" w:rsidRDefault="00D416BA" w:rsidP="006479DF">
      <w:pPr>
        <w:rPr>
          <w:del w:id="44" w:author="Autor"/>
        </w:rPr>
        <w:sectPr w:rsidR="00D416BA" w:rsidSect="00627EA3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379B2E4" w14:textId="77777777" w:rsidR="00D416BA" w:rsidRPr="00D873FA" w:rsidRDefault="00D416BA" w:rsidP="00D416BA">
      <w:pPr>
        <w:jc w:val="center"/>
        <w:rPr>
          <w:del w:id="55" w:author="Autor"/>
          <w:b/>
          <w:i/>
        </w:rPr>
      </w:pPr>
      <w:del w:id="56" w:author="Autor">
        <w:r w:rsidRPr="00D873FA">
          <w:rPr>
            <w:b/>
            <w:i/>
          </w:rPr>
          <w:delText>Indikatívny harmonogram výziev na predkladanie žiadostí o</w:delText>
        </w:r>
        <w:r w:rsidR="00921EBE">
          <w:rPr>
            <w:b/>
            <w:i/>
          </w:rPr>
          <w:delText xml:space="preserve"> poskytnutie</w:delText>
        </w:r>
        <w:r w:rsidRPr="00D873FA">
          <w:rPr>
            <w:b/>
            <w:i/>
          </w:rPr>
          <w:delText xml:space="preserve"> nenávratn</w:delText>
        </w:r>
        <w:r w:rsidR="00921EBE">
          <w:rPr>
            <w:b/>
            <w:i/>
          </w:rPr>
          <w:delText>ého</w:delText>
        </w:r>
        <w:r w:rsidRPr="00D873FA">
          <w:rPr>
            <w:b/>
            <w:i/>
          </w:rPr>
          <w:delText xml:space="preserve"> finančn</w:delText>
        </w:r>
        <w:r w:rsidR="00921EBE">
          <w:rPr>
            <w:b/>
            <w:i/>
          </w:rPr>
          <w:delText>ého</w:delText>
        </w:r>
        <w:r w:rsidRPr="00D873FA">
          <w:rPr>
            <w:b/>
            <w:i/>
          </w:rPr>
          <w:delText xml:space="preserve"> príspevk</w:delText>
        </w:r>
        <w:r w:rsidR="00921EBE">
          <w:rPr>
            <w:b/>
            <w:i/>
          </w:rPr>
          <w:delText>u</w:delText>
        </w:r>
        <w:r w:rsidRPr="00D873FA">
          <w:rPr>
            <w:rStyle w:val="Odkaznapoznmkupodiarou"/>
            <w:b/>
            <w:i/>
          </w:rPr>
          <w:footnoteReference w:id="2"/>
        </w:r>
      </w:del>
    </w:p>
    <w:p w14:paraId="5ED0AF91" w14:textId="77777777" w:rsidR="00D416BA" w:rsidRPr="00D873FA" w:rsidRDefault="00AD5185" w:rsidP="00D416BA">
      <w:pPr>
        <w:jc w:val="center"/>
        <w:rPr>
          <w:del w:id="59" w:author="Autor"/>
          <w:b/>
          <w:i/>
        </w:rPr>
      </w:pPr>
      <w:del w:id="60" w:author="Autor">
        <w:r>
          <w:rPr>
            <w:b/>
            <w:i/>
          </w:rPr>
          <w:delText>na kalendárny rok: n+1</w:delText>
        </w:r>
      </w:del>
    </w:p>
    <w:p w14:paraId="06EC263F" w14:textId="77777777" w:rsidR="00D416BA" w:rsidRPr="00BF1E73" w:rsidRDefault="00D416BA" w:rsidP="00D416BA">
      <w:pPr>
        <w:rPr>
          <w:del w:id="61" w:author="Autor"/>
          <w:sz w:val="22"/>
        </w:rPr>
      </w:pPr>
      <w:del w:id="62" w:author="Autor">
        <w:r w:rsidRPr="00BF1E73">
          <w:rPr>
            <w:sz w:val="22"/>
          </w:rPr>
          <w:delText>Operačný program:</w:delText>
        </w:r>
      </w:del>
    </w:p>
    <w:p w14:paraId="2C83E6D3" w14:textId="77777777" w:rsidR="00D416BA" w:rsidRPr="00BF1E73" w:rsidRDefault="00D416BA" w:rsidP="00D416BA">
      <w:pPr>
        <w:rPr>
          <w:del w:id="63" w:author="Autor"/>
          <w:sz w:val="22"/>
        </w:rPr>
      </w:pPr>
      <w:del w:id="64" w:author="Autor">
        <w:r w:rsidRPr="00BF1E73">
          <w:rPr>
            <w:sz w:val="22"/>
          </w:rPr>
          <w:delText>Riadiaci orgán/Sprostredkovateľský orgán:</w:delText>
        </w:r>
        <w:r w:rsidRPr="00BF1E73">
          <w:rPr>
            <w:rStyle w:val="Odkaznapoznmkupodiarou"/>
            <w:sz w:val="22"/>
          </w:rPr>
          <w:footnoteReference w:id="3"/>
        </w:r>
      </w:del>
    </w:p>
    <w:p w14:paraId="5B3AFF5F" w14:textId="77777777" w:rsidR="00D416BA" w:rsidRPr="00BF1E73" w:rsidRDefault="00D416BA" w:rsidP="00D416BA">
      <w:pPr>
        <w:rPr>
          <w:del w:id="67" w:author="Autor"/>
          <w:sz w:val="22"/>
        </w:rPr>
      </w:pPr>
      <w:del w:id="68" w:author="Autor">
        <w:r w:rsidRPr="00BF1E73">
          <w:rPr>
            <w:sz w:val="22"/>
          </w:rPr>
          <w:delText>Dátum schválenia</w:delText>
        </w:r>
        <w:r w:rsidRPr="00BF1E73">
          <w:rPr>
            <w:rStyle w:val="Odkaznapoznmkupodiarou"/>
            <w:sz w:val="22"/>
          </w:rPr>
          <w:footnoteReference w:id="4"/>
        </w:r>
        <w:r w:rsidRPr="00BF1E73">
          <w:rPr>
            <w:sz w:val="22"/>
          </w:rPr>
          <w:delText>:</w:delText>
        </w:r>
      </w:del>
    </w:p>
    <w:p w14:paraId="0163CDBC" w14:textId="77777777" w:rsidR="00D416BA" w:rsidRPr="00BF1E73" w:rsidRDefault="00D416BA" w:rsidP="00D416BA">
      <w:pPr>
        <w:rPr>
          <w:del w:id="71" w:author="Autor"/>
          <w:sz w:val="22"/>
        </w:rPr>
      </w:pPr>
      <w:del w:id="72" w:author="Autor">
        <w:r w:rsidRPr="00BF1E73">
          <w:rPr>
            <w:sz w:val="22"/>
          </w:rPr>
          <w:delText>Verzia:</w:delText>
        </w:r>
        <w:r w:rsidRPr="00BF1E73">
          <w:rPr>
            <w:rStyle w:val="Odkaznapoznmkupodiarou"/>
            <w:sz w:val="22"/>
          </w:rPr>
          <w:footnoteReference w:id="5"/>
        </w:r>
      </w:del>
    </w:p>
    <w:tbl>
      <w:tblPr>
        <w:tblStyle w:val="Mriekatabuky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132"/>
        <w:gridCol w:w="1173"/>
        <w:gridCol w:w="1173"/>
        <w:gridCol w:w="912"/>
        <w:gridCol w:w="912"/>
        <w:gridCol w:w="1173"/>
        <w:gridCol w:w="1043"/>
        <w:gridCol w:w="1695"/>
        <w:gridCol w:w="1418"/>
        <w:gridCol w:w="1134"/>
        <w:gridCol w:w="1417"/>
      </w:tblGrid>
      <w:tr w:rsidR="00725697" w:rsidRPr="006B7927" w14:paraId="137030DB" w14:textId="77777777" w:rsidTr="00EE42FB">
        <w:trPr>
          <w:trHeight w:val="1851"/>
          <w:del w:id="75" w:author="Autor"/>
        </w:trPr>
        <w:tc>
          <w:tcPr>
            <w:tcW w:w="993" w:type="dxa"/>
            <w:shd w:val="clear" w:color="auto" w:fill="CCC0D9" w:themeFill="accent4" w:themeFillTint="66"/>
            <w:vAlign w:val="center"/>
          </w:tcPr>
          <w:p w14:paraId="6CD86030" w14:textId="77777777" w:rsidR="0019570D" w:rsidRPr="006B7927" w:rsidRDefault="0019570D" w:rsidP="00BD3D74">
            <w:pPr>
              <w:jc w:val="center"/>
              <w:rPr>
                <w:del w:id="76" w:author="Autor"/>
                <w:sz w:val="20"/>
                <w:szCs w:val="20"/>
              </w:rPr>
            </w:pPr>
            <w:del w:id="77" w:author="Autor">
              <w:r w:rsidRPr="006B7927">
                <w:rPr>
                  <w:sz w:val="20"/>
                  <w:szCs w:val="20"/>
                </w:rPr>
                <w:delText>Prioritná os</w:delText>
              </w:r>
            </w:del>
          </w:p>
        </w:tc>
        <w:tc>
          <w:tcPr>
            <w:tcW w:w="1134" w:type="dxa"/>
            <w:shd w:val="clear" w:color="auto" w:fill="CCC0D9" w:themeFill="accent4" w:themeFillTint="66"/>
            <w:vAlign w:val="center"/>
          </w:tcPr>
          <w:p w14:paraId="43EF08CD" w14:textId="77777777" w:rsidR="0019570D" w:rsidRPr="006B7927" w:rsidRDefault="0019570D" w:rsidP="00BD3D74">
            <w:pPr>
              <w:jc w:val="center"/>
              <w:rPr>
                <w:del w:id="78" w:author="Autor"/>
                <w:sz w:val="20"/>
                <w:szCs w:val="20"/>
              </w:rPr>
            </w:pPr>
            <w:del w:id="79" w:author="Autor">
              <w:r w:rsidRPr="006B7927">
                <w:rPr>
                  <w:sz w:val="20"/>
                  <w:szCs w:val="20"/>
                </w:rPr>
                <w:delText>Špecifický cieľ</w:delText>
              </w:r>
            </w:del>
          </w:p>
        </w:tc>
        <w:tc>
          <w:tcPr>
            <w:tcW w:w="1132" w:type="dxa"/>
            <w:shd w:val="clear" w:color="auto" w:fill="CCC0D9" w:themeFill="accent4" w:themeFillTint="66"/>
          </w:tcPr>
          <w:p w14:paraId="44316D20" w14:textId="77777777" w:rsidR="0019570D" w:rsidRDefault="0019570D" w:rsidP="00BD3D74">
            <w:pPr>
              <w:jc w:val="center"/>
              <w:rPr>
                <w:del w:id="80" w:author="Autor"/>
                <w:sz w:val="20"/>
                <w:szCs w:val="20"/>
              </w:rPr>
            </w:pPr>
          </w:p>
          <w:p w14:paraId="3734377F" w14:textId="77777777" w:rsidR="0019570D" w:rsidRDefault="0019570D" w:rsidP="00BD3D74">
            <w:pPr>
              <w:jc w:val="center"/>
              <w:rPr>
                <w:del w:id="81" w:author="Autor"/>
                <w:sz w:val="20"/>
                <w:szCs w:val="20"/>
              </w:rPr>
            </w:pPr>
          </w:p>
          <w:p w14:paraId="6941D8ED" w14:textId="77777777" w:rsidR="0019570D" w:rsidRDefault="0019570D" w:rsidP="00BD3D74">
            <w:pPr>
              <w:jc w:val="center"/>
              <w:rPr>
                <w:del w:id="82" w:author="Autor"/>
                <w:sz w:val="20"/>
                <w:szCs w:val="20"/>
              </w:rPr>
            </w:pPr>
          </w:p>
          <w:p w14:paraId="1E2BFB7A" w14:textId="77777777" w:rsidR="0019570D" w:rsidRPr="006B7927" w:rsidRDefault="0019570D" w:rsidP="00BD3D74">
            <w:pPr>
              <w:jc w:val="center"/>
              <w:rPr>
                <w:del w:id="83" w:author="Autor"/>
                <w:sz w:val="20"/>
                <w:szCs w:val="20"/>
              </w:rPr>
            </w:pPr>
            <w:del w:id="84" w:author="Autor">
              <w:r>
                <w:rPr>
                  <w:sz w:val="20"/>
                  <w:szCs w:val="20"/>
                </w:rPr>
                <w:delText>Zameranie výzvy</w:delText>
              </w:r>
            </w:del>
          </w:p>
        </w:tc>
        <w:tc>
          <w:tcPr>
            <w:tcW w:w="1173" w:type="dxa"/>
            <w:shd w:val="clear" w:color="auto" w:fill="CCC0D9" w:themeFill="accent4" w:themeFillTint="66"/>
            <w:vAlign w:val="center"/>
          </w:tcPr>
          <w:p w14:paraId="185B4912" w14:textId="77777777" w:rsidR="0019570D" w:rsidRPr="006B7927" w:rsidRDefault="0019570D" w:rsidP="00BD3D74">
            <w:pPr>
              <w:jc w:val="center"/>
              <w:rPr>
                <w:del w:id="85" w:author="Autor"/>
                <w:sz w:val="20"/>
                <w:szCs w:val="20"/>
              </w:rPr>
            </w:pPr>
            <w:del w:id="86" w:author="Autor">
              <w:r w:rsidRPr="006B7927">
                <w:rPr>
                  <w:sz w:val="20"/>
                  <w:szCs w:val="20"/>
                </w:rPr>
                <w:delText>Oprávnení žiadatelia</w:delText>
              </w:r>
            </w:del>
          </w:p>
        </w:tc>
        <w:tc>
          <w:tcPr>
            <w:tcW w:w="1173" w:type="dxa"/>
            <w:shd w:val="clear" w:color="auto" w:fill="CCC0D9" w:themeFill="accent4" w:themeFillTint="66"/>
            <w:vAlign w:val="center"/>
          </w:tcPr>
          <w:p w14:paraId="010EF18A" w14:textId="77777777" w:rsidR="0019570D" w:rsidRPr="006B7927" w:rsidRDefault="0019570D" w:rsidP="00BD3D74">
            <w:pPr>
              <w:jc w:val="center"/>
              <w:rPr>
                <w:del w:id="87" w:author="Autor"/>
                <w:sz w:val="20"/>
                <w:szCs w:val="20"/>
              </w:rPr>
            </w:pPr>
            <w:del w:id="88" w:author="Autor">
              <w:r w:rsidRPr="006B7927">
                <w:rPr>
                  <w:sz w:val="20"/>
                  <w:szCs w:val="20"/>
                </w:rPr>
                <w:delText>Oprávnené územie</w:delText>
              </w:r>
            </w:del>
          </w:p>
        </w:tc>
        <w:tc>
          <w:tcPr>
            <w:tcW w:w="912" w:type="dxa"/>
            <w:shd w:val="clear" w:color="auto" w:fill="CCC0D9" w:themeFill="accent4" w:themeFillTint="66"/>
            <w:vAlign w:val="center"/>
          </w:tcPr>
          <w:p w14:paraId="3554DEE0" w14:textId="77777777" w:rsidR="0019570D" w:rsidRPr="006B7927" w:rsidDel="00F45D88" w:rsidRDefault="0019570D" w:rsidP="00BD3D74">
            <w:pPr>
              <w:jc w:val="center"/>
              <w:rPr>
                <w:del w:id="89" w:author="Autor"/>
                <w:sz w:val="20"/>
                <w:szCs w:val="20"/>
              </w:rPr>
            </w:pPr>
            <w:del w:id="90" w:author="Autor">
              <w:r w:rsidRPr="006B7927">
                <w:rPr>
                  <w:sz w:val="20"/>
                  <w:szCs w:val="20"/>
                </w:rPr>
                <w:delText>Fond</w:delText>
              </w:r>
            </w:del>
          </w:p>
        </w:tc>
        <w:tc>
          <w:tcPr>
            <w:tcW w:w="912" w:type="dxa"/>
            <w:shd w:val="clear" w:color="auto" w:fill="CCC0D9" w:themeFill="accent4" w:themeFillTint="66"/>
            <w:vAlign w:val="center"/>
          </w:tcPr>
          <w:p w14:paraId="13F70382" w14:textId="77777777" w:rsidR="0019570D" w:rsidRPr="006B7927" w:rsidRDefault="0019570D" w:rsidP="00BD3D74">
            <w:pPr>
              <w:jc w:val="center"/>
              <w:rPr>
                <w:del w:id="91" w:author="Autor"/>
                <w:sz w:val="20"/>
                <w:szCs w:val="20"/>
              </w:rPr>
            </w:pPr>
            <w:del w:id="92" w:author="Autor">
              <w:r w:rsidRPr="006B7927">
                <w:rPr>
                  <w:sz w:val="20"/>
                  <w:szCs w:val="20"/>
                </w:rPr>
                <w:delText>Forma výzvy</w:delText>
              </w:r>
              <w:r w:rsidRPr="006B7927">
                <w:rPr>
                  <w:rStyle w:val="Odkaznapoznmkupodiarou"/>
                  <w:sz w:val="20"/>
                  <w:szCs w:val="20"/>
                </w:rPr>
                <w:footnoteReference w:id="6"/>
              </w:r>
            </w:del>
          </w:p>
        </w:tc>
        <w:tc>
          <w:tcPr>
            <w:tcW w:w="1173" w:type="dxa"/>
            <w:shd w:val="clear" w:color="auto" w:fill="CCC0D9" w:themeFill="accent4" w:themeFillTint="66"/>
            <w:vAlign w:val="center"/>
          </w:tcPr>
          <w:p w14:paraId="064E3FD3" w14:textId="77777777" w:rsidR="0019570D" w:rsidRPr="006B7927" w:rsidRDefault="0019570D" w:rsidP="00BD3D74">
            <w:pPr>
              <w:jc w:val="center"/>
              <w:rPr>
                <w:del w:id="95" w:author="Autor"/>
                <w:sz w:val="20"/>
                <w:szCs w:val="20"/>
              </w:rPr>
            </w:pPr>
            <w:del w:id="96" w:author="Autor">
              <w:r w:rsidRPr="006B7927">
                <w:rPr>
                  <w:sz w:val="20"/>
                  <w:szCs w:val="20"/>
                </w:rPr>
                <w:delText>Dátum vyhlásenia výzvy</w:delText>
              </w:r>
              <w:r w:rsidRPr="006B7927">
                <w:rPr>
                  <w:rStyle w:val="Odkaznapoznmkupodiarou"/>
                  <w:sz w:val="20"/>
                  <w:szCs w:val="20"/>
                </w:rPr>
                <w:footnoteReference w:id="7"/>
              </w:r>
            </w:del>
          </w:p>
        </w:tc>
        <w:tc>
          <w:tcPr>
            <w:tcW w:w="1043" w:type="dxa"/>
            <w:shd w:val="clear" w:color="auto" w:fill="CCC0D9" w:themeFill="accent4" w:themeFillTint="66"/>
            <w:vAlign w:val="center"/>
          </w:tcPr>
          <w:p w14:paraId="02F33638" w14:textId="77777777" w:rsidR="0019570D" w:rsidRPr="006B7927" w:rsidRDefault="0019570D" w:rsidP="00BD3D74">
            <w:pPr>
              <w:jc w:val="center"/>
              <w:rPr>
                <w:del w:id="99" w:author="Autor"/>
                <w:sz w:val="20"/>
                <w:szCs w:val="20"/>
              </w:rPr>
            </w:pPr>
            <w:del w:id="100" w:author="Autor">
              <w:r w:rsidRPr="006B7927">
                <w:rPr>
                  <w:sz w:val="20"/>
                  <w:szCs w:val="20"/>
                </w:rPr>
                <w:delText>Dátum uzavretia výzvy</w:delText>
              </w:r>
              <w:r w:rsidRPr="006B7927">
                <w:rPr>
                  <w:rStyle w:val="Odkaznapoznmkupodiarou"/>
                  <w:sz w:val="20"/>
                  <w:szCs w:val="20"/>
                </w:rPr>
                <w:footnoteReference w:id="8"/>
              </w:r>
            </w:del>
          </w:p>
        </w:tc>
        <w:tc>
          <w:tcPr>
            <w:tcW w:w="1695" w:type="dxa"/>
            <w:shd w:val="clear" w:color="auto" w:fill="CCC0D9" w:themeFill="accent4" w:themeFillTint="66"/>
            <w:vAlign w:val="center"/>
          </w:tcPr>
          <w:p w14:paraId="4773B2C9" w14:textId="77777777" w:rsidR="0019570D" w:rsidRPr="006B7927" w:rsidRDefault="0019570D" w:rsidP="00BD3D74">
            <w:pPr>
              <w:jc w:val="center"/>
              <w:rPr>
                <w:del w:id="103" w:author="Autor"/>
                <w:sz w:val="20"/>
                <w:szCs w:val="20"/>
              </w:rPr>
            </w:pPr>
            <w:del w:id="104" w:author="Autor">
              <w:r w:rsidRPr="006B7927">
                <w:rPr>
                  <w:sz w:val="20"/>
                  <w:szCs w:val="20"/>
                </w:rPr>
                <w:delText>Indikatívna výška finančných prostriedkov určených na výzvu (zdroje EÚ)</w:delText>
              </w:r>
            </w:del>
          </w:p>
        </w:tc>
        <w:tc>
          <w:tcPr>
            <w:tcW w:w="1418" w:type="dxa"/>
            <w:shd w:val="clear" w:color="auto" w:fill="CCC0D9" w:themeFill="accent4" w:themeFillTint="66"/>
            <w:vAlign w:val="center"/>
          </w:tcPr>
          <w:p w14:paraId="3C9EA034" w14:textId="77777777" w:rsidR="0019570D" w:rsidRPr="006B7927" w:rsidRDefault="0019570D" w:rsidP="00BD3D74">
            <w:pPr>
              <w:jc w:val="center"/>
              <w:rPr>
                <w:del w:id="105" w:author="Autor"/>
                <w:sz w:val="20"/>
                <w:szCs w:val="20"/>
              </w:rPr>
            </w:pPr>
            <w:del w:id="106" w:author="Autor">
              <w:r w:rsidRPr="006B7927">
                <w:rPr>
                  <w:sz w:val="20"/>
                  <w:szCs w:val="20"/>
                </w:rPr>
                <w:delText>Poskytovateľ</w:delText>
              </w:r>
              <w:r w:rsidRPr="006B7927">
                <w:rPr>
                  <w:rStyle w:val="Odkaznapoznmkupodiarou"/>
                  <w:sz w:val="20"/>
                  <w:szCs w:val="20"/>
                </w:rPr>
                <w:footnoteReference w:id="9"/>
              </w:r>
            </w:del>
          </w:p>
        </w:tc>
        <w:tc>
          <w:tcPr>
            <w:tcW w:w="2551" w:type="dxa"/>
            <w:gridSpan w:val="2"/>
            <w:shd w:val="clear" w:color="auto" w:fill="CCC0D9" w:themeFill="accent4" w:themeFillTint="66"/>
            <w:vAlign w:val="center"/>
          </w:tcPr>
          <w:p w14:paraId="2C74AF27" w14:textId="77777777" w:rsidR="0019570D" w:rsidRPr="006B7927" w:rsidRDefault="0019570D" w:rsidP="00BD3D74">
            <w:pPr>
              <w:jc w:val="center"/>
              <w:rPr>
                <w:del w:id="109" w:author="Autor"/>
                <w:sz w:val="20"/>
                <w:szCs w:val="20"/>
              </w:rPr>
            </w:pPr>
            <w:del w:id="110" w:author="Autor">
              <w:r w:rsidRPr="006B7927">
                <w:rPr>
                  <w:sz w:val="20"/>
                  <w:szCs w:val="20"/>
                </w:rPr>
                <w:delText>Výzva na predkladanie projektových zámerov</w:delText>
              </w:r>
              <w:r w:rsidRPr="006B7927">
                <w:rPr>
                  <w:rStyle w:val="Odkaznapoznmkupodiarou"/>
                  <w:sz w:val="20"/>
                  <w:szCs w:val="20"/>
                </w:rPr>
                <w:footnoteReference w:id="10"/>
              </w:r>
            </w:del>
          </w:p>
        </w:tc>
      </w:tr>
      <w:tr w:rsidR="00725697" w14:paraId="4249C377" w14:textId="77777777" w:rsidTr="00EE42FB">
        <w:trPr>
          <w:trHeight w:val="603"/>
          <w:del w:id="113" w:author="Autor"/>
        </w:trPr>
        <w:tc>
          <w:tcPr>
            <w:tcW w:w="993" w:type="dxa"/>
            <w:vAlign w:val="center"/>
          </w:tcPr>
          <w:p w14:paraId="520EF230" w14:textId="77777777" w:rsidR="0019570D" w:rsidRDefault="0019570D" w:rsidP="00BD3D74">
            <w:pPr>
              <w:jc w:val="center"/>
              <w:rPr>
                <w:del w:id="114" w:author="Autor"/>
              </w:rPr>
            </w:pPr>
          </w:p>
        </w:tc>
        <w:tc>
          <w:tcPr>
            <w:tcW w:w="1134" w:type="dxa"/>
            <w:vAlign w:val="center"/>
          </w:tcPr>
          <w:p w14:paraId="226DF0DC" w14:textId="77777777" w:rsidR="0019570D" w:rsidRDefault="0019570D" w:rsidP="00BD3D74">
            <w:pPr>
              <w:jc w:val="center"/>
              <w:rPr>
                <w:del w:id="115" w:author="Autor"/>
              </w:rPr>
            </w:pPr>
          </w:p>
        </w:tc>
        <w:tc>
          <w:tcPr>
            <w:tcW w:w="1132" w:type="dxa"/>
          </w:tcPr>
          <w:p w14:paraId="6EBDDE18" w14:textId="77777777" w:rsidR="0019570D" w:rsidRDefault="0019570D" w:rsidP="00BD3D74">
            <w:pPr>
              <w:jc w:val="center"/>
              <w:rPr>
                <w:del w:id="116" w:author="Autor"/>
              </w:rPr>
            </w:pPr>
          </w:p>
        </w:tc>
        <w:tc>
          <w:tcPr>
            <w:tcW w:w="1173" w:type="dxa"/>
            <w:vAlign w:val="center"/>
          </w:tcPr>
          <w:p w14:paraId="04FE2513" w14:textId="77777777" w:rsidR="0019570D" w:rsidRDefault="0019570D" w:rsidP="00BD3D74">
            <w:pPr>
              <w:jc w:val="center"/>
              <w:rPr>
                <w:del w:id="117" w:author="Autor"/>
              </w:rPr>
            </w:pPr>
          </w:p>
        </w:tc>
        <w:tc>
          <w:tcPr>
            <w:tcW w:w="1173" w:type="dxa"/>
          </w:tcPr>
          <w:p w14:paraId="24E1022D" w14:textId="77777777" w:rsidR="0019570D" w:rsidRDefault="0019570D" w:rsidP="00BD3D74">
            <w:pPr>
              <w:jc w:val="center"/>
              <w:rPr>
                <w:del w:id="118" w:author="Autor"/>
              </w:rPr>
            </w:pPr>
          </w:p>
        </w:tc>
        <w:tc>
          <w:tcPr>
            <w:tcW w:w="912" w:type="dxa"/>
          </w:tcPr>
          <w:p w14:paraId="671D3BA2" w14:textId="77777777" w:rsidR="0019570D" w:rsidRDefault="0019570D" w:rsidP="00BD3D74">
            <w:pPr>
              <w:jc w:val="center"/>
              <w:rPr>
                <w:del w:id="119" w:author="Autor"/>
              </w:rPr>
            </w:pPr>
          </w:p>
        </w:tc>
        <w:tc>
          <w:tcPr>
            <w:tcW w:w="912" w:type="dxa"/>
            <w:vAlign w:val="center"/>
          </w:tcPr>
          <w:p w14:paraId="67859409" w14:textId="77777777" w:rsidR="0019570D" w:rsidRDefault="0019570D" w:rsidP="00BD3D74">
            <w:pPr>
              <w:jc w:val="center"/>
              <w:rPr>
                <w:del w:id="120" w:author="Autor"/>
              </w:rPr>
            </w:pPr>
          </w:p>
        </w:tc>
        <w:tc>
          <w:tcPr>
            <w:tcW w:w="1173" w:type="dxa"/>
            <w:vAlign w:val="center"/>
          </w:tcPr>
          <w:p w14:paraId="0A8D037A" w14:textId="77777777" w:rsidR="0019570D" w:rsidRDefault="0019570D" w:rsidP="00BD3D74">
            <w:pPr>
              <w:jc w:val="center"/>
              <w:rPr>
                <w:del w:id="121" w:author="Autor"/>
              </w:rPr>
            </w:pPr>
          </w:p>
        </w:tc>
        <w:tc>
          <w:tcPr>
            <w:tcW w:w="1043" w:type="dxa"/>
            <w:vAlign w:val="center"/>
          </w:tcPr>
          <w:p w14:paraId="5ECB0981" w14:textId="77777777" w:rsidR="0019570D" w:rsidRDefault="0019570D" w:rsidP="00BD3D74">
            <w:pPr>
              <w:jc w:val="center"/>
              <w:rPr>
                <w:del w:id="122" w:author="Autor"/>
              </w:rPr>
            </w:pPr>
          </w:p>
        </w:tc>
        <w:tc>
          <w:tcPr>
            <w:tcW w:w="1695" w:type="dxa"/>
            <w:vAlign w:val="center"/>
          </w:tcPr>
          <w:p w14:paraId="2E387DD2" w14:textId="77777777" w:rsidR="0019570D" w:rsidRDefault="0019570D" w:rsidP="00BD3D74">
            <w:pPr>
              <w:jc w:val="center"/>
              <w:rPr>
                <w:del w:id="123" w:author="Autor"/>
              </w:rPr>
            </w:pPr>
          </w:p>
        </w:tc>
        <w:tc>
          <w:tcPr>
            <w:tcW w:w="1418" w:type="dxa"/>
            <w:vAlign w:val="center"/>
          </w:tcPr>
          <w:p w14:paraId="483FA09A" w14:textId="77777777" w:rsidR="0019570D" w:rsidRDefault="0019570D" w:rsidP="00BD3D74">
            <w:pPr>
              <w:jc w:val="center"/>
              <w:rPr>
                <w:del w:id="124" w:author="Autor"/>
              </w:rPr>
            </w:pPr>
          </w:p>
        </w:tc>
        <w:tc>
          <w:tcPr>
            <w:tcW w:w="1134" w:type="dxa"/>
            <w:vAlign w:val="center"/>
          </w:tcPr>
          <w:p w14:paraId="4C012071" w14:textId="77777777" w:rsidR="0019570D" w:rsidRPr="00BF1E73" w:rsidRDefault="0019570D" w:rsidP="00BD3D74">
            <w:pPr>
              <w:jc w:val="center"/>
              <w:rPr>
                <w:del w:id="125" w:author="Autor"/>
                <w:sz w:val="20"/>
                <w:szCs w:val="20"/>
              </w:rPr>
            </w:pPr>
            <w:del w:id="126" w:author="Autor">
              <w:r w:rsidRPr="00BF1E73">
                <w:rPr>
                  <w:sz w:val="20"/>
                  <w:szCs w:val="20"/>
                </w:rPr>
                <w:delText>Dátum vyhlásenia</w:delText>
              </w:r>
            </w:del>
          </w:p>
        </w:tc>
        <w:tc>
          <w:tcPr>
            <w:tcW w:w="1417" w:type="dxa"/>
            <w:vAlign w:val="center"/>
          </w:tcPr>
          <w:p w14:paraId="6246697D" w14:textId="77777777" w:rsidR="0019570D" w:rsidRPr="00BF1E73" w:rsidRDefault="0019570D" w:rsidP="00BD3D74">
            <w:pPr>
              <w:jc w:val="center"/>
              <w:rPr>
                <w:del w:id="127" w:author="Autor"/>
                <w:sz w:val="20"/>
                <w:szCs w:val="20"/>
              </w:rPr>
            </w:pPr>
            <w:del w:id="128" w:author="Autor">
              <w:r w:rsidRPr="00BF1E73">
                <w:rPr>
                  <w:sz w:val="20"/>
                  <w:szCs w:val="20"/>
                </w:rPr>
                <w:delText>Dátum uzavretia</w:delText>
              </w:r>
              <w:r w:rsidRPr="00BF1E73">
                <w:rPr>
                  <w:rStyle w:val="Odkaznapoznmkupodiarou"/>
                  <w:sz w:val="20"/>
                  <w:szCs w:val="20"/>
                </w:rPr>
                <w:footnoteReference w:id="11"/>
              </w:r>
            </w:del>
          </w:p>
        </w:tc>
      </w:tr>
      <w:tr w:rsidR="00725697" w14:paraId="70BDBBF7" w14:textId="77777777" w:rsidTr="00EE42FB">
        <w:trPr>
          <w:trHeight w:val="270"/>
          <w:del w:id="131" w:author="Autor"/>
        </w:trPr>
        <w:tc>
          <w:tcPr>
            <w:tcW w:w="993" w:type="dxa"/>
          </w:tcPr>
          <w:p w14:paraId="22DC8B04" w14:textId="77777777" w:rsidR="0019570D" w:rsidRDefault="0019570D" w:rsidP="00BD3D74">
            <w:pPr>
              <w:rPr>
                <w:del w:id="132" w:author="Autor"/>
              </w:rPr>
            </w:pPr>
          </w:p>
        </w:tc>
        <w:tc>
          <w:tcPr>
            <w:tcW w:w="1134" w:type="dxa"/>
          </w:tcPr>
          <w:p w14:paraId="01CDE9AE" w14:textId="77777777" w:rsidR="0019570D" w:rsidRDefault="0019570D" w:rsidP="00BD3D74">
            <w:pPr>
              <w:rPr>
                <w:del w:id="133" w:author="Autor"/>
              </w:rPr>
            </w:pPr>
          </w:p>
        </w:tc>
        <w:tc>
          <w:tcPr>
            <w:tcW w:w="1132" w:type="dxa"/>
          </w:tcPr>
          <w:p w14:paraId="538A67CA" w14:textId="77777777" w:rsidR="0019570D" w:rsidRDefault="0019570D" w:rsidP="00BD3D74">
            <w:pPr>
              <w:rPr>
                <w:del w:id="134" w:author="Autor"/>
              </w:rPr>
            </w:pPr>
          </w:p>
        </w:tc>
        <w:tc>
          <w:tcPr>
            <w:tcW w:w="1173" w:type="dxa"/>
          </w:tcPr>
          <w:p w14:paraId="7FBC9755" w14:textId="77777777" w:rsidR="0019570D" w:rsidRDefault="0019570D" w:rsidP="00BD3D74">
            <w:pPr>
              <w:rPr>
                <w:del w:id="135" w:author="Autor"/>
              </w:rPr>
            </w:pPr>
          </w:p>
        </w:tc>
        <w:tc>
          <w:tcPr>
            <w:tcW w:w="1173" w:type="dxa"/>
          </w:tcPr>
          <w:p w14:paraId="01069EC1" w14:textId="77777777" w:rsidR="0019570D" w:rsidRDefault="0019570D" w:rsidP="00BD3D74">
            <w:pPr>
              <w:rPr>
                <w:del w:id="136" w:author="Autor"/>
              </w:rPr>
            </w:pPr>
          </w:p>
        </w:tc>
        <w:tc>
          <w:tcPr>
            <w:tcW w:w="912" w:type="dxa"/>
          </w:tcPr>
          <w:p w14:paraId="760503CA" w14:textId="77777777" w:rsidR="0019570D" w:rsidRDefault="0019570D" w:rsidP="00BD3D74">
            <w:pPr>
              <w:rPr>
                <w:del w:id="137" w:author="Autor"/>
              </w:rPr>
            </w:pPr>
          </w:p>
        </w:tc>
        <w:tc>
          <w:tcPr>
            <w:tcW w:w="912" w:type="dxa"/>
          </w:tcPr>
          <w:p w14:paraId="396F46A2" w14:textId="77777777" w:rsidR="0019570D" w:rsidRDefault="0019570D" w:rsidP="00BD3D74">
            <w:pPr>
              <w:rPr>
                <w:del w:id="138" w:author="Autor"/>
              </w:rPr>
            </w:pPr>
          </w:p>
        </w:tc>
        <w:tc>
          <w:tcPr>
            <w:tcW w:w="1173" w:type="dxa"/>
          </w:tcPr>
          <w:p w14:paraId="7CF58998" w14:textId="77777777" w:rsidR="0019570D" w:rsidRDefault="0019570D" w:rsidP="00BD3D74">
            <w:pPr>
              <w:rPr>
                <w:del w:id="139" w:author="Autor"/>
              </w:rPr>
            </w:pPr>
            <w:del w:id="140" w:author="Autor">
              <w:r>
                <w:delText xml:space="preserve"> </w:delText>
              </w:r>
            </w:del>
          </w:p>
        </w:tc>
        <w:tc>
          <w:tcPr>
            <w:tcW w:w="1043" w:type="dxa"/>
          </w:tcPr>
          <w:p w14:paraId="72AC76C4" w14:textId="77777777" w:rsidR="0019570D" w:rsidRDefault="0019570D" w:rsidP="00BD3D74">
            <w:pPr>
              <w:rPr>
                <w:del w:id="141" w:author="Autor"/>
              </w:rPr>
            </w:pPr>
          </w:p>
        </w:tc>
        <w:tc>
          <w:tcPr>
            <w:tcW w:w="1695" w:type="dxa"/>
          </w:tcPr>
          <w:p w14:paraId="5D55226E" w14:textId="77777777" w:rsidR="0019570D" w:rsidRDefault="0019570D" w:rsidP="00BD3D74">
            <w:pPr>
              <w:rPr>
                <w:del w:id="142" w:author="Autor"/>
              </w:rPr>
            </w:pPr>
          </w:p>
        </w:tc>
        <w:tc>
          <w:tcPr>
            <w:tcW w:w="1418" w:type="dxa"/>
          </w:tcPr>
          <w:p w14:paraId="2616BF16" w14:textId="77777777" w:rsidR="0019570D" w:rsidRDefault="0019570D" w:rsidP="00BD3D74">
            <w:pPr>
              <w:rPr>
                <w:del w:id="143" w:author="Autor"/>
              </w:rPr>
            </w:pPr>
          </w:p>
        </w:tc>
        <w:tc>
          <w:tcPr>
            <w:tcW w:w="1134" w:type="dxa"/>
          </w:tcPr>
          <w:p w14:paraId="51AD82C3" w14:textId="77777777" w:rsidR="0019570D" w:rsidRDefault="0019570D" w:rsidP="00BD3D74">
            <w:pPr>
              <w:rPr>
                <w:del w:id="144" w:author="Autor"/>
              </w:rPr>
            </w:pPr>
            <w:del w:id="145" w:author="Autor">
              <w:r>
                <w:delText xml:space="preserve">                     </w:delText>
              </w:r>
            </w:del>
          </w:p>
        </w:tc>
        <w:tc>
          <w:tcPr>
            <w:tcW w:w="1417" w:type="dxa"/>
          </w:tcPr>
          <w:p w14:paraId="087E4F88" w14:textId="77777777" w:rsidR="0019570D" w:rsidRDefault="0019570D" w:rsidP="00BD3D74">
            <w:pPr>
              <w:rPr>
                <w:del w:id="146" w:author="Autor"/>
              </w:rPr>
            </w:pPr>
          </w:p>
        </w:tc>
      </w:tr>
    </w:tbl>
    <w:p w14:paraId="073C3FCC" w14:textId="39E0EF56" w:rsidR="00D61BB6" w:rsidRPr="00C2028C" w:rsidRDefault="00D416BA" w:rsidP="006479DF">
      <w:pPr>
        <w:rPr>
          <w:rPrChange w:id="147" w:author="Autor">
            <w:rPr>
              <w:i/>
              <w:sz w:val="22"/>
            </w:rPr>
          </w:rPrChange>
        </w:rPr>
      </w:pPr>
      <w:del w:id="148" w:author="Autor">
        <w:r w:rsidRPr="00BF1E73">
          <w:rPr>
            <w:i/>
            <w:sz w:val="22"/>
          </w:rPr>
          <w:delText>Poznámka: harmonogram výziev podlieha aktualizácii v prípade, ak dôjde k posunu vyhlásenia výzvy zaradenej v harmonograme o viac ako dva mesiace alebo ak dôjde k vecným zmenám v údajoch, ktoré sú uvádzané v harmonograme.</w:delText>
        </w:r>
      </w:del>
    </w:p>
    <w:sectPr w:rsidR="00D61BB6" w:rsidRPr="00C2028C" w:rsidSect="00C2028C">
      <w:headerReference w:type="default" r:id="rId12"/>
      <w:footerReference w:type="default" r:id="rId13"/>
      <w:pgSz w:w="11906" w:h="16838" w:orient="portrait"/>
      <w:pgMar w:top="1418" w:right="1418" w:bottom="1418" w:left="1418" w:header="709" w:footer="709" w:gutter="0"/>
      <w:cols w:space="708"/>
      <w:titlePg/>
      <w:docGrid w:linePitch="360"/>
      <w:sectPrChange w:id="162" w:author="Autor">
        <w:sectPr w:rsidR="00D61BB6" w:rsidRPr="00C2028C" w:rsidSect="00C2028C">
          <w:pgSz w:w="16838" w:h="11906" w:orient="landscape"/>
          <w:pgMar w:top="1418" w:right="1418" w:bottom="1418" w:left="1418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9D5A6" w14:textId="77777777" w:rsidR="006A33B4" w:rsidRDefault="006A33B4" w:rsidP="00B948E0">
      <w:r>
        <w:separator/>
      </w:r>
    </w:p>
  </w:endnote>
  <w:endnote w:type="continuationSeparator" w:id="0">
    <w:p w14:paraId="5C1B0C18" w14:textId="77777777" w:rsidR="006A33B4" w:rsidRDefault="006A33B4" w:rsidP="00B948E0">
      <w:r>
        <w:continuationSeparator/>
      </w:r>
    </w:p>
  </w:endnote>
  <w:endnote w:type="continuationNotice" w:id="1">
    <w:p w14:paraId="22CED6B2" w14:textId="77777777" w:rsidR="006A33B4" w:rsidRDefault="006A33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82BF3" w14:textId="77777777" w:rsidR="00627EA3" w:rsidRDefault="00627EA3" w:rsidP="00627EA3">
    <w:pPr>
      <w:pStyle w:val="Pta"/>
      <w:jc w:val="right"/>
      <w:rPr>
        <w:del w:id="49" w:author="Autor"/>
      </w:rPr>
    </w:pPr>
    <w:del w:id="50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E52804" wp14:editId="6F3CF2BF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12" name="Rovná spojnic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2F5F3D" id="Rovná spojnica 12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Aj8XcTJAQAAzwMAAA4AAAAAAAAA&#10;AAAAAAAALgIAAGRycy9lMm9Eb2MueG1sUEsBAi0AFAAGAAgAAAAhADJMNAf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delText xml:space="preserve"> </w:delText>
      </w:r>
    </w:del>
  </w:p>
  <w:p w14:paraId="0E908455" w14:textId="653AF566" w:rsidR="00627EA3" w:rsidRDefault="00627EA3" w:rsidP="00627EA3">
    <w:pPr>
      <w:pStyle w:val="Pta"/>
      <w:jc w:val="right"/>
      <w:rPr>
        <w:ins w:id="51" w:author="Autor"/>
      </w:rPr>
    </w:pPr>
    <w:del w:id="52" w:author="Autor">
      <w:r w:rsidRPr="00627EA3">
        <w:rPr>
          <w:noProof/>
        </w:rPr>
        <w:drawing>
          <wp:anchor distT="0" distB="0" distL="114300" distR="114300" simplePos="0" relativeHeight="251670528" behindDoc="1" locked="0" layoutInCell="1" allowOverlap="1" wp14:anchorId="10398CAA" wp14:editId="0AD6123B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53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76D75D" wp14:editId="2F30BCB0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7" name="Rovná spojnic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4762C2" id="Rovná spojnica 7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DJMNAf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t xml:space="preserve"> </w:t>
      </w:r>
    </w:ins>
  </w:p>
  <w:p w14:paraId="59316062" w14:textId="77777777" w:rsidR="00627EA3" w:rsidRDefault="00627EA3">
    <w:pPr>
      <w:pStyle w:val="Pta"/>
      <w:jc w:val="right"/>
    </w:pPr>
    <w:ins w:id="54" w:author="Autor">
      <w:r w:rsidRPr="00627EA3">
        <w:rPr>
          <w:noProof/>
        </w:rPr>
        <w:drawing>
          <wp:anchor distT="0" distB="0" distL="114300" distR="114300" simplePos="0" relativeHeight="251665408" behindDoc="1" locked="0" layoutInCell="1" allowOverlap="1" wp14:anchorId="7BC384B9" wp14:editId="16C7B6C7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>
      <w:t xml:space="preserve">Strana </w:t>
    </w:r>
    <w:sdt>
      <w:sdtPr>
        <w:id w:val="-55130690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416BA">
          <w:rPr>
            <w:noProof/>
          </w:rPr>
          <w:t>3</w:t>
        </w:r>
        <w:r>
          <w:fldChar w:fldCharType="end"/>
        </w:r>
      </w:sdtContent>
    </w:sdt>
  </w:p>
  <w:p w14:paraId="564B6F95" w14:textId="77777777" w:rsidR="00627EA3" w:rsidRPr="00627EA3" w:rsidRDefault="00627EA3" w:rsidP="00627EA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134DE" w14:textId="77777777" w:rsidR="00627EA3" w:rsidRDefault="00627EA3" w:rsidP="00627EA3">
    <w:pPr>
      <w:pStyle w:val="Pta"/>
      <w:jc w:val="right"/>
      <w:rPr>
        <w:ins w:id="155" w:author="Autor"/>
      </w:rPr>
    </w:pPr>
    <w:ins w:id="156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F8C07E6" wp14:editId="6A18060D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4" name="Rovná spojnic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D106B5" id="Rovná spojnica 4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t xml:space="preserve"> </w:t>
      </w:r>
    </w:ins>
  </w:p>
  <w:p w14:paraId="3C2623E8" w14:textId="77777777" w:rsidR="00627EA3" w:rsidRDefault="00627EA3">
    <w:pPr>
      <w:pStyle w:val="Pta"/>
      <w:jc w:val="right"/>
      <w:rPr>
        <w:ins w:id="157" w:author="Autor"/>
      </w:rPr>
    </w:pPr>
    <w:ins w:id="158" w:author="Autor">
      <w:r w:rsidRPr="00627EA3">
        <w:rPr>
          <w:noProof/>
        </w:rPr>
        <w:drawing>
          <wp:anchor distT="0" distB="0" distL="114300" distR="114300" simplePos="0" relativeHeight="251661312" behindDoc="1" locked="0" layoutInCell="1" allowOverlap="1" wp14:anchorId="36AD1889" wp14:editId="29930441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Strana </w:t>
      </w:r>
    </w:ins>
    <w:customXmlInsRangeStart w:id="159" w:author="Autor"/>
    <w:sdt>
      <w:sdtPr>
        <w:id w:val="320479949"/>
        <w:docPartObj>
          <w:docPartGallery w:val="Page Numbers (Bottom of Page)"/>
          <w:docPartUnique/>
        </w:docPartObj>
      </w:sdtPr>
      <w:sdtEndPr/>
      <w:sdtContent>
        <w:customXmlInsRangeEnd w:id="159"/>
        <w:ins w:id="160" w:author="Autor"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96F29">
            <w:rPr>
              <w:noProof/>
            </w:rPr>
            <w:t>2</w:t>
          </w:r>
          <w:r>
            <w:fldChar w:fldCharType="end"/>
          </w:r>
        </w:ins>
        <w:customXmlInsRangeStart w:id="161" w:author="Autor"/>
      </w:sdtContent>
    </w:sdt>
    <w:customXmlInsRangeEnd w:id="161"/>
  </w:p>
  <w:p w14:paraId="1E3C4D7B" w14:textId="77777777"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135F0" w14:textId="77777777" w:rsidR="006A33B4" w:rsidRDefault="006A33B4" w:rsidP="00B948E0">
      <w:r>
        <w:separator/>
      </w:r>
    </w:p>
  </w:footnote>
  <w:footnote w:type="continuationSeparator" w:id="0">
    <w:p w14:paraId="5864FE75" w14:textId="77777777" w:rsidR="006A33B4" w:rsidRDefault="006A33B4" w:rsidP="00B948E0">
      <w:r>
        <w:continuationSeparator/>
      </w:r>
    </w:p>
  </w:footnote>
  <w:footnote w:type="continuationNotice" w:id="1">
    <w:p w14:paraId="732D2ADC" w14:textId="77777777" w:rsidR="006A33B4" w:rsidRDefault="006A33B4"/>
  </w:footnote>
  <w:footnote w:id="2">
    <w:p w14:paraId="054A92C8" w14:textId="77777777" w:rsidR="00D416BA" w:rsidRDefault="00D416BA" w:rsidP="00D416BA">
      <w:pPr>
        <w:pStyle w:val="Textpoznmkypodiarou"/>
        <w:jc w:val="both"/>
        <w:rPr>
          <w:del w:id="57" w:author="Autor"/>
        </w:rPr>
      </w:pPr>
      <w:del w:id="58" w:author="Autor">
        <w:r>
          <w:rPr>
            <w:rStyle w:val="Odkaznapoznmkupodiarou"/>
          </w:rPr>
          <w:footnoteRef/>
        </w:r>
        <w:r>
          <w:delText xml:space="preserve"> V harmonograme sa uvádzajú údaje o plánovaných výzvach a súvisiacich výzvach na predkladanie projektových zámerov; harmonogram neobsahuje informácie týkajúce sa vyzvaní (t. j. údaje za národné projekty, veľké projekty a projekty technickej pomoci)</w:delText>
        </w:r>
      </w:del>
    </w:p>
  </w:footnote>
  <w:footnote w:id="3">
    <w:p w14:paraId="18EDC2A6" w14:textId="77777777" w:rsidR="00D416BA" w:rsidRDefault="00D416BA" w:rsidP="00D416BA">
      <w:pPr>
        <w:pStyle w:val="Textpoznmkypodiarou"/>
        <w:jc w:val="both"/>
        <w:rPr>
          <w:del w:id="65" w:author="Autor"/>
        </w:rPr>
      </w:pPr>
      <w:del w:id="66" w:author="Autor">
        <w:r>
          <w:rPr>
            <w:rStyle w:val="Odkaznapoznmkupodiarou"/>
          </w:rPr>
          <w:footnoteRef/>
        </w:r>
        <w:r>
          <w:delText xml:space="preserve"> </w:delText>
        </w:r>
        <w:r w:rsidR="00A97039" w:rsidRPr="00A97039">
          <w:delText>Uvádza sa názov RO v prípade, ak je harmonogram zostavený komplexne za OP (teda vrátane výziev vyhlasovaných SO ) alebo názov RO, ak sa harmonogram týka výlučne výziev vyhlasovaných RO alebo názov SO, ak sa harmonogram týka výlučne výziev vyhlasovaných SO.</w:delText>
        </w:r>
      </w:del>
    </w:p>
  </w:footnote>
  <w:footnote w:id="4">
    <w:p w14:paraId="7451126C" w14:textId="77777777" w:rsidR="00D416BA" w:rsidRDefault="00D416BA" w:rsidP="00D416BA">
      <w:pPr>
        <w:pStyle w:val="Textpoznmkypodiarou"/>
        <w:jc w:val="both"/>
        <w:rPr>
          <w:del w:id="69" w:author="Autor"/>
        </w:rPr>
      </w:pPr>
      <w:del w:id="70" w:author="Autor">
        <w:r>
          <w:rPr>
            <w:rStyle w:val="Odkaznapoznmkupodiarou"/>
          </w:rPr>
          <w:footnoteRef/>
        </w:r>
        <w:r>
          <w:delText xml:space="preserve"> </w:delText>
        </w:r>
        <w:r w:rsidRPr="007F08EA">
          <w:delText xml:space="preserve">RO </w:delText>
        </w:r>
        <w:r w:rsidR="00A97039">
          <w:delText xml:space="preserve">schvaľuje a </w:delText>
        </w:r>
        <w:r w:rsidRPr="007F08EA">
          <w:delText xml:space="preserve">zverejňuje harmonogram výziev na kalendárny rok „n+1“ na svojom webovom sídle v termíne najneskôr do 31. </w:delText>
        </w:r>
        <w:r>
          <w:delText>októbra</w:delText>
        </w:r>
        <w:r w:rsidRPr="007F08EA">
          <w:delText xml:space="preserve"> kalendárneho roka „n“</w:delText>
        </w:r>
      </w:del>
    </w:p>
  </w:footnote>
  <w:footnote w:id="5">
    <w:p w14:paraId="653CBB4F" w14:textId="77777777" w:rsidR="00D416BA" w:rsidRDefault="00D416BA" w:rsidP="00D416BA">
      <w:pPr>
        <w:pStyle w:val="Textpoznmkypodiarou"/>
        <w:jc w:val="both"/>
        <w:rPr>
          <w:del w:id="73" w:author="Autor"/>
        </w:rPr>
      </w:pPr>
      <w:del w:id="74" w:author="Autor">
        <w:r>
          <w:rPr>
            <w:rStyle w:val="Odkaznapoznmkupodiarou"/>
          </w:rPr>
          <w:footnoteRef/>
        </w:r>
        <w:r>
          <w:delText xml:space="preserve"> RO uvedie číslo verzie v celočíselnom označení vzostupne podľa počtu aktualizácii konkrétneho harmonogramu </w:delText>
        </w:r>
      </w:del>
    </w:p>
  </w:footnote>
  <w:footnote w:id="6">
    <w:p w14:paraId="65EAAC20" w14:textId="77777777" w:rsidR="0019570D" w:rsidRDefault="0019570D" w:rsidP="00D416BA">
      <w:pPr>
        <w:pStyle w:val="Textpoznmkypodiarou"/>
        <w:jc w:val="both"/>
        <w:rPr>
          <w:del w:id="93" w:author="Autor"/>
        </w:rPr>
      </w:pPr>
      <w:del w:id="94" w:author="Autor">
        <w:r>
          <w:rPr>
            <w:rStyle w:val="Odkaznapoznmkupodiarou"/>
          </w:rPr>
          <w:footnoteRef/>
        </w:r>
        <w:r>
          <w:delText xml:space="preserve"> Uzavretá výzva/otvorená výzva</w:delText>
        </w:r>
      </w:del>
    </w:p>
  </w:footnote>
  <w:footnote w:id="7">
    <w:p w14:paraId="76DA2D13" w14:textId="77777777" w:rsidR="0019570D" w:rsidRDefault="0019570D" w:rsidP="00D416BA">
      <w:pPr>
        <w:pStyle w:val="Textpoznmkypodiarou"/>
        <w:jc w:val="both"/>
        <w:rPr>
          <w:del w:id="97" w:author="Autor"/>
        </w:rPr>
      </w:pPr>
      <w:del w:id="98" w:author="Autor">
        <w:r>
          <w:rPr>
            <w:rStyle w:val="Odkaznapoznmkupodiarou"/>
          </w:rPr>
          <w:footnoteRef/>
        </w:r>
        <w:r>
          <w:delText xml:space="preserve"> </w:delText>
        </w:r>
        <w:r w:rsidRPr="007F08EA">
          <w:delText>Uvádza sa kalendárny mesiac</w:delText>
        </w:r>
        <w:r>
          <w:delText xml:space="preserve"> a rok</w:delText>
        </w:r>
        <w:r w:rsidRPr="007F08EA">
          <w:delText>, v ktorom sa plánuje výzva vyhlásiť</w:delText>
        </w:r>
      </w:del>
    </w:p>
  </w:footnote>
  <w:footnote w:id="8">
    <w:p w14:paraId="2B002FDC" w14:textId="77777777" w:rsidR="0019570D" w:rsidRDefault="0019570D" w:rsidP="00D416BA">
      <w:pPr>
        <w:pStyle w:val="Textpoznmkypodiarou"/>
        <w:jc w:val="both"/>
        <w:rPr>
          <w:del w:id="101" w:author="Autor"/>
        </w:rPr>
      </w:pPr>
      <w:del w:id="102" w:author="Autor">
        <w:r>
          <w:rPr>
            <w:rStyle w:val="Odkaznapoznmkupodiarou"/>
          </w:rPr>
          <w:footnoteRef/>
        </w:r>
        <w:r>
          <w:delText xml:space="preserve"> V prípade otvorených výziev sa uvádza ,,do vyčerpania alokácie“ (resp. skutočnosť, na základe ktorej sa výzva uzavrie), v prípade uzavretej výzvy </w:delText>
        </w:r>
        <w:r w:rsidRPr="007F08EA">
          <w:delText xml:space="preserve">sa </w:delText>
        </w:r>
        <w:r>
          <w:delText xml:space="preserve">uvádza </w:delText>
        </w:r>
        <w:r w:rsidRPr="007F08EA">
          <w:delText>kalendárny mesiac</w:delText>
        </w:r>
        <w:r>
          <w:delText xml:space="preserve"> a rok</w:delText>
        </w:r>
        <w:r w:rsidRPr="007F08EA">
          <w:delText xml:space="preserve">, v ktorom sa plánuje výzva </w:delText>
        </w:r>
        <w:r>
          <w:delText>ukončiť</w:delText>
        </w:r>
      </w:del>
    </w:p>
  </w:footnote>
  <w:footnote w:id="9">
    <w:p w14:paraId="4138CB6F" w14:textId="77777777" w:rsidR="0019570D" w:rsidRDefault="0019570D" w:rsidP="00D416BA">
      <w:pPr>
        <w:pStyle w:val="Textpoznmkypodiarou"/>
        <w:jc w:val="both"/>
        <w:rPr>
          <w:del w:id="107" w:author="Autor"/>
        </w:rPr>
      </w:pPr>
      <w:del w:id="108" w:author="Autor">
        <w:r>
          <w:rPr>
            <w:rStyle w:val="Odkaznapoznmkupodiarou"/>
          </w:rPr>
          <w:footnoteRef/>
        </w:r>
        <w:r>
          <w:delText xml:space="preserve"> Uviesť RO, resp. SO, ktoré vyhlasujú výzvu v prípade, ak je harmonogram zostavený za celý OP a uvádzajú sa výzvy za RO aj SO. Ak je harmonogram zostavený výlučne za RO alebo za jeden konkrétny SO, predmetný stĺpec sa neuvádza a postačuje identifikácia RO alebo SO v hlavičke</w:delText>
        </w:r>
      </w:del>
    </w:p>
  </w:footnote>
  <w:footnote w:id="10">
    <w:p w14:paraId="3AE14A39" w14:textId="77777777" w:rsidR="0019570D" w:rsidRDefault="0019570D" w:rsidP="00D416BA">
      <w:pPr>
        <w:pStyle w:val="Textpoznmkypodiarou"/>
        <w:jc w:val="both"/>
        <w:rPr>
          <w:del w:id="111" w:author="Autor"/>
        </w:rPr>
      </w:pPr>
      <w:del w:id="112" w:author="Autor">
        <w:r>
          <w:rPr>
            <w:rStyle w:val="Odkaznapoznmkupodiarou"/>
          </w:rPr>
          <w:footnoteRef/>
        </w:r>
        <w:r>
          <w:delText xml:space="preserve"> Vypĺňa sa v prípade, ak RO vo vzťahu ku konkrétnej výzve plánuje využiť dvojkolový proces výberu ŽoNFP</w:delText>
        </w:r>
      </w:del>
    </w:p>
  </w:footnote>
  <w:footnote w:id="11">
    <w:p w14:paraId="6FE951EF" w14:textId="77777777" w:rsidR="0019570D" w:rsidRDefault="0019570D" w:rsidP="00D416BA">
      <w:pPr>
        <w:pStyle w:val="Textpoznmkypodiarou"/>
        <w:jc w:val="both"/>
        <w:rPr>
          <w:del w:id="129" w:author="Autor"/>
        </w:rPr>
      </w:pPr>
      <w:del w:id="130" w:author="Autor">
        <w:r>
          <w:rPr>
            <w:rStyle w:val="Odkaznapoznmkupodiarou"/>
          </w:rPr>
          <w:footnoteRef/>
        </w:r>
        <w:r>
          <w:delText xml:space="preserve"> V prípade otvorených výziev na predkladanie projektových zámerov sa uvádza ,,Otvorená výzva na predkladanie PZ“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71953" w14:textId="77777777" w:rsidR="00627EA3" w:rsidRDefault="00627EA3" w:rsidP="00627EA3">
    <w:pPr>
      <w:pStyle w:val="Hlavika"/>
      <w:rPr>
        <w:del w:id="45" w:author="Autor"/>
      </w:rPr>
    </w:pPr>
    <w:del w:id="46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132F44" wp14:editId="7908FA53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1" name="Rovná spojnic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B10AE5" id="Rovná spojnica 11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p w14:paraId="4A996EE0" w14:textId="77777777" w:rsidR="00627EA3" w:rsidRDefault="00627EA3" w:rsidP="00627EA3">
    <w:pPr>
      <w:pStyle w:val="Hlavika"/>
      <w:rPr>
        <w:ins w:id="47" w:author="Autor"/>
      </w:rPr>
    </w:pPr>
    <w:ins w:id="48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BFAEA1" wp14:editId="329B436F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5" name="Rovná spojnic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C671E0" id="Rovná spojnica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OokyAMgBAADNAwAADgAAAAAAAAAA&#10;AAAAAAAuAgAAZHJzL2Uyb0RvYy54bWxQSwECLQAUAAYACAAAACEAIpNWgtwAAAAHAQAADwAAAAAA&#10;AAAAAAAAAAAiBAAAZHJzL2Rvd25yZXYueG1sUEsFBgAAAAAEAAQA8wAAACsFAAAAAA=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sdt>
    <w:sdtPr>
      <w:rPr>
        <w:szCs w:val="20"/>
      </w:rPr>
      <w:id w:val="-906917207"/>
      <w:placeholder>
        <w:docPart w:val="158B50881119422A80FAA77FD3ABFABC"/>
      </w:placeholder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14:paraId="7B3F5200" w14:textId="77777777" w:rsidR="00627EA3" w:rsidRPr="00627EA3" w:rsidRDefault="00627EA3" w:rsidP="00627EA3">
        <w:pPr>
          <w:pStyle w:val="Hlavika"/>
          <w:jc w:val="right"/>
        </w:pPr>
        <w:r w:rsidRPr="00F64F3B">
          <w:rPr>
            <w:rStyle w:val="Zstupntext"/>
            <w:rFonts w:eastAsiaTheme="minorHAnsi"/>
          </w:rPr>
          <w:t>Kliknutím zadáte dátum.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81C26" w14:textId="77777777" w:rsidR="00627EA3" w:rsidRDefault="00627EA3" w:rsidP="00627EA3">
    <w:pPr>
      <w:pStyle w:val="Hlavika"/>
      <w:rPr>
        <w:ins w:id="149" w:author="Autor"/>
      </w:rPr>
    </w:pPr>
    <w:ins w:id="150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23C9138" wp14:editId="589BE423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3" name="Rovná spojnic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CA1106" id="Rovná spojnica 3" o:spid="_x0000_s1026" style="position:absolute;flip:y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151" w:author="Autor"/>
  <w:sdt>
    <w:sdtPr>
      <w:rPr>
        <w:szCs w:val="20"/>
      </w:rPr>
      <w:id w:val="2070840989"/>
      <w:placeholder>
        <w:docPart w:val="FD7F95CB6EF74BB695F2FC6E0213EE95"/>
      </w:placeholder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customXmlInsRangeEnd w:id="151"/>
      <w:p w14:paraId="0E0CA9A3" w14:textId="77777777" w:rsidR="00627EA3" w:rsidRPr="00627EA3" w:rsidRDefault="00627EA3">
        <w:pPr>
          <w:pStyle w:val="Hlavika"/>
          <w:jc w:val="right"/>
          <w:pPrChange w:id="152" w:author="Autor">
            <w:pPr>
              <w:pStyle w:val="Hlavika"/>
            </w:pPr>
          </w:pPrChange>
        </w:pPr>
        <w:ins w:id="153" w:author="Autor">
          <w:r w:rsidRPr="00F64F3B">
            <w:rPr>
              <w:rStyle w:val="Zstupntext"/>
              <w:rFonts w:eastAsiaTheme="minorHAnsi"/>
            </w:rPr>
            <w:t>Kliknutím zadáte dátum.</w:t>
          </w:r>
        </w:ins>
      </w:p>
      <w:customXmlInsRangeStart w:id="154" w:author="Autor"/>
    </w:sdtContent>
  </w:sdt>
  <w:customXmlInsRangeEnd w:id="15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17B0"/>
    <w:rsid w:val="00047930"/>
    <w:rsid w:val="00050728"/>
    <w:rsid w:val="00051796"/>
    <w:rsid w:val="00066955"/>
    <w:rsid w:val="00071088"/>
    <w:rsid w:val="00071CD7"/>
    <w:rsid w:val="000D298C"/>
    <w:rsid w:val="000D6B86"/>
    <w:rsid w:val="000E2AA4"/>
    <w:rsid w:val="00116F61"/>
    <w:rsid w:val="0013382C"/>
    <w:rsid w:val="0014641E"/>
    <w:rsid w:val="0015233E"/>
    <w:rsid w:val="0016773B"/>
    <w:rsid w:val="00173917"/>
    <w:rsid w:val="001873B5"/>
    <w:rsid w:val="0019570D"/>
    <w:rsid w:val="00196F29"/>
    <w:rsid w:val="001975C1"/>
    <w:rsid w:val="001B12DC"/>
    <w:rsid w:val="001B27DA"/>
    <w:rsid w:val="001B6E9F"/>
    <w:rsid w:val="001C513F"/>
    <w:rsid w:val="001D4B25"/>
    <w:rsid w:val="001F0193"/>
    <w:rsid w:val="002259C4"/>
    <w:rsid w:val="00225A05"/>
    <w:rsid w:val="002344AF"/>
    <w:rsid w:val="00246970"/>
    <w:rsid w:val="00256687"/>
    <w:rsid w:val="00274479"/>
    <w:rsid w:val="002A1E17"/>
    <w:rsid w:val="002D65BD"/>
    <w:rsid w:val="002E3888"/>
    <w:rsid w:val="002E611C"/>
    <w:rsid w:val="002E7F32"/>
    <w:rsid w:val="002E7F66"/>
    <w:rsid w:val="003701D6"/>
    <w:rsid w:val="00386CBA"/>
    <w:rsid w:val="003A67E1"/>
    <w:rsid w:val="003B0DFE"/>
    <w:rsid w:val="003B2F8A"/>
    <w:rsid w:val="003B61C8"/>
    <w:rsid w:val="003C2544"/>
    <w:rsid w:val="003D0894"/>
    <w:rsid w:val="003D568C"/>
    <w:rsid w:val="00401E3B"/>
    <w:rsid w:val="00416E2D"/>
    <w:rsid w:val="00431EE0"/>
    <w:rsid w:val="00432DF1"/>
    <w:rsid w:val="004445A9"/>
    <w:rsid w:val="004470FB"/>
    <w:rsid w:val="00477B8E"/>
    <w:rsid w:val="00490AF9"/>
    <w:rsid w:val="00493F0A"/>
    <w:rsid w:val="004A0829"/>
    <w:rsid w:val="004C1071"/>
    <w:rsid w:val="004E2120"/>
    <w:rsid w:val="004E3ABD"/>
    <w:rsid w:val="005122F6"/>
    <w:rsid w:val="005408FA"/>
    <w:rsid w:val="00541FF5"/>
    <w:rsid w:val="005800C7"/>
    <w:rsid w:val="00580A58"/>
    <w:rsid w:val="00586FDB"/>
    <w:rsid w:val="005B49EF"/>
    <w:rsid w:val="005F0546"/>
    <w:rsid w:val="005F5B71"/>
    <w:rsid w:val="00622D7A"/>
    <w:rsid w:val="00627EA3"/>
    <w:rsid w:val="006479DF"/>
    <w:rsid w:val="00660DCB"/>
    <w:rsid w:val="006719A0"/>
    <w:rsid w:val="00687102"/>
    <w:rsid w:val="006A33B4"/>
    <w:rsid w:val="006A5157"/>
    <w:rsid w:val="006A7DF2"/>
    <w:rsid w:val="006B3669"/>
    <w:rsid w:val="006C6A25"/>
    <w:rsid w:val="006D082A"/>
    <w:rsid w:val="006D3B82"/>
    <w:rsid w:val="006F15B4"/>
    <w:rsid w:val="00725697"/>
    <w:rsid w:val="007509C4"/>
    <w:rsid w:val="0076414C"/>
    <w:rsid w:val="00765555"/>
    <w:rsid w:val="00771CC6"/>
    <w:rsid w:val="00782970"/>
    <w:rsid w:val="007A60EF"/>
    <w:rsid w:val="007E1F9B"/>
    <w:rsid w:val="007F0792"/>
    <w:rsid w:val="007F0D9A"/>
    <w:rsid w:val="00801225"/>
    <w:rsid w:val="0084743A"/>
    <w:rsid w:val="008743E6"/>
    <w:rsid w:val="008806AC"/>
    <w:rsid w:val="008C271F"/>
    <w:rsid w:val="008D0F9C"/>
    <w:rsid w:val="008F2627"/>
    <w:rsid w:val="0090110D"/>
    <w:rsid w:val="0090611F"/>
    <w:rsid w:val="00911D80"/>
    <w:rsid w:val="00921EBE"/>
    <w:rsid w:val="00924E05"/>
    <w:rsid w:val="00926284"/>
    <w:rsid w:val="009307A5"/>
    <w:rsid w:val="00941C18"/>
    <w:rsid w:val="00944028"/>
    <w:rsid w:val="00977CF6"/>
    <w:rsid w:val="009836CF"/>
    <w:rsid w:val="009B421D"/>
    <w:rsid w:val="00A144AE"/>
    <w:rsid w:val="00A9254C"/>
    <w:rsid w:val="00A97039"/>
    <w:rsid w:val="00AB755C"/>
    <w:rsid w:val="00AC05DB"/>
    <w:rsid w:val="00AD5185"/>
    <w:rsid w:val="00AE3055"/>
    <w:rsid w:val="00B12061"/>
    <w:rsid w:val="00B315E9"/>
    <w:rsid w:val="00B4284E"/>
    <w:rsid w:val="00B53B4A"/>
    <w:rsid w:val="00B713AF"/>
    <w:rsid w:val="00B90222"/>
    <w:rsid w:val="00B948E0"/>
    <w:rsid w:val="00BA13ED"/>
    <w:rsid w:val="00BA4376"/>
    <w:rsid w:val="00BC4BAC"/>
    <w:rsid w:val="00BC669A"/>
    <w:rsid w:val="00BF50ED"/>
    <w:rsid w:val="00C2028C"/>
    <w:rsid w:val="00C20447"/>
    <w:rsid w:val="00C214B6"/>
    <w:rsid w:val="00C348A2"/>
    <w:rsid w:val="00C53567"/>
    <w:rsid w:val="00C6439D"/>
    <w:rsid w:val="00C92BF0"/>
    <w:rsid w:val="00CA208E"/>
    <w:rsid w:val="00CB33DE"/>
    <w:rsid w:val="00CC22B7"/>
    <w:rsid w:val="00CD3D13"/>
    <w:rsid w:val="00D05350"/>
    <w:rsid w:val="00D376DE"/>
    <w:rsid w:val="00D416BA"/>
    <w:rsid w:val="00D61BB6"/>
    <w:rsid w:val="00D86DA2"/>
    <w:rsid w:val="00DB3113"/>
    <w:rsid w:val="00DB798B"/>
    <w:rsid w:val="00E52D37"/>
    <w:rsid w:val="00E5416A"/>
    <w:rsid w:val="00E742C1"/>
    <w:rsid w:val="00E74EA1"/>
    <w:rsid w:val="00E7702D"/>
    <w:rsid w:val="00EE42FB"/>
    <w:rsid w:val="00EE70FE"/>
    <w:rsid w:val="00EF44C1"/>
    <w:rsid w:val="00F0607A"/>
    <w:rsid w:val="00F10B9D"/>
    <w:rsid w:val="00F24804"/>
    <w:rsid w:val="00F27075"/>
    <w:rsid w:val="00F373B0"/>
    <w:rsid w:val="00F85338"/>
    <w:rsid w:val="00F854AC"/>
    <w:rsid w:val="00F97E8C"/>
    <w:rsid w:val="00FC04A6"/>
    <w:rsid w:val="00FC0F30"/>
    <w:rsid w:val="00FC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C8F807677F245139881865591B26B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60D6B4-AFCC-4E7F-86D3-66DAE317F292}"/>
      </w:docPartPr>
      <w:docPartBody>
        <w:p w:rsidR="00A2575E" w:rsidRDefault="00C16CB5">
          <w:pPr>
            <w:pStyle w:val="3C8F807677F245139881865591B26BF8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AA15A9C0AEB749E0B437C61D31326D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6065F9-0D72-4542-98A5-41AD8409D173}"/>
      </w:docPartPr>
      <w:docPartBody>
        <w:p w:rsidR="00A2575E" w:rsidRDefault="00C16CB5">
          <w:pPr>
            <w:pStyle w:val="AA15A9C0AEB749E0B437C61D31326D72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FD7F95CB6EF74BB695F2FC6E0213EE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01E4C7-620E-475F-914C-F6FF96217A81}"/>
      </w:docPartPr>
      <w:docPartBody>
        <w:p w:rsidR="00A2575E" w:rsidRDefault="00B12684">
          <w:pPr>
            <w:pStyle w:val="FD7F95CB6EF74BB695F2FC6E0213EE95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EA5F4D2A24744CC7964CA182376D5A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BE3C71-E9E6-43EC-AFE0-F505CA5A00D1}"/>
      </w:docPartPr>
      <w:docPartBody>
        <w:p w:rsidR="00A2575E" w:rsidRDefault="00FF3250">
          <w:pPr>
            <w:pStyle w:val="EA5F4D2A24744CC7964CA182376D5A9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E30BC"/>
    <w:rsid w:val="00140858"/>
    <w:rsid w:val="001556CB"/>
    <w:rsid w:val="001A57F6"/>
    <w:rsid w:val="001D5BFF"/>
    <w:rsid w:val="002C3A22"/>
    <w:rsid w:val="002D3EA4"/>
    <w:rsid w:val="003D2703"/>
    <w:rsid w:val="00500067"/>
    <w:rsid w:val="00616C33"/>
    <w:rsid w:val="00695953"/>
    <w:rsid w:val="006A7D32"/>
    <w:rsid w:val="00762DE2"/>
    <w:rsid w:val="007B0128"/>
    <w:rsid w:val="008225C7"/>
    <w:rsid w:val="00845353"/>
    <w:rsid w:val="00846295"/>
    <w:rsid w:val="0085402B"/>
    <w:rsid w:val="00A2575E"/>
    <w:rsid w:val="00A94A32"/>
    <w:rsid w:val="00AB3792"/>
    <w:rsid w:val="00AC012A"/>
    <w:rsid w:val="00B12684"/>
    <w:rsid w:val="00C16CB5"/>
    <w:rsid w:val="00C76CD5"/>
    <w:rsid w:val="00CE2D99"/>
    <w:rsid w:val="00D61BE6"/>
    <w:rsid w:val="00DF1217"/>
    <w:rsid w:val="00E4222C"/>
    <w:rsid w:val="00EA701C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3C8F807677F245139881865591B26BF8">
    <w:name w:val="3C8F807677F245139881865591B26BF8"/>
    <w:pPr>
      <w:spacing w:after="160" w:line="259" w:lineRule="auto"/>
    </w:pPr>
  </w:style>
  <w:style w:type="paragraph" w:customStyle="1" w:styleId="AA15A9C0AEB749E0B437C61D31326D72">
    <w:name w:val="AA15A9C0AEB749E0B437C61D31326D72"/>
    <w:pPr>
      <w:spacing w:after="160" w:line="259" w:lineRule="auto"/>
    </w:pPr>
  </w:style>
  <w:style w:type="paragraph" w:customStyle="1" w:styleId="FD7F95CB6EF74BB695F2FC6E0213EE95">
    <w:name w:val="FD7F95CB6EF74BB695F2FC6E0213EE95"/>
    <w:pPr>
      <w:spacing w:after="160" w:line="259" w:lineRule="auto"/>
    </w:pPr>
  </w:style>
  <w:style w:type="paragraph" w:customStyle="1" w:styleId="EA5F4D2A24744CC7964CA182376D5A9F">
    <w:name w:val="EA5F4D2A24744CC7964CA182376D5A9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55D4B-B88F-4035-916A-F38A8BD75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2017-12-05T15:43:00Z</dcterms:created>
  <dcterms:modified xsi:type="dcterms:W3CDTF">2021-04-29T00:16:00Z</dcterms:modified>
</cp:coreProperties>
</file>