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5840E" w14:textId="77777777" w:rsidR="00BF50ED" w:rsidRPr="00BF50ED" w:rsidRDefault="00D61BB6" w:rsidP="00BF50ED">
      <w:pPr>
        <w:rPr>
          <w:sz w:val="20"/>
          <w:szCs w:val="20"/>
        </w:rPr>
      </w:pP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F50ED" w:rsidRPr="00BF50ED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03511F11" wp14:editId="5A218606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31F6C86" wp14:editId="77932113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36C7D4A5" w14:textId="77777777" w:rsidR="00BF50ED" w:rsidRPr="00BF50ED" w:rsidRDefault="00BF50ED" w:rsidP="00BF50ED">
      <w:pPr>
        <w:rPr>
          <w:sz w:val="20"/>
          <w:szCs w:val="20"/>
        </w:rPr>
      </w:pPr>
    </w:p>
    <w:p w14:paraId="2B358354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3EFBE8A2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611874C1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0243EB28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02A1053F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652FFB4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6928879B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52E73B2C" w14:textId="77777777" w:rsidR="00BF50ED" w:rsidRPr="00BF50ED" w:rsidRDefault="00BF50ED" w:rsidP="00BF50ED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0BD5D61D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2583C2D2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F925F1">
            <w:rPr>
              <w:b/>
              <w:sz w:val="40"/>
              <w:szCs w:val="20"/>
            </w:rPr>
            <w:t>4</w:t>
          </w:r>
        </w:sdtContent>
      </w:sdt>
    </w:p>
    <w:p w14:paraId="4AD5B32D" w14:textId="6ABFBAB4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0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15687816"/>
          <w:placeholder>
            <w:docPart w:val="B23CB9DCE0CC4E64B563AA63F6A700B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0"/>
          <w:del w:id="1" w:author="Autor">
            <w:r w:rsidR="00624CAA">
              <w:rPr>
                <w:b/>
                <w:sz w:val="32"/>
                <w:szCs w:val="32"/>
              </w:rPr>
              <w:delText>2</w:delText>
            </w:r>
          </w:del>
          <w:customXmlDelRangeStart w:id="2" w:author="Autor"/>
        </w:sdtContent>
      </w:sdt>
      <w:customXmlDelRangeEnd w:id="2"/>
      <w:customXmlInsRangeStart w:id="3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3"/>
          <w:ins w:id="4" w:author="Autor">
            <w:r w:rsidR="00F925F1">
              <w:rPr>
                <w:b/>
                <w:sz w:val="32"/>
                <w:szCs w:val="32"/>
              </w:rPr>
              <w:t>3</w:t>
            </w:r>
          </w:ins>
          <w:customXmlInsRangeStart w:id="5" w:author="Autor"/>
        </w:sdtContent>
      </w:sdt>
      <w:customXmlInsRangeEnd w:id="5"/>
    </w:p>
    <w:p w14:paraId="0347AABB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6F6D7231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4C2ACBA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0E9ADAC2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4B692DC4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1D0D9C0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E26D07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21859F9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B4058C9" w14:textId="71B7FC1D" w:rsidR="009836CF" w:rsidRPr="007818B3" w:rsidRDefault="007818B3" w:rsidP="006A5157">
            <w:pPr>
              <w:jc w:val="both"/>
            </w:pPr>
            <w:r>
              <w:t>Čestné vyhlásenie o nestrannosti, zachovaní dôvernosti informácií a vylúčení konfliktu záujmov</w:t>
            </w:r>
          </w:p>
        </w:tc>
      </w:tr>
      <w:tr w:rsidR="009836CF" w:rsidRPr="009836CF" w14:paraId="1A09E02B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5C6FFBE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1E4E0FD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3C36415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9E34874" w14:textId="77777777" w:rsidR="007818B3" w:rsidRDefault="007818B3" w:rsidP="007818B3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Riadiace orgány</w:t>
            </w:r>
          </w:p>
          <w:p w14:paraId="4F5F6747" w14:textId="77777777" w:rsidR="009836CF" w:rsidRPr="009836CF" w:rsidRDefault="007818B3" w:rsidP="007818B3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>Sprostredkovateľské orgány</w:t>
            </w:r>
          </w:p>
        </w:tc>
      </w:tr>
      <w:tr w:rsidR="009836CF" w:rsidRPr="009836CF" w14:paraId="23D7B77A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7E98F24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2625106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6F3EFD9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7455843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0A57C2B5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63D54E5A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92BC02B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6E77F38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0AC788CC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1E0B0086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5A69418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028C2F38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56FC2A4B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22EF6CDF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56306786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1A006895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1CB8DAFF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AB62B52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39A8DBF4" w14:textId="586A7351" w:rsidR="00B53B4A" w:rsidRPr="009836CF" w:rsidRDefault="00047930" w:rsidP="00C766C4">
            <w:pPr>
              <w:jc w:val="both"/>
              <w:rPr>
                <w:szCs w:val="20"/>
              </w:rPr>
            </w:pPr>
            <w:del w:id="6" w:author="Autor">
              <w:r w:rsidRPr="00113AA3">
                <w:delText xml:space="preserve">Úrad </w:delText>
              </w:r>
              <w:r>
                <w:delText>podpredsedu vlády SR pre investície a informatizáciu</w:delText>
              </w:r>
            </w:del>
            <w:ins w:id="7" w:author="Autor">
              <w:r w:rsidR="00C766C4">
                <w:t>Ministerstvo</w:t>
              </w:r>
              <w:r>
                <w:t xml:space="preserve"> </w:t>
              </w:r>
              <w:r w:rsidR="00C766C4">
                <w:t xml:space="preserve">investícií, regionálneho rozvoja </w:t>
              </w:r>
              <w:r>
                <w:t xml:space="preserve">a </w:t>
              </w:r>
              <w:r w:rsidR="00C766C4">
                <w:t>informatizácie</w:t>
              </w:r>
              <w:r w:rsidR="00C766C4">
                <w:rPr>
                  <w:szCs w:val="20"/>
                </w:rPr>
                <w:t xml:space="preserve"> </w:t>
              </w:r>
              <w:r w:rsidR="00F652F2">
                <w:rPr>
                  <w:szCs w:val="20"/>
                </w:rPr>
                <w:t>SR</w:t>
              </w:r>
            </w:ins>
            <w:r w:rsidR="00F652F2"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3FD9426C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71FE933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0E421F2C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19B2A611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75998DCC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EE1D115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81EE3C6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4151845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850D3C7" w14:textId="74F08950" w:rsidR="009836CF" w:rsidRPr="009836CF" w:rsidRDefault="00935FCA" w:rsidP="006A515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lock w:val="sdtLocked"/>
                <w:placeholder>
                  <w:docPart w:val="A1DE1FAF9C3142D9B35DEB35D3F6137F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F925F1">
                  <w:rPr>
                    <w:szCs w:val="20"/>
                  </w:rPr>
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</w:r>
              </w:sdtContent>
            </w:sdt>
          </w:p>
        </w:tc>
      </w:tr>
      <w:tr w:rsidR="009836CF" w:rsidRPr="009836CF" w14:paraId="24A29B5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CD60DDE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0ADEAEF4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1BEA8E0D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058402C" w14:textId="72D9D7D0" w:rsidR="009836CF" w:rsidRPr="009836CF" w:rsidRDefault="00935FCA" w:rsidP="00054047">
            <w:pPr>
              <w:jc w:val="both"/>
              <w:rPr>
                <w:szCs w:val="20"/>
              </w:rPr>
            </w:pPr>
            <w:customXmlDelRangeStart w:id="8" w:author="Autor"/>
            <w:sdt>
              <w:sdtPr>
                <w:rPr>
                  <w:szCs w:val="20"/>
                </w:rPr>
                <w:id w:val="229502889"/>
                <w:placeholder>
                  <w:docPart w:val="5214D567F4A740FD8A6831583AB313D2"/>
                </w:placeholder>
                <w:date w:fullDate="2019-10-24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8"/>
                <w:del w:id="9" w:author="Autor">
                  <w:r w:rsidR="00DE1E6F">
                    <w:rPr>
                      <w:szCs w:val="20"/>
                    </w:rPr>
                    <w:delText>24.10.2019</w:delText>
                  </w:r>
                </w:del>
                <w:customXmlDelRangeStart w:id="10" w:author="Autor"/>
              </w:sdtContent>
            </w:sdt>
            <w:customXmlDelRangeEnd w:id="10"/>
            <w:customXmlInsRangeStart w:id="11" w:author="Autor"/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21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11"/>
                <w:ins w:id="12" w:author="Autor">
                  <w:r w:rsidR="00423747">
                    <w:rPr>
                      <w:szCs w:val="20"/>
                    </w:rPr>
                    <w:t>30.04.2021</w:t>
                  </w:r>
                </w:ins>
                <w:customXmlInsRangeStart w:id="13" w:author="Autor"/>
              </w:sdtContent>
            </w:sdt>
            <w:customXmlInsRangeEnd w:id="13"/>
          </w:p>
        </w:tc>
      </w:tr>
      <w:tr w:rsidR="009836CF" w:rsidRPr="009836CF" w14:paraId="5B25216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D2E642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47C3DB58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3FC28FE4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616FE43" w14:textId="737A02DF" w:rsidR="009836CF" w:rsidRPr="009836CF" w:rsidRDefault="00935FCA" w:rsidP="006A5157">
            <w:pPr>
              <w:jc w:val="both"/>
              <w:rPr>
                <w:szCs w:val="20"/>
              </w:rPr>
            </w:pPr>
            <w:customXmlDelRangeStart w:id="14" w:author="Autor"/>
            <w:sdt>
              <w:sdtPr>
                <w:rPr>
                  <w:szCs w:val="20"/>
                </w:rPr>
                <w:id w:val="1070928435"/>
                <w:placeholder>
                  <w:docPart w:val="2484A64644674F1CB52393A5C19A6D4C"/>
                </w:placeholder>
                <w:date w:fullDate="2019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14"/>
                <w:del w:id="15" w:author="Autor">
                  <w:r w:rsidR="000A4510">
                    <w:rPr>
                      <w:szCs w:val="20"/>
                    </w:rPr>
                    <w:delText>31.10.2019</w:delText>
                  </w:r>
                </w:del>
                <w:customXmlDelRangeStart w:id="16" w:author="Autor"/>
              </w:sdtContent>
            </w:sdt>
            <w:customXmlDelRangeEnd w:id="16"/>
            <w:customXmlInsRangeStart w:id="17" w:author="Autor"/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21-06-1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17"/>
                <w:ins w:id="18" w:author="Autor">
                  <w:del w:id="19" w:author="Autor">
                    <w:r w:rsidR="00F925F1" w:rsidDel="00423747">
                      <w:rPr>
                        <w:szCs w:val="20"/>
                      </w:rPr>
                      <w:delText>31.05.2021</w:delText>
                    </w:r>
                  </w:del>
                  <w:r w:rsidR="00423747">
                    <w:rPr>
                      <w:szCs w:val="20"/>
                    </w:rPr>
                    <w:t>15.06.2021</w:t>
                  </w:r>
                </w:ins>
                <w:customXmlInsRangeStart w:id="20" w:author="Autor"/>
              </w:sdtContent>
            </w:sdt>
            <w:customXmlInsRangeEnd w:id="20"/>
          </w:p>
        </w:tc>
      </w:tr>
      <w:tr w:rsidR="009836CF" w:rsidRPr="009836CF" w14:paraId="22E1D215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3A7FA784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4E4A3BC8" w14:textId="51A0B3C6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10E456C7" w14:textId="435A59E1" w:rsidR="00C214B6" w:rsidRPr="009836CF" w:rsidRDefault="00BC669A" w:rsidP="00647D39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4C453589" w14:textId="77777777" w:rsidR="00D61BB6" w:rsidRPr="00627EA3" w:rsidRDefault="00D61BB6" w:rsidP="006479DF"/>
    <w:p w14:paraId="1623B4AB" w14:textId="12D0862E" w:rsidR="00647D39" w:rsidRPr="002B65AC" w:rsidRDefault="00647D39" w:rsidP="00647D39">
      <w:pPr>
        <w:jc w:val="center"/>
        <w:outlineLvl w:val="0"/>
        <w:rPr>
          <w:b/>
        </w:rPr>
      </w:pPr>
      <w:r w:rsidRPr="002B65AC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501630" wp14:editId="33702560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5486400" cy="0"/>
                <wp:effectExtent l="13970" t="12700" r="5080" b="63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20F7D4" id="Rovná spojnica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pt" to="6in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E1fJ8toAAAAGAQAADwAAAAAAAAAAAAAAAAB7BAAAZHJzL2Rvd25yZXYueG1s&#10;UEsFBgAAAAAEAAQA8wAAAIIFAAAAAA==&#10;"/>
            </w:pict>
          </mc:Fallback>
        </mc:AlternateContent>
      </w:r>
      <w:r w:rsidRPr="002B65AC">
        <w:rPr>
          <w:b/>
        </w:rPr>
        <w:t>Názov riadiaceho orgánu</w:t>
      </w:r>
    </w:p>
    <w:p w14:paraId="72D6CD2C" w14:textId="77777777" w:rsidR="00647D39" w:rsidRPr="002B65AC" w:rsidRDefault="00647D39" w:rsidP="00647D39"/>
    <w:p w14:paraId="358A1502" w14:textId="77777777" w:rsidR="00647D39" w:rsidRPr="002B65AC" w:rsidRDefault="00647D39" w:rsidP="00647D39">
      <w:pPr>
        <w:tabs>
          <w:tab w:val="left" w:pos="5145"/>
        </w:tabs>
        <w:rPr>
          <w:b/>
          <w:caps/>
        </w:rPr>
      </w:pPr>
      <w:r w:rsidRPr="002B65AC">
        <w:rPr>
          <w:b/>
          <w:caps/>
        </w:rPr>
        <w:tab/>
      </w:r>
    </w:p>
    <w:p w14:paraId="0D54C9AB" w14:textId="77777777" w:rsidR="00647D39" w:rsidRPr="002B65AC" w:rsidRDefault="00647D39" w:rsidP="00647D39">
      <w:pPr>
        <w:jc w:val="center"/>
        <w:rPr>
          <w:b/>
          <w:caps/>
        </w:rPr>
      </w:pPr>
      <w:r w:rsidRPr="002B65AC">
        <w:rPr>
          <w:b/>
          <w:caps/>
        </w:rPr>
        <w:t>Čestné</w:t>
      </w:r>
      <w:r w:rsidRPr="002B65AC">
        <w:rPr>
          <w:caps/>
        </w:rPr>
        <w:t xml:space="preserve"> </w:t>
      </w:r>
      <w:r w:rsidRPr="002B65AC">
        <w:rPr>
          <w:b/>
          <w:caps/>
        </w:rPr>
        <w:t xml:space="preserve">vyhlásenie </w:t>
      </w:r>
      <w:r w:rsidRPr="002B65AC">
        <w:rPr>
          <w:b/>
          <w:caps/>
        </w:rPr>
        <w:br/>
        <w:t xml:space="preserve">o nestrannosti, zachovaní dôvernosti informácií </w:t>
      </w:r>
      <w:r w:rsidRPr="002B65AC">
        <w:rPr>
          <w:b/>
          <w:caps/>
        </w:rPr>
        <w:br/>
        <w:t>a vylúčení konfliktu záujmov</w:t>
      </w:r>
      <w:bookmarkStart w:id="21" w:name="_GoBack"/>
      <w:bookmarkEnd w:id="21"/>
    </w:p>
    <w:p w14:paraId="08C953BB" w14:textId="77777777" w:rsidR="00647D39" w:rsidRPr="002B65AC" w:rsidRDefault="00647D39" w:rsidP="00647D39">
      <w:pPr>
        <w:tabs>
          <w:tab w:val="left" w:pos="5820"/>
        </w:tabs>
        <w:ind w:left="360"/>
        <w:jc w:val="both"/>
      </w:pPr>
      <w:r w:rsidRPr="002B65AC"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08"/>
        <w:gridCol w:w="6048"/>
      </w:tblGrid>
      <w:tr w:rsidR="00647D39" w:rsidRPr="005B1203" w14:paraId="2B0E2169" w14:textId="77777777" w:rsidTr="003D5ED4">
        <w:trPr>
          <w:trHeight w:hRule="exact" w:val="39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14:paraId="2E9DDFA9" w14:textId="2BD2C5E0" w:rsidR="00647D39" w:rsidRPr="002B65AC" w:rsidRDefault="00647D39" w:rsidP="003D5ED4">
            <w:pPr>
              <w:spacing w:before="40" w:after="40"/>
              <w:rPr>
                <w:b/>
              </w:rPr>
            </w:pPr>
            <w:r w:rsidRPr="002B65AC">
              <w:rPr>
                <w:b/>
              </w:rPr>
              <w:t>Operačný program</w:t>
            </w:r>
            <w:ins w:id="22" w:author="Autor">
              <w:r w:rsidR="00C766C4">
                <w:rPr>
                  <w:rStyle w:val="Odkaznapoznmkupodiarou"/>
                  <w:b/>
                </w:rPr>
                <w:footnoteReference w:id="2"/>
              </w:r>
            </w:ins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9A2F1B" w14:textId="77777777" w:rsidR="00647D39" w:rsidRPr="002B65AC" w:rsidRDefault="00647D39" w:rsidP="003D5ED4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jc w:val="center"/>
            </w:pPr>
          </w:p>
        </w:tc>
      </w:tr>
      <w:tr w:rsidR="00647D39" w:rsidRPr="005B1203" w14:paraId="40F79F0A" w14:textId="77777777" w:rsidTr="003D5ED4">
        <w:trPr>
          <w:trHeight w:hRule="exact" w:val="936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582483B2" w14:textId="1DC53C8A" w:rsidR="00647D39" w:rsidRPr="002B65AC" w:rsidRDefault="00647D39" w:rsidP="003D5ED4">
            <w:pPr>
              <w:rPr>
                <w:b/>
              </w:rPr>
            </w:pPr>
            <w:r w:rsidRPr="002B65AC">
              <w:rPr>
                <w:b/>
              </w:rPr>
              <w:t>Kód výzvy na predkladanie projektových zámerov/výzvy/vyzvania</w:t>
            </w:r>
            <w:ins w:id="25" w:author="Autor">
              <w:r w:rsidR="00617511">
                <w:rPr>
                  <w:rStyle w:val="Odkaznapoznmkupodiarou"/>
                  <w:b/>
                </w:rPr>
                <w:footnoteReference w:id="3"/>
              </w:r>
            </w:ins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399B" w14:textId="77777777" w:rsidR="00647D39" w:rsidRPr="002B65AC" w:rsidRDefault="00647D39" w:rsidP="003D5ED4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</w:pPr>
          </w:p>
        </w:tc>
      </w:tr>
      <w:tr w:rsidR="00647D39" w:rsidRPr="005B1203" w14:paraId="0669D4C7" w14:textId="77777777" w:rsidTr="003D5ED4">
        <w:trPr>
          <w:trHeight w:hRule="exact" w:val="646"/>
          <w:del w:id="28" w:author="Autor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2E07A967" w14:textId="77777777" w:rsidR="00647D39" w:rsidRPr="002B65AC" w:rsidRDefault="00647D39" w:rsidP="003D5ED4">
            <w:pPr>
              <w:rPr>
                <w:del w:id="29" w:author="Autor"/>
                <w:b/>
                <w:smallCaps/>
              </w:rPr>
            </w:pPr>
            <w:del w:id="30" w:author="Autor">
              <w:r w:rsidRPr="002B65AC">
                <w:rPr>
                  <w:b/>
                </w:rPr>
                <w:delText>Kód žiadosti o nenávratný finančný príspevok</w:delText>
              </w:r>
              <w:r w:rsidRPr="002B65AC">
                <w:rPr>
                  <w:rStyle w:val="Odkaznapoznmkupodiarou"/>
                  <w:b/>
                </w:rPr>
                <w:footnoteReference w:id="4"/>
              </w:r>
              <w:r w:rsidRPr="002B65AC">
                <w:rPr>
                  <w:b/>
                </w:rPr>
                <w:delText xml:space="preserve"> </w:delText>
              </w:r>
            </w:del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A966D" w14:textId="77777777" w:rsidR="00647D39" w:rsidRPr="002B65AC" w:rsidRDefault="00647D39" w:rsidP="003D5ED4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rPr>
                <w:del w:id="33" w:author="Autor"/>
              </w:rPr>
            </w:pPr>
          </w:p>
        </w:tc>
      </w:tr>
    </w:tbl>
    <w:p w14:paraId="1737E339" w14:textId="77777777" w:rsidR="00647D39" w:rsidRPr="002B65AC" w:rsidRDefault="00647D39" w:rsidP="00647D39">
      <w:pPr>
        <w:jc w:val="both"/>
      </w:pPr>
    </w:p>
    <w:p w14:paraId="5614B4A6" w14:textId="20D09269" w:rsidR="00647D39" w:rsidRPr="002B65AC" w:rsidRDefault="00647D39" w:rsidP="00647D39">
      <w:pPr>
        <w:ind w:firstLine="708"/>
        <w:jc w:val="both"/>
      </w:pPr>
      <w:r w:rsidRPr="002B65AC">
        <w:t>Ja, dolu podpísaný, týmto vyhlasujem, že súhlasím s účasťou</w:t>
      </w:r>
      <w:ins w:id="34" w:author="Autor">
        <w:r w:rsidRPr="002B65AC">
          <w:t xml:space="preserve"> </w:t>
        </w:r>
        <w:r w:rsidR="00600416">
          <w:t>svojej osoby</w:t>
        </w:r>
      </w:ins>
      <w:r w:rsidR="00600416">
        <w:t xml:space="preserve"> </w:t>
      </w:r>
      <w:r w:rsidRPr="002B65AC">
        <w:t>na procese posudzovania projektových zámerov/schvaľovania žiadostí o nenávratný finančný príspevok (ďalej len „NFP“) v rámci vyššie uvedenej výzvy na predkladanie projektových zámerov/výzvy/vyzvania</w:t>
      </w:r>
      <w:del w:id="35" w:author="Autor">
        <w:r w:rsidRPr="002B65AC">
          <w:delText>.</w:delText>
        </w:r>
      </w:del>
      <w:ins w:id="36" w:author="Autor">
        <w:r w:rsidR="00CB02F0">
          <w:rPr>
            <w:rStyle w:val="Odkaznapoznmkupodiarou"/>
          </w:rPr>
          <w:footnoteReference w:id="5"/>
        </w:r>
        <w:r w:rsidRPr="002B65AC">
          <w:t>.</w:t>
        </w:r>
        <w:r w:rsidR="00600416">
          <w:tab/>
        </w:r>
      </w:ins>
    </w:p>
    <w:p w14:paraId="736322AD" w14:textId="77777777" w:rsidR="00647D39" w:rsidRPr="002B65AC" w:rsidRDefault="00647D39" w:rsidP="00647D39">
      <w:pPr>
        <w:jc w:val="both"/>
      </w:pPr>
    </w:p>
    <w:p w14:paraId="3D362B41" w14:textId="77777777" w:rsidR="00647D39" w:rsidRPr="002B65AC" w:rsidRDefault="00647D39" w:rsidP="00647D39">
      <w:pPr>
        <w:jc w:val="both"/>
      </w:pPr>
      <w:r w:rsidRPr="002B65AC">
        <w:t>Čestne vyhlasujem, že:</w:t>
      </w:r>
    </w:p>
    <w:p w14:paraId="62261F5F" w14:textId="77777777" w:rsidR="00647D39" w:rsidRPr="002B65AC" w:rsidRDefault="00647D39" w:rsidP="00647D39">
      <w:pPr>
        <w:jc w:val="both"/>
      </w:pPr>
    </w:p>
    <w:p w14:paraId="6B8E79A4" w14:textId="77777777" w:rsidR="00647D39" w:rsidRPr="002B65AC" w:rsidRDefault="00647D39" w:rsidP="00647D39">
      <w:pPr>
        <w:numPr>
          <w:ilvl w:val="0"/>
          <w:numId w:val="6"/>
        </w:numPr>
        <w:spacing w:before="60"/>
        <w:jc w:val="both"/>
      </w:pPr>
      <w:r w:rsidRPr="002B65AC">
        <w:t>som spôsobilý na právne úkony;</w:t>
      </w:r>
    </w:p>
    <w:p w14:paraId="53DD8BA0" w14:textId="77777777" w:rsidR="00647D39" w:rsidRPr="002B65AC" w:rsidRDefault="00647D39" w:rsidP="00647D39">
      <w:pPr>
        <w:numPr>
          <w:ilvl w:val="0"/>
          <w:numId w:val="6"/>
        </w:numPr>
        <w:spacing w:before="60"/>
        <w:jc w:val="both"/>
      </w:pPr>
      <w:r w:rsidRPr="002B65AC">
        <w:t>som oboznámený so všetkými pravidlami týkajúcimi sa procesu posudzovania projektových zámerov/ schvaľovania žiadostí o NFP, ktoré sú platné k termínu výkonu mojich úloh;</w:t>
      </w:r>
    </w:p>
    <w:p w14:paraId="75426D7C" w14:textId="77777777" w:rsidR="00647D39" w:rsidRPr="002B65AC" w:rsidRDefault="00647D39" w:rsidP="00647D39">
      <w:pPr>
        <w:numPr>
          <w:ilvl w:val="0"/>
          <w:numId w:val="6"/>
        </w:numPr>
        <w:spacing w:before="60"/>
        <w:jc w:val="both"/>
      </w:pPr>
      <w:r w:rsidRPr="002B65AC">
        <w:t>budem svoje úlohy v rámci tohto procesu vykonávať čestným, zodpovedným, nezaujatým a nestranným spôsobom;</w:t>
      </w:r>
    </w:p>
    <w:p w14:paraId="106F31A0" w14:textId="77777777" w:rsidR="00647D39" w:rsidRPr="002B65AC" w:rsidRDefault="00647D39" w:rsidP="00647D39">
      <w:pPr>
        <w:numPr>
          <w:ilvl w:val="0"/>
          <w:numId w:val="6"/>
        </w:numPr>
        <w:spacing w:before="60"/>
        <w:jc w:val="both"/>
      </w:pPr>
      <w:r w:rsidRPr="002B65AC">
        <w:t>nie som v konflikte záujmov v zmysle definície konfliktu záujmov podľa príslušných všeobecne záväzných právnych predpisov a ostatných záväzných dokumentov</w:t>
      </w:r>
      <w:r w:rsidRPr="002B65AC">
        <w:rPr>
          <w:rStyle w:val="Odkaznapoznmkupodiarou"/>
        </w:rPr>
        <w:footnoteReference w:id="6"/>
      </w:r>
      <w:r w:rsidRPr="002B65AC">
        <w:t>;</w:t>
      </w:r>
    </w:p>
    <w:p w14:paraId="14CF791B" w14:textId="77777777" w:rsidR="00647D39" w:rsidRPr="002B65AC" w:rsidRDefault="00647D39" w:rsidP="00647D39">
      <w:pPr>
        <w:numPr>
          <w:ilvl w:val="0"/>
          <w:numId w:val="6"/>
        </w:numPr>
        <w:spacing w:before="60"/>
        <w:jc w:val="both"/>
      </w:pPr>
      <w:r w:rsidRPr="002B65AC">
        <w:t>si nie som vedomý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 (ďalej len ,,RO“) a bezodkladne sa vzdám ďalšej účasti na tomto procese;</w:t>
      </w:r>
    </w:p>
    <w:p w14:paraId="7665BA33" w14:textId="444EC0B9" w:rsidR="00647D39" w:rsidRPr="002B65AC" w:rsidRDefault="00647D39" w:rsidP="00647D39">
      <w:pPr>
        <w:numPr>
          <w:ilvl w:val="0"/>
          <w:numId w:val="6"/>
        </w:numPr>
        <w:jc w:val="both"/>
      </w:pPr>
      <w:r w:rsidRPr="002B65AC">
        <w:t xml:space="preserve">o všetkých skutočnostiach týkajúcich sa procesu </w:t>
      </w:r>
      <w:r w:rsidR="00007FE1" w:rsidRPr="002B65AC">
        <w:t xml:space="preserve">posudzovania projektových zámerov/ </w:t>
      </w:r>
      <w:r w:rsidRPr="002B65AC">
        <w:t xml:space="preserve">schvaľovania žiadostí o  NFP budem zachovávať mlčanlivosť a použijem ich výlučne v súlade s účelom tohto procesu, najmä sa zdržím ich zverejnenia, postúpenia alebo akéhokoľvek iného sprístupnenia tretej osobe a to aj po ukončení pracovného pomeru s RO, resp. po ukončení platnosti dohody o vykonaní práce s RO, resp. iného zmluvného </w:t>
      </w:r>
      <w:r w:rsidRPr="002B65AC">
        <w:lastRenderedPageBreak/>
        <w:t>vzťahu s RO; resp. po</w:t>
      </w:r>
      <w:r>
        <w:t> </w:t>
      </w:r>
      <w:r w:rsidRPr="002B65AC">
        <w:t>ukončení mojej účasti v pozícii pozorovateľa v rámci procesu odborného hodnotenia;</w:t>
      </w:r>
    </w:p>
    <w:p w14:paraId="37A53BFA" w14:textId="7B266A0D" w:rsidR="00C44E91" w:rsidRDefault="00647D39" w:rsidP="00647D39">
      <w:pPr>
        <w:numPr>
          <w:ilvl w:val="0"/>
          <w:numId w:val="6"/>
        </w:numPr>
        <w:spacing w:before="60"/>
        <w:jc w:val="both"/>
      </w:pPr>
      <w:r w:rsidRPr="002B65AC">
        <w:t xml:space="preserve">nebudem vyhotovovať kópie ani akýmkoľvek iným spôsobom reprodukovať skutočnosti týkajúce sa procesu posudzovania projektových zámerov/schvaľovania žiadostí o NFP, ak to nevyplýva z plnenia úloh pre </w:t>
      </w:r>
      <w:r w:rsidR="00007FE1">
        <w:t>RO</w:t>
      </w:r>
      <w:r w:rsidRPr="002B65AC">
        <w:t xml:space="preserve"> v rámci pracovnoprávneho alebo iného právneho vzťahu s</w:t>
      </w:r>
      <w:r w:rsidR="00C44E91">
        <w:t> </w:t>
      </w:r>
      <w:r w:rsidRPr="002B65AC">
        <w:t>RO</w:t>
      </w:r>
      <w:r w:rsidR="00C44E91">
        <w:t>;</w:t>
      </w:r>
    </w:p>
    <w:p w14:paraId="58FAACA0" w14:textId="4DF293EE" w:rsidR="00647D39" w:rsidRPr="002B65AC" w:rsidRDefault="00D93DF1" w:rsidP="009367BA">
      <w:pPr>
        <w:numPr>
          <w:ilvl w:val="0"/>
          <w:numId w:val="6"/>
        </w:numPr>
        <w:spacing w:before="60"/>
        <w:jc w:val="both"/>
      </w:pPr>
      <w:r w:rsidRPr="002B65AC">
        <w:t>si nie som vedomý</w:t>
      </w:r>
      <w:r>
        <w:t xml:space="preserve">, že </w:t>
      </w:r>
      <w:r w:rsidR="009367BA">
        <w:t>som zainteresovanou osobou na strane žiadateľa</w:t>
      </w:r>
      <w:r w:rsidR="009367BA">
        <w:rPr>
          <w:rStyle w:val="Odkaznapoznmkupodiarou"/>
        </w:rPr>
        <w:footnoteReference w:id="7"/>
      </w:r>
      <w:r w:rsidR="009367BA">
        <w:t xml:space="preserve"> vo vzťahu ku ktorémukoľvek </w:t>
      </w:r>
      <w:bookmarkStart w:id="39" w:name="_Ref496654232"/>
      <w:r w:rsidR="009367BA">
        <w:t>žiadateľovi</w:t>
      </w:r>
      <w:bookmarkEnd w:id="39"/>
      <w:r w:rsidR="009367BA">
        <w:t xml:space="preserve"> v rámci schvaľovacieho procesu konkrétnej výzvy na</w:t>
      </w:r>
      <w:r w:rsidR="007C24AF">
        <w:t> </w:t>
      </w:r>
      <w:r w:rsidR="009367BA">
        <w:t>predkladanie projektových zámerov/výzvy na predkladanie žiadostí o</w:t>
      </w:r>
      <w:r w:rsidR="00007FE1">
        <w:t> </w:t>
      </w:r>
      <w:r w:rsidR="009367BA">
        <w:t>NFP</w:t>
      </w:r>
      <w:r w:rsidR="00007FE1">
        <w:t>/vyzvania</w:t>
      </w:r>
      <w:r w:rsidR="009367BA">
        <w:t xml:space="preserve"> </w:t>
      </w:r>
      <w:r w:rsidR="00165796">
        <w:t>(</w:t>
      </w:r>
      <w:r w:rsidR="009367BA">
        <w:t xml:space="preserve">resp. </w:t>
      </w:r>
      <w:r w:rsidR="00FD1EB6">
        <w:t xml:space="preserve">konkrétneho </w:t>
      </w:r>
      <w:r w:rsidR="009367BA">
        <w:t xml:space="preserve">kola </w:t>
      </w:r>
      <w:r w:rsidR="00007FE1">
        <w:t>výzvy na predkladanie projektových zámerov/</w:t>
      </w:r>
      <w:r w:rsidR="009367BA">
        <w:t>výzvy na</w:t>
      </w:r>
      <w:r w:rsidR="00007FE1">
        <w:t> </w:t>
      </w:r>
      <w:r w:rsidR="009367BA">
        <w:t>predkladanie žiadostí o</w:t>
      </w:r>
      <w:r w:rsidR="00007FE1">
        <w:t> </w:t>
      </w:r>
      <w:r w:rsidR="009367BA">
        <w:t>NFP</w:t>
      </w:r>
      <w:r w:rsidR="00007FE1">
        <w:t>/vyzvania</w:t>
      </w:r>
      <w:r w:rsidR="00165796">
        <w:t>)</w:t>
      </w:r>
      <w:r w:rsidR="009367BA" w:rsidRPr="002B65AC">
        <w:t xml:space="preserve">; v prípade, ak počas </w:t>
      </w:r>
      <w:r w:rsidR="00165796">
        <w:t>schvaľovacieho</w:t>
      </w:r>
      <w:r w:rsidR="009367BA" w:rsidRPr="002B65AC">
        <w:t xml:space="preserve"> procesu </w:t>
      </w:r>
      <w:r w:rsidR="009367BA">
        <w:t>zistím, že som zainteresovanou osobou na strane žiadateľa</w:t>
      </w:r>
      <w:r w:rsidR="009367BA" w:rsidRPr="002B65AC">
        <w:t>, ihneď túto skutočnosť oznámim RO</w:t>
      </w:r>
      <w:r w:rsidR="009367BA">
        <w:rPr>
          <w:rStyle w:val="Odkaznapoznmkupodiarou"/>
        </w:rPr>
        <w:footnoteReference w:id="8"/>
      </w:r>
      <w:r w:rsidR="00647D39" w:rsidRPr="002B65AC">
        <w:t>.</w:t>
      </w:r>
    </w:p>
    <w:p w14:paraId="23BD68EB" w14:textId="77777777" w:rsidR="00647D39" w:rsidRPr="002B65AC" w:rsidRDefault="00647D39" w:rsidP="00647D39">
      <w:pPr>
        <w:spacing w:before="60"/>
        <w:ind w:left="720"/>
        <w:jc w:val="both"/>
      </w:pPr>
    </w:p>
    <w:p w14:paraId="346EBD56" w14:textId="28B0FF1A" w:rsidR="00647D39" w:rsidRPr="002B65AC" w:rsidRDefault="00647D39" w:rsidP="00647D39">
      <w:pPr>
        <w:ind w:firstLine="360"/>
        <w:jc w:val="both"/>
      </w:pPr>
      <w:r w:rsidRPr="002B65AC">
        <w:t>Zároveň</w:t>
      </w:r>
      <w:r>
        <w:t xml:space="preserve"> vyhlasujem, že</w:t>
      </w:r>
      <w:r w:rsidRPr="002B65AC">
        <w:t xml:space="preserve"> som si vedomý následkov, ktoré plynú z nedodržania povinností podľa tohto čestného vyhlásenia, najmä možného postihu podľa zákona č. </w:t>
      </w:r>
      <w:r>
        <w:t>55</w:t>
      </w:r>
      <w:r w:rsidRPr="002B65AC">
        <w:t>/20</w:t>
      </w:r>
      <w:r>
        <w:t>17</w:t>
      </w:r>
      <w:r w:rsidRPr="002B65AC">
        <w:t xml:space="preserve"> Z.</w:t>
      </w:r>
      <w:r>
        <w:t xml:space="preserve"> </w:t>
      </w:r>
      <w:r w:rsidRPr="002B65AC">
        <w:t>z</w:t>
      </w:r>
      <w:r w:rsidR="00F95FE7">
        <w:t>.</w:t>
      </w:r>
      <w:r w:rsidRPr="002B65AC">
        <w:t xml:space="preserve"> o štátnej službe a o zmene a doplnení niektorých zákonov v znení neskorších predpisov, resp. zákona č. 311/2001 Z.</w:t>
      </w:r>
      <w:r>
        <w:t xml:space="preserve"> </w:t>
      </w:r>
      <w:r w:rsidRPr="002B65AC">
        <w:t>z. Zákonník práce v znení neskorších predpisov, § 46 zákona č. 292/2014 Z.</w:t>
      </w:r>
      <w:r>
        <w:t xml:space="preserve"> </w:t>
      </w:r>
      <w:r w:rsidRPr="002B65AC">
        <w:t>z. o príspevku poskytovanom z európskych štrukturálnych a investičných fondov a o zmene a doplnení niektorých zákonov</w:t>
      </w:r>
      <w:r>
        <w:t xml:space="preserve"> v znení neskorších predpisov,</w:t>
      </w:r>
      <w:r w:rsidRPr="002B65AC">
        <w:t xml:space="preserve"> ako aj ďalších všeobecne záväzných právnych predpisov, ktoré </w:t>
      </w:r>
      <w:r>
        <w:t>sa na túto oblasť vzťahujú.</w:t>
      </w:r>
      <w:r w:rsidRPr="002B65AC">
        <w:t xml:space="preserve"> </w:t>
      </w:r>
    </w:p>
    <w:p w14:paraId="17626E67" w14:textId="77777777" w:rsidR="00647D39" w:rsidRPr="002B65AC" w:rsidRDefault="00647D39" w:rsidP="00647D39"/>
    <w:tbl>
      <w:tblPr>
        <w:tblW w:w="5000" w:type="pct"/>
        <w:tblLook w:val="0000" w:firstRow="0" w:lastRow="0" w:firstColumn="0" w:lastColumn="0" w:noHBand="0" w:noVBand="0"/>
      </w:tblPr>
      <w:tblGrid>
        <w:gridCol w:w="4485"/>
        <w:gridCol w:w="4571"/>
      </w:tblGrid>
      <w:tr w:rsidR="00647D39" w:rsidRPr="005B1203" w14:paraId="383F6885" w14:textId="77777777" w:rsidTr="003D5ED4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14:paraId="363216F2" w14:textId="77777777" w:rsidR="00647D39" w:rsidRPr="002B65AC" w:rsidRDefault="00647D39" w:rsidP="003D5ED4">
            <w:pPr>
              <w:spacing w:before="40" w:after="40"/>
              <w:ind w:right="-108"/>
            </w:pPr>
            <w:r w:rsidRPr="002B65AC">
              <w:rPr>
                <w:b/>
              </w:rPr>
              <w:t>Pozícia v procese posudzovania projektových zámerov/schvaľovania žiadostí o NFP</w:t>
            </w:r>
            <w:r w:rsidRPr="002B65AC">
              <w:rPr>
                <w:rStyle w:val="Odkaznapoznmkupodiarou"/>
                <w:b/>
              </w:rPr>
              <w:footnoteReference w:id="9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A71E3A" w14:textId="77777777" w:rsidR="00647D39" w:rsidRPr="002B65AC" w:rsidRDefault="00647D39" w:rsidP="003D5ED4">
            <w:pPr>
              <w:spacing w:before="40" w:after="40"/>
              <w:jc w:val="center"/>
            </w:pPr>
          </w:p>
        </w:tc>
      </w:tr>
      <w:tr w:rsidR="00647D39" w:rsidRPr="005B1203" w14:paraId="0A486185" w14:textId="77777777" w:rsidTr="003D5ED4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14:paraId="73997ACC" w14:textId="77777777" w:rsidR="00647D39" w:rsidRPr="002B65AC" w:rsidRDefault="00647D39" w:rsidP="003D5ED4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08E50F" w14:textId="77777777" w:rsidR="00647D39" w:rsidRPr="002B65AC" w:rsidRDefault="00647D39" w:rsidP="003D5ED4">
            <w:pPr>
              <w:spacing w:before="40" w:after="40"/>
              <w:jc w:val="center"/>
            </w:pPr>
          </w:p>
        </w:tc>
      </w:tr>
      <w:tr w:rsidR="00647D39" w:rsidRPr="005B1203" w14:paraId="35079DE7" w14:textId="77777777" w:rsidTr="003D5ED4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14:paraId="15D1E277" w14:textId="77777777" w:rsidR="00647D39" w:rsidRPr="002B65AC" w:rsidRDefault="00647D39" w:rsidP="003D5ED4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E9BD15" w14:textId="77777777" w:rsidR="00647D39" w:rsidRPr="002B65AC" w:rsidRDefault="00647D39" w:rsidP="003D5ED4">
            <w:pPr>
              <w:spacing w:before="40" w:after="40"/>
              <w:jc w:val="center"/>
            </w:pPr>
          </w:p>
        </w:tc>
      </w:tr>
      <w:tr w:rsidR="00647D39" w:rsidRPr="005B1203" w14:paraId="04D1195C" w14:textId="77777777" w:rsidTr="003D5ED4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00418781" w14:textId="77777777" w:rsidR="00647D39" w:rsidRPr="002B65AC" w:rsidRDefault="00647D39" w:rsidP="003D5ED4">
            <w:pPr>
              <w:ind w:firstLine="20"/>
              <w:rPr>
                <w:b/>
              </w:rPr>
            </w:pPr>
            <w:r w:rsidRPr="002B65AC">
              <w:rPr>
                <w:b/>
              </w:rPr>
              <w:t>Dátum</w:t>
            </w:r>
            <w:r w:rsidRPr="002B65AC">
              <w:rPr>
                <w:rStyle w:val="Odkaznapoznmkupodiarou"/>
                <w:b/>
              </w:rPr>
              <w:footnoteReference w:id="10"/>
            </w:r>
            <w:r w:rsidRPr="002B65AC">
              <w:rPr>
                <w:b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1882" w14:textId="77777777" w:rsidR="00647D39" w:rsidRPr="002B65AC" w:rsidRDefault="00647D39" w:rsidP="003D5ED4">
            <w:pPr>
              <w:ind w:firstLine="20"/>
            </w:pPr>
          </w:p>
        </w:tc>
      </w:tr>
      <w:tr w:rsidR="00647D39" w:rsidRPr="005B1203" w14:paraId="1173FB16" w14:textId="77777777" w:rsidTr="003D5ED4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64C69019" w14:textId="77777777" w:rsidR="00647D39" w:rsidRPr="002B65AC" w:rsidRDefault="00647D39" w:rsidP="003D5ED4">
            <w:pPr>
              <w:ind w:firstLine="20"/>
              <w:rPr>
                <w:b/>
              </w:rPr>
            </w:pPr>
            <w:r w:rsidRPr="002B65AC">
              <w:rPr>
                <w:b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2F955" w14:textId="77777777" w:rsidR="00647D39" w:rsidRPr="002B65AC" w:rsidRDefault="00647D39" w:rsidP="003D5ED4">
            <w:pPr>
              <w:ind w:firstLine="20"/>
            </w:pPr>
          </w:p>
        </w:tc>
      </w:tr>
    </w:tbl>
    <w:p w14:paraId="2974403A" w14:textId="77777777" w:rsidR="00647D39" w:rsidRPr="005B1203" w:rsidRDefault="00647D39" w:rsidP="00647D39"/>
    <w:p w14:paraId="6BD0C49D" w14:textId="77777777" w:rsidR="00627EA3" w:rsidRPr="00627EA3" w:rsidRDefault="00627EA3" w:rsidP="006479DF"/>
    <w:p w14:paraId="4313A92E" w14:textId="77777777" w:rsidR="00071CD7" w:rsidRDefault="00071CD7" w:rsidP="006479DF"/>
    <w:sectPr w:rsidR="00071CD7" w:rsidSect="000A451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98B0" w14:textId="77777777" w:rsidR="00935FCA" w:rsidRDefault="00935FCA" w:rsidP="00B948E0">
      <w:r>
        <w:separator/>
      </w:r>
    </w:p>
  </w:endnote>
  <w:endnote w:type="continuationSeparator" w:id="0">
    <w:p w14:paraId="5B273056" w14:textId="77777777" w:rsidR="00935FCA" w:rsidRDefault="00935FCA" w:rsidP="00B948E0">
      <w:r>
        <w:continuationSeparator/>
      </w:r>
    </w:p>
  </w:endnote>
  <w:endnote w:type="continuationNotice" w:id="1">
    <w:p w14:paraId="15AC504E" w14:textId="77777777" w:rsidR="00935FCA" w:rsidRDefault="00935F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1638B" w14:textId="77777777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4F1000" wp14:editId="4B25B36E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397D70D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22B499A6" w14:textId="4EFA9E0A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545F7051" wp14:editId="6C64ACE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23747">
          <w:rPr>
            <w:noProof/>
          </w:rPr>
          <w:t>2</w:t>
        </w:r>
        <w:r>
          <w:fldChar w:fldCharType="end"/>
        </w:r>
      </w:sdtContent>
    </w:sdt>
  </w:p>
  <w:p w14:paraId="05773A18" w14:textId="335929DE"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599BC" w14:textId="77777777" w:rsidR="00935FCA" w:rsidRDefault="00935FCA" w:rsidP="00B948E0">
      <w:r>
        <w:separator/>
      </w:r>
    </w:p>
  </w:footnote>
  <w:footnote w:type="continuationSeparator" w:id="0">
    <w:p w14:paraId="5217BC8F" w14:textId="77777777" w:rsidR="00935FCA" w:rsidRDefault="00935FCA" w:rsidP="00B948E0">
      <w:r>
        <w:continuationSeparator/>
      </w:r>
    </w:p>
  </w:footnote>
  <w:footnote w:type="continuationNotice" w:id="1">
    <w:p w14:paraId="4C273797" w14:textId="77777777" w:rsidR="00935FCA" w:rsidRDefault="00935FCA"/>
  </w:footnote>
  <w:footnote w:id="2">
    <w:p w14:paraId="4FFDDF84" w14:textId="7F3E408A" w:rsidR="00C766C4" w:rsidRPr="00054047" w:rsidRDefault="00C766C4" w:rsidP="00054047">
      <w:pPr>
        <w:pStyle w:val="Textpoznmkypodiarou"/>
        <w:jc w:val="both"/>
        <w:rPr>
          <w:ins w:id="23" w:author="Autor"/>
          <w:sz w:val="18"/>
          <w:szCs w:val="18"/>
        </w:rPr>
      </w:pPr>
      <w:ins w:id="24" w:author="Autor">
        <w:r w:rsidRPr="00054047">
          <w:rPr>
            <w:rStyle w:val="Odkaznapoznmkupodiarou"/>
            <w:sz w:val="18"/>
            <w:szCs w:val="18"/>
          </w:rPr>
          <w:footnoteRef/>
        </w:r>
        <w:r w:rsidRPr="00054047">
          <w:rPr>
            <w:sz w:val="18"/>
            <w:szCs w:val="18"/>
          </w:rPr>
          <w:t xml:space="preserve"> V prípade </w:t>
        </w:r>
        <w:r w:rsidR="00617511" w:rsidRPr="00054047">
          <w:rPr>
            <w:sz w:val="18"/>
            <w:szCs w:val="18"/>
          </w:rPr>
          <w:t>AK EŠIF</w:t>
        </w:r>
        <w:r w:rsidRPr="00054047">
          <w:rPr>
            <w:sz w:val="18"/>
            <w:szCs w:val="18"/>
          </w:rPr>
          <w:t xml:space="preserve"> postačuje, ak zamestnanec podpíše čestné vyhlásenie </w:t>
        </w:r>
        <w:r w:rsidR="007577E8">
          <w:rPr>
            <w:sz w:val="18"/>
            <w:szCs w:val="18"/>
          </w:rPr>
          <w:t xml:space="preserve">na celý OP </w:t>
        </w:r>
        <w:r w:rsidR="00A04BC1">
          <w:rPr>
            <w:sz w:val="18"/>
            <w:szCs w:val="18"/>
          </w:rPr>
          <w:t xml:space="preserve">napr. </w:t>
        </w:r>
        <w:r w:rsidRPr="00054047">
          <w:rPr>
            <w:sz w:val="18"/>
            <w:szCs w:val="18"/>
          </w:rPr>
          <w:t>pre určité časové obdobie (odporúča</w:t>
        </w:r>
        <w:r w:rsidR="0075691A">
          <w:rPr>
            <w:sz w:val="18"/>
            <w:szCs w:val="18"/>
          </w:rPr>
          <w:t xml:space="preserve"> sa</w:t>
        </w:r>
        <w:r w:rsidRPr="00054047">
          <w:rPr>
            <w:sz w:val="18"/>
            <w:szCs w:val="18"/>
          </w:rPr>
          <w:t xml:space="preserve"> 1 rok</w:t>
        </w:r>
        <w:r w:rsidR="00A04BC1">
          <w:rPr>
            <w:sz w:val="18"/>
            <w:szCs w:val="18"/>
          </w:rPr>
          <w:t>)</w:t>
        </w:r>
        <w:r w:rsidR="00284009" w:rsidRPr="00372CB0">
          <w:rPr>
            <w:sz w:val="18"/>
            <w:szCs w:val="18"/>
          </w:rPr>
          <w:t xml:space="preserve">, alebo </w:t>
        </w:r>
        <w:r w:rsidR="00A04BC1" w:rsidRPr="00372CB0">
          <w:rPr>
            <w:sz w:val="18"/>
            <w:szCs w:val="18"/>
          </w:rPr>
          <w:t xml:space="preserve">ho podpíše pred prvým úkonom, ktorým sa zapojí do schvaľovacieho procesu a následne ho bude priebežne potvrdzovať </w:t>
        </w:r>
        <w:r w:rsidR="00372CB0">
          <w:rPr>
            <w:sz w:val="18"/>
            <w:szCs w:val="18"/>
          </w:rPr>
          <w:t xml:space="preserve">, </w:t>
        </w:r>
        <w:r w:rsidR="00372CB0" w:rsidRPr="00372CB0">
          <w:rPr>
            <w:sz w:val="18"/>
            <w:szCs w:val="18"/>
          </w:rPr>
          <w:t>napr. formou potvrdenia oboznámenia sa s príslušnou internou riadiacou dokumentáciou (napr. manuál procedúr)</w:t>
        </w:r>
        <w:r w:rsidR="00A811FD" w:rsidRPr="00054047">
          <w:rPr>
            <w:sz w:val="18"/>
            <w:szCs w:val="18"/>
          </w:rPr>
          <w:t>. V</w:t>
        </w:r>
        <w:r w:rsidR="00372CB0">
          <w:rPr>
            <w:sz w:val="18"/>
            <w:szCs w:val="18"/>
          </w:rPr>
          <w:t> príslušnej internej riadiacej dokumentácii</w:t>
        </w:r>
        <w:r w:rsidR="00A811FD" w:rsidRPr="00054047">
          <w:rPr>
            <w:sz w:val="18"/>
            <w:szCs w:val="18"/>
          </w:rPr>
          <w:t xml:space="preserve"> by malo byť určené aj miesto uloženia čestného vyhlásenia.</w:t>
        </w:r>
      </w:ins>
    </w:p>
  </w:footnote>
  <w:footnote w:id="3">
    <w:p w14:paraId="32B02DE9" w14:textId="3EF15CB1" w:rsidR="00617511" w:rsidRPr="00054047" w:rsidRDefault="00617511">
      <w:pPr>
        <w:pStyle w:val="Textpoznmkypodiarou"/>
        <w:rPr>
          <w:ins w:id="26" w:author="Autor"/>
          <w:sz w:val="18"/>
          <w:szCs w:val="18"/>
        </w:rPr>
      </w:pPr>
      <w:ins w:id="27" w:author="Autor">
        <w:r w:rsidRPr="00054047">
          <w:rPr>
            <w:rStyle w:val="Odkaznapoznmkupodiarou"/>
            <w:sz w:val="18"/>
            <w:szCs w:val="18"/>
          </w:rPr>
          <w:footnoteRef/>
        </w:r>
        <w:r w:rsidRPr="00054047">
          <w:rPr>
            <w:sz w:val="18"/>
            <w:szCs w:val="18"/>
          </w:rPr>
          <w:t xml:space="preserve"> Riadok sa odstráni pri AK EŠIF.</w:t>
        </w:r>
      </w:ins>
    </w:p>
  </w:footnote>
  <w:footnote w:id="4">
    <w:p w14:paraId="25148F77" w14:textId="77777777" w:rsidR="00647D39" w:rsidRPr="000B28B6" w:rsidRDefault="00647D39" w:rsidP="00647D39">
      <w:pPr>
        <w:pStyle w:val="Textpoznmkypodiarou"/>
        <w:jc w:val="both"/>
        <w:rPr>
          <w:del w:id="31" w:author="Autor"/>
          <w:sz w:val="18"/>
          <w:szCs w:val="18"/>
        </w:rPr>
      </w:pPr>
      <w:del w:id="32" w:author="Autor">
        <w:r w:rsidRPr="000B28B6">
          <w:rPr>
            <w:rStyle w:val="Odkaznapoznmkupodiarou"/>
            <w:sz w:val="18"/>
            <w:szCs w:val="18"/>
          </w:rPr>
          <w:footnoteRef/>
        </w:r>
        <w:r w:rsidRPr="000B28B6">
          <w:rPr>
            <w:sz w:val="18"/>
            <w:szCs w:val="18"/>
          </w:rPr>
          <w:delText xml:space="preserve"> V prípade výkonu činností vo vzťahu k celej výzve</w:delText>
        </w:r>
        <w:r w:rsidR="00007FE1" w:rsidRPr="00007FE1">
          <w:delText xml:space="preserve"> </w:delText>
        </w:r>
        <w:r w:rsidR="00007FE1" w:rsidRPr="002B65AC">
          <w:delText>na predkladanie projektových zámerov/výzv</w:delText>
        </w:r>
        <w:r w:rsidR="00007FE1">
          <w:delText>e</w:delText>
        </w:r>
        <w:r w:rsidR="00007FE1" w:rsidRPr="002B65AC">
          <w:delText>/vyzvani</w:delText>
        </w:r>
        <w:r w:rsidR="00007FE1">
          <w:delText>u</w:delText>
        </w:r>
        <w:r w:rsidRPr="000B28B6">
          <w:rPr>
            <w:sz w:val="18"/>
            <w:szCs w:val="18"/>
          </w:rPr>
          <w:delText xml:space="preserve"> (napr. účasť pozorovateľov v procese odborného hodnotenia) sa uvedená časť nevypĺňa a vyhlásenie sa vzťahuje na všetky </w:delText>
        </w:r>
        <w:r w:rsidR="00007FE1">
          <w:rPr>
            <w:sz w:val="18"/>
            <w:szCs w:val="18"/>
          </w:rPr>
          <w:delText xml:space="preserve">žiadosti o </w:delText>
        </w:r>
        <w:r w:rsidR="00007FE1" w:rsidRPr="000B28B6">
          <w:rPr>
            <w:sz w:val="18"/>
            <w:szCs w:val="18"/>
          </w:rPr>
          <w:delText>NFP</w:delText>
        </w:r>
        <w:r>
          <w:rPr>
            <w:sz w:val="18"/>
            <w:szCs w:val="18"/>
          </w:rPr>
          <w:delText>; v prípade viacerých posudzovaných projektových zámerov/žiadostí o NFP sa uvedú kódy všetkých pridelených projektových zámerov/žiadostí o NFP a nie je potrebné vypracúvať vyhlásenie osobitne za každý projektový zámer/žiadosť o</w:delText>
        </w:r>
        <w:r w:rsidR="00B8182A">
          <w:rPr>
            <w:sz w:val="18"/>
            <w:szCs w:val="18"/>
          </w:rPr>
          <w:delText> </w:delText>
        </w:r>
        <w:r>
          <w:rPr>
            <w:sz w:val="18"/>
            <w:szCs w:val="18"/>
          </w:rPr>
          <w:delText>NFP</w:delText>
        </w:r>
        <w:r w:rsidR="00B8182A">
          <w:rPr>
            <w:sz w:val="18"/>
            <w:szCs w:val="18"/>
          </w:rPr>
          <w:delText>.</w:delText>
        </w:r>
      </w:del>
    </w:p>
  </w:footnote>
  <w:footnote w:id="5">
    <w:p w14:paraId="704DE43D" w14:textId="76353850" w:rsidR="00CB02F0" w:rsidRPr="00054047" w:rsidRDefault="00CB02F0" w:rsidP="00054047">
      <w:pPr>
        <w:pStyle w:val="Textpoznmkypodiarou"/>
        <w:jc w:val="both"/>
        <w:rPr>
          <w:ins w:id="37" w:author="Autor"/>
          <w:sz w:val="18"/>
          <w:szCs w:val="18"/>
        </w:rPr>
      </w:pPr>
      <w:ins w:id="38" w:author="Autor">
        <w:r w:rsidRPr="00054047">
          <w:rPr>
            <w:rStyle w:val="Odkaznapoznmkupodiarou"/>
            <w:sz w:val="18"/>
            <w:szCs w:val="18"/>
          </w:rPr>
          <w:footnoteRef/>
        </w:r>
        <w:r w:rsidRPr="00054047">
          <w:rPr>
            <w:sz w:val="18"/>
            <w:szCs w:val="18"/>
          </w:rPr>
          <w:t xml:space="preserve"> V prípade AK EŠIF RO upraví vetu nasledovne: Ja, dolu podpísaný, týmto vyhlasujem, že súhlasím s účasťou svojej osoby na implementácii OP v súlade s manuálom procedúr.</w:t>
        </w:r>
      </w:ins>
    </w:p>
  </w:footnote>
  <w:footnote w:id="6">
    <w:p w14:paraId="24CDA8DD" w14:textId="60CB30B1" w:rsidR="00647D39" w:rsidRPr="00E2722E" w:rsidRDefault="00647D39" w:rsidP="00647D39">
      <w:pPr>
        <w:pStyle w:val="Textpoznmkypodiarou"/>
        <w:jc w:val="both"/>
        <w:rPr>
          <w:sz w:val="18"/>
          <w:szCs w:val="18"/>
        </w:rPr>
      </w:pPr>
      <w:r w:rsidRPr="007577E8">
        <w:rPr>
          <w:rStyle w:val="Odkaznapoznmkupodiarou"/>
          <w:sz w:val="18"/>
          <w:szCs w:val="18"/>
        </w:rPr>
        <w:footnoteRef/>
      </w:r>
      <w:r w:rsidRPr="007577E8">
        <w:rPr>
          <w:sz w:val="18"/>
          <w:szCs w:val="18"/>
        </w:rPr>
        <w:t xml:space="preserve"> Najmä v zmysle § 46 zákona č. 292/2014 Z. z. o príspevku poskytovanom z európskych štrukturálnych a investičných fondov a o zmene a doplnení ni</w:t>
      </w:r>
      <w:r w:rsidRPr="00E2722E">
        <w:rPr>
          <w:sz w:val="18"/>
          <w:szCs w:val="18"/>
        </w:rPr>
        <w:t xml:space="preserve">ektorých zákonov v znení neskorších predpisov a Systému riadenia európskych štrukturálnych a investičných fondov na programové obdobie 2014 </w:t>
      </w:r>
      <w:r w:rsidR="00B8182A" w:rsidRPr="00E2722E">
        <w:rPr>
          <w:sz w:val="18"/>
          <w:szCs w:val="18"/>
        </w:rPr>
        <w:t>–</w:t>
      </w:r>
      <w:r w:rsidRPr="00E2722E">
        <w:rPr>
          <w:sz w:val="18"/>
          <w:szCs w:val="18"/>
        </w:rPr>
        <w:t xml:space="preserve"> 2020</w:t>
      </w:r>
      <w:r w:rsidR="00B8182A" w:rsidRPr="00E2722E">
        <w:rPr>
          <w:sz w:val="18"/>
          <w:szCs w:val="18"/>
        </w:rPr>
        <w:t>.</w:t>
      </w:r>
    </w:p>
  </w:footnote>
  <w:footnote w:id="7">
    <w:p w14:paraId="00D3DEB6" w14:textId="77777777" w:rsidR="009367BA" w:rsidRPr="00E2722E" w:rsidRDefault="009367BA" w:rsidP="00F95FE7">
      <w:pPr>
        <w:pStyle w:val="Textpoznmkypodiarou"/>
        <w:jc w:val="both"/>
        <w:rPr>
          <w:sz w:val="18"/>
          <w:szCs w:val="18"/>
        </w:rPr>
      </w:pPr>
      <w:r w:rsidRPr="007577E8">
        <w:rPr>
          <w:rStyle w:val="Odkaznapoznmkupodiarou"/>
          <w:sz w:val="18"/>
          <w:szCs w:val="18"/>
        </w:rPr>
        <w:footnoteRef/>
      </w:r>
      <w:r w:rsidRPr="007577E8">
        <w:rPr>
          <w:sz w:val="18"/>
          <w:szCs w:val="18"/>
        </w:rPr>
        <w:t xml:space="preserve"> V zmysle § 46 zákona č. 292/2014 Z. z. o príspevku poskytovanom z európskych štrukturálnych a investičných fondov a o zmene a doplnení niektorých zákonov v znení neskorších predpisov</w:t>
      </w:r>
    </w:p>
  </w:footnote>
  <w:footnote w:id="8">
    <w:p w14:paraId="5B1396FA" w14:textId="24EEABDA" w:rsidR="009367BA" w:rsidRPr="00F925F1" w:rsidRDefault="009367BA" w:rsidP="00624CAA">
      <w:pPr>
        <w:pStyle w:val="Textpoznmkypodiarou"/>
        <w:jc w:val="both"/>
        <w:rPr>
          <w:sz w:val="18"/>
          <w:rPrChange w:id="40" w:author="Autor">
            <w:rPr/>
          </w:rPrChange>
        </w:rPr>
      </w:pPr>
      <w:r w:rsidRPr="007577E8">
        <w:rPr>
          <w:rStyle w:val="Odkaznapoznmkupodiarou"/>
          <w:sz w:val="18"/>
          <w:szCs w:val="18"/>
        </w:rPr>
        <w:footnoteRef/>
      </w:r>
      <w:r w:rsidRPr="007577E8">
        <w:rPr>
          <w:sz w:val="18"/>
          <w:szCs w:val="18"/>
        </w:rPr>
        <w:t xml:space="preserve"> Netýka sa zamestnancov RO, ktorí </w:t>
      </w:r>
      <w:r w:rsidR="007C24AF" w:rsidRPr="007577E8">
        <w:rPr>
          <w:sz w:val="18"/>
          <w:szCs w:val="18"/>
        </w:rPr>
        <w:t xml:space="preserve">sú zainteresovanou osobou na strane žiadateľa, ktorým je </w:t>
      </w:r>
      <w:r w:rsidR="00007FE1" w:rsidRPr="007577E8">
        <w:rPr>
          <w:sz w:val="18"/>
          <w:szCs w:val="18"/>
        </w:rPr>
        <w:t>RO</w:t>
      </w:r>
      <w:r w:rsidR="007C24AF" w:rsidRPr="007577E8">
        <w:rPr>
          <w:sz w:val="18"/>
          <w:szCs w:val="18"/>
        </w:rPr>
        <w:t xml:space="preserve"> alebo pre</w:t>
      </w:r>
      <w:r w:rsidR="00007FE1" w:rsidRPr="007577E8">
        <w:rPr>
          <w:sz w:val="18"/>
          <w:szCs w:val="18"/>
        </w:rPr>
        <w:t> </w:t>
      </w:r>
      <w:r w:rsidR="007C24AF" w:rsidRPr="007577E8">
        <w:rPr>
          <w:sz w:val="18"/>
          <w:szCs w:val="18"/>
        </w:rPr>
        <w:t>projekty technickej pomoci</w:t>
      </w:r>
      <w:r w:rsidR="00B8182A" w:rsidRPr="00E2722E">
        <w:rPr>
          <w:sz w:val="18"/>
          <w:szCs w:val="18"/>
        </w:rPr>
        <w:t>.</w:t>
      </w:r>
    </w:p>
  </w:footnote>
  <w:footnote w:id="9">
    <w:p w14:paraId="16001A88" w14:textId="35F9FC59" w:rsidR="00CB02F0" w:rsidRPr="00F925F1" w:rsidRDefault="00647D39" w:rsidP="00647D39">
      <w:pPr>
        <w:spacing w:before="40" w:after="40"/>
        <w:jc w:val="both"/>
        <w:rPr>
          <w:sz w:val="18"/>
          <w:rPrChange w:id="41" w:author="Autor">
            <w:rPr>
              <w:sz w:val="22"/>
            </w:rPr>
          </w:rPrChange>
        </w:rPr>
      </w:pPr>
      <w:r w:rsidRPr="007577E8">
        <w:rPr>
          <w:rStyle w:val="Odkaznapoznmkupodiarou"/>
          <w:sz w:val="18"/>
          <w:szCs w:val="18"/>
        </w:rPr>
        <w:footnoteRef/>
      </w:r>
      <w:ins w:id="42" w:author="Autor">
        <w:r w:rsidRPr="007577E8">
          <w:rPr>
            <w:sz w:val="18"/>
            <w:szCs w:val="18"/>
          </w:rPr>
          <w:t xml:space="preserve"> </w:t>
        </w:r>
        <w:r w:rsidR="00CB02F0" w:rsidRPr="00054047">
          <w:rPr>
            <w:sz w:val="18"/>
            <w:szCs w:val="18"/>
          </w:rPr>
          <w:t>Riadok sa odstráni pri AK EŠIF.</w:t>
        </w:r>
      </w:ins>
      <w:r w:rsidR="00CB02F0" w:rsidRPr="007577E8">
        <w:rPr>
          <w:sz w:val="18"/>
          <w:szCs w:val="18"/>
        </w:rPr>
        <w:t xml:space="preserve"> </w:t>
      </w:r>
      <w:r w:rsidRPr="007577E8">
        <w:rPr>
          <w:sz w:val="18"/>
          <w:szCs w:val="18"/>
        </w:rPr>
        <w:t xml:space="preserve">Vybrať iba relevantnú pozíciu v procese </w:t>
      </w:r>
      <w:r w:rsidR="00007FE1" w:rsidRPr="007577E8">
        <w:rPr>
          <w:sz w:val="18"/>
          <w:szCs w:val="18"/>
        </w:rPr>
        <w:t>posudzovania projektových zámerov/</w:t>
      </w:r>
      <w:r w:rsidRPr="007577E8">
        <w:rPr>
          <w:sz w:val="18"/>
          <w:szCs w:val="18"/>
        </w:rPr>
        <w:t xml:space="preserve">schvaľovania žiadostí o NFP: </w:t>
      </w:r>
      <w:del w:id="43" w:author="Autor">
        <w:r w:rsidRPr="000B28B6">
          <w:rPr>
            <w:sz w:val="18"/>
            <w:szCs w:val="18"/>
          </w:rPr>
          <w:delText xml:space="preserve">zamestnanec vykonávajúci administratívne overovanie/ </w:delText>
        </w:r>
      </w:del>
      <w:r w:rsidRPr="00E2722E">
        <w:rPr>
          <w:sz w:val="18"/>
          <w:szCs w:val="18"/>
        </w:rPr>
        <w:t>odborný hodnotiteľ / pozorovateľ v procese odborného hodnotenia</w:t>
      </w:r>
      <w:del w:id="44" w:author="Autor">
        <w:r w:rsidRPr="000B28B6">
          <w:rPr>
            <w:sz w:val="18"/>
            <w:szCs w:val="18"/>
          </w:rPr>
          <w:delText>/ osoba vykonávajúca výber žiadostí o</w:delText>
        </w:r>
        <w:r>
          <w:rPr>
            <w:sz w:val="18"/>
            <w:szCs w:val="18"/>
          </w:rPr>
          <w:delText> </w:delText>
        </w:r>
        <w:r w:rsidRPr="000B28B6">
          <w:rPr>
            <w:sz w:val="18"/>
            <w:szCs w:val="18"/>
          </w:rPr>
          <w:delText>NFP</w:delText>
        </w:r>
        <w:r>
          <w:rPr>
            <w:sz w:val="18"/>
            <w:szCs w:val="18"/>
          </w:rPr>
          <w:delText xml:space="preserve"> / schvaľujúci zamestnanec</w:delText>
        </w:r>
      </w:del>
      <w:r w:rsidRPr="00E2722E">
        <w:rPr>
          <w:sz w:val="18"/>
          <w:szCs w:val="18"/>
        </w:rPr>
        <w:t>.</w:t>
      </w:r>
    </w:p>
  </w:footnote>
  <w:footnote w:id="10">
    <w:p w14:paraId="55D68D41" w14:textId="1D6A7449" w:rsidR="00647D39" w:rsidRPr="00F925F1" w:rsidRDefault="00647D39" w:rsidP="000A4510">
      <w:pPr>
        <w:pStyle w:val="Textpoznmkypodiarou"/>
        <w:jc w:val="both"/>
        <w:rPr>
          <w:sz w:val="18"/>
          <w:rPrChange w:id="45" w:author="Autor">
            <w:rPr/>
          </w:rPrChange>
        </w:rPr>
      </w:pPr>
      <w:r w:rsidRPr="00F925F1">
        <w:rPr>
          <w:rStyle w:val="Odkaznapoznmkupodiarou"/>
          <w:sz w:val="18"/>
          <w:rPrChange w:id="46" w:author="Autor">
            <w:rPr>
              <w:rStyle w:val="Odkaznapoznmkupodiarou"/>
            </w:rPr>
          </w:rPrChange>
        </w:rPr>
        <w:footnoteRef/>
      </w:r>
      <w:r w:rsidRPr="00F925F1">
        <w:rPr>
          <w:sz w:val="18"/>
          <w:rPrChange w:id="47" w:author="Autor">
            <w:rPr/>
          </w:rPrChange>
        </w:rPr>
        <w:t xml:space="preserve"> </w:t>
      </w:r>
      <w:r w:rsidRPr="007577E8">
        <w:rPr>
          <w:sz w:val="18"/>
          <w:szCs w:val="18"/>
        </w:rPr>
        <w:t xml:space="preserve">Uvádzaný dátum </w:t>
      </w:r>
      <w:del w:id="48" w:author="Autor">
        <w:r w:rsidRPr="002B65AC">
          <w:rPr>
            <w:sz w:val="18"/>
            <w:szCs w:val="18"/>
          </w:rPr>
          <w:delText xml:space="preserve"> </w:delText>
        </w:r>
      </w:del>
      <w:r w:rsidRPr="007577E8">
        <w:rPr>
          <w:sz w:val="18"/>
          <w:szCs w:val="18"/>
        </w:rPr>
        <w:t xml:space="preserve">predchádza výkonu činností vo vzťahu ku ktorým má byť </w:t>
      </w:r>
      <w:r w:rsidR="00007FE1" w:rsidRPr="007577E8">
        <w:rPr>
          <w:sz w:val="18"/>
          <w:szCs w:val="18"/>
        </w:rPr>
        <w:t xml:space="preserve">čestné vyhlásenie </w:t>
      </w:r>
      <w:r w:rsidRPr="007577E8">
        <w:rPr>
          <w:sz w:val="18"/>
          <w:szCs w:val="18"/>
        </w:rPr>
        <w:t>podpísané</w:t>
      </w:r>
      <w:r w:rsidRPr="00E2722E">
        <w:rPr>
          <w:sz w:val="18"/>
          <w:szCs w:val="18"/>
        </w:rPr>
        <w:t>, napr. pred</w:t>
      </w:r>
      <w:del w:id="49" w:author="Autor">
        <w:r>
          <w:rPr>
            <w:sz w:val="18"/>
            <w:szCs w:val="18"/>
          </w:rPr>
          <w:delText xml:space="preserve"> </w:delText>
        </w:r>
      </w:del>
      <w:ins w:id="50" w:author="Autor">
        <w:r w:rsidR="00CB02F0" w:rsidRPr="00E2722E">
          <w:rPr>
            <w:sz w:val="18"/>
            <w:szCs w:val="18"/>
          </w:rPr>
          <w:t> </w:t>
        </w:r>
      </w:ins>
      <w:r w:rsidRPr="00E2722E">
        <w:rPr>
          <w:sz w:val="18"/>
          <w:szCs w:val="18"/>
        </w:rPr>
        <w:t>odovzdaním žiadosti o NFP na výkon činností v procese schvaľovania</w:t>
      </w:r>
      <w:r w:rsidR="00B8182A" w:rsidRPr="00E2722E">
        <w:rPr>
          <w:sz w:val="18"/>
          <w:szCs w:val="18"/>
        </w:rPr>
        <w:t>.</w:t>
      </w:r>
      <w:r w:rsidRPr="00F925F1">
        <w:rPr>
          <w:sz w:val="18"/>
          <w:rPrChange w:id="51" w:author="Autor">
            <w:rPr/>
          </w:rPrChange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63582" w14:textId="77777777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18A210" wp14:editId="0C0E0B1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070AD50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customXmlDelRangeStart w:id="52" w:author="Autor"/>
  <w:sdt>
    <w:sdtPr>
      <w:rPr>
        <w:szCs w:val="20"/>
      </w:rPr>
      <w:id w:val="900946529"/>
      <w:placeholder>
        <w:docPart w:val="5EA40311355E4F43AAEAC97C90E9F129"/>
      </w:placeholder>
      <w:date w:fullDate="2019-10-3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52"/>
      <w:p w14:paraId="7A72074D" w14:textId="77777777" w:rsidR="00BF4B5C" w:rsidRDefault="000A4510" w:rsidP="000A4510">
        <w:pPr>
          <w:pStyle w:val="Hlavika"/>
          <w:jc w:val="right"/>
          <w:rPr>
            <w:del w:id="53" w:author="Autor"/>
            <w:szCs w:val="20"/>
          </w:rPr>
        </w:pPr>
        <w:del w:id="54" w:author="Autor">
          <w:r>
            <w:rPr>
              <w:szCs w:val="20"/>
            </w:rPr>
            <w:delText>31.10.2019</w:delText>
          </w:r>
        </w:del>
      </w:p>
      <w:customXmlDelRangeStart w:id="55" w:author="Autor"/>
    </w:sdtContent>
  </w:sdt>
  <w:customXmlDelRangeEnd w:id="55"/>
  <w:customXmlInsRangeStart w:id="56" w:author="Autor"/>
  <w:sdt>
    <w:sdtPr>
      <w:rPr>
        <w:szCs w:val="20"/>
      </w:rPr>
      <w:id w:val="2070840989"/>
      <w:placeholder>
        <w:docPart w:val="42FD3C8538964045985F65FD9361B808"/>
      </w:placeholder>
      <w:date w:fullDate="2021-06-15T00:00:00Z">
        <w:dateFormat w:val="dd.MM.yyyy"/>
        <w:lid w:val="sk-SK"/>
        <w:storeMappedDataAs w:val="dateTime"/>
        <w:calendar w:val="gregorian"/>
      </w:date>
    </w:sdtPr>
    <w:sdtEndPr/>
    <w:sdtContent>
      <w:customXmlInsRangeEnd w:id="56"/>
      <w:p w14:paraId="382F83C9" w14:textId="669B3ED1" w:rsidR="00627EA3" w:rsidRPr="00627EA3" w:rsidRDefault="00C766C4" w:rsidP="000A4510">
        <w:pPr>
          <w:pStyle w:val="Hlavika"/>
          <w:jc w:val="right"/>
        </w:pPr>
        <w:ins w:id="57" w:author="Autor">
          <w:del w:id="58" w:author="Autor">
            <w:r w:rsidDel="00423747">
              <w:rPr>
                <w:szCs w:val="20"/>
              </w:rPr>
              <w:delText>31.05.2021</w:delText>
            </w:r>
          </w:del>
          <w:r w:rsidR="00423747">
            <w:rPr>
              <w:szCs w:val="20"/>
            </w:rPr>
            <w:t>15.06.2021</w:t>
          </w:r>
        </w:ins>
      </w:p>
      <w:customXmlInsRangeStart w:id="59" w:author="Autor"/>
    </w:sdtContent>
  </w:sdt>
  <w:customXmlInsRangeEnd w:id="5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7FE1"/>
    <w:rsid w:val="000227F7"/>
    <w:rsid w:val="00035A10"/>
    <w:rsid w:val="00047930"/>
    <w:rsid w:val="00050728"/>
    <w:rsid w:val="00054047"/>
    <w:rsid w:val="00066955"/>
    <w:rsid w:val="00071088"/>
    <w:rsid w:val="00071CD7"/>
    <w:rsid w:val="000A073B"/>
    <w:rsid w:val="000A4510"/>
    <w:rsid w:val="000A5A19"/>
    <w:rsid w:val="000D298C"/>
    <w:rsid w:val="000D6B86"/>
    <w:rsid w:val="000E2AA4"/>
    <w:rsid w:val="00116F61"/>
    <w:rsid w:val="0013382C"/>
    <w:rsid w:val="0014641E"/>
    <w:rsid w:val="0015233E"/>
    <w:rsid w:val="0015738C"/>
    <w:rsid w:val="00165796"/>
    <w:rsid w:val="00171B58"/>
    <w:rsid w:val="00173917"/>
    <w:rsid w:val="001873B5"/>
    <w:rsid w:val="001919C0"/>
    <w:rsid w:val="001A31BD"/>
    <w:rsid w:val="001B12DC"/>
    <w:rsid w:val="001B27DA"/>
    <w:rsid w:val="001B6E9F"/>
    <w:rsid w:val="001C513F"/>
    <w:rsid w:val="001C71F3"/>
    <w:rsid w:val="001D4B25"/>
    <w:rsid w:val="001F0193"/>
    <w:rsid w:val="002259C4"/>
    <w:rsid w:val="00225A05"/>
    <w:rsid w:val="00246970"/>
    <w:rsid w:val="00256687"/>
    <w:rsid w:val="00274479"/>
    <w:rsid w:val="00274FFE"/>
    <w:rsid w:val="00284009"/>
    <w:rsid w:val="002A1E17"/>
    <w:rsid w:val="002B65AC"/>
    <w:rsid w:val="002D4A0E"/>
    <w:rsid w:val="002D65BD"/>
    <w:rsid w:val="002E3888"/>
    <w:rsid w:val="002E611C"/>
    <w:rsid w:val="002E7F32"/>
    <w:rsid w:val="002E7F66"/>
    <w:rsid w:val="002F32D2"/>
    <w:rsid w:val="003551DC"/>
    <w:rsid w:val="003701D6"/>
    <w:rsid w:val="00372CB0"/>
    <w:rsid w:val="00386CBA"/>
    <w:rsid w:val="003A67E1"/>
    <w:rsid w:val="003B0DFE"/>
    <w:rsid w:val="003B2F8A"/>
    <w:rsid w:val="003B51DB"/>
    <w:rsid w:val="003B61C8"/>
    <w:rsid w:val="003C2544"/>
    <w:rsid w:val="003D0894"/>
    <w:rsid w:val="003D568C"/>
    <w:rsid w:val="00402B0F"/>
    <w:rsid w:val="00416E2D"/>
    <w:rsid w:val="00423747"/>
    <w:rsid w:val="00431EE0"/>
    <w:rsid w:val="00432DF1"/>
    <w:rsid w:val="004344C1"/>
    <w:rsid w:val="004445A9"/>
    <w:rsid w:val="004470FB"/>
    <w:rsid w:val="00472DDB"/>
    <w:rsid w:val="00477B8E"/>
    <w:rsid w:val="00490AF9"/>
    <w:rsid w:val="00493F0A"/>
    <w:rsid w:val="004A0829"/>
    <w:rsid w:val="004B48B8"/>
    <w:rsid w:val="004C01AE"/>
    <w:rsid w:val="004C1071"/>
    <w:rsid w:val="004E2120"/>
    <w:rsid w:val="004E3ABD"/>
    <w:rsid w:val="004F0D6F"/>
    <w:rsid w:val="004F2E68"/>
    <w:rsid w:val="005122F6"/>
    <w:rsid w:val="00516A70"/>
    <w:rsid w:val="00537A96"/>
    <w:rsid w:val="00541FF5"/>
    <w:rsid w:val="005800C7"/>
    <w:rsid w:val="0058023B"/>
    <w:rsid w:val="00580A58"/>
    <w:rsid w:val="00586FDB"/>
    <w:rsid w:val="005B1203"/>
    <w:rsid w:val="005B49EF"/>
    <w:rsid w:val="005F0546"/>
    <w:rsid w:val="005F184C"/>
    <w:rsid w:val="005F5B71"/>
    <w:rsid w:val="00600416"/>
    <w:rsid w:val="00610187"/>
    <w:rsid w:val="00617511"/>
    <w:rsid w:val="00622D7A"/>
    <w:rsid w:val="00624CAA"/>
    <w:rsid w:val="00627EA3"/>
    <w:rsid w:val="006479DF"/>
    <w:rsid w:val="00647D39"/>
    <w:rsid w:val="00660DCB"/>
    <w:rsid w:val="00666B9C"/>
    <w:rsid w:val="006719A0"/>
    <w:rsid w:val="00687102"/>
    <w:rsid w:val="006A5157"/>
    <w:rsid w:val="006A7D13"/>
    <w:rsid w:val="006A7DF2"/>
    <w:rsid w:val="006B4253"/>
    <w:rsid w:val="006C689C"/>
    <w:rsid w:val="006C6A25"/>
    <w:rsid w:val="006D082A"/>
    <w:rsid w:val="006D3B82"/>
    <w:rsid w:val="006F15B4"/>
    <w:rsid w:val="006F31ED"/>
    <w:rsid w:val="007078A5"/>
    <w:rsid w:val="007144CB"/>
    <w:rsid w:val="0075691A"/>
    <w:rsid w:val="007577E8"/>
    <w:rsid w:val="0076414C"/>
    <w:rsid w:val="00765555"/>
    <w:rsid w:val="00771CC6"/>
    <w:rsid w:val="00776C28"/>
    <w:rsid w:val="007818B3"/>
    <w:rsid w:val="00782970"/>
    <w:rsid w:val="007A60EF"/>
    <w:rsid w:val="007C24AF"/>
    <w:rsid w:val="007C7484"/>
    <w:rsid w:val="007D3A91"/>
    <w:rsid w:val="007E0D84"/>
    <w:rsid w:val="007E20E5"/>
    <w:rsid w:val="007E2DF0"/>
    <w:rsid w:val="007F0D9A"/>
    <w:rsid w:val="008011B7"/>
    <w:rsid w:val="00801225"/>
    <w:rsid w:val="00843158"/>
    <w:rsid w:val="0084743A"/>
    <w:rsid w:val="008743E6"/>
    <w:rsid w:val="008806AC"/>
    <w:rsid w:val="008C271F"/>
    <w:rsid w:val="008D0F9C"/>
    <w:rsid w:val="008D7B28"/>
    <w:rsid w:val="008E5CCE"/>
    <w:rsid w:val="008F2627"/>
    <w:rsid w:val="0090110D"/>
    <w:rsid w:val="0090236C"/>
    <w:rsid w:val="00911D80"/>
    <w:rsid w:val="00926284"/>
    <w:rsid w:val="00935FCA"/>
    <w:rsid w:val="009367BA"/>
    <w:rsid w:val="00945C4A"/>
    <w:rsid w:val="009575C4"/>
    <w:rsid w:val="00976A29"/>
    <w:rsid w:val="00977CF6"/>
    <w:rsid w:val="009836CF"/>
    <w:rsid w:val="00987510"/>
    <w:rsid w:val="009934C3"/>
    <w:rsid w:val="009A2714"/>
    <w:rsid w:val="009B421D"/>
    <w:rsid w:val="00A04BC1"/>
    <w:rsid w:val="00A144AE"/>
    <w:rsid w:val="00A41D1E"/>
    <w:rsid w:val="00A811FD"/>
    <w:rsid w:val="00A9254C"/>
    <w:rsid w:val="00AA58FB"/>
    <w:rsid w:val="00AB755C"/>
    <w:rsid w:val="00AC04A0"/>
    <w:rsid w:val="00AC34B8"/>
    <w:rsid w:val="00AD32B3"/>
    <w:rsid w:val="00B12061"/>
    <w:rsid w:val="00B22B68"/>
    <w:rsid w:val="00B315E9"/>
    <w:rsid w:val="00B4284E"/>
    <w:rsid w:val="00B53B4A"/>
    <w:rsid w:val="00B713AF"/>
    <w:rsid w:val="00B8182A"/>
    <w:rsid w:val="00B90222"/>
    <w:rsid w:val="00B948E0"/>
    <w:rsid w:val="00BA13ED"/>
    <w:rsid w:val="00BA4376"/>
    <w:rsid w:val="00BC4BAC"/>
    <w:rsid w:val="00BC669A"/>
    <w:rsid w:val="00BE0E83"/>
    <w:rsid w:val="00BF4B5C"/>
    <w:rsid w:val="00BF50ED"/>
    <w:rsid w:val="00C214B6"/>
    <w:rsid w:val="00C348A2"/>
    <w:rsid w:val="00C42BD7"/>
    <w:rsid w:val="00C44E91"/>
    <w:rsid w:val="00C53567"/>
    <w:rsid w:val="00C6439D"/>
    <w:rsid w:val="00C766C4"/>
    <w:rsid w:val="00C80BB8"/>
    <w:rsid w:val="00C92BF0"/>
    <w:rsid w:val="00CA208E"/>
    <w:rsid w:val="00CA5FBC"/>
    <w:rsid w:val="00CB02F0"/>
    <w:rsid w:val="00CB33DE"/>
    <w:rsid w:val="00CC4BF2"/>
    <w:rsid w:val="00CD3D13"/>
    <w:rsid w:val="00CF59DB"/>
    <w:rsid w:val="00D05350"/>
    <w:rsid w:val="00D376DE"/>
    <w:rsid w:val="00D549F3"/>
    <w:rsid w:val="00D61BB6"/>
    <w:rsid w:val="00D86DA2"/>
    <w:rsid w:val="00D93DF1"/>
    <w:rsid w:val="00DA50A5"/>
    <w:rsid w:val="00DB0831"/>
    <w:rsid w:val="00DB3113"/>
    <w:rsid w:val="00DB798B"/>
    <w:rsid w:val="00DC0835"/>
    <w:rsid w:val="00DC7FBE"/>
    <w:rsid w:val="00DE1E6F"/>
    <w:rsid w:val="00E2722E"/>
    <w:rsid w:val="00E52D37"/>
    <w:rsid w:val="00E5416A"/>
    <w:rsid w:val="00E5502C"/>
    <w:rsid w:val="00E56040"/>
    <w:rsid w:val="00E742C1"/>
    <w:rsid w:val="00E74EA1"/>
    <w:rsid w:val="00E7702D"/>
    <w:rsid w:val="00E865CB"/>
    <w:rsid w:val="00EA7D15"/>
    <w:rsid w:val="00EE70FE"/>
    <w:rsid w:val="00EF44C1"/>
    <w:rsid w:val="00F0607A"/>
    <w:rsid w:val="00F10B9D"/>
    <w:rsid w:val="00F27075"/>
    <w:rsid w:val="00F4038C"/>
    <w:rsid w:val="00F652F2"/>
    <w:rsid w:val="00F854AC"/>
    <w:rsid w:val="00F925F1"/>
    <w:rsid w:val="00F95FE7"/>
    <w:rsid w:val="00F97E8C"/>
    <w:rsid w:val="00FC04A6"/>
    <w:rsid w:val="00FC0F30"/>
    <w:rsid w:val="00FD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7014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Char">
    <w:name w:val="Char"/>
    <w:basedOn w:val="Normlny"/>
    <w:rsid w:val="00624CAA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3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2FD3C8538964045985F65FD9361B8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9E2767-89AB-45C4-B259-CD8FD88BA729}"/>
      </w:docPartPr>
      <w:docPartBody>
        <w:p w:rsidR="00CA1C5F" w:rsidRDefault="00803EC8">
          <w:pPr>
            <w:pStyle w:val="42FD3C8538964045985F65FD9361B808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5214D567F4A740FD8A6831583AB313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E2CB3C-DBA2-40F1-8B27-C151D27A110A}"/>
      </w:docPartPr>
      <w:docPartBody>
        <w:p w:rsidR="008A6EDE" w:rsidRDefault="00C16CB5">
          <w:pPr>
            <w:pStyle w:val="5214D567F4A740FD8A6831583AB313D2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2484A64644674F1CB52393A5C19A6D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90A70D-6DB1-4321-8514-395153847203}"/>
      </w:docPartPr>
      <w:docPartBody>
        <w:p w:rsidR="008A6EDE" w:rsidRDefault="00C16CB5">
          <w:pPr>
            <w:pStyle w:val="2484A64644674F1CB52393A5C19A6D4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B23CB9DCE0CC4E64B563AA63F6A700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75B209-6516-4C07-9D5E-8698BEF64F07}"/>
      </w:docPartPr>
      <w:docPartBody>
        <w:p w:rsidR="008A6EDE" w:rsidRDefault="00FF3250">
          <w:pPr>
            <w:pStyle w:val="B23CB9DCE0CC4E64B563AA63F6A700B9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EA40311355E4F43AAEAC97C90E9F1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B56D0C-1259-4678-A3EB-455AA59BE222}"/>
      </w:docPartPr>
      <w:docPartBody>
        <w:p w:rsidR="008A6EDE" w:rsidRDefault="00803EC8">
          <w:pPr>
            <w:pStyle w:val="5EA40311355E4F43AAEAC97C90E9F129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0542E"/>
    <w:rsid w:val="00020B12"/>
    <w:rsid w:val="00030D8B"/>
    <w:rsid w:val="000B3A71"/>
    <w:rsid w:val="000E30BC"/>
    <w:rsid w:val="00140858"/>
    <w:rsid w:val="001B353D"/>
    <w:rsid w:val="002C3A22"/>
    <w:rsid w:val="002D3EA4"/>
    <w:rsid w:val="00376790"/>
    <w:rsid w:val="00386A27"/>
    <w:rsid w:val="003D2703"/>
    <w:rsid w:val="00500067"/>
    <w:rsid w:val="00503857"/>
    <w:rsid w:val="00571B93"/>
    <w:rsid w:val="00574094"/>
    <w:rsid w:val="005C1B78"/>
    <w:rsid w:val="00616C33"/>
    <w:rsid w:val="00617DAE"/>
    <w:rsid w:val="006450BF"/>
    <w:rsid w:val="00695953"/>
    <w:rsid w:val="00762DE2"/>
    <w:rsid w:val="007B0128"/>
    <w:rsid w:val="00803EC8"/>
    <w:rsid w:val="008225C7"/>
    <w:rsid w:val="00845353"/>
    <w:rsid w:val="0085402B"/>
    <w:rsid w:val="008A6EDE"/>
    <w:rsid w:val="00A340C5"/>
    <w:rsid w:val="00AE32E1"/>
    <w:rsid w:val="00B12684"/>
    <w:rsid w:val="00C16CB5"/>
    <w:rsid w:val="00CA1C5F"/>
    <w:rsid w:val="00CD057B"/>
    <w:rsid w:val="00CE2D99"/>
    <w:rsid w:val="00D744E7"/>
    <w:rsid w:val="00D76EA7"/>
    <w:rsid w:val="00DA189D"/>
    <w:rsid w:val="00DF1217"/>
    <w:rsid w:val="00E16F46"/>
    <w:rsid w:val="00EB56AD"/>
    <w:rsid w:val="00F37E3B"/>
    <w:rsid w:val="00FB660B"/>
    <w:rsid w:val="00FD5B3D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6A0EC3872EDD49F98EE680C2790F7727">
    <w:name w:val="6A0EC3872EDD49F98EE680C2790F7727"/>
    <w:pPr>
      <w:spacing w:after="160" w:line="259" w:lineRule="auto"/>
    </w:pPr>
  </w:style>
  <w:style w:type="paragraph" w:customStyle="1" w:styleId="374D8F0CE05A4EB789FA02DB649D1F58">
    <w:name w:val="374D8F0CE05A4EB789FA02DB649D1F58"/>
    <w:pPr>
      <w:spacing w:after="160" w:line="259" w:lineRule="auto"/>
    </w:pPr>
  </w:style>
  <w:style w:type="paragraph" w:customStyle="1" w:styleId="0C78A19D0E0A49F9B18895F081369C42">
    <w:name w:val="0C78A19D0E0A49F9B18895F081369C42"/>
    <w:pPr>
      <w:spacing w:after="160" w:line="259" w:lineRule="auto"/>
    </w:pPr>
  </w:style>
  <w:style w:type="paragraph" w:customStyle="1" w:styleId="42FD3C8538964045985F65FD9361B808">
    <w:name w:val="42FD3C8538964045985F65FD9361B808"/>
    <w:pPr>
      <w:spacing w:after="160" w:line="259" w:lineRule="auto"/>
    </w:pPr>
  </w:style>
  <w:style w:type="paragraph" w:customStyle="1" w:styleId="48E02ED2ABA245A6A638C6E73D79B723">
    <w:name w:val="48E02ED2ABA245A6A638C6E73D79B723"/>
    <w:pPr>
      <w:spacing w:after="160" w:line="259" w:lineRule="auto"/>
    </w:pPr>
  </w:style>
  <w:style w:type="paragraph" w:customStyle="1" w:styleId="75AD1C22E5F84AEF8519ED2FDEC54625">
    <w:name w:val="75AD1C22E5F84AEF8519ED2FDEC54625"/>
    <w:pPr>
      <w:spacing w:after="160" w:line="259" w:lineRule="auto"/>
    </w:pPr>
  </w:style>
  <w:style w:type="paragraph" w:customStyle="1" w:styleId="17342D65F39245E29FA710E1FFCFA8D4">
    <w:name w:val="17342D65F39245E29FA710E1FFCFA8D4"/>
    <w:pPr>
      <w:spacing w:after="160" w:line="259" w:lineRule="auto"/>
    </w:pPr>
  </w:style>
  <w:style w:type="paragraph" w:customStyle="1" w:styleId="5522A530ED0C4CB6BBCEE98D2DAABC34">
    <w:name w:val="5522A530ED0C4CB6BBCEE98D2DAABC34"/>
    <w:pPr>
      <w:spacing w:after="160" w:line="259" w:lineRule="auto"/>
    </w:pPr>
  </w:style>
  <w:style w:type="paragraph" w:customStyle="1" w:styleId="2A8E7988BB7F45839D5E73B25E4B34CC">
    <w:name w:val="2A8E7988BB7F45839D5E73B25E4B34CC"/>
    <w:pPr>
      <w:spacing w:after="160" w:line="259" w:lineRule="auto"/>
    </w:pPr>
  </w:style>
  <w:style w:type="paragraph" w:customStyle="1" w:styleId="1CE21A82EC54406B9514D613D43DC7E1">
    <w:name w:val="1CE21A82EC54406B9514D613D43DC7E1"/>
    <w:pPr>
      <w:spacing w:after="160" w:line="259" w:lineRule="auto"/>
    </w:pPr>
  </w:style>
  <w:style w:type="paragraph" w:customStyle="1" w:styleId="59CAA20586EF445FA09EE3BE4CE63FEA">
    <w:name w:val="59CAA20586EF445FA09EE3BE4CE63FEA"/>
    <w:pPr>
      <w:spacing w:after="160" w:line="259" w:lineRule="auto"/>
    </w:pPr>
  </w:style>
  <w:style w:type="paragraph" w:customStyle="1" w:styleId="DC146219B5F846CABB616498A7FC305F">
    <w:name w:val="DC146219B5F846CABB616498A7FC305F"/>
    <w:pPr>
      <w:spacing w:after="160" w:line="259" w:lineRule="auto"/>
    </w:pPr>
  </w:style>
  <w:style w:type="paragraph" w:customStyle="1" w:styleId="603591A743BF4295A204CBEBE09FF757">
    <w:name w:val="603591A743BF4295A204CBEBE09FF757"/>
    <w:pPr>
      <w:spacing w:after="160" w:line="259" w:lineRule="auto"/>
    </w:pPr>
  </w:style>
  <w:style w:type="paragraph" w:customStyle="1" w:styleId="5214D567F4A740FD8A6831583AB313D2">
    <w:name w:val="5214D567F4A740FD8A6831583AB313D2"/>
    <w:pPr>
      <w:spacing w:after="160" w:line="259" w:lineRule="auto"/>
    </w:pPr>
  </w:style>
  <w:style w:type="paragraph" w:customStyle="1" w:styleId="2484A64644674F1CB52393A5C19A6D4C">
    <w:name w:val="2484A64644674F1CB52393A5C19A6D4C"/>
    <w:pPr>
      <w:spacing w:after="160" w:line="259" w:lineRule="auto"/>
    </w:pPr>
  </w:style>
  <w:style w:type="paragraph" w:customStyle="1" w:styleId="B23CB9DCE0CC4E64B563AA63F6A700B9">
    <w:name w:val="B23CB9DCE0CC4E64B563AA63F6A700B9"/>
    <w:pPr>
      <w:spacing w:after="160" w:line="259" w:lineRule="auto"/>
    </w:pPr>
  </w:style>
  <w:style w:type="paragraph" w:customStyle="1" w:styleId="5EA40311355E4F43AAEAC97C90E9F129">
    <w:name w:val="5EA40311355E4F43AAEAC97C90E9F12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0B937-4BFE-4BEF-8AA5-C8D011501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2021-02-18T13:23:00Z</dcterms:created>
  <dcterms:modified xsi:type="dcterms:W3CDTF">2021-04-29T09:11:00Z</dcterms:modified>
</cp:coreProperties>
</file>