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5FDDC" w14:textId="77777777" w:rsidR="00DA3B50" w:rsidRDefault="00DA3B50"/>
    <w:p w14:paraId="64B8A4BB" w14:textId="77777777" w:rsidR="00140068" w:rsidRPr="00BF50ED" w:rsidRDefault="00140068" w:rsidP="00140068">
      <w:pPr>
        <w:rPr>
          <w:sz w:val="20"/>
          <w:szCs w:val="20"/>
        </w:rPr>
      </w:pPr>
      <w:r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4F7B73DB" wp14:editId="4E187BD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C53B46F" wp14:editId="523DCB2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A94998A" w14:textId="5F797591" w:rsidR="00140068" w:rsidRPr="00BF50ED" w:rsidRDefault="00140068" w:rsidP="00140068">
      <w:pPr>
        <w:rPr>
          <w:sz w:val="20"/>
          <w:szCs w:val="20"/>
        </w:rPr>
      </w:pPr>
    </w:p>
    <w:p w14:paraId="51D3036C" w14:textId="77777777" w:rsidR="00140068" w:rsidRPr="00BF50ED" w:rsidRDefault="00140068" w:rsidP="00140068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27371A3B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7F614AA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6837F53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7DB84427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211B846E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37B437F8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17D3EDED" w14:textId="070343A8" w:rsidR="00140068" w:rsidRPr="00BF50ED" w:rsidRDefault="00140068" w:rsidP="00140068">
      <w:pPr>
        <w:ind w:right="6802"/>
        <w:jc w:val="center"/>
        <w:rPr>
          <w:b/>
          <w:sz w:val="20"/>
          <w:szCs w:val="20"/>
        </w:rPr>
      </w:pPr>
      <w:r w:rsidRPr="007D6687">
        <w:rPr>
          <w:rFonts w:ascii="Arial" w:hAnsi="Arial"/>
          <w:sz w:val="20"/>
        </w:rPr>
        <w:t>rozvoja</w:t>
      </w:r>
    </w:p>
    <w:p w14:paraId="385B65DB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255F4459" w14:textId="6A1922C3" w:rsidR="00140068" w:rsidRDefault="00140068" w:rsidP="0014006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F44516D0E184208AF650EB1DF48449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21251">
            <w:rPr>
              <w:b/>
              <w:sz w:val="40"/>
              <w:szCs w:val="20"/>
            </w:rPr>
            <w:t>1</w:t>
          </w:r>
        </w:sdtContent>
      </w:sdt>
    </w:p>
    <w:p w14:paraId="52CDD03D" w14:textId="768E7905" w:rsidR="00140068" w:rsidRPr="00C6439D" w:rsidRDefault="00140068" w:rsidP="0014006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E880DAED3BE48CBABCD78ED9565996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B76A2">
            <w:rPr>
              <w:b/>
              <w:sz w:val="32"/>
              <w:szCs w:val="32"/>
            </w:rPr>
            <w:t>3</w:t>
          </w:r>
        </w:sdtContent>
      </w:sdt>
    </w:p>
    <w:p w14:paraId="3CBAA00F" w14:textId="77777777" w:rsidR="00140068" w:rsidRDefault="00140068" w:rsidP="00140068">
      <w:pPr>
        <w:jc w:val="center"/>
        <w:rPr>
          <w:b/>
          <w:sz w:val="20"/>
          <w:szCs w:val="20"/>
        </w:rPr>
      </w:pPr>
    </w:p>
    <w:p w14:paraId="5E9B2881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016DBA87" w14:textId="093C8C4A" w:rsidR="00140068" w:rsidRPr="009836CF" w:rsidRDefault="00140068" w:rsidP="0014006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140068" w:rsidRPr="009836CF" w14:paraId="6B91E0C7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6999827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412EFCA1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429E72EC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53AB97A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3E56B9" w14:textId="754D965A" w:rsidR="00140068" w:rsidRPr="009836CF" w:rsidRDefault="001F7181" w:rsidP="00E77DDE">
            <w:pPr>
              <w:jc w:val="both"/>
              <w:rPr>
                <w:szCs w:val="20"/>
              </w:rPr>
            </w:pPr>
            <w:r w:rsidRPr="00871D36">
              <w:rPr>
                <w:szCs w:val="20"/>
              </w:rPr>
              <w:t>Štatút monitorovacieho výboru pre</w:t>
            </w:r>
            <w:r>
              <w:rPr>
                <w:szCs w:val="20"/>
              </w:rPr>
              <w:t xml:space="preserve"> operačný program na programové obdobie 2014 – 2020 </w:t>
            </w:r>
          </w:p>
        </w:tc>
      </w:tr>
      <w:tr w:rsidR="00140068" w:rsidRPr="009836CF" w14:paraId="492EB2B9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56692F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C5E685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6CD57B6A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4EC78FC" w14:textId="77777777" w:rsidR="00140068" w:rsidRDefault="00140068" w:rsidP="00140068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0EEA2F8B" w14:textId="77777777" w:rsidR="00140068" w:rsidRPr="009836CF" w:rsidRDefault="00140068" w:rsidP="00140068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140068" w:rsidRPr="009836CF" w14:paraId="2B486CFD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1F8B4B23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DCE2EB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29E31ABE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885B2F5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C2F22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07596B8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C7EDB75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9B5E0EE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51830AF6" w14:textId="3C8DECA9" w:rsidR="00140068" w:rsidRPr="009836CF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140068" w:rsidRPr="009836CF" w14:paraId="1168FA33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1489F5C9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BA6EBA0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1DAA172B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21478F62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5154765F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304DF733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3A112D74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0099162" w14:textId="77777777" w:rsidR="00140068" w:rsidRDefault="00140068" w:rsidP="00E77DD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A1B3910" w14:textId="57072089" w:rsidR="00140068" w:rsidRPr="009836CF" w:rsidRDefault="00BB76A2" w:rsidP="00BB76A2">
            <w:pPr>
              <w:jc w:val="both"/>
              <w:rPr>
                <w:szCs w:val="20"/>
              </w:rPr>
            </w:pPr>
            <w:r>
              <w:t xml:space="preserve">Ministerstvo </w:t>
            </w:r>
            <w:r w:rsidR="00140068">
              <w:t xml:space="preserve"> </w:t>
            </w:r>
            <w:r>
              <w:t xml:space="preserve">investícií, regionálneho rozvoja </w:t>
            </w:r>
            <w:r w:rsidR="00140068">
              <w:t xml:space="preserve">a </w:t>
            </w:r>
            <w:r>
              <w:t>informatizácie SR</w:t>
            </w:r>
            <w:r>
              <w:rPr>
                <w:szCs w:val="20"/>
              </w:rPr>
              <w:t xml:space="preserve"> </w:t>
            </w:r>
            <w:r w:rsidR="00140068">
              <w:rPr>
                <w:szCs w:val="20"/>
              </w:rPr>
              <w:t xml:space="preserve">v súlade s kapitolou 1.2, ods. 3, písm. a) Systému riadenia </w:t>
            </w:r>
            <w:r w:rsidR="00140068" w:rsidRPr="003B0DFE">
              <w:rPr>
                <w:szCs w:val="20"/>
              </w:rPr>
              <w:t>európskych</w:t>
            </w:r>
            <w:r w:rsidR="00140068">
              <w:rPr>
                <w:szCs w:val="20"/>
              </w:rPr>
              <w:t xml:space="preserve"> </w:t>
            </w:r>
            <w:r w:rsidR="00140068" w:rsidRPr="003B0DFE">
              <w:rPr>
                <w:szCs w:val="20"/>
              </w:rPr>
              <w:t>štrukturálnych a</w:t>
            </w:r>
            <w:r w:rsidR="00140068">
              <w:rPr>
                <w:szCs w:val="20"/>
              </w:rPr>
              <w:t> </w:t>
            </w:r>
            <w:r w:rsidR="00140068" w:rsidRPr="003B0DFE">
              <w:rPr>
                <w:szCs w:val="20"/>
              </w:rPr>
              <w:t>investičných</w:t>
            </w:r>
            <w:r w:rsidR="00140068">
              <w:rPr>
                <w:szCs w:val="20"/>
              </w:rPr>
              <w:t xml:space="preserve"> </w:t>
            </w:r>
            <w:r w:rsidR="00140068" w:rsidRPr="003B0DFE">
              <w:rPr>
                <w:szCs w:val="20"/>
              </w:rPr>
              <w:t>fondov</w:t>
            </w:r>
          </w:p>
        </w:tc>
      </w:tr>
      <w:tr w:rsidR="00140068" w:rsidRPr="009836CF" w14:paraId="5F3949AD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035332C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CF8AE8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1A10A9DF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0C51945A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30B4E6FC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270E246B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  <w:p w14:paraId="6497F2A9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53CC6" w14:textId="081597AF" w:rsidR="00140068" w:rsidRPr="009836CF" w:rsidRDefault="00D06184" w:rsidP="007D668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49B5C39ABAF044B6BA8785C3AC4B6BD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E21251"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sdtContent>
            </w:sdt>
          </w:p>
        </w:tc>
      </w:tr>
      <w:tr w:rsidR="00140068" w:rsidRPr="009836CF" w14:paraId="2B3B1A7D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33CC5235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07A855C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375AE68D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54B77AE" w14:textId="27EFC5C2" w:rsidR="00140068" w:rsidRPr="009836CF" w:rsidRDefault="00D06184" w:rsidP="00E77DDE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86D94BB2455344DD99326EF7724F8276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BB76A2">
                  <w:rPr>
                    <w:szCs w:val="20"/>
                  </w:rPr>
                  <w:t>30.04.2021</w:t>
                </w:r>
              </w:sdtContent>
            </w:sdt>
          </w:p>
        </w:tc>
      </w:tr>
      <w:tr w:rsidR="00140068" w:rsidRPr="009836CF" w14:paraId="2A1246FA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157403CE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EC2B9E0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2F61772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924F686" w14:textId="47959892" w:rsidR="00140068" w:rsidRPr="009836CF" w:rsidRDefault="00D06184" w:rsidP="00692E48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56513B2616F0440E80B9FF0918119F0F"/>
                </w:placeholder>
                <w:date w:fullDate="2021-06-1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BB76A2">
                  <w:rPr>
                    <w:szCs w:val="20"/>
                  </w:rPr>
                  <w:t>1</w:t>
                </w:r>
                <w:r w:rsidR="00692E48">
                  <w:rPr>
                    <w:szCs w:val="20"/>
                  </w:rPr>
                  <w:t>5</w:t>
                </w:r>
                <w:r w:rsidR="00BB76A2">
                  <w:rPr>
                    <w:szCs w:val="20"/>
                  </w:rPr>
                  <w:t>.0</w:t>
                </w:r>
                <w:r w:rsidR="00692E48">
                  <w:rPr>
                    <w:szCs w:val="20"/>
                  </w:rPr>
                  <w:t>6</w:t>
                </w:r>
                <w:r w:rsidR="00BB76A2">
                  <w:rPr>
                    <w:szCs w:val="20"/>
                  </w:rPr>
                  <w:t>.2021</w:t>
                </w:r>
              </w:sdtContent>
            </w:sdt>
          </w:p>
        </w:tc>
      </w:tr>
      <w:tr w:rsidR="00140068" w:rsidRPr="009836CF" w14:paraId="36B008FA" w14:textId="77777777" w:rsidTr="00780B5C">
        <w:tc>
          <w:tcPr>
            <w:tcW w:w="2268" w:type="dxa"/>
            <w:shd w:val="clear" w:color="auto" w:fill="B2A1C7" w:themeFill="accent4" w:themeFillTint="99"/>
          </w:tcPr>
          <w:p w14:paraId="1A39A590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30913664" w14:textId="633723FA" w:rsidR="00140068" w:rsidRPr="00047930" w:rsidRDefault="00140068" w:rsidP="00E77DDE">
            <w:pPr>
              <w:jc w:val="both"/>
            </w:pPr>
            <w:r>
              <w:t>JUDr. Denisa Žiláková</w:t>
            </w:r>
          </w:p>
          <w:p w14:paraId="4DE07331" w14:textId="77777777" w:rsidR="00140068" w:rsidRPr="009836CF" w:rsidRDefault="00140068" w:rsidP="005D18EB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5DDC9EC8" w14:textId="556C269B" w:rsidR="001F7181" w:rsidRPr="001F7181" w:rsidRDefault="001F7181" w:rsidP="001F7181">
      <w:pPr>
        <w:jc w:val="both"/>
        <w:rPr>
          <w:szCs w:val="20"/>
        </w:rPr>
      </w:pPr>
      <w:r w:rsidRPr="001F7181">
        <w:rPr>
          <w:szCs w:val="20"/>
        </w:rPr>
        <w:lastRenderedPageBreak/>
        <w:t>Odporúčaný názov: Štatút monitorovacieho výboru pre operačný program na programové obdobie 2014</w:t>
      </w:r>
      <w:r w:rsidR="004C51A1">
        <w:rPr>
          <w:szCs w:val="20"/>
        </w:rPr>
        <w:t xml:space="preserve"> </w:t>
      </w:r>
      <w:r w:rsidR="004C51A1">
        <w:t>–</w:t>
      </w:r>
      <w:r w:rsidR="004C51A1">
        <w:rPr>
          <w:szCs w:val="20"/>
        </w:rPr>
        <w:t xml:space="preserve"> </w:t>
      </w:r>
      <w:r w:rsidRPr="001F7181">
        <w:rPr>
          <w:szCs w:val="20"/>
        </w:rPr>
        <w:t>2020</w:t>
      </w:r>
      <w:r w:rsidR="004C51A1">
        <w:rPr>
          <w:szCs w:val="20"/>
        </w:rPr>
        <w:t xml:space="preserve">  </w:t>
      </w:r>
    </w:p>
    <w:p w14:paraId="73C4406F" w14:textId="77777777" w:rsidR="001F7181" w:rsidRPr="001F7181" w:rsidRDefault="001F7181" w:rsidP="001F7181">
      <w:pPr>
        <w:jc w:val="both"/>
      </w:pPr>
    </w:p>
    <w:p w14:paraId="4AE8E41A" w14:textId="65A9C9B0" w:rsidR="001F7181" w:rsidRPr="001F7181" w:rsidRDefault="001F7181" w:rsidP="001F7181">
      <w:pPr>
        <w:jc w:val="both"/>
      </w:pPr>
      <w:r w:rsidRPr="001F7181">
        <w:t xml:space="preserve">Pri vypracovaní štatútu monitorovacieho výboru pre príslušný operačný program </w:t>
      </w:r>
      <w:r w:rsidR="009B0E25">
        <w:br/>
      </w:r>
      <w:r w:rsidRPr="001F7181">
        <w:t>na programové obdobie 2014</w:t>
      </w:r>
      <w:r w:rsidR="004C51A1">
        <w:t xml:space="preserve"> – </w:t>
      </w:r>
      <w:r w:rsidRPr="001F7181">
        <w:t>2020</w:t>
      </w:r>
      <w:r w:rsidR="004C51A1">
        <w:t xml:space="preserve"> </w:t>
      </w:r>
      <w:r w:rsidRPr="001F7181">
        <w:t xml:space="preserve">(ďalej len „štatút“) je potrebné rešpektovať princíp partnerstva podľa čl. 5 nariadenia Európskeho parlamentu a Rady (EÚ) č. 1303/2013, ktorým sa stanovujú spoločné ustanovenia o Európskom fonde regionálneho rozvoja, Európskom sociálnom fonde, Kohéznom fonde, Európskom poľnohospodárskom fonde pre rozvoj vidieka a Európskom námornom a rybárskom fonde a ktorým sa stanovujú všeobecné ustanovenia </w:t>
      </w:r>
      <w:r w:rsidR="009B0E25">
        <w:br/>
      </w:r>
      <w:r w:rsidRPr="001F7181">
        <w:t xml:space="preserve">o Európskom fonde regionálneho rozvoja, Európskom sociálnom fonde, Kohéznom fonde, a Európskom námornom a rybárskom fonde a ktorým sa zrušuje nariadenie Rady (ES) </w:t>
      </w:r>
      <w:r w:rsidR="009B0E25">
        <w:br/>
      </w:r>
      <w:r w:rsidRPr="001F7181">
        <w:t>č. 1083/2006 (ďalej len „nariadenie (EÚ) č. 1303/2013“)</w:t>
      </w:r>
      <w:r w:rsidR="00E65CFD">
        <w:t>,</w:t>
      </w:r>
      <w:r w:rsidRPr="001F7181">
        <w:t xml:space="preserve">  delegované nariadeni</w:t>
      </w:r>
      <w:r w:rsidR="00E65CFD">
        <w:t>e</w:t>
      </w:r>
      <w:r w:rsidRPr="001F7181">
        <w:t xml:space="preserve"> Komisie (EÚ) č. 240/2014 o európskom kódexe správania pre partnerstvo v rámci európskych štrukturálnych a investičných fondov (ďalej len „delegované nariadenie (EÚ) č. 240/2014“)</w:t>
      </w:r>
      <w:r w:rsidR="00E65CFD">
        <w:t xml:space="preserve"> a </w:t>
      </w:r>
      <w:r w:rsidR="00E65CFD" w:rsidRPr="001F7181">
        <w:t xml:space="preserve">zákon </w:t>
      </w:r>
      <w:r w:rsidR="009B0E25">
        <w:br/>
      </w:r>
      <w:r w:rsidR="00E65CFD" w:rsidRPr="001F7181">
        <w:t>č. 292/2014 Z. z. o príspevku poskytovanom z európskych štrukturálnych a investičných fondov a o zmene a doplnení niektorých zákonov</w:t>
      </w:r>
      <w:r w:rsidR="002A4EBD">
        <w:t xml:space="preserve"> (ďalej len „zákon o EŠIF“)</w:t>
      </w:r>
      <w:r w:rsidRPr="001F7181">
        <w:t xml:space="preserve">. </w:t>
      </w:r>
    </w:p>
    <w:p w14:paraId="638383FF" w14:textId="77777777" w:rsidR="001F7181" w:rsidRPr="001F7181" w:rsidRDefault="001F7181" w:rsidP="001F7181">
      <w:pPr>
        <w:jc w:val="both"/>
      </w:pPr>
    </w:p>
    <w:p w14:paraId="476BC393" w14:textId="539EA984" w:rsidR="001F7181" w:rsidRPr="001F7181" w:rsidRDefault="001F7181" w:rsidP="001F7181">
      <w:pPr>
        <w:jc w:val="both"/>
      </w:pPr>
      <w:r w:rsidRPr="001F7181">
        <w:t>Riadiaci orgán</w:t>
      </w:r>
      <w:r w:rsidR="001D6DDA">
        <w:rPr>
          <w:rStyle w:val="Odkaznapoznmkupodiarou"/>
        </w:rPr>
        <w:footnoteReference w:id="2"/>
      </w:r>
      <w:r w:rsidRPr="001F7181">
        <w:t xml:space="preserve"> (ďalej len „RO“) vypracuje štatút monitorovacieho výboru (ďalej len „MV“ alebo „výbor“) rešpektujúc minimálne požiadavky a členenie uvedené nižšie.</w:t>
      </w:r>
      <w:r w:rsidR="005244DE">
        <w:t xml:space="preserve"> </w:t>
      </w:r>
    </w:p>
    <w:p w14:paraId="0C3AB480" w14:textId="77777777" w:rsidR="001F7181" w:rsidRPr="001F7181" w:rsidRDefault="001F7181" w:rsidP="001F7181">
      <w:pPr>
        <w:jc w:val="both"/>
        <w:rPr>
          <w:b/>
        </w:rPr>
      </w:pPr>
    </w:p>
    <w:p w14:paraId="432B3AA9" w14:textId="77777777" w:rsidR="001F7181" w:rsidRPr="001F7181" w:rsidRDefault="001F7181" w:rsidP="001F7181">
      <w:pPr>
        <w:jc w:val="both"/>
      </w:pPr>
      <w:r w:rsidRPr="001F7181">
        <w:rPr>
          <w:b/>
        </w:rPr>
        <w:t>Článok 1: Postavenie výboru</w:t>
      </w:r>
      <w:r w:rsidRPr="001F7181">
        <w:t xml:space="preserve"> </w:t>
      </w:r>
    </w:p>
    <w:p w14:paraId="6C764D05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11759AAD" w14:textId="5B338EC5" w:rsidR="001F7181" w:rsidRPr="001F7181" w:rsidRDefault="001F7181" w:rsidP="00780B5C">
      <w:pPr>
        <w:numPr>
          <w:ilvl w:val="0"/>
          <w:numId w:val="30"/>
        </w:numPr>
        <w:spacing w:line="276" w:lineRule="auto"/>
        <w:ind w:left="567" w:hanging="283"/>
        <w:contextualSpacing/>
        <w:jc w:val="both"/>
      </w:pPr>
      <w:r w:rsidRPr="001F7181">
        <w:t xml:space="preserve">legislatívny a metodický rámec pre zriadenie výboru v nadväznosti na princíp partnerstva:  </w:t>
      </w:r>
    </w:p>
    <w:p w14:paraId="67BB9B03" w14:textId="77777777" w:rsidR="001F7181" w:rsidRPr="001F7181" w:rsidRDefault="001F7181" w:rsidP="00780B5C">
      <w:pPr>
        <w:numPr>
          <w:ilvl w:val="0"/>
          <w:numId w:val="22"/>
        </w:numPr>
        <w:spacing w:line="276" w:lineRule="auto"/>
        <w:ind w:left="851" w:hanging="284"/>
        <w:contextualSpacing/>
        <w:jc w:val="both"/>
      </w:pPr>
      <w:r w:rsidRPr="001F7181">
        <w:t xml:space="preserve"> legislatíva: </w:t>
      </w:r>
    </w:p>
    <w:p w14:paraId="2336BCD3" w14:textId="77777777" w:rsidR="001F7181" w:rsidRPr="001F7181" w:rsidRDefault="001F7181" w:rsidP="00780B5C">
      <w:pPr>
        <w:numPr>
          <w:ilvl w:val="0"/>
          <w:numId w:val="32"/>
        </w:numPr>
        <w:spacing w:line="276" w:lineRule="auto"/>
        <w:ind w:left="1134" w:hanging="283"/>
        <w:contextualSpacing/>
        <w:jc w:val="both"/>
      </w:pPr>
      <w:r w:rsidRPr="001F7181">
        <w:t xml:space="preserve">nariadenie (EÚ) č. 1303/2013, </w:t>
      </w:r>
    </w:p>
    <w:p w14:paraId="05F6B25D" w14:textId="3DAB5255" w:rsidR="001F7181" w:rsidRPr="001F7181" w:rsidRDefault="00E65CFD" w:rsidP="00780B5C">
      <w:pPr>
        <w:numPr>
          <w:ilvl w:val="0"/>
          <w:numId w:val="32"/>
        </w:numPr>
        <w:spacing w:line="276" w:lineRule="auto"/>
        <w:ind w:left="1134" w:hanging="283"/>
        <w:contextualSpacing/>
        <w:jc w:val="both"/>
      </w:pPr>
      <w:r>
        <w:t>d</w:t>
      </w:r>
      <w:r w:rsidR="001F7181" w:rsidRPr="001F7181">
        <w:t xml:space="preserve">elegované nariadenie (EÚ) č. 240/2014, </w:t>
      </w:r>
    </w:p>
    <w:p w14:paraId="642546BE" w14:textId="70826835" w:rsidR="001F7181" w:rsidRPr="001F7181" w:rsidRDefault="001F7181" w:rsidP="001F7181">
      <w:pPr>
        <w:numPr>
          <w:ilvl w:val="0"/>
          <w:numId w:val="32"/>
        </w:numPr>
        <w:spacing w:line="276" w:lineRule="auto"/>
        <w:ind w:left="1134" w:hanging="283"/>
        <w:contextualSpacing/>
        <w:jc w:val="both"/>
      </w:pPr>
      <w:r w:rsidRPr="001F7181">
        <w:t xml:space="preserve">zákon </w:t>
      </w:r>
      <w:r w:rsidR="009117C7">
        <w:t>o EŠIF</w:t>
      </w:r>
      <w:r w:rsidRPr="001F7181">
        <w:t xml:space="preserve">; </w:t>
      </w:r>
    </w:p>
    <w:p w14:paraId="0517C044" w14:textId="16D36C68" w:rsidR="001F7181" w:rsidRPr="001F7181" w:rsidRDefault="001F7181" w:rsidP="00780B5C">
      <w:pPr>
        <w:numPr>
          <w:ilvl w:val="0"/>
          <w:numId w:val="22"/>
        </w:numPr>
        <w:spacing w:line="276" w:lineRule="auto"/>
        <w:ind w:left="851" w:hanging="284"/>
        <w:contextualSpacing/>
        <w:jc w:val="both"/>
      </w:pPr>
      <w:r w:rsidRPr="001F7181">
        <w:t>metodický rámec</w:t>
      </w:r>
      <w:r w:rsidRPr="001F7181">
        <w:rPr>
          <w:b/>
        </w:rPr>
        <w:t xml:space="preserve"> -</w:t>
      </w:r>
      <w:r w:rsidRPr="001F7181">
        <w:t xml:space="preserve">  </w:t>
      </w:r>
      <w:r w:rsidR="002A4EBD">
        <w:t>S</w:t>
      </w:r>
      <w:r w:rsidRPr="001F7181">
        <w:t xml:space="preserve">ystém riadenia EŠIF; </w:t>
      </w:r>
    </w:p>
    <w:p w14:paraId="7B37B0FD" w14:textId="03F21D9A" w:rsidR="001F7181" w:rsidRDefault="001F7181" w:rsidP="00780B5C">
      <w:pPr>
        <w:numPr>
          <w:ilvl w:val="0"/>
          <w:numId w:val="31"/>
        </w:numPr>
        <w:spacing w:line="276" w:lineRule="auto"/>
        <w:ind w:left="567" w:hanging="283"/>
        <w:contextualSpacing/>
        <w:jc w:val="both"/>
      </w:pPr>
      <w:r w:rsidRPr="001F7181">
        <w:t>uviesť cieľ činnosti výboru;</w:t>
      </w:r>
    </w:p>
    <w:p w14:paraId="7A66537D" w14:textId="6BC5A2D7" w:rsidR="008F11BC" w:rsidRPr="001F7181" w:rsidRDefault="008F11BC" w:rsidP="009B0E25">
      <w:pPr>
        <w:pStyle w:val="Odsekzoznamu"/>
        <w:numPr>
          <w:ilvl w:val="0"/>
          <w:numId w:val="31"/>
        </w:numPr>
        <w:spacing w:line="276" w:lineRule="auto"/>
        <w:ind w:left="567" w:hanging="283"/>
        <w:jc w:val="both"/>
      </w:pPr>
      <w:r>
        <w:t xml:space="preserve">uviesť možnosť RO v prípade potreby zriadiť </w:t>
      </w:r>
      <w:r w:rsidR="00F95206">
        <w:t>K</w:t>
      </w:r>
      <w:r>
        <w:t>omisiu pri MV</w:t>
      </w:r>
      <w:r w:rsidR="00DB14FB">
        <w:rPr>
          <w:rStyle w:val="Odkaznapoznmkupodiarou"/>
        </w:rPr>
        <w:footnoteReference w:id="3"/>
      </w:r>
      <w:r>
        <w:t xml:space="preserve"> (</w:t>
      </w:r>
      <w:r w:rsidRPr="003D36F9">
        <w:rPr>
          <w:sz w:val="22"/>
          <w:szCs w:val="22"/>
        </w:rPr>
        <w:t>najmä na plnenie úloh podľa § 26 zákona o</w:t>
      </w:r>
      <w:r>
        <w:rPr>
          <w:sz w:val="22"/>
          <w:szCs w:val="22"/>
        </w:rPr>
        <w:t> </w:t>
      </w:r>
      <w:r w:rsidRPr="003D36F9">
        <w:rPr>
          <w:sz w:val="22"/>
          <w:szCs w:val="22"/>
        </w:rPr>
        <w:t>EŠIF</w:t>
      </w:r>
      <w:r>
        <w:rPr>
          <w:sz w:val="22"/>
          <w:szCs w:val="22"/>
        </w:rPr>
        <w:t>)</w:t>
      </w:r>
      <w:r>
        <w:t xml:space="preserve">, ktorej činnosť je upravená </w:t>
      </w:r>
      <w:r w:rsidR="00E42506">
        <w:t xml:space="preserve">štatútom a </w:t>
      </w:r>
      <w:r>
        <w:t>rokovacím poriadkom;</w:t>
      </w:r>
      <w:r w:rsidRPr="004E63DE">
        <w:t xml:space="preserve"> </w:t>
      </w:r>
    </w:p>
    <w:p w14:paraId="228DD445" w14:textId="0B58CE2D" w:rsidR="001F7181" w:rsidRPr="001F7181" w:rsidRDefault="009117C7" w:rsidP="00780B5C">
      <w:pPr>
        <w:numPr>
          <w:ilvl w:val="0"/>
          <w:numId w:val="31"/>
        </w:numPr>
        <w:spacing w:line="276" w:lineRule="auto"/>
        <w:ind w:left="567" w:hanging="283"/>
        <w:contextualSpacing/>
        <w:jc w:val="both"/>
      </w:pPr>
      <w:r>
        <w:t xml:space="preserve">uviesť </w:t>
      </w:r>
      <w:r w:rsidR="001F7181" w:rsidRPr="001F7181">
        <w:t>príslušnosť k OP a zriaďovateľa výboru – presné vymedzenie ústredného orgánu štátnej správy.</w:t>
      </w:r>
    </w:p>
    <w:p w14:paraId="3615265F" w14:textId="77777777" w:rsidR="001F7181" w:rsidRPr="001F7181" w:rsidRDefault="001F7181" w:rsidP="001F7181">
      <w:pPr>
        <w:jc w:val="both"/>
        <w:rPr>
          <w:b/>
        </w:rPr>
      </w:pPr>
    </w:p>
    <w:p w14:paraId="646DD30A" w14:textId="77777777" w:rsidR="001F7181" w:rsidRPr="001F7181" w:rsidRDefault="001F7181" w:rsidP="001F7181">
      <w:pPr>
        <w:jc w:val="both"/>
        <w:rPr>
          <w:b/>
        </w:rPr>
      </w:pPr>
    </w:p>
    <w:p w14:paraId="6446203D" w14:textId="77777777" w:rsidR="001F7181" w:rsidRPr="001F7181" w:rsidRDefault="001F7181" w:rsidP="001F7181">
      <w:pPr>
        <w:jc w:val="both"/>
        <w:rPr>
          <w:b/>
        </w:rPr>
      </w:pPr>
      <w:r w:rsidRPr="001F7181">
        <w:rPr>
          <w:b/>
        </w:rPr>
        <w:t xml:space="preserve">Článok 2: Úlohy výboru </w:t>
      </w:r>
    </w:p>
    <w:p w14:paraId="714FBCCB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1B0AA286" w14:textId="77777777" w:rsidR="001F7181" w:rsidRPr="001F7181" w:rsidRDefault="001F7181" w:rsidP="00780B5C">
      <w:pPr>
        <w:numPr>
          <w:ilvl w:val="0"/>
          <w:numId w:val="36"/>
        </w:numPr>
        <w:spacing w:line="276" w:lineRule="auto"/>
        <w:ind w:left="567" w:hanging="283"/>
        <w:contextualSpacing/>
        <w:jc w:val="both"/>
      </w:pPr>
      <w:r w:rsidRPr="001F7181">
        <w:t>určenie úloh a funkcií MV v zmysle Systému riadenia EŠIF.</w:t>
      </w:r>
    </w:p>
    <w:p w14:paraId="02099C04" w14:textId="77777777" w:rsidR="001F7181" w:rsidRPr="001F7181" w:rsidRDefault="001F7181" w:rsidP="001F7181">
      <w:pPr>
        <w:jc w:val="both"/>
        <w:rPr>
          <w:u w:val="single"/>
        </w:rPr>
      </w:pPr>
    </w:p>
    <w:p w14:paraId="45B2F4CF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7D667B3F" w14:textId="77777777" w:rsidR="001F7181" w:rsidRPr="001F7181" w:rsidRDefault="001F7181" w:rsidP="00780B5C">
      <w:pPr>
        <w:numPr>
          <w:ilvl w:val="0"/>
          <w:numId w:val="33"/>
        </w:numPr>
        <w:spacing w:line="276" w:lineRule="auto"/>
        <w:ind w:left="567" w:hanging="283"/>
        <w:contextualSpacing/>
        <w:jc w:val="both"/>
      </w:pPr>
      <w:r w:rsidRPr="001F7181">
        <w:t xml:space="preserve">uviesť zoznam dokumentov, ktoré schvaľuje nad rámec určený v Systéme riadenia EŠIF;  </w:t>
      </w:r>
    </w:p>
    <w:p w14:paraId="5F930CC2" w14:textId="47F2894E" w:rsidR="001F7181" w:rsidRPr="001F7181" w:rsidRDefault="001F7181" w:rsidP="00780B5C">
      <w:pPr>
        <w:numPr>
          <w:ilvl w:val="0"/>
          <w:numId w:val="36"/>
        </w:numPr>
        <w:spacing w:line="276" w:lineRule="auto"/>
        <w:ind w:left="567" w:hanging="283"/>
        <w:contextualSpacing/>
        <w:jc w:val="both"/>
      </w:pPr>
      <w:r w:rsidRPr="001F7181">
        <w:lastRenderedPageBreak/>
        <w:t xml:space="preserve">uviesť, že </w:t>
      </w:r>
      <w:r w:rsidR="008F35D0">
        <w:t xml:space="preserve">členovia výboru </w:t>
      </w:r>
      <w:r w:rsidRPr="001F7181">
        <w:t>budú zapojení do:</w:t>
      </w:r>
    </w:p>
    <w:p w14:paraId="275D4578" w14:textId="3E8A3FAA" w:rsidR="001F7181" w:rsidRPr="001F7181" w:rsidRDefault="001F7181" w:rsidP="00780B5C">
      <w:pPr>
        <w:numPr>
          <w:ilvl w:val="0"/>
          <w:numId w:val="39"/>
        </w:numPr>
        <w:spacing w:line="276" w:lineRule="auto"/>
        <w:ind w:left="851" w:hanging="284"/>
        <w:contextualSpacing/>
        <w:jc w:val="both"/>
      </w:pPr>
      <w:r w:rsidRPr="001F7181">
        <w:t xml:space="preserve">monitorovania programu v rámci výboru a v rámci </w:t>
      </w:r>
      <w:r w:rsidR="00F95206">
        <w:t>K</w:t>
      </w:r>
      <w:r w:rsidR="008F11BC">
        <w:t>omisií pri MV</w:t>
      </w:r>
      <w:r w:rsidRPr="001F7181">
        <w:t xml:space="preserve"> (v prípade, že budú zriadené);</w:t>
      </w:r>
    </w:p>
    <w:p w14:paraId="403EE203" w14:textId="77777777" w:rsidR="001F7181" w:rsidRPr="001F7181" w:rsidRDefault="001F7181" w:rsidP="00780B5C">
      <w:pPr>
        <w:numPr>
          <w:ilvl w:val="0"/>
          <w:numId w:val="39"/>
        </w:numPr>
        <w:spacing w:line="276" w:lineRule="auto"/>
        <w:ind w:left="851" w:hanging="284"/>
        <w:contextualSpacing/>
        <w:jc w:val="both"/>
      </w:pPr>
      <w:r w:rsidRPr="001F7181">
        <w:t xml:space="preserve">posudzovania výkonnosti programu vrátane hodnotenia záverov z preskúmania výkonnosti OP a prípravy výročnej správy o vykonávaní OP za kalendárny rok; </w:t>
      </w:r>
    </w:p>
    <w:p w14:paraId="3229A0AA" w14:textId="558450D6" w:rsidR="008F11BC" w:rsidRDefault="001F7181" w:rsidP="00780B5C">
      <w:pPr>
        <w:numPr>
          <w:ilvl w:val="0"/>
          <w:numId w:val="37"/>
        </w:numPr>
        <w:spacing w:before="120"/>
        <w:ind w:left="567" w:hanging="283"/>
        <w:contextualSpacing/>
        <w:jc w:val="both"/>
      </w:pPr>
      <w:r w:rsidRPr="001F7181">
        <w:t>uviesť, že</w:t>
      </w:r>
      <w:r w:rsidR="008F35D0" w:rsidRPr="008F35D0">
        <w:t xml:space="preserve"> </w:t>
      </w:r>
      <w:r w:rsidR="008F35D0">
        <w:t xml:space="preserve">členovia výboru </w:t>
      </w:r>
      <w:r w:rsidRPr="001F7181">
        <w:t xml:space="preserve">budú zapojení do hodnotenia programu v rámci výboru, v prípade potreby v rámci </w:t>
      </w:r>
      <w:r w:rsidR="00F95206">
        <w:t>K</w:t>
      </w:r>
      <w:r w:rsidR="008F11BC">
        <w:t>omisií pri MV</w:t>
      </w:r>
      <w:r w:rsidRPr="001F7181">
        <w:t xml:space="preserve"> zriadených výborom na tento účel.</w:t>
      </w:r>
    </w:p>
    <w:p w14:paraId="4AF673A4" w14:textId="622C0A9F" w:rsidR="008F11BC" w:rsidRDefault="008F11BC" w:rsidP="008F11BC">
      <w:pPr>
        <w:spacing w:before="120"/>
        <w:ind w:left="567"/>
        <w:contextualSpacing/>
        <w:jc w:val="both"/>
      </w:pPr>
    </w:p>
    <w:p w14:paraId="4EA06900" w14:textId="77777777" w:rsidR="009B0E25" w:rsidRPr="001F7181" w:rsidRDefault="009B0E25" w:rsidP="008F11BC">
      <w:pPr>
        <w:spacing w:before="120"/>
        <w:ind w:left="567"/>
        <w:contextualSpacing/>
        <w:jc w:val="both"/>
      </w:pPr>
    </w:p>
    <w:p w14:paraId="64EE057A" w14:textId="77777777" w:rsidR="001F7181" w:rsidRPr="001F7181" w:rsidRDefault="001F7181" w:rsidP="001F7181">
      <w:pPr>
        <w:jc w:val="both"/>
      </w:pPr>
      <w:r w:rsidRPr="001F7181">
        <w:rPr>
          <w:b/>
        </w:rPr>
        <w:t>Článok 3</w:t>
      </w:r>
      <w:r w:rsidRPr="001F7181">
        <w:t xml:space="preserve">: </w:t>
      </w:r>
      <w:r w:rsidRPr="001F7181">
        <w:rPr>
          <w:b/>
        </w:rPr>
        <w:t>Zloženie výboru</w:t>
      </w:r>
    </w:p>
    <w:p w14:paraId="1A54F7CF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13BAA560" w14:textId="2D2BE80E" w:rsidR="00226B34" w:rsidRPr="00294E6C" w:rsidRDefault="00D83319" w:rsidP="00381B15">
      <w:pPr>
        <w:pStyle w:val="Odsekzoznamu"/>
        <w:numPr>
          <w:ilvl w:val="0"/>
          <w:numId w:val="23"/>
        </w:numPr>
        <w:spacing w:line="276" w:lineRule="auto"/>
        <w:ind w:left="567" w:hanging="283"/>
        <w:jc w:val="both"/>
      </w:pPr>
      <w:r w:rsidRPr="00294E6C">
        <w:t xml:space="preserve">uviesť </w:t>
      </w:r>
      <w:r w:rsidR="001F7181" w:rsidRPr="00294E6C">
        <w:t>základn</w:t>
      </w:r>
      <w:r w:rsidRPr="00294E6C">
        <w:t>ú</w:t>
      </w:r>
      <w:r w:rsidR="001F7181" w:rsidRPr="00294E6C">
        <w:t xml:space="preserve"> štruktúr</w:t>
      </w:r>
      <w:r w:rsidRPr="00294E6C">
        <w:t>u</w:t>
      </w:r>
      <w:r w:rsidR="001F7181" w:rsidRPr="00294E6C">
        <w:t xml:space="preserve"> výboru (predseda výboru, podpredseda výboru, </w:t>
      </w:r>
      <w:r w:rsidR="00294E6C">
        <w:t xml:space="preserve">ostatní </w:t>
      </w:r>
      <w:r w:rsidR="001F7181" w:rsidRPr="00294E6C">
        <w:t>členovia výboru);</w:t>
      </w:r>
    </w:p>
    <w:p w14:paraId="1BE3F0B7" w14:textId="66421D89" w:rsidR="00DF2FED" w:rsidRPr="00381B15" w:rsidRDefault="00381B15" w:rsidP="00381B15">
      <w:pPr>
        <w:numPr>
          <w:ilvl w:val="0"/>
          <w:numId w:val="23"/>
        </w:numPr>
        <w:shd w:val="clear" w:color="auto" w:fill="FFFFFF" w:themeFill="background1"/>
        <w:spacing w:line="276" w:lineRule="auto"/>
        <w:ind w:left="567" w:hanging="283"/>
        <w:contextualSpacing/>
        <w:jc w:val="both"/>
      </w:pPr>
      <w:r>
        <w:t>u</w:t>
      </w:r>
      <w:r w:rsidRPr="00381B15">
        <w:t>viesť</w:t>
      </w:r>
      <w:r>
        <w:t xml:space="preserve">, že na činnosti MV participujú aj iní </w:t>
      </w:r>
      <w:r w:rsidRPr="00381B15">
        <w:t>zástupcov</w:t>
      </w:r>
      <w:r>
        <w:t xml:space="preserve">ia </w:t>
      </w:r>
      <w:r w:rsidRPr="00381B15">
        <w:t>ako pozorovatelia, resp. v poradnej funkcii bez hlasovacieho práva</w:t>
      </w:r>
      <w:r>
        <w:rPr>
          <w:rStyle w:val="Odkaznapoznmkupodiarou"/>
        </w:rPr>
        <w:footnoteReference w:id="4"/>
      </w:r>
      <w:r w:rsidRPr="00381B15">
        <w:t>;</w:t>
      </w:r>
    </w:p>
    <w:p w14:paraId="3E95AE37" w14:textId="6D40FD81" w:rsidR="00DF2FED" w:rsidRPr="009B0E25" w:rsidRDefault="008F11BC" w:rsidP="009B0E25">
      <w:pPr>
        <w:numPr>
          <w:ilvl w:val="0"/>
          <w:numId w:val="23"/>
        </w:numPr>
        <w:spacing w:line="276" w:lineRule="auto"/>
        <w:ind w:left="567" w:hanging="283"/>
        <w:contextualSpacing/>
        <w:jc w:val="both"/>
        <w:rPr>
          <w:b/>
        </w:rPr>
      </w:pPr>
      <w:r w:rsidRPr="009B0E25">
        <w:t xml:space="preserve">zabezpečiť vyvážené zloženie </w:t>
      </w:r>
      <w:r w:rsidR="009117C7">
        <w:t xml:space="preserve">členov </w:t>
      </w:r>
      <w:r w:rsidRPr="009B0E25">
        <w:t xml:space="preserve">výboru tak, aby zástupcovia ostatných subjektov, v zmysle </w:t>
      </w:r>
      <w:r w:rsidR="00326F90" w:rsidRPr="00326F90">
        <w:t>kap. 1.3.2.3 ods.</w:t>
      </w:r>
      <w:r w:rsidR="00326F90">
        <w:t xml:space="preserve"> </w:t>
      </w:r>
      <w:r w:rsidR="00326F90" w:rsidRPr="00326F90">
        <w:t>3</w:t>
      </w:r>
      <w:r w:rsidR="00326F90">
        <w:t xml:space="preserve"> </w:t>
      </w:r>
      <w:r w:rsidRPr="009B0E25">
        <w:t>Systému riadenia EŠIF</w:t>
      </w:r>
      <w:r w:rsidR="00CC7219">
        <w:t xml:space="preserve"> </w:t>
      </w:r>
      <w:r w:rsidR="00CC7219" w:rsidRPr="00CC7219">
        <w:t>(a v súlade s čl. 5 všeobecného nariadenia 1303/2013)</w:t>
      </w:r>
      <w:r w:rsidRPr="009B0E25">
        <w:t>, mali v </w:t>
      </w:r>
      <w:r w:rsidR="009117C7">
        <w:t>MV</w:t>
      </w:r>
      <w:r w:rsidRPr="009B0E25">
        <w:t xml:space="preserve"> väčšinu hlasov;</w:t>
      </w:r>
    </w:p>
    <w:p w14:paraId="74E17105" w14:textId="714A2F27" w:rsidR="008F11BC" w:rsidRPr="009B0E25" w:rsidRDefault="008F11BC" w:rsidP="00780B5C">
      <w:pPr>
        <w:numPr>
          <w:ilvl w:val="0"/>
          <w:numId w:val="23"/>
        </w:numPr>
        <w:spacing w:line="276" w:lineRule="auto"/>
        <w:ind w:left="567" w:hanging="283"/>
        <w:contextualSpacing/>
        <w:jc w:val="both"/>
        <w:rPr>
          <w:b/>
        </w:rPr>
      </w:pPr>
      <w:r w:rsidRPr="009B0E25">
        <w:t>uviesť jednotlivo subjekty a počet členov zastupujúcich subjekt vo výbore.</w:t>
      </w:r>
    </w:p>
    <w:p w14:paraId="5B146FF9" w14:textId="77777777" w:rsidR="001F7181" w:rsidRPr="001F7181" w:rsidRDefault="001F7181" w:rsidP="001F7181">
      <w:pPr>
        <w:jc w:val="both"/>
      </w:pPr>
    </w:p>
    <w:p w14:paraId="3A187B0D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1303A0D4" w14:textId="7934087A" w:rsidR="001F7181" w:rsidRPr="009B0E25" w:rsidRDefault="001F7181" w:rsidP="00780B5C">
      <w:pPr>
        <w:numPr>
          <w:ilvl w:val="0"/>
          <w:numId w:val="21"/>
        </w:numPr>
        <w:spacing w:line="276" w:lineRule="auto"/>
        <w:ind w:left="567" w:hanging="283"/>
        <w:contextualSpacing/>
        <w:jc w:val="both"/>
        <w:rPr>
          <w:b/>
        </w:rPr>
      </w:pPr>
      <w:r w:rsidRPr="001F7181">
        <w:t xml:space="preserve">uviesť, že </w:t>
      </w:r>
      <w:r w:rsidR="008F35D0">
        <w:t>členov</w:t>
      </w:r>
      <w:r w:rsidRPr="001F7181">
        <w:t xml:space="preserve"> do výboru delegujú príslušn</w:t>
      </w:r>
      <w:r w:rsidR="008F35D0">
        <w:t>é</w:t>
      </w:r>
      <w:r w:rsidRPr="001F7181">
        <w:t xml:space="preserve"> </w:t>
      </w:r>
      <w:r w:rsidR="008F35D0">
        <w:t>subjekty</w:t>
      </w:r>
      <w:r w:rsidR="008F35D0" w:rsidRPr="001F7181">
        <w:t xml:space="preserve"> </w:t>
      </w:r>
      <w:r w:rsidRPr="001F7181">
        <w:t>na základe transparentného procesu; zástupcov tretieho sektora do MV deleguje Komora mimovládnych neziskových organizácií Rady vlády SR pre mimovládne neziskové organizácie;</w:t>
      </w:r>
    </w:p>
    <w:p w14:paraId="0DE352DF" w14:textId="34A6A01A" w:rsidR="008F11BC" w:rsidRPr="009B0E25" w:rsidRDefault="008F11BC" w:rsidP="009B0E25">
      <w:pPr>
        <w:pStyle w:val="Odsekzoznamu"/>
        <w:numPr>
          <w:ilvl w:val="0"/>
          <w:numId w:val="21"/>
        </w:numPr>
        <w:spacing w:line="276" w:lineRule="auto"/>
        <w:ind w:left="567" w:hanging="283"/>
        <w:jc w:val="both"/>
        <w:rPr>
          <w:b/>
        </w:rPr>
      </w:pPr>
      <w:r>
        <w:t>stanoviť počet členov výboru tak, aby bol výbor schopný flexibilne a efektívne vykonávať svoju činnosť;</w:t>
      </w:r>
    </w:p>
    <w:p w14:paraId="1162F0AE" w14:textId="77777777" w:rsidR="001F7181" w:rsidRPr="001F7181" w:rsidRDefault="001F7181" w:rsidP="001F7181">
      <w:pPr>
        <w:jc w:val="both"/>
        <w:rPr>
          <w:b/>
        </w:rPr>
      </w:pPr>
    </w:p>
    <w:p w14:paraId="1BB7ED2C" w14:textId="77777777" w:rsidR="001F7181" w:rsidRPr="001F7181" w:rsidRDefault="001F7181" w:rsidP="001F7181">
      <w:pPr>
        <w:jc w:val="both"/>
        <w:rPr>
          <w:b/>
        </w:rPr>
      </w:pPr>
    </w:p>
    <w:p w14:paraId="7A128008" w14:textId="23DF6E39" w:rsidR="001F7181" w:rsidRPr="001F7181" w:rsidRDefault="001F7181" w:rsidP="001F7181">
      <w:pPr>
        <w:jc w:val="both"/>
      </w:pPr>
      <w:r w:rsidRPr="001F7181">
        <w:rPr>
          <w:b/>
        </w:rPr>
        <w:t>Článok 4:</w:t>
      </w:r>
      <w:r w:rsidRPr="00780B5C">
        <w:rPr>
          <w:b/>
        </w:rPr>
        <w:t xml:space="preserve"> </w:t>
      </w:r>
      <w:r w:rsidRPr="001F7181">
        <w:rPr>
          <w:b/>
        </w:rPr>
        <w:t>Predseda výboru a podpredseda výboru</w:t>
      </w:r>
    </w:p>
    <w:p w14:paraId="32C6A4F3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09B2C371" w14:textId="77777777" w:rsidR="001F7181" w:rsidRPr="001F7181" w:rsidRDefault="001F7181" w:rsidP="00780B5C">
      <w:pPr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1F7181">
        <w:t>uviesť právomoc predsedu výboru:</w:t>
      </w:r>
    </w:p>
    <w:p w14:paraId="2A006C44" w14:textId="77777777" w:rsidR="001F7181" w:rsidRPr="001F7181" w:rsidRDefault="001F7181" w:rsidP="00780B5C">
      <w:pPr>
        <w:numPr>
          <w:ilvl w:val="0"/>
          <w:numId w:val="35"/>
        </w:numPr>
        <w:ind w:left="851" w:hanging="284"/>
        <w:contextualSpacing/>
        <w:jc w:val="both"/>
      </w:pPr>
      <w:r w:rsidRPr="001F7181">
        <w:t>vymenovať a odvolať podpredsedu výboru, na základe návrhu RO;</w:t>
      </w:r>
    </w:p>
    <w:p w14:paraId="6D46389A" w14:textId="5DEAB5ED" w:rsidR="001F7181" w:rsidRPr="001F7181" w:rsidRDefault="001F7181" w:rsidP="00780B5C">
      <w:pPr>
        <w:numPr>
          <w:ilvl w:val="0"/>
          <w:numId w:val="35"/>
        </w:numPr>
        <w:ind w:left="851" w:hanging="284"/>
        <w:contextualSpacing/>
        <w:jc w:val="both"/>
      </w:pPr>
      <w:r w:rsidRPr="001F7181">
        <w:t>vymenúvať za členov výboru osoby nominované štatutárnym orgánom toho orgánu/organizácie, ktorý zastupuje; člen výboru ako zástupca tretieho sektora je nominovaný Komorou neziskových organizácií Rady vlády SR pre mimovládne neziskové organizácie;</w:t>
      </w:r>
    </w:p>
    <w:p w14:paraId="39F66C39" w14:textId="359F3836" w:rsidR="001F7181" w:rsidRDefault="001F7181" w:rsidP="00780B5C">
      <w:pPr>
        <w:numPr>
          <w:ilvl w:val="0"/>
          <w:numId w:val="35"/>
        </w:numPr>
        <w:ind w:left="851" w:hanging="284"/>
        <w:contextualSpacing/>
        <w:jc w:val="both"/>
      </w:pPr>
      <w:r w:rsidRPr="001F7181">
        <w:t>odvolať člena výboru na základe návrhu na odvolanie člena výboru štatutárneho orgánu/organizácie, ktorý zastupuje; návrh na odvolanie člena výboru ako zástupcu tretieho sektora predkladá Komora neziskových organizácií Rady vlády SR pre mimovládne neziskové organizácie;</w:t>
      </w:r>
    </w:p>
    <w:p w14:paraId="383C4124" w14:textId="25CCB89B" w:rsidR="00D55DB9" w:rsidRPr="001F7181" w:rsidRDefault="00D55DB9" w:rsidP="001F7181">
      <w:pPr>
        <w:numPr>
          <w:ilvl w:val="0"/>
          <w:numId w:val="35"/>
        </w:numPr>
        <w:ind w:left="851" w:hanging="284"/>
        <w:contextualSpacing/>
        <w:jc w:val="both"/>
      </w:pPr>
      <w:r>
        <w:t xml:space="preserve"> odvolať člena výboru </w:t>
      </w:r>
      <w:r w:rsidRPr="00E65767">
        <w:t>v</w:t>
      </w:r>
      <w:r>
        <w:t> </w:t>
      </w:r>
      <w:r w:rsidRPr="00E65767">
        <w:t>prípade</w:t>
      </w:r>
      <w:r>
        <w:t xml:space="preserve"> </w:t>
      </w:r>
      <w:r w:rsidR="00304A04">
        <w:t xml:space="preserve">opakovanej </w:t>
      </w:r>
      <w:r>
        <w:t>neúčasti na rokovaní</w:t>
      </w:r>
      <w:r w:rsidRPr="00E65767">
        <w:t xml:space="preserve"> </w:t>
      </w:r>
      <w:r w:rsidR="0007577A">
        <w:t>v zmysle príslušného bodu článku 5</w:t>
      </w:r>
      <w:r>
        <w:t>;</w:t>
      </w:r>
    </w:p>
    <w:p w14:paraId="3DA29F59" w14:textId="77777777" w:rsidR="001F7181" w:rsidRPr="001F7181" w:rsidRDefault="001F7181" w:rsidP="00780B5C">
      <w:pPr>
        <w:numPr>
          <w:ilvl w:val="0"/>
          <w:numId w:val="24"/>
        </w:numPr>
        <w:ind w:left="567" w:hanging="283"/>
        <w:contextualSpacing/>
        <w:jc w:val="both"/>
      </w:pPr>
      <w:r w:rsidRPr="001F7181">
        <w:t>uviesť právomoc podpredsedu výboru.</w:t>
      </w:r>
    </w:p>
    <w:p w14:paraId="6B19588B" w14:textId="048A0D7A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lastRenderedPageBreak/>
        <w:t>Odporúča sa:</w:t>
      </w:r>
    </w:p>
    <w:p w14:paraId="4666BB17" w14:textId="77777777" w:rsidR="001F7181" w:rsidRPr="001F7181" w:rsidRDefault="001F7181" w:rsidP="00780B5C">
      <w:pPr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1F7181">
        <w:t>vymenovať maximálne 2 podpredsedov.</w:t>
      </w:r>
    </w:p>
    <w:p w14:paraId="6E243F17" w14:textId="77777777" w:rsidR="001F7181" w:rsidRPr="001F7181" w:rsidRDefault="001F7181" w:rsidP="001F7181">
      <w:pPr>
        <w:jc w:val="both"/>
      </w:pPr>
    </w:p>
    <w:p w14:paraId="7F95381B" w14:textId="77777777" w:rsidR="001F7181" w:rsidRPr="001F7181" w:rsidRDefault="001F7181" w:rsidP="001F7181">
      <w:pPr>
        <w:jc w:val="both"/>
      </w:pPr>
    </w:p>
    <w:p w14:paraId="1A967399" w14:textId="13F50810" w:rsidR="001F7181" w:rsidRPr="001F7181" w:rsidRDefault="001F7181" w:rsidP="001F7181">
      <w:pPr>
        <w:jc w:val="both"/>
        <w:rPr>
          <w:b/>
        </w:rPr>
      </w:pPr>
      <w:r w:rsidRPr="001F7181">
        <w:rPr>
          <w:b/>
        </w:rPr>
        <w:t>Článok 5: Členovia výboru</w:t>
      </w:r>
    </w:p>
    <w:p w14:paraId="18DD7DF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47AD88A2" w14:textId="4D945813" w:rsidR="008F11BC" w:rsidRDefault="001F7181" w:rsidP="00780B5C">
      <w:pPr>
        <w:numPr>
          <w:ilvl w:val="0"/>
          <w:numId w:val="34"/>
        </w:numPr>
        <w:spacing w:line="276" w:lineRule="auto"/>
        <w:ind w:left="567" w:hanging="283"/>
        <w:contextualSpacing/>
        <w:jc w:val="both"/>
      </w:pPr>
      <w:r w:rsidRPr="001F7181">
        <w:t>uviesť vymedzenie postavenia a úloh členov</w:t>
      </w:r>
      <w:r w:rsidR="008F11BC">
        <w:t xml:space="preserve"> </w:t>
      </w:r>
      <w:r w:rsidR="00913953">
        <w:t>výboru</w:t>
      </w:r>
      <w:r w:rsidR="008F11BC">
        <w:t>;</w:t>
      </w:r>
    </w:p>
    <w:p w14:paraId="51021F23" w14:textId="28A9757F" w:rsidR="00ED4622" w:rsidRDefault="008F11BC" w:rsidP="009B0E25">
      <w:pPr>
        <w:pStyle w:val="Odsekzoznamu"/>
        <w:numPr>
          <w:ilvl w:val="0"/>
          <w:numId w:val="34"/>
        </w:numPr>
        <w:spacing w:line="276" w:lineRule="auto"/>
        <w:ind w:left="567" w:hanging="283"/>
        <w:jc w:val="both"/>
      </w:pPr>
      <w:r>
        <w:t>uviesť ustanovenie o povinnosti člena zúčastňovať sa rokovaní výboru</w:t>
      </w:r>
      <w:r w:rsidR="004506C8">
        <w:t>;</w:t>
      </w:r>
      <w:r>
        <w:t xml:space="preserve"> </w:t>
      </w:r>
    </w:p>
    <w:p w14:paraId="0435335D" w14:textId="7D51D7C8" w:rsidR="001F7181" w:rsidRDefault="00ED4622" w:rsidP="009B0E25">
      <w:pPr>
        <w:pStyle w:val="Odsekzoznamu"/>
        <w:numPr>
          <w:ilvl w:val="0"/>
          <w:numId w:val="34"/>
        </w:numPr>
        <w:spacing w:line="276" w:lineRule="auto"/>
        <w:ind w:left="567" w:hanging="283"/>
        <w:jc w:val="both"/>
      </w:pPr>
      <w:r>
        <w:t xml:space="preserve">uviesť </w:t>
      </w:r>
      <w:r w:rsidR="0007577A">
        <w:t>možnosť</w:t>
      </w:r>
      <w:r>
        <w:t xml:space="preserve"> odvola</w:t>
      </w:r>
      <w:r w:rsidR="0007577A">
        <w:t>ť</w:t>
      </w:r>
      <w:r>
        <w:t xml:space="preserve"> člena</w:t>
      </w:r>
      <w:r w:rsidRPr="00E65767">
        <w:t xml:space="preserve"> </w:t>
      </w:r>
      <w:r w:rsidR="0007577A">
        <w:t xml:space="preserve">výboru predsedom výboru </w:t>
      </w:r>
      <w:r w:rsidRPr="00E65767">
        <w:t>v</w:t>
      </w:r>
      <w:r>
        <w:t> </w:t>
      </w:r>
      <w:r w:rsidRPr="00E65767">
        <w:t>prípade</w:t>
      </w:r>
      <w:r>
        <w:t xml:space="preserve"> viacnásobnej </w:t>
      </w:r>
      <w:r w:rsidR="003E33EF">
        <w:t>(odporúča sa aplikovať pravidlo „trikrát a dosť“)</w:t>
      </w:r>
      <w:r w:rsidR="00B47C2E">
        <w:t xml:space="preserve"> </w:t>
      </w:r>
      <w:r>
        <w:t>neospravedlnenej neúčasti na rokovaní</w:t>
      </w:r>
      <w:r w:rsidRPr="00E65767">
        <w:t xml:space="preserve"> bez </w:t>
      </w:r>
      <w:r w:rsidR="000950AF">
        <w:t>písomného poverenia</w:t>
      </w:r>
      <w:r w:rsidRPr="00E65767">
        <w:t xml:space="preserve"> a účasti jeho zástupcu</w:t>
      </w:r>
      <w:r w:rsidR="00BB76A2">
        <w:t>;</w:t>
      </w:r>
    </w:p>
    <w:p w14:paraId="1C740A60" w14:textId="77777777" w:rsidR="00BB76A2" w:rsidRDefault="00BB76A2" w:rsidP="00BB76A2">
      <w:pPr>
        <w:pStyle w:val="Odsekzoznamu"/>
        <w:numPr>
          <w:ilvl w:val="0"/>
          <w:numId w:val="34"/>
        </w:numPr>
        <w:spacing w:line="276" w:lineRule="auto"/>
        <w:ind w:left="567" w:hanging="283"/>
        <w:jc w:val="both"/>
      </w:pPr>
      <w:r w:rsidRPr="001F7181">
        <w:t xml:space="preserve">uviesť ustanovenie o predchádzaní konfliktu záujmov </w:t>
      </w:r>
      <w:r>
        <w:t>členov výboru</w:t>
      </w:r>
      <w:r w:rsidRPr="001F7181">
        <w:t xml:space="preserve"> v súvislosti s predkladaním  žiadostí o poskytnutie NFP, monitorovaním a hodnotením pomoci</w:t>
      </w:r>
      <w:r>
        <w:t>;</w:t>
      </w:r>
    </w:p>
    <w:p w14:paraId="6EF57441" w14:textId="46F292B4" w:rsidR="00BB76A2" w:rsidRPr="001F7181" w:rsidRDefault="00BB76A2" w:rsidP="00C20A94">
      <w:pPr>
        <w:pStyle w:val="Odsekzoznamu"/>
        <w:numPr>
          <w:ilvl w:val="0"/>
          <w:numId w:val="34"/>
        </w:numPr>
        <w:spacing w:line="276" w:lineRule="auto"/>
        <w:jc w:val="both"/>
      </w:pPr>
      <w:r w:rsidRPr="00472802">
        <w:t xml:space="preserve"> </w:t>
      </w:r>
      <w:r>
        <w:t>u</w:t>
      </w:r>
      <w:r w:rsidRPr="00472802">
        <w:t>praviť spôsob riešenia identifikovaného konfliktu záujmov v rámci monitorovacieho výboru</w:t>
      </w:r>
      <w:r>
        <w:t>/Komisií pri MV</w:t>
      </w:r>
      <w:r w:rsidR="00C20A94">
        <w:rPr>
          <w:rStyle w:val="Odkaznapoznmkupodiarou"/>
        </w:rPr>
        <w:footnoteReference w:id="5"/>
      </w:r>
      <w:r w:rsidR="00C20A94">
        <w:t xml:space="preserve"> (</w:t>
      </w:r>
      <w:r w:rsidR="00C20A94" w:rsidRPr="00C20A94">
        <w:t xml:space="preserve">RO by mal vyhodnotiť, v rámci akých činností MV/Komisie pri MV by mohlo dochádzať ku konfliktu záujmov a v nadväznosti na to určiť postup jeho riešenia. </w:t>
      </w:r>
      <w:r w:rsidR="00C20A94">
        <w:t xml:space="preserve">Napr. </w:t>
      </w:r>
      <w:r w:rsidR="00C20A94" w:rsidRPr="00C20A94">
        <w:t xml:space="preserve">konflikt záujmov v prípade schvaľovania zámerov NP, kedy člen je zároveň budúci prijímateľ/partner projektu, </w:t>
      </w:r>
      <w:r w:rsidR="00C20A94">
        <w:t>je možné riešiť stanovením povinnosti</w:t>
      </w:r>
      <w:r w:rsidR="00C20A94" w:rsidRPr="00C20A94">
        <w:t xml:space="preserve"> zdržať sa hlasovania pre dotknutého člena.  Zároveň by mal RO určiť, ako bude postupovať pri zistení  porušenia zákazu konfliktu záujmov člena MV/Komisie pri MV</w:t>
      </w:r>
      <w:r w:rsidR="00402988">
        <w:t>, t. j. uviesť napr. ktorej osobe a akým spôsobom je možné konflikt záujmov nahlásiť, odobratie/neodobratie práva hlasovať dotknutého člena výboru, odvolanie/neodvolanie dotknutého člena výboru</w:t>
      </w:r>
      <w:r w:rsidR="00C20A94">
        <w:t>)</w:t>
      </w:r>
      <w:r w:rsidR="00B4448D">
        <w:t>.</w:t>
      </w:r>
    </w:p>
    <w:p w14:paraId="08001BBB" w14:textId="77777777" w:rsidR="001F7181" w:rsidRPr="001F7181" w:rsidRDefault="001F7181" w:rsidP="001F7181">
      <w:pPr>
        <w:jc w:val="both"/>
        <w:rPr>
          <w:u w:val="single"/>
        </w:rPr>
      </w:pPr>
    </w:p>
    <w:p w14:paraId="0734771B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02C9F3B2" w14:textId="62F2EBC4" w:rsidR="001F7181" w:rsidRPr="001F7181" w:rsidRDefault="001F7181" w:rsidP="00780B5C">
      <w:pPr>
        <w:numPr>
          <w:ilvl w:val="0"/>
          <w:numId w:val="34"/>
        </w:numPr>
        <w:spacing w:line="276" w:lineRule="auto"/>
        <w:ind w:left="567" w:hanging="283"/>
        <w:contextualSpacing/>
        <w:jc w:val="both"/>
      </w:pPr>
      <w:r w:rsidRPr="001F7181">
        <w:t>uviesť, že za člena výboru môže byť príslušným subjektom nominovaný len zástupca, ktorý je s ním v pracovnoprávnom alebo inom obdobnom vzťahu</w:t>
      </w:r>
      <w:r w:rsidR="00BB76A2">
        <w:t>.</w:t>
      </w:r>
    </w:p>
    <w:p w14:paraId="65748ED0" w14:textId="77777777" w:rsidR="001F7181" w:rsidRPr="001F7181" w:rsidRDefault="001F7181" w:rsidP="00780B5C">
      <w:pPr>
        <w:ind w:left="928"/>
        <w:contextualSpacing/>
        <w:jc w:val="both"/>
      </w:pPr>
    </w:p>
    <w:p w14:paraId="4397AC30" w14:textId="77777777" w:rsidR="001F7181" w:rsidRPr="001F7181" w:rsidRDefault="001F7181" w:rsidP="00780B5C">
      <w:pPr>
        <w:ind w:left="928"/>
        <w:contextualSpacing/>
        <w:jc w:val="both"/>
      </w:pPr>
    </w:p>
    <w:p w14:paraId="2CB5731F" w14:textId="59895A67" w:rsidR="001F7181" w:rsidRPr="001F7181" w:rsidRDefault="001F7181" w:rsidP="001F7181">
      <w:pPr>
        <w:jc w:val="both"/>
      </w:pPr>
      <w:r w:rsidRPr="001F7181">
        <w:rPr>
          <w:b/>
        </w:rPr>
        <w:t>Článok 6:</w:t>
      </w:r>
      <w:r w:rsidRPr="00780B5C">
        <w:rPr>
          <w:b/>
        </w:rPr>
        <w:t xml:space="preserve"> </w:t>
      </w:r>
      <w:r w:rsidRPr="001F7181">
        <w:rPr>
          <w:b/>
        </w:rPr>
        <w:t>Sekretariát výboru</w:t>
      </w:r>
      <w:r w:rsidRPr="001F7181">
        <w:t xml:space="preserve"> </w:t>
      </w:r>
    </w:p>
    <w:p w14:paraId="480E4341" w14:textId="77777777" w:rsidR="001F7181" w:rsidRPr="001F7181" w:rsidRDefault="001F7181" w:rsidP="001F7181">
      <w:pPr>
        <w:jc w:val="both"/>
      </w:pPr>
      <w:r w:rsidRPr="001F7181">
        <w:rPr>
          <w:u w:val="single"/>
        </w:rPr>
        <w:t>Odporúča sa</w:t>
      </w:r>
      <w:r w:rsidRPr="001F7181">
        <w:t>:</w:t>
      </w:r>
    </w:p>
    <w:p w14:paraId="6636EA08" w14:textId="77777777" w:rsidR="001F7181" w:rsidRPr="001F7181" w:rsidRDefault="001F7181" w:rsidP="00780B5C">
      <w:pPr>
        <w:numPr>
          <w:ilvl w:val="0"/>
          <w:numId w:val="25"/>
        </w:numPr>
        <w:spacing w:line="276" w:lineRule="auto"/>
        <w:ind w:left="567" w:hanging="283"/>
        <w:contextualSpacing/>
        <w:jc w:val="both"/>
      </w:pPr>
      <w:r w:rsidRPr="001F7181">
        <w:t>uviesť útvar zodpovedný najmä za nasledujúce činnosti:</w:t>
      </w:r>
    </w:p>
    <w:p w14:paraId="63BD1171" w14:textId="77777777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>vypracovanie návrhu štatútu a rokovacieho poriadku monitorovacieho výboru a ich zmien,</w:t>
      </w:r>
    </w:p>
    <w:p w14:paraId="67530267" w14:textId="77777777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 xml:space="preserve">organizačné a administratívne zabezpečenie rokovaní výboru, </w:t>
      </w:r>
    </w:p>
    <w:p w14:paraId="769007E6" w14:textId="77777777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 xml:space="preserve">poskytovanie informácií o rokovaní a programe rokovania výboru, </w:t>
      </w:r>
    </w:p>
    <w:p w14:paraId="0E8C04A2" w14:textId="055E09A6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 xml:space="preserve">poskytovanie podkladov na rokovanie výboru, </w:t>
      </w:r>
    </w:p>
    <w:p w14:paraId="2C9A7AEB" w14:textId="77777777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 xml:space="preserve">vypracovávanie zápisnice z rokovania výboru, </w:t>
      </w:r>
    </w:p>
    <w:p w14:paraId="3D6A4876" w14:textId="03A4CBD2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 xml:space="preserve">zabezpečenie hlasovania </w:t>
      </w:r>
      <w:r w:rsidRPr="001F7181">
        <w:rPr>
          <w:i/>
        </w:rPr>
        <w:t xml:space="preserve">per </w:t>
      </w:r>
      <w:proofErr w:type="spellStart"/>
      <w:r w:rsidRPr="001F7181">
        <w:rPr>
          <w:i/>
        </w:rPr>
        <w:t>rollam</w:t>
      </w:r>
      <w:proofErr w:type="spellEnd"/>
      <w:r w:rsidRPr="001F7181">
        <w:t xml:space="preserve"> v relevantných prípadoch,</w:t>
      </w:r>
    </w:p>
    <w:p w14:paraId="316AAE76" w14:textId="642BF8B3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>zabezpečenie ostatných činností nevyhnutných pre fungovanie výboru podľa pokynov predsedu výboru</w:t>
      </w:r>
      <w:r w:rsidR="00E15FBE">
        <w:t>,</w:t>
      </w:r>
    </w:p>
    <w:p w14:paraId="64B3A54E" w14:textId="2F703725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t>vedenie a aktualizáci</w:t>
      </w:r>
      <w:r w:rsidR="008B691C">
        <w:t>a</w:t>
      </w:r>
      <w:r w:rsidRPr="001F7181">
        <w:t xml:space="preserve"> zoznamu členov MV a zoznamu členov </w:t>
      </w:r>
      <w:r w:rsidR="00F95206">
        <w:t>K</w:t>
      </w:r>
      <w:r w:rsidRPr="001F7181">
        <w:t>omisi</w:t>
      </w:r>
      <w:r w:rsidR="00F95206">
        <w:t>e</w:t>
      </w:r>
      <w:r w:rsidRPr="001F7181">
        <w:t xml:space="preserve"> pri MV</w:t>
      </w:r>
      <w:r w:rsidR="00E15FBE">
        <w:t>,</w:t>
      </w:r>
    </w:p>
    <w:p w14:paraId="5AD98344" w14:textId="37C3D21E" w:rsidR="001F7181" w:rsidRPr="001F7181" w:rsidRDefault="001F7181" w:rsidP="00780B5C">
      <w:pPr>
        <w:numPr>
          <w:ilvl w:val="0"/>
          <w:numId w:val="26"/>
        </w:numPr>
        <w:spacing w:line="276" w:lineRule="auto"/>
        <w:ind w:left="851" w:hanging="284"/>
        <w:contextualSpacing/>
        <w:jc w:val="both"/>
      </w:pPr>
      <w:r w:rsidRPr="001F7181">
        <w:lastRenderedPageBreak/>
        <w:t xml:space="preserve">zabezpečenie zverejnenia </w:t>
      </w:r>
      <w:r w:rsidR="00A9426E">
        <w:t xml:space="preserve">aktuálneho </w:t>
      </w:r>
      <w:r w:rsidRPr="001F7181">
        <w:t xml:space="preserve">zoznamu členov MV, prípadne zoznamu </w:t>
      </w:r>
      <w:r w:rsidR="00F95206">
        <w:t>K</w:t>
      </w:r>
      <w:r w:rsidRPr="001F7181">
        <w:t xml:space="preserve">omisií pri MV a členov týchto </w:t>
      </w:r>
      <w:r w:rsidR="00F95206">
        <w:t>K</w:t>
      </w:r>
      <w:r w:rsidRPr="001F7181">
        <w:t xml:space="preserve">omisií </w:t>
      </w:r>
      <w:r w:rsidR="0076017D">
        <w:t xml:space="preserve">pri MV </w:t>
      </w:r>
      <w:r w:rsidRPr="001F7181">
        <w:t>na webovom sídle RO</w:t>
      </w:r>
      <w:r w:rsidR="00E15FBE">
        <w:t>;</w:t>
      </w:r>
    </w:p>
    <w:p w14:paraId="658DB10D" w14:textId="77777777" w:rsidR="001F7181" w:rsidRPr="001F7181" w:rsidRDefault="001F7181" w:rsidP="00780B5C">
      <w:pPr>
        <w:numPr>
          <w:ilvl w:val="0"/>
          <w:numId w:val="38"/>
        </w:numPr>
        <w:spacing w:line="276" w:lineRule="auto"/>
        <w:ind w:left="567" w:hanging="283"/>
        <w:contextualSpacing/>
        <w:jc w:val="both"/>
      </w:pPr>
      <w:r w:rsidRPr="001F7181">
        <w:t>v prípade ustanovenia tajomníka výboru uviesť pravidlá pre jeho vymenovanie,  vymedzenie jeho postavenia a úloh s tým, že tajomník výboru nemá hlasovacie právo.</w:t>
      </w:r>
    </w:p>
    <w:p w14:paraId="07CE2867" w14:textId="77777777" w:rsidR="001F7181" w:rsidRPr="001F7181" w:rsidRDefault="001F7181" w:rsidP="00780B5C">
      <w:pPr>
        <w:ind w:left="928"/>
        <w:contextualSpacing/>
        <w:jc w:val="both"/>
      </w:pPr>
    </w:p>
    <w:p w14:paraId="0AF0A162" w14:textId="77777777" w:rsidR="001F7181" w:rsidRPr="001F7181" w:rsidRDefault="001F7181" w:rsidP="00780B5C">
      <w:pPr>
        <w:ind w:left="928"/>
        <w:contextualSpacing/>
        <w:jc w:val="both"/>
      </w:pPr>
    </w:p>
    <w:p w14:paraId="4C6BD54A" w14:textId="1E633C8A" w:rsidR="001F7181" w:rsidRPr="001F7181" w:rsidRDefault="001F7181" w:rsidP="001F7181">
      <w:pPr>
        <w:jc w:val="both"/>
      </w:pPr>
      <w:r w:rsidRPr="001F7181">
        <w:rPr>
          <w:b/>
        </w:rPr>
        <w:t>Článok 7</w:t>
      </w:r>
      <w:r w:rsidR="006D6E83">
        <w:rPr>
          <w:b/>
        </w:rPr>
        <w:t>:</w:t>
      </w:r>
      <w:r w:rsidRPr="001F7181">
        <w:rPr>
          <w:b/>
        </w:rPr>
        <w:t xml:space="preserve"> Rokovania výboru</w:t>
      </w:r>
      <w:r w:rsidRPr="001F7181">
        <w:t xml:space="preserve"> </w:t>
      </w:r>
    </w:p>
    <w:p w14:paraId="5FE2438F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0646B053" w14:textId="6E608F2E" w:rsidR="001F7181" w:rsidRPr="001F7181" w:rsidRDefault="001F7181" w:rsidP="00780B5C">
      <w:pPr>
        <w:numPr>
          <w:ilvl w:val="0"/>
          <w:numId w:val="27"/>
        </w:numPr>
        <w:spacing w:line="276" w:lineRule="auto"/>
        <w:ind w:left="567" w:hanging="283"/>
        <w:contextualSpacing/>
        <w:jc w:val="both"/>
      </w:pPr>
      <w:r w:rsidRPr="001F7181">
        <w:t xml:space="preserve">uviesť ustanovenie o  periodicite </w:t>
      </w:r>
      <w:r w:rsidR="008F11BC">
        <w:t>rokovania</w:t>
      </w:r>
      <w:r w:rsidR="008F11BC" w:rsidRPr="001F7181">
        <w:t xml:space="preserve"> </w:t>
      </w:r>
      <w:r w:rsidRPr="001F7181">
        <w:t>výboru, minimálne raz za rok;</w:t>
      </w:r>
    </w:p>
    <w:p w14:paraId="60E71ECA" w14:textId="77777777" w:rsidR="001F7181" w:rsidRPr="001F7181" w:rsidRDefault="001F7181" w:rsidP="00780B5C">
      <w:pPr>
        <w:numPr>
          <w:ilvl w:val="0"/>
          <w:numId w:val="27"/>
        </w:numPr>
        <w:spacing w:line="276" w:lineRule="auto"/>
        <w:ind w:left="567" w:hanging="283"/>
        <w:contextualSpacing/>
        <w:jc w:val="both"/>
      </w:pPr>
      <w:r w:rsidRPr="001F7181">
        <w:t>uviesť ustanovenie o spôsobe zvolávania rokovania výboru, vrátane zvolávania mimoriadneho rokovania výboru;</w:t>
      </w:r>
    </w:p>
    <w:p w14:paraId="1D9525E5" w14:textId="0961C017" w:rsidR="001F7181" w:rsidRPr="001F7181" w:rsidRDefault="001F7181" w:rsidP="00780B5C">
      <w:pPr>
        <w:numPr>
          <w:ilvl w:val="0"/>
          <w:numId w:val="27"/>
        </w:numPr>
        <w:spacing w:line="276" w:lineRule="auto"/>
        <w:ind w:left="567" w:hanging="283"/>
        <w:contextualSpacing/>
        <w:jc w:val="both"/>
      </w:pPr>
      <w:r w:rsidRPr="001F7181">
        <w:t>uviesť ustanovenie o</w:t>
      </w:r>
      <w:r w:rsidRPr="001F7181" w:rsidDel="000A4F73">
        <w:t xml:space="preserve"> </w:t>
      </w:r>
      <w:r w:rsidRPr="001F7181">
        <w:t xml:space="preserve">lehote, v akej sa oznamujú </w:t>
      </w:r>
      <w:r w:rsidR="008F11BC">
        <w:t>rokovania</w:t>
      </w:r>
      <w:r w:rsidR="008F11BC" w:rsidRPr="001F7181">
        <w:t xml:space="preserve"> </w:t>
      </w:r>
      <w:r w:rsidRPr="001F7181">
        <w:t>výboru a predkladajú podklady na rokovanie výboru</w:t>
      </w:r>
      <w:r w:rsidR="000A1E31">
        <w:t>,</w:t>
      </w:r>
      <w:r w:rsidR="008F11BC">
        <w:t xml:space="preserve"> (najmä </w:t>
      </w:r>
      <w:r w:rsidR="00E3007A">
        <w:t>dokumenty</w:t>
      </w:r>
      <w:r w:rsidR="008F11BC">
        <w:t>, ktoré sú predmetom schvaľovania v zmysle programu rokovania výboru)</w:t>
      </w:r>
      <w:r w:rsidRPr="001F7181">
        <w:t>, ktorá nesmie byť kratšia ako 10 pracovných dní pred rokovaním výboru;</w:t>
      </w:r>
    </w:p>
    <w:p w14:paraId="7DDB74FD" w14:textId="77777777" w:rsidR="001F7181" w:rsidRPr="001F7181" w:rsidRDefault="001F7181" w:rsidP="00780B5C">
      <w:pPr>
        <w:numPr>
          <w:ilvl w:val="0"/>
          <w:numId w:val="27"/>
        </w:numPr>
        <w:ind w:left="567" w:hanging="283"/>
        <w:contextualSpacing/>
        <w:jc w:val="both"/>
      </w:pPr>
      <w:r w:rsidRPr="001F7181">
        <w:t xml:space="preserve">uviesť ustanovenie o spôsobe uverejnenia a sprístupnenia prípravných (pracovných) dokumentov predložených výboru. </w:t>
      </w:r>
    </w:p>
    <w:p w14:paraId="672413F4" w14:textId="77777777" w:rsidR="001F7181" w:rsidRPr="001F7181" w:rsidRDefault="001F7181" w:rsidP="001F7181">
      <w:pPr>
        <w:jc w:val="both"/>
        <w:rPr>
          <w:u w:val="single"/>
        </w:rPr>
      </w:pPr>
    </w:p>
    <w:p w14:paraId="6E1E763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21A92DFD" w14:textId="77777777" w:rsidR="001F7181" w:rsidRPr="001F7181" w:rsidRDefault="001F7181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1F7181">
        <w:t xml:space="preserve">uviesť informáciu o povinnosti predsedu výboru navrhnúť overovateľa zápisnice z rokovania výboru a  schváliť členmi výboru; </w:t>
      </w:r>
    </w:p>
    <w:p w14:paraId="725603DF" w14:textId="77777777" w:rsidR="001F7181" w:rsidRPr="001F7181" w:rsidRDefault="001F7181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1F7181">
        <w:t>uviesť odkaz na rokovací poriadok výboru, kde budú určené podrobnejšie pravidlá prípravy a realizovania výsledkov rokovania výboru;</w:t>
      </w:r>
    </w:p>
    <w:p w14:paraId="31A2B07E" w14:textId="0612E6E2" w:rsidR="00D8724E" w:rsidRDefault="001F7181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1F7181">
        <w:t xml:space="preserve">uviesť informáciu, že </w:t>
      </w:r>
      <w:r w:rsidR="008F11BC">
        <w:t>rokovania</w:t>
      </w:r>
      <w:r w:rsidR="008F11BC" w:rsidRPr="001F7181">
        <w:t xml:space="preserve"> </w:t>
      </w:r>
      <w:r w:rsidRPr="001F7181">
        <w:t>výboru sú neverejné</w:t>
      </w:r>
      <w:r w:rsidR="007F06C5">
        <w:t>.</w:t>
      </w:r>
      <w:r w:rsidR="00D8724E">
        <w:t xml:space="preserve"> </w:t>
      </w:r>
    </w:p>
    <w:p w14:paraId="5E998C12" w14:textId="77777777" w:rsidR="001F7181" w:rsidRPr="001F7181" w:rsidRDefault="001F7181" w:rsidP="00780B5C">
      <w:pPr>
        <w:ind w:left="567"/>
        <w:contextualSpacing/>
        <w:jc w:val="both"/>
      </w:pPr>
    </w:p>
    <w:p w14:paraId="5A288CB9" w14:textId="77777777" w:rsidR="001F7181" w:rsidRPr="00780B5C" w:rsidRDefault="001F7181" w:rsidP="00780B5C">
      <w:pPr>
        <w:jc w:val="both"/>
        <w:rPr>
          <w:b/>
        </w:rPr>
      </w:pPr>
    </w:p>
    <w:p w14:paraId="60AB6E38" w14:textId="7462D112" w:rsidR="001F7181" w:rsidRPr="001F7181" w:rsidRDefault="001F7181" w:rsidP="001F7181">
      <w:pPr>
        <w:jc w:val="both"/>
        <w:rPr>
          <w:b/>
        </w:rPr>
      </w:pPr>
      <w:r w:rsidRPr="001F7181">
        <w:rPr>
          <w:b/>
        </w:rPr>
        <w:t>Článok 8</w:t>
      </w:r>
      <w:r w:rsidR="0076017D">
        <w:rPr>
          <w:b/>
        </w:rPr>
        <w:t>:</w:t>
      </w:r>
      <w:r w:rsidRPr="001F7181">
        <w:rPr>
          <w:b/>
        </w:rPr>
        <w:t xml:space="preserve"> Uznášaniaschopnosť výboru</w:t>
      </w:r>
    </w:p>
    <w:p w14:paraId="2BB05275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26580C80" w14:textId="77777777" w:rsidR="001F7181" w:rsidRPr="001F7181" w:rsidRDefault="001F7181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1F7181">
        <w:t>viazať uznášaniaschopnosť výboru na prítomnosť minimálne 2/3 všetkých členov.</w:t>
      </w:r>
    </w:p>
    <w:p w14:paraId="1AE4549B" w14:textId="77777777" w:rsidR="001F7181" w:rsidRPr="001F7181" w:rsidRDefault="001F7181" w:rsidP="001F7181">
      <w:pPr>
        <w:jc w:val="both"/>
        <w:rPr>
          <w:b/>
        </w:rPr>
      </w:pPr>
    </w:p>
    <w:p w14:paraId="448E8A70" w14:textId="77777777" w:rsidR="001F7181" w:rsidRPr="001F7181" w:rsidRDefault="001F7181" w:rsidP="001F7181">
      <w:pPr>
        <w:jc w:val="both"/>
        <w:rPr>
          <w:b/>
        </w:rPr>
      </w:pPr>
    </w:p>
    <w:p w14:paraId="2B61B325" w14:textId="1E302C3E" w:rsidR="001F7181" w:rsidRPr="001F7181" w:rsidRDefault="001F7181" w:rsidP="001F7181">
      <w:pPr>
        <w:jc w:val="both"/>
      </w:pPr>
      <w:r w:rsidRPr="001F7181">
        <w:rPr>
          <w:b/>
        </w:rPr>
        <w:t>Článok 9</w:t>
      </w:r>
      <w:r w:rsidR="006D6E83">
        <w:rPr>
          <w:b/>
        </w:rPr>
        <w:t>:</w:t>
      </w:r>
      <w:r w:rsidRPr="001F7181">
        <w:t xml:space="preserve"> </w:t>
      </w:r>
      <w:r w:rsidRPr="001F7181">
        <w:rPr>
          <w:b/>
        </w:rPr>
        <w:t>Účasť zástupcov ďalších orgánov a inštitúcií na rokovaniach výboru</w:t>
      </w:r>
      <w:r w:rsidRPr="001F7181">
        <w:t xml:space="preserve"> </w:t>
      </w:r>
    </w:p>
    <w:p w14:paraId="5E225EB8" w14:textId="77777777" w:rsidR="001F7181" w:rsidRPr="001F7181" w:rsidRDefault="001F7181" w:rsidP="001F7181">
      <w:pPr>
        <w:jc w:val="both"/>
      </w:pPr>
      <w:r w:rsidRPr="001F7181">
        <w:rPr>
          <w:u w:val="single"/>
        </w:rPr>
        <w:t>Vyžaduje sa:</w:t>
      </w:r>
    </w:p>
    <w:p w14:paraId="47D311A8" w14:textId="391E0C95" w:rsidR="00B66CCD" w:rsidRPr="00294E6C" w:rsidRDefault="001F7181" w:rsidP="001F7181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294E6C">
        <w:t xml:space="preserve">uviesť ustanovenie o účasti </w:t>
      </w:r>
      <w:r w:rsidR="00B66CCD" w:rsidRPr="00294E6C">
        <w:t xml:space="preserve"> zástupcov OA, EK a CKO ako </w:t>
      </w:r>
      <w:r w:rsidRPr="00294E6C">
        <w:t>pozorovateľ</w:t>
      </w:r>
      <w:r w:rsidR="00B66CCD" w:rsidRPr="00294E6C">
        <w:t xml:space="preserve">ov, resp. v poradnej funkcii </w:t>
      </w:r>
      <w:r w:rsidRPr="00294E6C">
        <w:t xml:space="preserve"> (bez hlasovacieho práva) na </w:t>
      </w:r>
      <w:r w:rsidR="008F11BC" w:rsidRPr="00294E6C">
        <w:t xml:space="preserve">rokovaní </w:t>
      </w:r>
      <w:r w:rsidRPr="00294E6C">
        <w:t>výboru</w:t>
      </w:r>
      <w:r w:rsidR="00B66CCD" w:rsidRPr="00294E6C">
        <w:t xml:space="preserve">; </w:t>
      </w:r>
      <w:r w:rsidRPr="00294E6C">
        <w:t xml:space="preserve"> </w:t>
      </w:r>
    </w:p>
    <w:p w14:paraId="67988F3C" w14:textId="2A266BC3" w:rsidR="001F7181" w:rsidRPr="00294E6C" w:rsidRDefault="00B66CCD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294E6C">
        <w:t xml:space="preserve">uviesť ustanovenie o možnosti účasti iného pozorovateľa (bez hlasovacieho práva) na rokovaní výboru </w:t>
      </w:r>
      <w:r w:rsidR="001F7181" w:rsidRPr="00294E6C">
        <w:t>ako odborníka v oblasti, ktorá je predmetom činnosti výboru</w:t>
      </w:r>
      <w:r w:rsidR="00913953" w:rsidRPr="00294E6C">
        <w:t>, a vymenovať subjekty, ktoré majú oprávnenie menovať svojho zástupcu ako pozorovateľa</w:t>
      </w:r>
      <w:r w:rsidR="0073656F" w:rsidRPr="00294E6C">
        <w:t>;</w:t>
      </w:r>
    </w:p>
    <w:p w14:paraId="62BBDB31" w14:textId="601D2871" w:rsidR="001F7181" w:rsidRDefault="001F7181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1F7181">
        <w:t xml:space="preserve">uviesť ustanovenie o možnosti člena MV prizvať si, po dohode s RO, na rokovanie experta (bez hlasovacieho práva) z oblasti, ktorá je predmetom rokovania výboru. </w:t>
      </w:r>
    </w:p>
    <w:p w14:paraId="66339C65" w14:textId="77777777" w:rsidR="007F06C5" w:rsidRPr="00780B5C" w:rsidRDefault="007F06C5" w:rsidP="009B0E25">
      <w:pPr>
        <w:jc w:val="both"/>
        <w:rPr>
          <w:u w:val="single"/>
        </w:rPr>
      </w:pPr>
    </w:p>
    <w:p w14:paraId="01A0C9DC" w14:textId="4E491EE8" w:rsidR="00913953" w:rsidRPr="009B0E25" w:rsidRDefault="00913953" w:rsidP="009B0E25">
      <w:pPr>
        <w:jc w:val="both"/>
        <w:rPr>
          <w:u w:val="single"/>
        </w:rPr>
      </w:pPr>
      <w:r w:rsidRPr="009B0E25">
        <w:rPr>
          <w:u w:val="single"/>
        </w:rPr>
        <w:t>Odporúča sa:</w:t>
      </w:r>
    </w:p>
    <w:p w14:paraId="5BD4E44E" w14:textId="54701E9D" w:rsidR="001F7181" w:rsidRPr="00913953" w:rsidRDefault="00913953" w:rsidP="009B0E25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  <w:rPr>
          <w:b/>
        </w:rPr>
      </w:pPr>
      <w:r w:rsidRPr="001F7181">
        <w:t>uviesť vymedzenie postavenia a</w:t>
      </w:r>
      <w:r w:rsidR="00B05B85">
        <w:t xml:space="preserve"> </w:t>
      </w:r>
      <w:r w:rsidRPr="001F7181">
        <w:t>úloh</w:t>
      </w:r>
      <w:r w:rsidR="0073656F">
        <w:t xml:space="preserve"> pozorovateľov</w:t>
      </w:r>
      <w:r w:rsidR="0010321C">
        <w:t>,</w:t>
      </w:r>
      <w:r w:rsidR="00B05B85">
        <w:t xml:space="preserve"> </w:t>
      </w:r>
      <w:r w:rsidR="00B05B85" w:rsidRPr="00294E6C">
        <w:t>prípadne expertov</w:t>
      </w:r>
      <w:r w:rsidR="0073656F" w:rsidRPr="00294E6C">
        <w:t>.</w:t>
      </w:r>
    </w:p>
    <w:p w14:paraId="114767B2" w14:textId="71D15B01" w:rsidR="001F7181" w:rsidRDefault="001F7181" w:rsidP="001F7181">
      <w:pPr>
        <w:jc w:val="both"/>
        <w:rPr>
          <w:b/>
        </w:rPr>
      </w:pPr>
    </w:p>
    <w:p w14:paraId="079D20D0" w14:textId="77777777" w:rsidR="007F06C5" w:rsidRPr="001F7181" w:rsidRDefault="007F06C5" w:rsidP="001F7181">
      <w:pPr>
        <w:jc w:val="both"/>
        <w:rPr>
          <w:b/>
        </w:rPr>
      </w:pPr>
    </w:p>
    <w:p w14:paraId="7B61C598" w14:textId="69126B45" w:rsidR="001F7181" w:rsidRPr="001F7181" w:rsidRDefault="001F7181" w:rsidP="001F7181">
      <w:pPr>
        <w:jc w:val="both"/>
      </w:pPr>
      <w:r w:rsidRPr="001F7181">
        <w:rPr>
          <w:b/>
        </w:rPr>
        <w:t>Článok 10</w:t>
      </w:r>
      <w:r w:rsidR="006D6E83">
        <w:rPr>
          <w:b/>
        </w:rPr>
        <w:t>:</w:t>
      </w:r>
      <w:r w:rsidRPr="001F7181">
        <w:rPr>
          <w:b/>
        </w:rPr>
        <w:t xml:space="preserve"> Možnosti hlasovania a schvaľovanie uznesení</w:t>
      </w:r>
    </w:p>
    <w:p w14:paraId="70E63F5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4C18043B" w14:textId="77777777" w:rsidR="001F7181" w:rsidRPr="001F7181" w:rsidRDefault="001F7181" w:rsidP="00780B5C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</w:pPr>
      <w:r w:rsidRPr="001F7181">
        <w:t>uviesť ustanovenie o možnosti hlasovania na rokovaní výboru;</w:t>
      </w:r>
    </w:p>
    <w:p w14:paraId="5067245F" w14:textId="1F00CFE3" w:rsidR="001F7181" w:rsidRDefault="001F7181" w:rsidP="00780B5C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</w:pPr>
      <w:r w:rsidRPr="001F7181">
        <w:t xml:space="preserve">uviesť ustanovenie o možnosti hlasovania </w:t>
      </w:r>
      <w:r w:rsidRPr="001F7181">
        <w:rPr>
          <w:i/>
        </w:rPr>
        <w:t xml:space="preserve">per </w:t>
      </w:r>
      <w:proofErr w:type="spellStart"/>
      <w:r w:rsidRPr="001F7181">
        <w:rPr>
          <w:i/>
        </w:rPr>
        <w:t>rollam</w:t>
      </w:r>
      <w:proofErr w:type="spellEnd"/>
      <w:r w:rsidRPr="001F7181">
        <w:t xml:space="preserve"> s odvolaním sa na pravidlá pre hlasovanie </w:t>
      </w:r>
      <w:r w:rsidRPr="001F7181">
        <w:rPr>
          <w:i/>
        </w:rPr>
        <w:t xml:space="preserve">per </w:t>
      </w:r>
      <w:proofErr w:type="spellStart"/>
      <w:r w:rsidRPr="001F7181">
        <w:rPr>
          <w:i/>
        </w:rPr>
        <w:t>rollam</w:t>
      </w:r>
      <w:proofErr w:type="spellEnd"/>
      <w:r w:rsidRPr="001F7181">
        <w:t xml:space="preserve"> uvedené v rokovacom poriadku výboru;</w:t>
      </w:r>
    </w:p>
    <w:p w14:paraId="1FEB41A8" w14:textId="144674BE" w:rsidR="001F7181" w:rsidRPr="001F7181" w:rsidRDefault="001F7181" w:rsidP="00780B5C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</w:pPr>
      <w:r w:rsidRPr="001F7181">
        <w:t xml:space="preserve">uviesť ustanovenie o tom, že uznesenia sú schvaľované na základe súhlasu nadpolovičnej väčšiny prítomných členov </w:t>
      </w:r>
      <w:r w:rsidR="008C2A98">
        <w:t xml:space="preserve">výboru </w:t>
      </w:r>
      <w:r w:rsidRPr="001F7181">
        <w:t>a pri rovnosti hlasov rozhoduje hlas predsedu výboru.</w:t>
      </w:r>
    </w:p>
    <w:p w14:paraId="1F428826" w14:textId="77777777" w:rsidR="001F7181" w:rsidRPr="001F7181" w:rsidRDefault="001F7181" w:rsidP="001F7181">
      <w:pPr>
        <w:jc w:val="both"/>
      </w:pPr>
    </w:p>
    <w:p w14:paraId="566DE388" w14:textId="77777777" w:rsidR="001F7181" w:rsidRPr="001F7181" w:rsidRDefault="001F7181" w:rsidP="001F7181">
      <w:pPr>
        <w:jc w:val="both"/>
      </w:pPr>
    </w:p>
    <w:p w14:paraId="50BECE6B" w14:textId="77777777" w:rsidR="001F7181" w:rsidRPr="001F7181" w:rsidRDefault="001F7181" w:rsidP="00780B5C">
      <w:pPr>
        <w:keepNext/>
        <w:jc w:val="both"/>
      </w:pPr>
      <w:r w:rsidRPr="001F7181">
        <w:rPr>
          <w:b/>
        </w:rPr>
        <w:t>Článok 11: Zápisnica z rokovania výboru</w:t>
      </w:r>
      <w:r w:rsidRPr="001F7181">
        <w:t xml:space="preserve"> </w:t>
      </w:r>
    </w:p>
    <w:p w14:paraId="4301BBEF" w14:textId="77777777" w:rsidR="001F7181" w:rsidRPr="001F7181" w:rsidRDefault="001F7181" w:rsidP="00780B5C">
      <w:pPr>
        <w:keepNext/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34938A3B" w14:textId="71FEF66E" w:rsidR="001F7181" w:rsidRPr="001F7181" w:rsidRDefault="001F7181" w:rsidP="00780B5C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</w:pPr>
      <w:r w:rsidRPr="001F7181">
        <w:t xml:space="preserve">uviesť, že maximálna lehota na vypracovanie a rozoslanie zápisnice z rokovania výboru </w:t>
      </w:r>
      <w:r w:rsidR="008C2A98">
        <w:t xml:space="preserve">všetkým členom a pozorovateľom MV </w:t>
      </w:r>
      <w:r w:rsidRPr="001F7181">
        <w:t xml:space="preserve">je do 10 pracovných dní od rokovania výboru, alebo do 10 pracovných dní od doručenia záznamu podpísaného overovateľom </w:t>
      </w:r>
      <w:r w:rsidR="007F06C5">
        <w:br/>
      </w:r>
      <w:r w:rsidRPr="001F7181">
        <w:t>na sekretariát, v prípade povinnosti overenia zápisnice z rokovania výboru overovateľom.</w:t>
      </w:r>
    </w:p>
    <w:p w14:paraId="1B2ABB13" w14:textId="77777777" w:rsidR="001F7181" w:rsidRPr="001F7181" w:rsidRDefault="001F7181" w:rsidP="001F7181">
      <w:pPr>
        <w:jc w:val="both"/>
      </w:pPr>
    </w:p>
    <w:p w14:paraId="51577FE0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Odporúča sa:</w:t>
      </w:r>
    </w:p>
    <w:p w14:paraId="24D18227" w14:textId="77777777" w:rsidR="001F7181" w:rsidRPr="001F7181" w:rsidRDefault="001F7181" w:rsidP="00780B5C">
      <w:pPr>
        <w:numPr>
          <w:ilvl w:val="0"/>
          <w:numId w:val="20"/>
        </w:numPr>
        <w:spacing w:line="276" w:lineRule="auto"/>
        <w:ind w:left="567" w:hanging="283"/>
        <w:contextualSpacing/>
        <w:jc w:val="both"/>
      </w:pPr>
      <w:r w:rsidRPr="001F7181">
        <w:t>uviesť povinnosť overenia zápisnice z rokovania výboru overovateľom.</w:t>
      </w:r>
    </w:p>
    <w:p w14:paraId="147ADA7A" w14:textId="77777777" w:rsidR="001F7181" w:rsidRPr="001F7181" w:rsidRDefault="001F7181" w:rsidP="001F7181">
      <w:pPr>
        <w:jc w:val="both"/>
        <w:rPr>
          <w:b/>
        </w:rPr>
      </w:pPr>
    </w:p>
    <w:p w14:paraId="481C38A9" w14:textId="77777777" w:rsidR="001F7181" w:rsidRPr="001F7181" w:rsidRDefault="001F7181" w:rsidP="001F7181">
      <w:pPr>
        <w:jc w:val="both"/>
        <w:rPr>
          <w:b/>
        </w:rPr>
      </w:pPr>
    </w:p>
    <w:p w14:paraId="7DB68A07" w14:textId="77777777" w:rsidR="001F7181" w:rsidRPr="001F7181" w:rsidRDefault="001F7181" w:rsidP="001F7181">
      <w:pPr>
        <w:jc w:val="both"/>
        <w:rPr>
          <w:b/>
        </w:rPr>
      </w:pPr>
      <w:r w:rsidRPr="001F7181">
        <w:rPr>
          <w:b/>
        </w:rPr>
        <w:t>Článok 12: Schválenie a zmeny štatútu</w:t>
      </w:r>
    </w:p>
    <w:p w14:paraId="5EDA183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6FDEEE22" w14:textId="7D340C35" w:rsidR="001F7181" w:rsidRPr="001F7181" w:rsidRDefault="001F7181" w:rsidP="00780B5C">
      <w:pPr>
        <w:numPr>
          <w:ilvl w:val="0"/>
          <w:numId w:val="29"/>
        </w:numPr>
        <w:spacing w:line="276" w:lineRule="auto"/>
        <w:ind w:left="567" w:hanging="283"/>
        <w:contextualSpacing/>
        <w:jc w:val="both"/>
        <w:rPr>
          <w:u w:val="single"/>
        </w:rPr>
      </w:pPr>
      <w:r w:rsidRPr="001F7181">
        <w:t xml:space="preserve">uviesť ustanovenie o tom, že štatút schvaľujú členovia výboru na prvom </w:t>
      </w:r>
      <w:r w:rsidR="0044374D">
        <w:t xml:space="preserve">rokovaní </w:t>
      </w:r>
      <w:r w:rsidRPr="001F7181">
        <w:t>výboru;</w:t>
      </w:r>
    </w:p>
    <w:p w14:paraId="5662827D" w14:textId="69F8C580" w:rsidR="001F7181" w:rsidRPr="001F7181" w:rsidRDefault="001F7181" w:rsidP="00780B5C">
      <w:pPr>
        <w:numPr>
          <w:ilvl w:val="0"/>
          <w:numId w:val="29"/>
        </w:numPr>
        <w:spacing w:line="276" w:lineRule="auto"/>
        <w:ind w:left="567" w:hanging="283"/>
        <w:contextualSpacing/>
        <w:jc w:val="both"/>
        <w:rPr>
          <w:u w:val="single"/>
        </w:rPr>
      </w:pPr>
      <w:r w:rsidRPr="001F7181">
        <w:t>uviesť ustanovenie o tom, že zmeny štatútu schvaľuje monitorovací výbor</w:t>
      </w:r>
      <w:r w:rsidR="00CF3508">
        <w:t xml:space="preserve"> a</w:t>
      </w:r>
      <w:r w:rsidR="00CF3508" w:rsidRPr="00CF3508">
        <w:t xml:space="preserve"> </w:t>
      </w:r>
      <w:r w:rsidR="00CF3508">
        <w:t>vykonávajú sa formou písomného a očíslovaného dodatku a vypracovaním konsolidovaného znenia štatútu</w:t>
      </w:r>
      <w:r w:rsidRPr="001F7181">
        <w:t>.</w:t>
      </w:r>
    </w:p>
    <w:p w14:paraId="1C34E43B" w14:textId="77777777" w:rsidR="001F7181" w:rsidRPr="001F7181" w:rsidRDefault="001F7181" w:rsidP="00780B5C">
      <w:pPr>
        <w:ind w:left="720"/>
        <w:contextualSpacing/>
        <w:jc w:val="both"/>
        <w:rPr>
          <w:u w:val="single"/>
        </w:rPr>
      </w:pPr>
    </w:p>
    <w:p w14:paraId="342477B6" w14:textId="77777777" w:rsidR="001F7181" w:rsidRPr="001F7181" w:rsidRDefault="001F7181" w:rsidP="00780B5C">
      <w:pPr>
        <w:ind w:left="720"/>
        <w:contextualSpacing/>
        <w:jc w:val="both"/>
        <w:rPr>
          <w:u w:val="single"/>
        </w:rPr>
      </w:pPr>
    </w:p>
    <w:p w14:paraId="76115782" w14:textId="77777777" w:rsidR="001F7181" w:rsidRPr="001F7181" w:rsidRDefault="001F7181" w:rsidP="001F7181">
      <w:pPr>
        <w:jc w:val="both"/>
      </w:pPr>
      <w:r w:rsidRPr="001F7181">
        <w:rPr>
          <w:b/>
        </w:rPr>
        <w:t>Článok 13: Záverečné ustanovenia</w:t>
      </w:r>
      <w:r w:rsidRPr="001F7181">
        <w:t xml:space="preserve"> </w:t>
      </w:r>
    </w:p>
    <w:p w14:paraId="125700A1" w14:textId="77777777" w:rsidR="001F7181" w:rsidRPr="001F7181" w:rsidRDefault="001F7181" w:rsidP="001F7181">
      <w:pPr>
        <w:jc w:val="both"/>
        <w:rPr>
          <w:u w:val="single"/>
        </w:rPr>
      </w:pPr>
      <w:r w:rsidRPr="001F7181">
        <w:rPr>
          <w:u w:val="single"/>
        </w:rPr>
        <w:t>Vyžaduje sa:</w:t>
      </w:r>
    </w:p>
    <w:p w14:paraId="2EBFD145" w14:textId="77777777" w:rsidR="001F7181" w:rsidRPr="001F7181" w:rsidRDefault="001F7181" w:rsidP="00780B5C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</w:pPr>
      <w:r w:rsidRPr="001F7181">
        <w:t>zriadiť výbor na dobu určitú, t. j. do predloženia záverečnej správy o vykonávaní OP Európskej komisii;</w:t>
      </w:r>
    </w:p>
    <w:p w14:paraId="0FCC0110" w14:textId="77777777" w:rsidR="001F7181" w:rsidRPr="001F7181" w:rsidRDefault="001F7181" w:rsidP="00780B5C">
      <w:pPr>
        <w:numPr>
          <w:ilvl w:val="0"/>
          <w:numId w:val="28"/>
        </w:numPr>
        <w:spacing w:line="276" w:lineRule="auto"/>
        <w:ind w:left="567" w:hanging="283"/>
        <w:contextualSpacing/>
        <w:jc w:val="both"/>
      </w:pPr>
      <w:r w:rsidRPr="001F7181">
        <w:t>uviesť účinnosť, platnosť a záväznosť štatútu výboru.</w:t>
      </w:r>
    </w:p>
    <w:p w14:paraId="205170BF" w14:textId="77777777" w:rsidR="001F7181" w:rsidRPr="001F7181" w:rsidRDefault="001F7181" w:rsidP="001F7181"/>
    <w:p w14:paraId="6F5F101F" w14:textId="77777777" w:rsidR="001F7181" w:rsidRPr="001F7181" w:rsidRDefault="001F7181" w:rsidP="001F7181">
      <w:pPr>
        <w:tabs>
          <w:tab w:val="left" w:pos="2445"/>
        </w:tabs>
      </w:pPr>
      <w:r w:rsidRPr="001F7181">
        <w:t>Štatút podpíše predseda výboru</w:t>
      </w:r>
      <w:r w:rsidRPr="001F7181">
        <w:tab/>
      </w:r>
    </w:p>
    <w:p w14:paraId="2CFA7311" w14:textId="77777777" w:rsidR="001F7181" w:rsidRPr="001F7181" w:rsidRDefault="001F7181" w:rsidP="001F7181">
      <w:pPr>
        <w:rPr>
          <w:sz w:val="20"/>
          <w:szCs w:val="20"/>
        </w:rPr>
      </w:pPr>
    </w:p>
    <w:sectPr w:rsidR="001F7181" w:rsidRPr="001F7181" w:rsidSect="00D201A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1514C" w14:textId="77777777" w:rsidR="00D06184" w:rsidRDefault="00D06184" w:rsidP="00140068">
      <w:r>
        <w:separator/>
      </w:r>
    </w:p>
  </w:endnote>
  <w:endnote w:type="continuationSeparator" w:id="0">
    <w:p w14:paraId="3980011D" w14:textId="77777777" w:rsidR="00D06184" w:rsidRDefault="00D06184" w:rsidP="00140068">
      <w:r>
        <w:continuationSeparator/>
      </w:r>
    </w:p>
  </w:endnote>
  <w:endnote w:type="continuationNotice" w:id="1">
    <w:p w14:paraId="605C562B" w14:textId="77777777" w:rsidR="00D06184" w:rsidRDefault="00D061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C5DE4" w14:textId="076DA75D" w:rsidR="00D201AB" w:rsidRDefault="00D201AB" w:rsidP="00D201AB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C27C987" wp14:editId="5D6B169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64CA36" id="Rovná spojnica 1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nY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6O2uOHPC&#10;0hvd4eC+f2PR4xenpWAUIZvOPjaUfeOOYT5FfwxZ86iCZcpo/5lYiguki43F5MtiMoyJSbrcvtjV&#10;u3rLmaTYqy3tiK6aWDKbDzG9AbQsb1putMsWiEYMb2OaUh9SCJe7mvoou3QxkJONuwNFsqjeVUGX&#10;gYIbE9ggaBSElODS87l0yc4wpY1ZgOvHgXN+hkIZtgVcPw5eEKUyurSArXYY/kaQxs3cspryHxyY&#10;dGcL7rG7lBcq1tDUFHPnCc9j+eu5wH/+w8M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lGnYygEAAM8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31AEBC9" w14:textId="6B2D5686" w:rsidR="00D201AB" w:rsidRDefault="00D201AB" w:rsidP="00D201AB">
    <w:pPr>
      <w:pStyle w:val="Pta"/>
      <w:jc w:val="right"/>
    </w:pPr>
    <w:r>
      <w:rPr>
        <w:noProof/>
      </w:rPr>
      <w:drawing>
        <wp:anchor distT="0" distB="0" distL="114300" distR="114300" simplePos="0" relativeHeight="251662848" behindDoc="1" locked="0" layoutInCell="1" allowOverlap="1" wp14:anchorId="704E4A76" wp14:editId="068B862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76499082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21EC0">
          <w:rPr>
            <w:noProof/>
          </w:rPr>
          <w:t>2</w:t>
        </w:r>
        <w:r>
          <w:fldChar w:fldCharType="end"/>
        </w:r>
      </w:sdtContent>
    </w:sdt>
  </w:p>
  <w:p w14:paraId="6AD476CD" w14:textId="77777777" w:rsidR="00D201AB" w:rsidRDefault="00D201AB" w:rsidP="00D201A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072DA" w14:textId="77777777" w:rsidR="00D06184" w:rsidRDefault="00D06184" w:rsidP="00140068">
      <w:r>
        <w:separator/>
      </w:r>
    </w:p>
  </w:footnote>
  <w:footnote w:type="continuationSeparator" w:id="0">
    <w:p w14:paraId="2ED51AE9" w14:textId="77777777" w:rsidR="00D06184" w:rsidRDefault="00D06184" w:rsidP="00140068">
      <w:r>
        <w:continuationSeparator/>
      </w:r>
    </w:p>
  </w:footnote>
  <w:footnote w:type="continuationNotice" w:id="1">
    <w:p w14:paraId="125FC15C" w14:textId="77777777" w:rsidR="00D06184" w:rsidRDefault="00D06184"/>
  </w:footnote>
  <w:footnote w:id="2">
    <w:p w14:paraId="692DA8B6" w14:textId="3CEE7E07" w:rsidR="001D6DDA" w:rsidRDefault="001D6DDA" w:rsidP="009B0E2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862BB0">
        <w:t xml:space="preserve">Nevzťahuje sa na Riadiace orgány pre programy EÚS, ktoré zadefinujú prvky štatútu a rokovacieho poriadku </w:t>
      </w:r>
      <w:r w:rsidR="00E3007A" w:rsidRPr="00C85DB7">
        <w:t xml:space="preserve">v nadväznosti na svoj špecifický charakter </w:t>
      </w:r>
      <w:r w:rsidRPr="00C85DB7">
        <w:t>vo svojej riadiacej dokumentácii</w:t>
      </w:r>
      <w:r>
        <w:t xml:space="preserve"> </w:t>
      </w:r>
    </w:p>
  </w:footnote>
  <w:footnote w:id="3">
    <w:p w14:paraId="3B742E81" w14:textId="73E1E775" w:rsidR="00DB14FB" w:rsidRDefault="00DB14FB" w:rsidP="009B0E2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V prípade delegovania výkonu časti činnosti MV na </w:t>
      </w:r>
      <w:r w:rsidR="00F95206">
        <w:t>K</w:t>
      </w:r>
      <w:r>
        <w:t>omisiu pri MV sa minimálne požiadavky na výkon tejto činnosti určené v tomto vzore aplikujú rovnako v štatúte a rokovacom poriadku upravujúcom činnosť</w:t>
      </w:r>
      <w:r w:rsidRPr="00E42506">
        <w:t xml:space="preserve"> </w:t>
      </w:r>
      <w:r w:rsidR="000179FB">
        <w:t>K</w:t>
      </w:r>
      <w:r>
        <w:t>omisie pri MV</w:t>
      </w:r>
    </w:p>
  </w:footnote>
  <w:footnote w:id="4">
    <w:p w14:paraId="1173F6E6" w14:textId="485E78FC" w:rsidR="00381B15" w:rsidRDefault="00381B15" w:rsidP="009B0E2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381B15">
        <w:t xml:space="preserve">v prípade, že RO </w:t>
      </w:r>
      <w:r w:rsidR="00A223B9">
        <w:t>rozlišuje</w:t>
      </w:r>
      <w:r w:rsidRPr="00381B15">
        <w:t xml:space="preserve"> členov s hlasovacím právom, členov bez hlasovacieho práva a pozorovateľov, uvedie to explicitne v štatúte MV a zadefinuje práva a povinnosti pre jednotlivé skupiny v rámci výkonu činnosti MV.</w:t>
      </w:r>
    </w:p>
  </w:footnote>
  <w:footnote w:id="5">
    <w:p w14:paraId="717DF51B" w14:textId="3732E85B" w:rsidR="00C20A94" w:rsidRDefault="00C20A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§ 46 zákona č. 292/2014 Z. z. </w:t>
      </w:r>
      <w:r w:rsidRPr="00C20A94">
        <w:t>o príspevku poskytovanom z európskych štrukturálnych a investičných fondov a o zmene a doplnení niektorých zákonov v znení neskorších predpisov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6073B" w14:textId="0E573CE2" w:rsidR="00D201AB" w:rsidRDefault="00D201AB" w:rsidP="00D201A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50C66AF" wp14:editId="57CC28A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780823" id="Rovná spojnica 12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3E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f0dg1nTlh6&#10;o1s8ue/fWPT4xWkpGEXIprOPLWVfu0OYT9EfQtY8qmCZMtp/JpbiAuliYzH5spgMY2KSLjcvt822&#10;2XAmKfZ6QzuiqyaWzOZDTG8BLcubjhvtsgWiFad3MU2pDymEy11NfZRduhjIycbdgiJZVO95QZeB&#10;gmsT2EnQKAgpwaUXc+mSnWFKG7MA68eBc36GQhm2Bdw8Dl4QpTK6tICtdhj+RpDG9dyymvIfHJh0&#10;Zwvusb+UFyrW0NQUc+cJz2P567nAf/7D/Q8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Aj8XcTJAQAAzw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94943166"/>
      <w:placeholder>
        <w:docPart w:val="3B7190C944C245B3A4B8B4AE98BF86DF"/>
      </w:placeholder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p w14:paraId="3BC02306" w14:textId="0942CC7B" w:rsidR="00D201AB" w:rsidRDefault="00305B45" w:rsidP="00D201AB">
        <w:pPr>
          <w:pStyle w:val="Hlavika"/>
          <w:jc w:val="right"/>
        </w:pPr>
        <w:r>
          <w:rPr>
            <w:szCs w:val="20"/>
          </w:rPr>
          <w:t>15.06.2021</w:t>
        </w:r>
      </w:p>
    </w:sdtContent>
  </w:sdt>
  <w:p w14:paraId="3F0F21DC" w14:textId="77777777" w:rsidR="00D201AB" w:rsidRDefault="00D201AB" w:rsidP="00780B5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54C"/>
    <w:multiLevelType w:val="hybridMultilevel"/>
    <w:tmpl w:val="B4EE9E94"/>
    <w:lvl w:ilvl="0" w:tplc="35125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1B7974"/>
    <w:multiLevelType w:val="hybridMultilevel"/>
    <w:tmpl w:val="813686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E4CA4"/>
    <w:multiLevelType w:val="hybridMultilevel"/>
    <w:tmpl w:val="EB66518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D4A2B"/>
    <w:multiLevelType w:val="hybridMultilevel"/>
    <w:tmpl w:val="D060A6AC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5BF7812"/>
    <w:multiLevelType w:val="hybridMultilevel"/>
    <w:tmpl w:val="6780FC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443D7"/>
    <w:multiLevelType w:val="hybridMultilevel"/>
    <w:tmpl w:val="A6744F24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85F82"/>
    <w:multiLevelType w:val="hybridMultilevel"/>
    <w:tmpl w:val="81983092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3633ECA"/>
    <w:multiLevelType w:val="hybridMultilevel"/>
    <w:tmpl w:val="1BAE37F0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5B5D41"/>
    <w:multiLevelType w:val="hybridMultilevel"/>
    <w:tmpl w:val="EC146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B2D3F"/>
    <w:multiLevelType w:val="hybridMultilevel"/>
    <w:tmpl w:val="F2FE82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93E92"/>
    <w:multiLevelType w:val="hybridMultilevel"/>
    <w:tmpl w:val="5CDAA336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A675276"/>
    <w:multiLevelType w:val="hybridMultilevel"/>
    <w:tmpl w:val="7788F6F6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16BC5"/>
    <w:multiLevelType w:val="hybridMultilevel"/>
    <w:tmpl w:val="E640AFA0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2528D"/>
    <w:multiLevelType w:val="hybridMultilevel"/>
    <w:tmpl w:val="6E36997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3764D45"/>
    <w:multiLevelType w:val="hybridMultilevel"/>
    <w:tmpl w:val="448C0CE2"/>
    <w:lvl w:ilvl="0" w:tplc="041B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1" w15:restartNumberingAfterBreak="0">
    <w:nsid w:val="4BDC0A17"/>
    <w:multiLevelType w:val="hybridMultilevel"/>
    <w:tmpl w:val="657A777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007008"/>
    <w:multiLevelType w:val="hybridMultilevel"/>
    <w:tmpl w:val="973C7522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833FF1"/>
    <w:multiLevelType w:val="hybridMultilevel"/>
    <w:tmpl w:val="613E21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94211F"/>
    <w:multiLevelType w:val="hybridMultilevel"/>
    <w:tmpl w:val="37FC2726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4A91E45"/>
    <w:multiLevelType w:val="hybridMultilevel"/>
    <w:tmpl w:val="0CA80596"/>
    <w:lvl w:ilvl="0" w:tplc="D9AE9E28"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6" w15:restartNumberingAfterBreak="0">
    <w:nsid w:val="55707C27"/>
    <w:multiLevelType w:val="hybridMultilevel"/>
    <w:tmpl w:val="1A8E1D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53396"/>
    <w:multiLevelType w:val="multilevel"/>
    <w:tmpl w:val="AF028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45E27F3"/>
    <w:multiLevelType w:val="hybridMultilevel"/>
    <w:tmpl w:val="A66620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ED3404"/>
    <w:multiLevelType w:val="hybridMultilevel"/>
    <w:tmpl w:val="748A56BA"/>
    <w:lvl w:ilvl="0" w:tplc="041B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7626685"/>
    <w:multiLevelType w:val="hybridMultilevel"/>
    <w:tmpl w:val="664616F4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C0B2D1D"/>
    <w:multiLevelType w:val="hybridMultilevel"/>
    <w:tmpl w:val="D1E6EE44"/>
    <w:lvl w:ilvl="0" w:tplc="041B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2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623658"/>
    <w:multiLevelType w:val="hybridMultilevel"/>
    <w:tmpl w:val="3410DA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7E5C42"/>
    <w:multiLevelType w:val="hybridMultilevel"/>
    <w:tmpl w:val="B8C61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6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1"/>
  </w:num>
  <w:num w:numId="6">
    <w:abstractNumId w:val="32"/>
  </w:num>
  <w:num w:numId="7">
    <w:abstractNumId w:val="13"/>
  </w:num>
  <w:num w:numId="8">
    <w:abstractNumId w:val="18"/>
  </w:num>
  <w:num w:numId="9">
    <w:abstractNumId w:val="3"/>
  </w:num>
  <w:num w:numId="10">
    <w:abstractNumId w:val="34"/>
  </w:num>
  <w:num w:numId="11">
    <w:abstractNumId w:val="16"/>
  </w:num>
  <w:num w:numId="12">
    <w:abstractNumId w:val="3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7"/>
  </w:num>
  <w:num w:numId="16">
    <w:abstractNumId w:val="4"/>
  </w:num>
  <w:num w:numId="17">
    <w:abstractNumId w:val="0"/>
  </w:num>
  <w:num w:numId="18">
    <w:abstractNumId w:val="14"/>
  </w:num>
  <w:num w:numId="19">
    <w:abstractNumId w:val="21"/>
  </w:num>
  <w:num w:numId="20">
    <w:abstractNumId w:val="22"/>
  </w:num>
  <w:num w:numId="21">
    <w:abstractNumId w:val="17"/>
  </w:num>
  <w:num w:numId="22">
    <w:abstractNumId w:val="29"/>
  </w:num>
  <w:num w:numId="23">
    <w:abstractNumId w:val="8"/>
  </w:num>
  <w:num w:numId="24">
    <w:abstractNumId w:val="15"/>
  </w:num>
  <w:num w:numId="25">
    <w:abstractNumId w:val="35"/>
  </w:num>
  <w:num w:numId="26">
    <w:abstractNumId w:val="24"/>
  </w:num>
  <w:num w:numId="27">
    <w:abstractNumId w:val="9"/>
  </w:num>
  <w:num w:numId="28">
    <w:abstractNumId w:val="5"/>
  </w:num>
  <w:num w:numId="29">
    <w:abstractNumId w:val="26"/>
  </w:num>
  <w:num w:numId="30">
    <w:abstractNumId w:val="23"/>
  </w:num>
  <w:num w:numId="31">
    <w:abstractNumId w:val="28"/>
  </w:num>
  <w:num w:numId="32">
    <w:abstractNumId w:val="25"/>
  </w:num>
  <w:num w:numId="33">
    <w:abstractNumId w:val="37"/>
  </w:num>
  <w:num w:numId="34">
    <w:abstractNumId w:val="12"/>
  </w:num>
  <w:num w:numId="35">
    <w:abstractNumId w:val="20"/>
  </w:num>
  <w:num w:numId="36">
    <w:abstractNumId w:val="1"/>
  </w:num>
  <w:num w:numId="37">
    <w:abstractNumId w:val="31"/>
  </w:num>
  <w:num w:numId="38">
    <w:abstractNumId w:val="19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068"/>
    <w:rsid w:val="00006C90"/>
    <w:rsid w:val="000179FB"/>
    <w:rsid w:val="00023CDD"/>
    <w:rsid w:val="00050728"/>
    <w:rsid w:val="0006141E"/>
    <w:rsid w:val="00066955"/>
    <w:rsid w:val="00067C5E"/>
    <w:rsid w:val="00071088"/>
    <w:rsid w:val="00071CD7"/>
    <w:rsid w:val="0007577A"/>
    <w:rsid w:val="000769B9"/>
    <w:rsid w:val="000850B0"/>
    <w:rsid w:val="000950AF"/>
    <w:rsid w:val="00096F23"/>
    <w:rsid w:val="00096F50"/>
    <w:rsid w:val="000A1E31"/>
    <w:rsid w:val="000B2786"/>
    <w:rsid w:val="000C19BB"/>
    <w:rsid w:val="000C2C83"/>
    <w:rsid w:val="000D298C"/>
    <w:rsid w:val="000D4B6B"/>
    <w:rsid w:val="000D5D89"/>
    <w:rsid w:val="000D6B86"/>
    <w:rsid w:val="000E2AA4"/>
    <w:rsid w:val="000F7C94"/>
    <w:rsid w:val="0010321C"/>
    <w:rsid w:val="00115011"/>
    <w:rsid w:val="00116F61"/>
    <w:rsid w:val="0012030A"/>
    <w:rsid w:val="0012695E"/>
    <w:rsid w:val="001275BE"/>
    <w:rsid w:val="00130CF1"/>
    <w:rsid w:val="00140068"/>
    <w:rsid w:val="00142FD9"/>
    <w:rsid w:val="0014641E"/>
    <w:rsid w:val="0015233E"/>
    <w:rsid w:val="00165DDE"/>
    <w:rsid w:val="0016669F"/>
    <w:rsid w:val="00171B58"/>
    <w:rsid w:val="00173917"/>
    <w:rsid w:val="00186D9E"/>
    <w:rsid w:val="001873B5"/>
    <w:rsid w:val="001905C8"/>
    <w:rsid w:val="001A27CB"/>
    <w:rsid w:val="001A6DE2"/>
    <w:rsid w:val="001B038D"/>
    <w:rsid w:val="001B0A3B"/>
    <w:rsid w:val="001B12DC"/>
    <w:rsid w:val="001B27DA"/>
    <w:rsid w:val="001B6E9F"/>
    <w:rsid w:val="001C513F"/>
    <w:rsid w:val="001D4B25"/>
    <w:rsid w:val="001D6DDA"/>
    <w:rsid w:val="001D7233"/>
    <w:rsid w:val="001F0193"/>
    <w:rsid w:val="001F3FD5"/>
    <w:rsid w:val="001F7181"/>
    <w:rsid w:val="0020137D"/>
    <w:rsid w:val="00224F7F"/>
    <w:rsid w:val="002259C4"/>
    <w:rsid w:val="00225A05"/>
    <w:rsid w:val="00226B34"/>
    <w:rsid w:val="00230F87"/>
    <w:rsid w:val="002347A5"/>
    <w:rsid w:val="0024639A"/>
    <w:rsid w:val="00246970"/>
    <w:rsid w:val="00256687"/>
    <w:rsid w:val="00266BE6"/>
    <w:rsid w:val="002709CA"/>
    <w:rsid w:val="00272EF0"/>
    <w:rsid w:val="00274479"/>
    <w:rsid w:val="00277D43"/>
    <w:rsid w:val="00287AB4"/>
    <w:rsid w:val="00294E6C"/>
    <w:rsid w:val="002A1E17"/>
    <w:rsid w:val="002A3666"/>
    <w:rsid w:val="002A4EBD"/>
    <w:rsid w:val="002A64E4"/>
    <w:rsid w:val="002A7F76"/>
    <w:rsid w:val="002D2D7D"/>
    <w:rsid w:val="002D52A3"/>
    <w:rsid w:val="002D65BD"/>
    <w:rsid w:val="002E1924"/>
    <w:rsid w:val="002E611C"/>
    <w:rsid w:val="002E7F32"/>
    <w:rsid w:val="002E7F66"/>
    <w:rsid w:val="002F6FAC"/>
    <w:rsid w:val="002F7AA6"/>
    <w:rsid w:val="00304A04"/>
    <w:rsid w:val="00305B45"/>
    <w:rsid w:val="0032281B"/>
    <w:rsid w:val="00323081"/>
    <w:rsid w:val="00326F90"/>
    <w:rsid w:val="0033433B"/>
    <w:rsid w:val="003357E9"/>
    <w:rsid w:val="00335A00"/>
    <w:rsid w:val="00356036"/>
    <w:rsid w:val="00373315"/>
    <w:rsid w:val="00381B15"/>
    <w:rsid w:val="00386CBA"/>
    <w:rsid w:val="003A415E"/>
    <w:rsid w:val="003A4311"/>
    <w:rsid w:val="003A67E1"/>
    <w:rsid w:val="003B0DFE"/>
    <w:rsid w:val="003B2F8A"/>
    <w:rsid w:val="003B61C8"/>
    <w:rsid w:val="003C1D94"/>
    <w:rsid w:val="003C2544"/>
    <w:rsid w:val="003D0894"/>
    <w:rsid w:val="003D0DF0"/>
    <w:rsid w:val="003D39F3"/>
    <w:rsid w:val="003D568C"/>
    <w:rsid w:val="003D6B94"/>
    <w:rsid w:val="003D73B2"/>
    <w:rsid w:val="003E33EF"/>
    <w:rsid w:val="003F73F7"/>
    <w:rsid w:val="00402988"/>
    <w:rsid w:val="00402B0F"/>
    <w:rsid w:val="004131CF"/>
    <w:rsid w:val="004147E4"/>
    <w:rsid w:val="00416012"/>
    <w:rsid w:val="00416E2D"/>
    <w:rsid w:val="00417755"/>
    <w:rsid w:val="00431EE0"/>
    <w:rsid w:val="00432DF1"/>
    <w:rsid w:val="0044374D"/>
    <w:rsid w:val="004445A9"/>
    <w:rsid w:val="004470FB"/>
    <w:rsid w:val="004506C8"/>
    <w:rsid w:val="00465D91"/>
    <w:rsid w:val="00477B8E"/>
    <w:rsid w:val="00481282"/>
    <w:rsid w:val="00490AF9"/>
    <w:rsid w:val="00493F0A"/>
    <w:rsid w:val="00495657"/>
    <w:rsid w:val="0049654D"/>
    <w:rsid w:val="00497A28"/>
    <w:rsid w:val="004A03AA"/>
    <w:rsid w:val="004A0829"/>
    <w:rsid w:val="004A4A45"/>
    <w:rsid w:val="004A4EF8"/>
    <w:rsid w:val="004A5784"/>
    <w:rsid w:val="004A60ED"/>
    <w:rsid w:val="004C1071"/>
    <w:rsid w:val="004C1FA7"/>
    <w:rsid w:val="004C51A1"/>
    <w:rsid w:val="004D0BF9"/>
    <w:rsid w:val="004D3D10"/>
    <w:rsid w:val="004E2120"/>
    <w:rsid w:val="004E3ABD"/>
    <w:rsid w:val="004F0D6F"/>
    <w:rsid w:val="004F6CE4"/>
    <w:rsid w:val="00501C4C"/>
    <w:rsid w:val="00506EDD"/>
    <w:rsid w:val="00510A1D"/>
    <w:rsid w:val="0051196F"/>
    <w:rsid w:val="005122F6"/>
    <w:rsid w:val="00521EC0"/>
    <w:rsid w:val="005244DE"/>
    <w:rsid w:val="00526A11"/>
    <w:rsid w:val="00541FF5"/>
    <w:rsid w:val="005800C7"/>
    <w:rsid w:val="00580A58"/>
    <w:rsid w:val="00581C48"/>
    <w:rsid w:val="005835A6"/>
    <w:rsid w:val="00586FDB"/>
    <w:rsid w:val="00590300"/>
    <w:rsid w:val="005925C9"/>
    <w:rsid w:val="00593276"/>
    <w:rsid w:val="005A7CEA"/>
    <w:rsid w:val="005B1203"/>
    <w:rsid w:val="005B371E"/>
    <w:rsid w:val="005B41B8"/>
    <w:rsid w:val="005B44FB"/>
    <w:rsid w:val="005B49EF"/>
    <w:rsid w:val="005B5B1B"/>
    <w:rsid w:val="005C6B60"/>
    <w:rsid w:val="005D18EB"/>
    <w:rsid w:val="005E2F03"/>
    <w:rsid w:val="005E47E5"/>
    <w:rsid w:val="005F184C"/>
    <w:rsid w:val="005F5B71"/>
    <w:rsid w:val="0060650F"/>
    <w:rsid w:val="006134A7"/>
    <w:rsid w:val="00622D7A"/>
    <w:rsid w:val="006265B9"/>
    <w:rsid w:val="00627EA3"/>
    <w:rsid w:val="0063292E"/>
    <w:rsid w:val="00632E0D"/>
    <w:rsid w:val="0063445A"/>
    <w:rsid w:val="00637129"/>
    <w:rsid w:val="006479DF"/>
    <w:rsid w:val="00660DCB"/>
    <w:rsid w:val="006638E5"/>
    <w:rsid w:val="00667DA6"/>
    <w:rsid w:val="006719A0"/>
    <w:rsid w:val="00687102"/>
    <w:rsid w:val="00692E48"/>
    <w:rsid w:val="006A0843"/>
    <w:rsid w:val="006A5157"/>
    <w:rsid w:val="006A7DF2"/>
    <w:rsid w:val="006B04C3"/>
    <w:rsid w:val="006B51E1"/>
    <w:rsid w:val="006C689C"/>
    <w:rsid w:val="006C6A25"/>
    <w:rsid w:val="006D082A"/>
    <w:rsid w:val="006D3B82"/>
    <w:rsid w:val="006D44C8"/>
    <w:rsid w:val="006D4911"/>
    <w:rsid w:val="006D500B"/>
    <w:rsid w:val="006D6E83"/>
    <w:rsid w:val="006D781C"/>
    <w:rsid w:val="006E0A36"/>
    <w:rsid w:val="006F15B4"/>
    <w:rsid w:val="0070799F"/>
    <w:rsid w:val="007144CB"/>
    <w:rsid w:val="00721199"/>
    <w:rsid w:val="0073656F"/>
    <w:rsid w:val="00741427"/>
    <w:rsid w:val="00753E12"/>
    <w:rsid w:val="007571C9"/>
    <w:rsid w:val="0076017D"/>
    <w:rsid w:val="0076414C"/>
    <w:rsid w:val="00765555"/>
    <w:rsid w:val="00767DD4"/>
    <w:rsid w:val="0077089A"/>
    <w:rsid w:val="00771CC6"/>
    <w:rsid w:val="00773AED"/>
    <w:rsid w:val="00776B22"/>
    <w:rsid w:val="00776C28"/>
    <w:rsid w:val="00780B5C"/>
    <w:rsid w:val="00782970"/>
    <w:rsid w:val="00783E8D"/>
    <w:rsid w:val="007912D1"/>
    <w:rsid w:val="007A4DF4"/>
    <w:rsid w:val="007A60EF"/>
    <w:rsid w:val="007B04D0"/>
    <w:rsid w:val="007D6687"/>
    <w:rsid w:val="007E0D84"/>
    <w:rsid w:val="007E2818"/>
    <w:rsid w:val="007E2DF0"/>
    <w:rsid w:val="007E2E2C"/>
    <w:rsid w:val="007F06C5"/>
    <w:rsid w:val="007F0D9A"/>
    <w:rsid w:val="007F30EC"/>
    <w:rsid w:val="00801225"/>
    <w:rsid w:val="008025DB"/>
    <w:rsid w:val="008036D1"/>
    <w:rsid w:val="00812AEA"/>
    <w:rsid w:val="008345C2"/>
    <w:rsid w:val="0084743A"/>
    <w:rsid w:val="008526BB"/>
    <w:rsid w:val="00862BB0"/>
    <w:rsid w:val="008644C7"/>
    <w:rsid w:val="00865D57"/>
    <w:rsid w:val="00871D36"/>
    <w:rsid w:val="008743E6"/>
    <w:rsid w:val="008806AC"/>
    <w:rsid w:val="00891F74"/>
    <w:rsid w:val="00892AED"/>
    <w:rsid w:val="008A2377"/>
    <w:rsid w:val="008A3B75"/>
    <w:rsid w:val="008B1666"/>
    <w:rsid w:val="008B691C"/>
    <w:rsid w:val="008C271F"/>
    <w:rsid w:val="008C2A98"/>
    <w:rsid w:val="008D0F9C"/>
    <w:rsid w:val="008D7B4C"/>
    <w:rsid w:val="008E10D5"/>
    <w:rsid w:val="008F11BC"/>
    <w:rsid w:val="008F2078"/>
    <w:rsid w:val="008F2627"/>
    <w:rsid w:val="008F35D0"/>
    <w:rsid w:val="0090110D"/>
    <w:rsid w:val="0090259E"/>
    <w:rsid w:val="009117C7"/>
    <w:rsid w:val="00911D80"/>
    <w:rsid w:val="00913953"/>
    <w:rsid w:val="00926284"/>
    <w:rsid w:val="00942CED"/>
    <w:rsid w:val="00942DD3"/>
    <w:rsid w:val="00945BA2"/>
    <w:rsid w:val="009500AA"/>
    <w:rsid w:val="0095109D"/>
    <w:rsid w:val="009515E7"/>
    <w:rsid w:val="00960837"/>
    <w:rsid w:val="00962472"/>
    <w:rsid w:val="0096660F"/>
    <w:rsid w:val="00967523"/>
    <w:rsid w:val="00976A29"/>
    <w:rsid w:val="00977CF6"/>
    <w:rsid w:val="0098159E"/>
    <w:rsid w:val="009836CF"/>
    <w:rsid w:val="009B0E25"/>
    <w:rsid w:val="009B421D"/>
    <w:rsid w:val="009B44A5"/>
    <w:rsid w:val="009C3E87"/>
    <w:rsid w:val="009C7A22"/>
    <w:rsid w:val="009D0321"/>
    <w:rsid w:val="009F01E2"/>
    <w:rsid w:val="009F5516"/>
    <w:rsid w:val="00A144AE"/>
    <w:rsid w:val="00A17B7C"/>
    <w:rsid w:val="00A223B9"/>
    <w:rsid w:val="00A23DCA"/>
    <w:rsid w:val="00A257E4"/>
    <w:rsid w:val="00A34177"/>
    <w:rsid w:val="00A45A64"/>
    <w:rsid w:val="00A5421F"/>
    <w:rsid w:val="00A565C9"/>
    <w:rsid w:val="00A80D8A"/>
    <w:rsid w:val="00A92197"/>
    <w:rsid w:val="00A9254C"/>
    <w:rsid w:val="00A9426E"/>
    <w:rsid w:val="00AA7945"/>
    <w:rsid w:val="00AB351B"/>
    <w:rsid w:val="00AB755C"/>
    <w:rsid w:val="00AC2133"/>
    <w:rsid w:val="00AD432F"/>
    <w:rsid w:val="00AD43B4"/>
    <w:rsid w:val="00AE123E"/>
    <w:rsid w:val="00B05B85"/>
    <w:rsid w:val="00B10299"/>
    <w:rsid w:val="00B12038"/>
    <w:rsid w:val="00B12061"/>
    <w:rsid w:val="00B24DE3"/>
    <w:rsid w:val="00B26B3E"/>
    <w:rsid w:val="00B315E9"/>
    <w:rsid w:val="00B4284E"/>
    <w:rsid w:val="00B4448D"/>
    <w:rsid w:val="00B47C2E"/>
    <w:rsid w:val="00B53B4A"/>
    <w:rsid w:val="00B56CB6"/>
    <w:rsid w:val="00B65FDD"/>
    <w:rsid w:val="00B66CCD"/>
    <w:rsid w:val="00B713AF"/>
    <w:rsid w:val="00B948E0"/>
    <w:rsid w:val="00B95763"/>
    <w:rsid w:val="00BA13ED"/>
    <w:rsid w:val="00BA39BD"/>
    <w:rsid w:val="00BA4376"/>
    <w:rsid w:val="00BB7249"/>
    <w:rsid w:val="00BB76A2"/>
    <w:rsid w:val="00BC4BAC"/>
    <w:rsid w:val="00BD3DBE"/>
    <w:rsid w:val="00BE5E73"/>
    <w:rsid w:val="00BE70F8"/>
    <w:rsid w:val="00C11C3C"/>
    <w:rsid w:val="00C20A94"/>
    <w:rsid w:val="00C214B6"/>
    <w:rsid w:val="00C348A2"/>
    <w:rsid w:val="00C36DC6"/>
    <w:rsid w:val="00C53567"/>
    <w:rsid w:val="00C5472F"/>
    <w:rsid w:val="00C60A4A"/>
    <w:rsid w:val="00C62A1D"/>
    <w:rsid w:val="00C6439D"/>
    <w:rsid w:val="00C6530E"/>
    <w:rsid w:val="00C7360B"/>
    <w:rsid w:val="00C813EE"/>
    <w:rsid w:val="00C81F02"/>
    <w:rsid w:val="00C85DB7"/>
    <w:rsid w:val="00C92BF0"/>
    <w:rsid w:val="00C9353E"/>
    <w:rsid w:val="00CA196C"/>
    <w:rsid w:val="00CA208E"/>
    <w:rsid w:val="00CB33DE"/>
    <w:rsid w:val="00CB37AA"/>
    <w:rsid w:val="00CB524A"/>
    <w:rsid w:val="00CC7219"/>
    <w:rsid w:val="00CD29C7"/>
    <w:rsid w:val="00CD3D13"/>
    <w:rsid w:val="00CF1979"/>
    <w:rsid w:val="00CF3508"/>
    <w:rsid w:val="00D02696"/>
    <w:rsid w:val="00D05350"/>
    <w:rsid w:val="00D06184"/>
    <w:rsid w:val="00D14BCE"/>
    <w:rsid w:val="00D17F49"/>
    <w:rsid w:val="00D201AB"/>
    <w:rsid w:val="00D55DB9"/>
    <w:rsid w:val="00D61BB6"/>
    <w:rsid w:val="00D70CF8"/>
    <w:rsid w:val="00D734BA"/>
    <w:rsid w:val="00D83319"/>
    <w:rsid w:val="00D86DA2"/>
    <w:rsid w:val="00D8724E"/>
    <w:rsid w:val="00D942CE"/>
    <w:rsid w:val="00DA3B50"/>
    <w:rsid w:val="00DA50A5"/>
    <w:rsid w:val="00DA5A83"/>
    <w:rsid w:val="00DA604C"/>
    <w:rsid w:val="00DB14FB"/>
    <w:rsid w:val="00DB3113"/>
    <w:rsid w:val="00DB412A"/>
    <w:rsid w:val="00DB798B"/>
    <w:rsid w:val="00DC16CA"/>
    <w:rsid w:val="00DE2C5C"/>
    <w:rsid w:val="00DE7F44"/>
    <w:rsid w:val="00DF2FED"/>
    <w:rsid w:val="00DF3BD9"/>
    <w:rsid w:val="00DF4F5E"/>
    <w:rsid w:val="00E15FBE"/>
    <w:rsid w:val="00E21251"/>
    <w:rsid w:val="00E25F33"/>
    <w:rsid w:val="00E3007A"/>
    <w:rsid w:val="00E42506"/>
    <w:rsid w:val="00E50748"/>
    <w:rsid w:val="00E52D37"/>
    <w:rsid w:val="00E5416A"/>
    <w:rsid w:val="00E5502C"/>
    <w:rsid w:val="00E5723B"/>
    <w:rsid w:val="00E65CFD"/>
    <w:rsid w:val="00E65EAF"/>
    <w:rsid w:val="00E700C5"/>
    <w:rsid w:val="00E742C1"/>
    <w:rsid w:val="00E74DC2"/>
    <w:rsid w:val="00E74EA1"/>
    <w:rsid w:val="00E7702D"/>
    <w:rsid w:val="00E9215D"/>
    <w:rsid w:val="00E97CC5"/>
    <w:rsid w:val="00EA0C60"/>
    <w:rsid w:val="00ED4622"/>
    <w:rsid w:val="00EE14EB"/>
    <w:rsid w:val="00EE4AA5"/>
    <w:rsid w:val="00EE70FE"/>
    <w:rsid w:val="00F0607A"/>
    <w:rsid w:val="00F10B9D"/>
    <w:rsid w:val="00F26533"/>
    <w:rsid w:val="00F27075"/>
    <w:rsid w:val="00F4207C"/>
    <w:rsid w:val="00F43DA9"/>
    <w:rsid w:val="00F552D5"/>
    <w:rsid w:val="00F6456D"/>
    <w:rsid w:val="00F678A1"/>
    <w:rsid w:val="00F81070"/>
    <w:rsid w:val="00F854AC"/>
    <w:rsid w:val="00F95206"/>
    <w:rsid w:val="00F97E8C"/>
    <w:rsid w:val="00FA1F11"/>
    <w:rsid w:val="00FA23ED"/>
    <w:rsid w:val="00FB31CC"/>
    <w:rsid w:val="00FB35E9"/>
    <w:rsid w:val="00FC04A6"/>
    <w:rsid w:val="00FC0F30"/>
    <w:rsid w:val="00FC29DB"/>
    <w:rsid w:val="00FC3C93"/>
    <w:rsid w:val="00F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A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0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4006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06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40068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40068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40068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0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4006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1400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3315"/>
    <w:rPr>
      <w:rFonts w:ascii="Tahoma" w:eastAsia="Times New Roman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0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31CF"/>
    <w:rPr>
      <w:color w:val="0000FF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4131CF"/>
    <w:pPr>
      <w:spacing w:after="100"/>
    </w:pPr>
  </w:style>
  <w:style w:type="paragraph" w:styleId="Pta">
    <w:name w:val="footer"/>
    <w:basedOn w:val="Normlny"/>
    <w:link w:val="PtaChar"/>
    <w:uiPriority w:val="99"/>
    <w:unhideWhenUsed/>
    <w:rsid w:val="004131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31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131CF"/>
    <w:pPr>
      <w:spacing w:before="100" w:beforeAutospacing="1" w:after="100" w:afterAutospacing="1"/>
    </w:pPr>
    <w:rPr>
      <w:rFonts w:eastAsiaTheme="minorEastAsia"/>
    </w:rPr>
  </w:style>
  <w:style w:type="paragraph" w:customStyle="1" w:styleId="Char">
    <w:name w:val="Char"/>
    <w:basedOn w:val="Normlny"/>
    <w:rsid w:val="004131CF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44516D0E184208AF650EB1DF484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996E26-A1A4-4AF9-A9CF-59DD2105A5E4}"/>
      </w:docPartPr>
      <w:docPartBody>
        <w:p w:rsidR="0087646B" w:rsidRDefault="006E55D7" w:rsidP="006E55D7">
          <w:pPr>
            <w:pStyle w:val="2F44516D0E184208AF650EB1DF48449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E880DAED3BE48CBABCD78ED95659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0CFCE5-89BF-4B94-A7E0-CA3AD3B98DBE}"/>
      </w:docPartPr>
      <w:docPartBody>
        <w:p w:rsidR="0087646B" w:rsidRDefault="006E55D7" w:rsidP="006E55D7">
          <w:pPr>
            <w:pStyle w:val="3E880DAED3BE48CBABCD78ED956599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9B5C39ABAF044B6BA8785C3AC4B6B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442B1-26F2-491E-8936-8E87C3B7FC48}"/>
      </w:docPartPr>
      <w:docPartBody>
        <w:p w:rsidR="0087646B" w:rsidRDefault="006E55D7" w:rsidP="006E55D7">
          <w:pPr>
            <w:pStyle w:val="49B5C39ABAF044B6BA8785C3AC4B6BD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86D94BB2455344DD99326EF7724F82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FB6F4-A919-4C39-AC23-4D630530B295}"/>
      </w:docPartPr>
      <w:docPartBody>
        <w:p w:rsidR="0087646B" w:rsidRDefault="006E55D7" w:rsidP="006E55D7">
          <w:pPr>
            <w:pStyle w:val="86D94BB2455344DD99326EF7724F827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6513B2616F0440E80B9FF0918119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3223F7-F12D-4366-852D-084B3B40EAED}"/>
      </w:docPartPr>
      <w:docPartBody>
        <w:p w:rsidR="0087646B" w:rsidRDefault="006E55D7" w:rsidP="006E55D7">
          <w:pPr>
            <w:pStyle w:val="56513B2616F0440E80B9FF0918119F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B7190C944C245B3A4B8B4AE98BF8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3BC4ED-F0B3-46FF-A2D6-9CEBAE0A9A66}"/>
      </w:docPartPr>
      <w:docPartBody>
        <w:p w:rsidR="0005364E" w:rsidRDefault="00EC2235" w:rsidP="00EC2235">
          <w:pPr>
            <w:pStyle w:val="3B7190C944C245B3A4B8B4AE98BF86DF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D7"/>
    <w:rsid w:val="0005364E"/>
    <w:rsid w:val="00082CEE"/>
    <w:rsid w:val="000F5577"/>
    <w:rsid w:val="00151DF7"/>
    <w:rsid w:val="001A5410"/>
    <w:rsid w:val="001C5C7A"/>
    <w:rsid w:val="001E1202"/>
    <w:rsid w:val="00253F54"/>
    <w:rsid w:val="00311AB0"/>
    <w:rsid w:val="00326522"/>
    <w:rsid w:val="003E031A"/>
    <w:rsid w:val="0045423B"/>
    <w:rsid w:val="004E589D"/>
    <w:rsid w:val="00546B57"/>
    <w:rsid w:val="005A6822"/>
    <w:rsid w:val="005F2FE2"/>
    <w:rsid w:val="006300FB"/>
    <w:rsid w:val="006614B8"/>
    <w:rsid w:val="006E55D7"/>
    <w:rsid w:val="006F2049"/>
    <w:rsid w:val="007519CF"/>
    <w:rsid w:val="007D3BCF"/>
    <w:rsid w:val="00844D73"/>
    <w:rsid w:val="00860FA3"/>
    <w:rsid w:val="0087646B"/>
    <w:rsid w:val="008E0908"/>
    <w:rsid w:val="008F0671"/>
    <w:rsid w:val="008F1A20"/>
    <w:rsid w:val="00906C7C"/>
    <w:rsid w:val="00927954"/>
    <w:rsid w:val="00977243"/>
    <w:rsid w:val="00B01445"/>
    <w:rsid w:val="00B06D3C"/>
    <w:rsid w:val="00B43020"/>
    <w:rsid w:val="00B81159"/>
    <w:rsid w:val="00B81577"/>
    <w:rsid w:val="00B9040B"/>
    <w:rsid w:val="00E53644"/>
    <w:rsid w:val="00EC2235"/>
    <w:rsid w:val="00EE627A"/>
    <w:rsid w:val="00EE7672"/>
    <w:rsid w:val="00F2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9040B"/>
    <w:rPr>
      <w:color w:val="808080"/>
    </w:rPr>
  </w:style>
  <w:style w:type="paragraph" w:customStyle="1" w:styleId="2F44516D0E184208AF650EB1DF484499">
    <w:name w:val="2F44516D0E184208AF650EB1DF484499"/>
    <w:rsid w:val="006E55D7"/>
  </w:style>
  <w:style w:type="paragraph" w:customStyle="1" w:styleId="3E880DAED3BE48CBABCD78ED95659966">
    <w:name w:val="3E880DAED3BE48CBABCD78ED95659966"/>
    <w:rsid w:val="006E55D7"/>
  </w:style>
  <w:style w:type="paragraph" w:customStyle="1" w:styleId="49B5C39ABAF044B6BA8785C3AC4B6BD6">
    <w:name w:val="49B5C39ABAF044B6BA8785C3AC4B6BD6"/>
    <w:rsid w:val="006E55D7"/>
  </w:style>
  <w:style w:type="paragraph" w:customStyle="1" w:styleId="86D94BB2455344DD99326EF7724F8276">
    <w:name w:val="86D94BB2455344DD99326EF7724F8276"/>
    <w:rsid w:val="006E55D7"/>
  </w:style>
  <w:style w:type="paragraph" w:customStyle="1" w:styleId="56513B2616F0440E80B9FF0918119F0F">
    <w:name w:val="56513B2616F0440E80B9FF0918119F0F"/>
    <w:rsid w:val="006E55D7"/>
  </w:style>
  <w:style w:type="paragraph" w:customStyle="1" w:styleId="29B8E511249B4DBDAFFCA0B1AEC38E6C">
    <w:name w:val="29B8E511249B4DBDAFFCA0B1AEC38E6C"/>
  </w:style>
  <w:style w:type="paragraph" w:customStyle="1" w:styleId="FCA03425A4C04EEC9691399054672207">
    <w:name w:val="FCA03425A4C04EEC9691399054672207"/>
  </w:style>
  <w:style w:type="paragraph" w:customStyle="1" w:styleId="1116D4395A504CC5ABDA9BD91CCA5762">
    <w:name w:val="1116D4395A504CC5ABDA9BD91CCA5762"/>
  </w:style>
  <w:style w:type="paragraph" w:customStyle="1" w:styleId="35648A4AE5314F5CB8A7973417B10D57">
    <w:name w:val="35648A4AE5314F5CB8A7973417B10D57"/>
  </w:style>
  <w:style w:type="paragraph" w:customStyle="1" w:styleId="3B7190C944C245B3A4B8B4AE98BF86DF">
    <w:name w:val="3B7190C944C245B3A4B8B4AE98BF86DF"/>
    <w:rsid w:val="00EC2235"/>
    <w:pPr>
      <w:spacing w:after="160" w:line="259" w:lineRule="auto"/>
    </w:pPr>
  </w:style>
  <w:style w:type="paragraph" w:customStyle="1" w:styleId="A176B1FDBC6F4D0BA6CE96A42342612C">
    <w:name w:val="A176B1FDBC6F4D0BA6CE96A42342612C"/>
    <w:pPr>
      <w:spacing w:after="160" w:line="259" w:lineRule="auto"/>
    </w:pPr>
  </w:style>
  <w:style w:type="paragraph" w:customStyle="1" w:styleId="384F47F18BF54845854C7D3C41EF9CBA">
    <w:name w:val="384F47F18BF54845854C7D3C41EF9CBA"/>
    <w:pPr>
      <w:spacing w:after="160" w:line="259" w:lineRule="auto"/>
    </w:pPr>
  </w:style>
  <w:style w:type="paragraph" w:customStyle="1" w:styleId="395FC8EDA5DD466D949AF2FA9CC152AA">
    <w:name w:val="395FC8EDA5DD466D949AF2FA9CC152AA"/>
    <w:pPr>
      <w:spacing w:after="160" w:line="259" w:lineRule="auto"/>
    </w:pPr>
  </w:style>
  <w:style w:type="paragraph" w:customStyle="1" w:styleId="9B90A5ECB09D4D8FA2BEA04B6900DE1F">
    <w:name w:val="9B90A5ECB09D4D8FA2BEA04B6900DE1F"/>
    <w:pPr>
      <w:spacing w:after="160" w:line="259" w:lineRule="auto"/>
    </w:pPr>
  </w:style>
  <w:style w:type="paragraph" w:customStyle="1" w:styleId="06BBE946E70E4679B1531B5282137756">
    <w:name w:val="06BBE946E70E4679B1531B5282137756"/>
    <w:pPr>
      <w:spacing w:after="160" w:line="259" w:lineRule="auto"/>
    </w:pPr>
  </w:style>
  <w:style w:type="paragraph" w:customStyle="1" w:styleId="B9E7E05E6BEE4D808C758DB616D0118B">
    <w:name w:val="B9E7E05E6BEE4D808C758DB616D0118B"/>
    <w:rsid w:val="00B9040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11E3A-C405-4542-88F6-7149B63C4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2021-04-26T08:32:00Z</dcterms:created>
  <dcterms:modified xsi:type="dcterms:W3CDTF">2021-04-29T13:02:00Z</dcterms:modified>
</cp:coreProperties>
</file>