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/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5F797591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6A1922C3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21251">
            <w:rPr>
              <w:b/>
              <w:sz w:val="40"/>
              <w:szCs w:val="20"/>
            </w:rPr>
            <w:t>1</w:t>
          </w:r>
        </w:sdtContent>
      </w:sdt>
    </w:p>
    <w:p w14:paraId="52CDD03D" w14:textId="2C7B204E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E21251" w:rsidDel="00BB76A2">
              <w:rPr>
                <w:b/>
                <w:sz w:val="32"/>
                <w:szCs w:val="32"/>
              </w:rPr>
              <w:delText>2</w:delText>
            </w:r>
          </w:del>
          <w:ins w:id="1" w:author="Autor">
            <w:r w:rsidR="00BB76A2">
              <w:rPr>
                <w:b/>
                <w:sz w:val="32"/>
                <w:szCs w:val="32"/>
              </w:rPr>
              <w:t>3</w:t>
            </w:r>
          </w:ins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093C8C4A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3E56B9" w14:textId="754D965A" w:rsidR="00140068" w:rsidRPr="009836CF" w:rsidRDefault="001F7181" w:rsidP="00E77DDE">
            <w:pPr>
              <w:jc w:val="both"/>
              <w:rPr>
                <w:szCs w:val="20"/>
              </w:rPr>
            </w:pPr>
            <w:r w:rsidRPr="00871D36">
              <w:rPr>
                <w:szCs w:val="20"/>
              </w:rPr>
              <w:t>Štatút monitorovacieho výboru pre</w:t>
            </w:r>
            <w:r>
              <w:rPr>
                <w:szCs w:val="20"/>
              </w:rPr>
              <w:t xml:space="preserve"> operačný program na programové obdobie 2014 – 2020 </w:t>
            </w:r>
          </w:p>
        </w:tc>
      </w:tr>
      <w:tr w:rsidR="00140068" w:rsidRPr="009836CF" w14:paraId="492EB2B9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3C8DECA9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1E8AF8" w:rsidR="00140068" w:rsidRPr="009836CF" w:rsidRDefault="00140068" w:rsidP="00BB76A2">
            <w:pPr>
              <w:jc w:val="both"/>
              <w:rPr>
                <w:szCs w:val="20"/>
              </w:rPr>
            </w:pPr>
            <w:del w:id="2" w:author="Autor">
              <w:r w:rsidRPr="00113AA3" w:rsidDel="00BB76A2">
                <w:delText xml:space="preserve">Úrad </w:delText>
              </w:r>
              <w:r w:rsidDel="00BB76A2">
                <w:delText xml:space="preserve">podpredsedu vlády SR </w:delText>
              </w:r>
            </w:del>
            <w:ins w:id="3" w:author="Autor">
              <w:r w:rsidR="00BB76A2">
                <w:t xml:space="preserve">Ministerstvo </w:t>
              </w:r>
            </w:ins>
            <w:del w:id="4" w:author="Autor">
              <w:r w:rsidDel="00BB76A2">
                <w:delText>pre</w:delText>
              </w:r>
            </w:del>
            <w:r>
              <w:t xml:space="preserve"> </w:t>
            </w:r>
            <w:del w:id="5" w:author="Autor">
              <w:r w:rsidDel="00BB76A2">
                <w:delText xml:space="preserve">investície </w:delText>
              </w:r>
            </w:del>
            <w:ins w:id="6" w:author="Autor">
              <w:r w:rsidR="00BB76A2">
                <w:t xml:space="preserve">investícií, regionálneho rozvoja </w:t>
              </w:r>
            </w:ins>
            <w:r>
              <w:t xml:space="preserve">a </w:t>
            </w:r>
            <w:del w:id="7" w:author="Autor">
              <w:r w:rsidDel="00BB76A2">
                <w:delText>informatizáciu</w:delText>
              </w:r>
              <w:r w:rsidDel="00BB76A2">
                <w:rPr>
                  <w:szCs w:val="20"/>
                </w:rPr>
                <w:delText xml:space="preserve"> </w:delText>
              </w:r>
            </w:del>
            <w:ins w:id="8" w:author="Autor">
              <w:r w:rsidR="00BB76A2">
                <w:t>informatizácie SR</w:t>
              </w:r>
              <w:r w:rsidR="00BB76A2"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</w:t>
            </w:r>
            <w:bookmarkStart w:id="9" w:name="_GoBack"/>
            <w:bookmarkEnd w:id="9"/>
            <w:r w:rsidRPr="003B0DFE">
              <w:rPr>
                <w:szCs w:val="20"/>
              </w:rPr>
              <w:t>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081597AF" w:rsidR="00140068" w:rsidRPr="009836CF" w:rsidRDefault="00165DDE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E21251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25F9A9FB" w:rsidR="00140068" w:rsidRPr="009836CF" w:rsidRDefault="00165DDE" w:rsidP="00E77DD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0" w:author="Autor">
                  <w:r w:rsidR="00780B5C" w:rsidDel="00BB76A2">
                    <w:rPr>
                      <w:szCs w:val="20"/>
                    </w:rPr>
                    <w:delText>07.03.2018</w:delText>
                  </w:r>
                </w:del>
                <w:ins w:id="11" w:author="Autor">
                  <w:r w:rsidR="00BB76A2">
                    <w:rPr>
                      <w:szCs w:val="20"/>
                    </w:rPr>
                    <w:t>30.04.2021</w:t>
                  </w:r>
                </w:ins>
              </w:sdtContent>
            </w:sdt>
          </w:p>
        </w:tc>
      </w:tr>
      <w:tr w:rsidR="00140068" w:rsidRPr="009836CF" w14:paraId="2A1246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15A6D262" w:rsidR="00140068" w:rsidRPr="009836CF" w:rsidRDefault="00165DDE" w:rsidP="00692E48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2" w:author="Autor">
                  <w:r w:rsidR="00780B5C" w:rsidDel="00BB76A2">
                    <w:rPr>
                      <w:szCs w:val="20"/>
                    </w:rPr>
                    <w:delText>07.03.201</w:delText>
                  </w:r>
                </w:del>
                <w:ins w:id="13" w:author="Autor">
                  <w:r w:rsidR="00BB76A2">
                    <w:rPr>
                      <w:szCs w:val="20"/>
                    </w:rPr>
                    <w:t>1</w:t>
                  </w:r>
                  <w:r w:rsidR="00692E48">
                    <w:rPr>
                      <w:szCs w:val="20"/>
                    </w:rPr>
                    <w:t>5</w:t>
                  </w:r>
                  <w:r w:rsidR="00BB76A2">
                    <w:rPr>
                      <w:szCs w:val="20"/>
                    </w:rPr>
                    <w:t>.0</w:t>
                  </w:r>
                  <w:del w:id="14" w:author="Autor">
                    <w:r w:rsidR="00BB76A2" w:rsidDel="00692E48">
                      <w:rPr>
                        <w:szCs w:val="20"/>
                      </w:rPr>
                      <w:delText>5</w:delText>
                    </w:r>
                  </w:del>
                  <w:r w:rsidR="00692E48">
                    <w:rPr>
                      <w:szCs w:val="20"/>
                    </w:rPr>
                    <w:t>6</w:t>
                  </w:r>
                  <w:r w:rsidR="00BB76A2">
                    <w:rPr>
                      <w:szCs w:val="20"/>
                    </w:rPr>
                    <w:t>.2021</w:t>
                  </w:r>
                </w:ins>
              </w:sdtContent>
            </w:sdt>
          </w:p>
        </w:tc>
      </w:tr>
      <w:tr w:rsidR="00140068" w:rsidRPr="009836CF" w14:paraId="36B008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633723FA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DDC9EC8" w14:textId="556C269B" w:rsidR="001F7181" w:rsidRPr="001F7181" w:rsidRDefault="001F7181" w:rsidP="001F7181">
      <w:pPr>
        <w:jc w:val="both"/>
        <w:rPr>
          <w:szCs w:val="20"/>
        </w:rPr>
      </w:pPr>
      <w:r w:rsidRPr="001F7181">
        <w:rPr>
          <w:szCs w:val="20"/>
        </w:rPr>
        <w:lastRenderedPageBreak/>
        <w:t>Odporúčaný názov: Štatút monitorovacieho výboru pre operačný program na programové obdobie 2014</w:t>
      </w:r>
      <w:r w:rsidR="004C51A1">
        <w:rPr>
          <w:szCs w:val="20"/>
        </w:rPr>
        <w:t xml:space="preserve"> </w:t>
      </w:r>
      <w:r w:rsidR="004C51A1">
        <w:t>–</w:t>
      </w:r>
      <w:r w:rsidR="004C51A1">
        <w:rPr>
          <w:szCs w:val="20"/>
        </w:rPr>
        <w:t xml:space="preserve"> </w:t>
      </w:r>
      <w:r w:rsidRPr="001F7181">
        <w:rPr>
          <w:szCs w:val="20"/>
        </w:rPr>
        <w:t>2020</w:t>
      </w:r>
      <w:r w:rsidR="004C51A1">
        <w:rPr>
          <w:szCs w:val="20"/>
        </w:rPr>
        <w:t xml:space="preserve">  </w:t>
      </w:r>
    </w:p>
    <w:p w14:paraId="73C4406F" w14:textId="77777777" w:rsidR="001F7181" w:rsidRPr="001F7181" w:rsidRDefault="001F7181" w:rsidP="001F7181">
      <w:pPr>
        <w:jc w:val="both"/>
      </w:pPr>
    </w:p>
    <w:p w14:paraId="4AE8E41A" w14:textId="65A9C9B0" w:rsidR="001F7181" w:rsidRPr="001F7181" w:rsidRDefault="001F7181" w:rsidP="001F7181">
      <w:pPr>
        <w:jc w:val="both"/>
      </w:pPr>
      <w:r w:rsidRPr="001F7181">
        <w:t xml:space="preserve">Pri vypracovaní štatútu monitorovacieho výboru pre príslušný operačný program </w:t>
      </w:r>
      <w:r w:rsidR="009B0E25">
        <w:br/>
      </w:r>
      <w:r w:rsidRPr="001F7181">
        <w:t>na programové obdobie 2014</w:t>
      </w:r>
      <w:r w:rsidR="004C51A1">
        <w:t xml:space="preserve"> – </w:t>
      </w:r>
      <w:r w:rsidRPr="001F7181">
        <w:t>2020</w:t>
      </w:r>
      <w:r w:rsidR="004C51A1">
        <w:t xml:space="preserve"> </w:t>
      </w:r>
      <w:r w:rsidRPr="001F7181">
        <w:t xml:space="preserve">(ďalej len „štatút“) je potrebné rešpektovať princíp partnerstva podľa čl. 5 nariadenia Európskeho parlamentu a Rady (EÚ) č. 1303/2013, ktorým sa stanovujú spoločné ustanovenia o Európskom fonde regionálneho rozvoja, Európskom sociálnom fonde, Kohéznom fonde, Európskom poľnohospodárskom fonde pre rozvoj vidieka a Európskom námornom a rybárskom fonde a ktorým sa stanovujú všeobecné ustanovenia </w:t>
      </w:r>
      <w:r w:rsidR="009B0E25">
        <w:br/>
      </w:r>
      <w:r w:rsidRPr="001F7181">
        <w:t xml:space="preserve">o Európskom fonde regionálneho rozvoja, Európskom sociálnom fonde, Kohéznom fonde, a Európskom námornom a rybárskom fonde a ktorým sa zrušuje nariadenie Rady (ES) </w:t>
      </w:r>
      <w:r w:rsidR="009B0E25">
        <w:br/>
      </w:r>
      <w:r w:rsidRPr="001F7181">
        <w:t>č. 1083/2006 (ďalej len „nariadenie (EÚ) č. 1303/2013“)</w:t>
      </w:r>
      <w:r w:rsidR="00E65CFD">
        <w:t>,</w:t>
      </w:r>
      <w:r w:rsidRPr="001F7181">
        <w:t xml:space="preserve">  delegované nariadeni</w:t>
      </w:r>
      <w:r w:rsidR="00E65CFD">
        <w:t>e</w:t>
      </w:r>
      <w:r w:rsidRPr="001F7181">
        <w:t xml:space="preserve"> Komisie (EÚ) č. 240/2014 o európskom kódexe správania pre partnerstvo v rámci európskych štrukturálnych a investičných fondov (ďalej len „delegované nariadenie (EÚ) č. 240/2014“)</w:t>
      </w:r>
      <w:r w:rsidR="00E65CFD">
        <w:t xml:space="preserve"> a </w:t>
      </w:r>
      <w:r w:rsidR="00E65CFD" w:rsidRPr="001F7181">
        <w:t xml:space="preserve">zákon </w:t>
      </w:r>
      <w:r w:rsidR="009B0E25">
        <w:br/>
      </w:r>
      <w:r w:rsidR="00E65CFD" w:rsidRPr="001F7181">
        <w:t>č. 292/2014 Z. z. o príspevku poskytovanom z európskych štrukturálnych a investičných fondov a o zmene a doplnení niektorých zákonov</w:t>
      </w:r>
      <w:r w:rsidR="002A4EBD">
        <w:t xml:space="preserve"> (ďalej len „zákon o EŠIF“)</w:t>
      </w:r>
      <w:r w:rsidRPr="001F7181">
        <w:t xml:space="preserve">. </w:t>
      </w:r>
    </w:p>
    <w:p w14:paraId="638383FF" w14:textId="77777777" w:rsidR="001F7181" w:rsidRPr="001F7181" w:rsidRDefault="001F7181" w:rsidP="001F7181">
      <w:pPr>
        <w:jc w:val="both"/>
      </w:pPr>
    </w:p>
    <w:p w14:paraId="476BC393" w14:textId="539EA984" w:rsidR="001F7181" w:rsidRPr="001F7181" w:rsidRDefault="001F7181" w:rsidP="001F7181">
      <w:pPr>
        <w:jc w:val="both"/>
      </w:pPr>
      <w:r w:rsidRPr="001F7181">
        <w:t>Riadiaci orgán</w:t>
      </w:r>
      <w:r w:rsidR="001D6DDA">
        <w:rPr>
          <w:rStyle w:val="Odkaznapoznmkupodiarou"/>
        </w:rPr>
        <w:footnoteReference w:id="2"/>
      </w:r>
      <w:r w:rsidRPr="001F7181">
        <w:t xml:space="preserve"> (ďalej len „RO“) vypracuje štatút monitorovacieho výboru (ďalej len „MV“ alebo „výbor“) rešpektujúc minimálne požiadavky a členenie uvedené nižšie.</w:t>
      </w:r>
      <w:r w:rsidR="005244DE">
        <w:t xml:space="preserve"> </w:t>
      </w:r>
    </w:p>
    <w:p w14:paraId="0C3AB480" w14:textId="77777777" w:rsidR="001F7181" w:rsidRPr="001F7181" w:rsidRDefault="001F7181" w:rsidP="001F7181">
      <w:pPr>
        <w:jc w:val="both"/>
        <w:rPr>
          <w:b/>
        </w:rPr>
      </w:pPr>
    </w:p>
    <w:p w14:paraId="432B3AA9" w14:textId="77777777" w:rsidR="001F7181" w:rsidRPr="001F7181" w:rsidRDefault="001F7181" w:rsidP="001F7181">
      <w:pPr>
        <w:jc w:val="both"/>
      </w:pPr>
      <w:r w:rsidRPr="001F7181">
        <w:rPr>
          <w:b/>
        </w:rPr>
        <w:t>Článok 1: Postavenie výboru</w:t>
      </w:r>
      <w:r w:rsidRPr="001F7181">
        <w:t xml:space="preserve"> </w:t>
      </w:r>
    </w:p>
    <w:p w14:paraId="6C764D0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1759AAD" w14:textId="5B338EC5" w:rsidR="001F7181" w:rsidRPr="001F7181" w:rsidRDefault="001F7181" w:rsidP="00780B5C">
      <w:pPr>
        <w:numPr>
          <w:ilvl w:val="0"/>
          <w:numId w:val="30"/>
        </w:numPr>
        <w:spacing w:line="276" w:lineRule="auto"/>
        <w:ind w:left="567" w:hanging="283"/>
        <w:contextualSpacing/>
        <w:jc w:val="both"/>
      </w:pPr>
      <w:r w:rsidRPr="001F7181">
        <w:t xml:space="preserve">legislatívny a metodický rámec pre zriadenie výboru v nadväznosti na princíp partnerstva:  </w:t>
      </w:r>
    </w:p>
    <w:p w14:paraId="67BB9B03" w14:textId="77777777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 xml:space="preserve"> legislatíva: </w:t>
      </w:r>
    </w:p>
    <w:p w14:paraId="2336BCD3" w14:textId="77777777" w:rsidR="001F7181" w:rsidRPr="001F7181" w:rsidRDefault="001F7181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nariadenie (EÚ) č. 1303/2013, </w:t>
      </w:r>
    </w:p>
    <w:p w14:paraId="05F6B25D" w14:textId="3DAB5255" w:rsidR="001F7181" w:rsidRPr="001F7181" w:rsidRDefault="00E65CFD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>
        <w:t>d</w:t>
      </w:r>
      <w:r w:rsidR="001F7181" w:rsidRPr="001F7181">
        <w:t xml:space="preserve">elegované nariadenie (EÚ) č. 240/2014, </w:t>
      </w:r>
    </w:p>
    <w:p w14:paraId="642546BE" w14:textId="70826835" w:rsidR="001F7181" w:rsidRPr="001F7181" w:rsidRDefault="001F7181" w:rsidP="001F7181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zákon </w:t>
      </w:r>
      <w:r w:rsidR="009117C7">
        <w:t>o EŠIF</w:t>
      </w:r>
      <w:r w:rsidRPr="001F7181">
        <w:t xml:space="preserve">; </w:t>
      </w:r>
    </w:p>
    <w:p w14:paraId="0517C044" w14:textId="16D36C68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>metodický rámec</w:t>
      </w:r>
      <w:r w:rsidRPr="001F7181">
        <w:rPr>
          <w:b/>
        </w:rPr>
        <w:t xml:space="preserve"> -</w:t>
      </w:r>
      <w:r w:rsidRPr="001F7181">
        <w:t xml:space="preserve">  </w:t>
      </w:r>
      <w:r w:rsidR="002A4EBD">
        <w:t>S</w:t>
      </w:r>
      <w:r w:rsidRPr="001F7181">
        <w:t xml:space="preserve">ystém riadenia EŠIF; </w:t>
      </w:r>
    </w:p>
    <w:p w14:paraId="7B37B0FD" w14:textId="03F21D9A" w:rsidR="001F7181" w:rsidRDefault="001F7181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 w:rsidRPr="001F7181">
        <w:t>uviesť cieľ činnosti výboru;</w:t>
      </w:r>
    </w:p>
    <w:p w14:paraId="7A66537D" w14:textId="6BC5A2D7" w:rsidR="008F11BC" w:rsidRPr="001F7181" w:rsidRDefault="008F11BC" w:rsidP="009B0E25">
      <w:pPr>
        <w:pStyle w:val="Odsekzoznamu"/>
        <w:numPr>
          <w:ilvl w:val="0"/>
          <w:numId w:val="31"/>
        </w:numPr>
        <w:spacing w:line="276" w:lineRule="auto"/>
        <w:ind w:left="567" w:hanging="283"/>
        <w:jc w:val="both"/>
      </w:pPr>
      <w:r>
        <w:t xml:space="preserve">uviesť možnosť RO v prípade potreby zriadiť </w:t>
      </w:r>
      <w:r w:rsidR="00F95206">
        <w:t>K</w:t>
      </w:r>
      <w:r>
        <w:t>omisiu pri MV</w:t>
      </w:r>
      <w:r w:rsidR="00DB14FB">
        <w:rPr>
          <w:rStyle w:val="Odkaznapoznmkupodiarou"/>
        </w:rPr>
        <w:footnoteReference w:id="3"/>
      </w:r>
      <w:r>
        <w:t xml:space="preserve"> (</w:t>
      </w:r>
      <w:r w:rsidRPr="003D36F9">
        <w:rPr>
          <w:sz w:val="22"/>
          <w:szCs w:val="22"/>
        </w:rPr>
        <w:t>najmä na plnenie úloh podľa § 26 zákona o</w:t>
      </w:r>
      <w:r>
        <w:rPr>
          <w:sz w:val="22"/>
          <w:szCs w:val="22"/>
        </w:rPr>
        <w:t> </w:t>
      </w:r>
      <w:r w:rsidRPr="003D36F9">
        <w:rPr>
          <w:sz w:val="22"/>
          <w:szCs w:val="22"/>
        </w:rPr>
        <w:t>EŠIF</w:t>
      </w:r>
      <w:r>
        <w:rPr>
          <w:sz w:val="22"/>
          <w:szCs w:val="22"/>
        </w:rPr>
        <w:t>)</w:t>
      </w:r>
      <w:r>
        <w:t xml:space="preserve">, ktorej činnosť je upravená </w:t>
      </w:r>
      <w:r w:rsidR="00E42506">
        <w:t xml:space="preserve">štatútom a </w:t>
      </w:r>
      <w:r>
        <w:t>rokovacím poriadkom;</w:t>
      </w:r>
      <w:r w:rsidRPr="004E63DE">
        <w:t xml:space="preserve"> </w:t>
      </w:r>
    </w:p>
    <w:p w14:paraId="228DD445" w14:textId="0B58CE2D" w:rsidR="001F7181" w:rsidRPr="001F7181" w:rsidRDefault="009117C7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>
        <w:t xml:space="preserve">uviesť </w:t>
      </w:r>
      <w:r w:rsidR="001F7181" w:rsidRPr="001F7181">
        <w:t>príslušnosť k OP a zriaďovateľa výboru – presné vymedzenie ústredného orgánu štátnej správy.</w:t>
      </w:r>
    </w:p>
    <w:p w14:paraId="3615265F" w14:textId="77777777" w:rsidR="001F7181" w:rsidRPr="001F7181" w:rsidRDefault="001F7181" w:rsidP="001F7181">
      <w:pPr>
        <w:jc w:val="both"/>
        <w:rPr>
          <w:b/>
        </w:rPr>
      </w:pPr>
    </w:p>
    <w:p w14:paraId="646DD30A" w14:textId="77777777" w:rsidR="001F7181" w:rsidRPr="001F7181" w:rsidRDefault="001F7181" w:rsidP="001F7181">
      <w:pPr>
        <w:jc w:val="both"/>
        <w:rPr>
          <w:b/>
        </w:rPr>
      </w:pPr>
    </w:p>
    <w:p w14:paraId="6446203D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 xml:space="preserve">Článok 2: Úlohy výboru </w:t>
      </w:r>
    </w:p>
    <w:p w14:paraId="714FBCC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B0AA286" w14:textId="77777777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t>určenie úloh a funkcií MV v zmysle Systému riadenia EŠIF.</w:t>
      </w:r>
    </w:p>
    <w:p w14:paraId="02099C04" w14:textId="77777777" w:rsidR="001F7181" w:rsidRPr="001F7181" w:rsidRDefault="001F7181" w:rsidP="001F7181">
      <w:pPr>
        <w:jc w:val="both"/>
        <w:rPr>
          <w:u w:val="single"/>
        </w:rPr>
      </w:pPr>
    </w:p>
    <w:p w14:paraId="45B2F4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7D667B3F" w14:textId="77777777" w:rsidR="001F7181" w:rsidRPr="001F7181" w:rsidRDefault="001F7181" w:rsidP="00780B5C">
      <w:pPr>
        <w:numPr>
          <w:ilvl w:val="0"/>
          <w:numId w:val="33"/>
        </w:numPr>
        <w:spacing w:line="276" w:lineRule="auto"/>
        <w:ind w:left="567" w:hanging="283"/>
        <w:contextualSpacing/>
        <w:jc w:val="both"/>
      </w:pPr>
      <w:r w:rsidRPr="001F7181">
        <w:t xml:space="preserve">uviesť zoznam dokumentov, ktoré schvaľuje nad rámec určený v Systéme riadenia EŠIF;  </w:t>
      </w:r>
    </w:p>
    <w:p w14:paraId="5F930CC2" w14:textId="47F2894E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lastRenderedPageBreak/>
        <w:t xml:space="preserve">uviesť, že </w:t>
      </w:r>
      <w:r w:rsidR="008F35D0">
        <w:t xml:space="preserve">členovia výboru </w:t>
      </w:r>
      <w:r w:rsidRPr="001F7181">
        <w:t>budú zapojení do:</w:t>
      </w:r>
    </w:p>
    <w:p w14:paraId="275D4578" w14:textId="3E8A3FAA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monitorovania programu v rámci výboru a v rámci </w:t>
      </w:r>
      <w:r w:rsidR="00F95206">
        <w:t>K</w:t>
      </w:r>
      <w:r w:rsidR="008F11BC">
        <w:t>omisií pri MV</w:t>
      </w:r>
      <w:r w:rsidRPr="001F7181">
        <w:t xml:space="preserve"> (v prípade, že budú zriadené);</w:t>
      </w:r>
    </w:p>
    <w:p w14:paraId="403EE203" w14:textId="77777777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posudzovania výkonnosti programu vrátane hodnotenia záverov z preskúmania výkonnosti OP a prípravy výročnej správy o vykonávaní OP za kalendárny rok; </w:t>
      </w:r>
    </w:p>
    <w:p w14:paraId="3229A0AA" w14:textId="558450D6" w:rsidR="008F11BC" w:rsidRDefault="001F7181" w:rsidP="00780B5C">
      <w:pPr>
        <w:numPr>
          <w:ilvl w:val="0"/>
          <w:numId w:val="37"/>
        </w:numPr>
        <w:spacing w:before="120"/>
        <w:ind w:left="567" w:hanging="283"/>
        <w:contextualSpacing/>
        <w:jc w:val="both"/>
      </w:pPr>
      <w:r w:rsidRPr="001F7181">
        <w:t>uviesť, že</w:t>
      </w:r>
      <w:r w:rsidR="008F35D0" w:rsidRPr="008F35D0">
        <w:t xml:space="preserve"> </w:t>
      </w:r>
      <w:r w:rsidR="008F35D0">
        <w:t xml:space="preserve">členovia výboru </w:t>
      </w:r>
      <w:r w:rsidRPr="001F7181">
        <w:t xml:space="preserve">budú zapojení do hodnotenia programu v rámci výboru, v prípade potreby v rámci </w:t>
      </w:r>
      <w:r w:rsidR="00F95206">
        <w:t>K</w:t>
      </w:r>
      <w:r w:rsidR="008F11BC">
        <w:t>omisií pri MV</w:t>
      </w:r>
      <w:r w:rsidRPr="001F7181">
        <w:t xml:space="preserve"> zriadených výborom na tento účel.</w:t>
      </w:r>
    </w:p>
    <w:p w14:paraId="4AF673A4" w14:textId="622C0A9F" w:rsidR="008F11BC" w:rsidRDefault="008F11BC" w:rsidP="008F11BC">
      <w:pPr>
        <w:spacing w:before="120"/>
        <w:ind w:left="567"/>
        <w:contextualSpacing/>
        <w:jc w:val="both"/>
      </w:pPr>
    </w:p>
    <w:p w14:paraId="4EA06900" w14:textId="77777777" w:rsidR="009B0E25" w:rsidRPr="001F7181" w:rsidRDefault="009B0E25" w:rsidP="008F11BC">
      <w:pPr>
        <w:spacing w:before="120"/>
        <w:ind w:left="567"/>
        <w:contextualSpacing/>
        <w:jc w:val="both"/>
      </w:pPr>
    </w:p>
    <w:p w14:paraId="64EE057A" w14:textId="77777777" w:rsidR="001F7181" w:rsidRPr="001F7181" w:rsidRDefault="001F7181" w:rsidP="001F7181">
      <w:pPr>
        <w:jc w:val="both"/>
      </w:pPr>
      <w:r w:rsidRPr="001F7181">
        <w:rPr>
          <w:b/>
        </w:rPr>
        <w:t>Článok 3</w:t>
      </w:r>
      <w:r w:rsidRPr="001F7181">
        <w:t xml:space="preserve">: </w:t>
      </w:r>
      <w:r w:rsidRPr="001F7181">
        <w:rPr>
          <w:b/>
        </w:rPr>
        <w:t>Zloženie výboru</w:t>
      </w:r>
    </w:p>
    <w:p w14:paraId="1A54F7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3BAA560" w14:textId="2D2BE80E" w:rsidR="00226B34" w:rsidRPr="00294E6C" w:rsidRDefault="00D83319" w:rsidP="00381B15">
      <w:pPr>
        <w:pStyle w:val="Odsekzoznamu"/>
        <w:numPr>
          <w:ilvl w:val="0"/>
          <w:numId w:val="23"/>
        </w:numPr>
        <w:spacing w:line="276" w:lineRule="auto"/>
        <w:ind w:left="567" w:hanging="283"/>
        <w:jc w:val="both"/>
      </w:pPr>
      <w:r w:rsidRPr="00294E6C">
        <w:t xml:space="preserve">uviesť </w:t>
      </w:r>
      <w:r w:rsidR="001F7181" w:rsidRPr="00294E6C">
        <w:t>základn</w:t>
      </w:r>
      <w:r w:rsidRPr="00294E6C">
        <w:t>ú</w:t>
      </w:r>
      <w:r w:rsidR="001F7181" w:rsidRPr="00294E6C">
        <w:t xml:space="preserve"> štruktúr</w:t>
      </w:r>
      <w:r w:rsidRPr="00294E6C">
        <w:t>u</w:t>
      </w:r>
      <w:r w:rsidR="001F7181" w:rsidRPr="00294E6C">
        <w:t xml:space="preserve"> výboru (predseda výboru, podpredseda výboru, </w:t>
      </w:r>
      <w:r w:rsidR="00294E6C">
        <w:t xml:space="preserve">ostatní </w:t>
      </w:r>
      <w:r w:rsidR="001F7181" w:rsidRPr="00294E6C">
        <w:t>členovia výboru);</w:t>
      </w:r>
    </w:p>
    <w:p w14:paraId="1BE3F0B7" w14:textId="66421D89" w:rsidR="00DF2FED" w:rsidRPr="00381B15" w:rsidRDefault="00381B15" w:rsidP="00381B15">
      <w:pPr>
        <w:numPr>
          <w:ilvl w:val="0"/>
          <w:numId w:val="23"/>
        </w:numPr>
        <w:shd w:val="clear" w:color="auto" w:fill="FFFFFF" w:themeFill="background1"/>
        <w:spacing w:line="276" w:lineRule="auto"/>
        <w:ind w:left="567" w:hanging="283"/>
        <w:contextualSpacing/>
        <w:jc w:val="both"/>
      </w:pPr>
      <w:r>
        <w:t>u</w:t>
      </w:r>
      <w:r w:rsidRPr="00381B15">
        <w:t>viesť</w:t>
      </w:r>
      <w:r>
        <w:t xml:space="preserve">, že na činnosti MV participujú aj iní </w:t>
      </w:r>
      <w:r w:rsidRPr="00381B15">
        <w:t>zástupcov</w:t>
      </w:r>
      <w:r>
        <w:t xml:space="preserve">ia </w:t>
      </w:r>
      <w:r w:rsidRPr="00381B15">
        <w:t>ako pozorovatelia, resp. v poradnej funkcii bez hlasovacieho práva</w:t>
      </w:r>
      <w:r>
        <w:rPr>
          <w:rStyle w:val="Odkaznapoznmkupodiarou"/>
        </w:rPr>
        <w:footnoteReference w:id="4"/>
      </w:r>
      <w:r w:rsidRPr="00381B15">
        <w:t>;</w:t>
      </w:r>
    </w:p>
    <w:p w14:paraId="3E95AE37" w14:textId="6D40FD81" w:rsidR="00DF2FED" w:rsidRPr="009B0E25" w:rsidRDefault="008F11BC" w:rsidP="009B0E25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 xml:space="preserve">zabezpečiť vyvážené zloženie </w:t>
      </w:r>
      <w:r w:rsidR="009117C7">
        <w:t xml:space="preserve">členov </w:t>
      </w:r>
      <w:r w:rsidRPr="009B0E25">
        <w:t xml:space="preserve">výboru tak, aby zástupcovia ostatných subjektov, v zmysle </w:t>
      </w:r>
      <w:r w:rsidR="00326F90" w:rsidRPr="00326F90">
        <w:t>kap. 1.3.2.3 ods.</w:t>
      </w:r>
      <w:r w:rsidR="00326F90">
        <w:t xml:space="preserve"> </w:t>
      </w:r>
      <w:r w:rsidR="00326F90" w:rsidRPr="00326F90">
        <w:t>3</w:t>
      </w:r>
      <w:r w:rsidR="00326F90">
        <w:t xml:space="preserve"> </w:t>
      </w:r>
      <w:r w:rsidRPr="009B0E25">
        <w:t>Systému riadenia EŠIF</w:t>
      </w:r>
      <w:r w:rsidR="00CC7219">
        <w:t xml:space="preserve"> </w:t>
      </w:r>
      <w:r w:rsidR="00CC7219" w:rsidRPr="00CC7219">
        <w:t>(a v súlade s čl. 5 všeobecného nariadenia 1303/2013)</w:t>
      </w:r>
      <w:r w:rsidRPr="009B0E25">
        <w:t>, mali v </w:t>
      </w:r>
      <w:r w:rsidR="009117C7">
        <w:t>MV</w:t>
      </w:r>
      <w:r w:rsidRPr="009B0E25">
        <w:t xml:space="preserve"> väčšinu hlasov;</w:t>
      </w:r>
    </w:p>
    <w:p w14:paraId="74E17105" w14:textId="714A2F27" w:rsidR="008F11BC" w:rsidRPr="009B0E25" w:rsidRDefault="008F11BC" w:rsidP="00780B5C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>uviesť jednotlivo subjekty a počet členov zastupujúcich subjekt vo výbore.</w:t>
      </w:r>
    </w:p>
    <w:p w14:paraId="5B146FF9" w14:textId="77777777" w:rsidR="001F7181" w:rsidRPr="001F7181" w:rsidRDefault="001F7181" w:rsidP="001F7181">
      <w:pPr>
        <w:jc w:val="both"/>
      </w:pPr>
    </w:p>
    <w:p w14:paraId="3A187B0D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1303A0D4" w14:textId="7934087A" w:rsidR="001F7181" w:rsidRPr="009B0E25" w:rsidRDefault="001F7181" w:rsidP="00780B5C">
      <w:pPr>
        <w:numPr>
          <w:ilvl w:val="0"/>
          <w:numId w:val="21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 xml:space="preserve">uviesť, že </w:t>
      </w:r>
      <w:r w:rsidR="008F35D0">
        <w:t>členov</w:t>
      </w:r>
      <w:r w:rsidRPr="001F7181">
        <w:t xml:space="preserve"> do výboru delegujú príslušn</w:t>
      </w:r>
      <w:r w:rsidR="008F35D0">
        <w:t>é</w:t>
      </w:r>
      <w:r w:rsidRPr="001F7181">
        <w:t xml:space="preserve"> </w:t>
      </w:r>
      <w:r w:rsidR="008F35D0">
        <w:t>subjekty</w:t>
      </w:r>
      <w:r w:rsidR="008F35D0" w:rsidRPr="001F7181">
        <w:t xml:space="preserve"> </w:t>
      </w:r>
      <w:r w:rsidRPr="001F7181">
        <w:t>na základe transparentného procesu; zástupcov tretieho sektora do MV deleguje Komora mimovládnych neziskových organizácií Rady vlády SR pre mimovládne neziskové organizácie;</w:t>
      </w:r>
    </w:p>
    <w:p w14:paraId="0DE352DF" w14:textId="34A6A01A" w:rsidR="008F11BC" w:rsidRPr="009B0E25" w:rsidRDefault="008F11BC" w:rsidP="009B0E25">
      <w:pPr>
        <w:pStyle w:val="Odsekzoznamu"/>
        <w:numPr>
          <w:ilvl w:val="0"/>
          <w:numId w:val="21"/>
        </w:numPr>
        <w:spacing w:line="276" w:lineRule="auto"/>
        <w:ind w:left="567" w:hanging="283"/>
        <w:jc w:val="both"/>
        <w:rPr>
          <w:b/>
        </w:rPr>
      </w:pPr>
      <w:r>
        <w:t>stanoviť počet členov výboru tak, aby bol výbor schopný flexibilne a efektívne vykonávať svoju činnosť;</w:t>
      </w:r>
    </w:p>
    <w:p w14:paraId="1162F0AE" w14:textId="77777777" w:rsidR="001F7181" w:rsidRPr="001F7181" w:rsidRDefault="001F7181" w:rsidP="001F7181">
      <w:pPr>
        <w:jc w:val="both"/>
        <w:rPr>
          <w:b/>
        </w:rPr>
      </w:pPr>
    </w:p>
    <w:p w14:paraId="1BB7ED2C" w14:textId="77777777" w:rsidR="001F7181" w:rsidRPr="001F7181" w:rsidRDefault="001F7181" w:rsidP="001F7181">
      <w:pPr>
        <w:jc w:val="both"/>
        <w:rPr>
          <w:b/>
        </w:rPr>
      </w:pPr>
    </w:p>
    <w:p w14:paraId="7A128008" w14:textId="23DF6E39" w:rsidR="001F7181" w:rsidRPr="001F7181" w:rsidRDefault="001F7181" w:rsidP="001F7181">
      <w:pPr>
        <w:jc w:val="both"/>
      </w:pPr>
      <w:r w:rsidRPr="001F7181">
        <w:rPr>
          <w:b/>
        </w:rPr>
        <w:t>Článok 4:</w:t>
      </w:r>
      <w:r w:rsidRPr="00780B5C">
        <w:rPr>
          <w:b/>
        </w:rPr>
        <w:t xml:space="preserve"> </w:t>
      </w:r>
      <w:r w:rsidRPr="001F7181">
        <w:rPr>
          <w:b/>
        </w:rPr>
        <w:t>Predseda výboru a podpredseda výboru</w:t>
      </w:r>
    </w:p>
    <w:p w14:paraId="32C6A4F3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9B2C371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uviesť právomoc predsedu výboru:</w:t>
      </w:r>
    </w:p>
    <w:p w14:paraId="2A006C44" w14:textId="77777777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vymenovať a odvolať podpredsedu výboru, na základe návrhu RO;</w:t>
      </w:r>
    </w:p>
    <w:p w14:paraId="6D46389A" w14:textId="5DEAB5ED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vymenúvať za členov výboru osoby nominované štatutárnym orgánom toho orgánu/organizácie, ktorý zastupuje; člen výboru ako zástupca tretieho sektora je nominovaný Komorou neziskových organizácií Rady vlády SR pre mimovládne neziskové organizácie;</w:t>
      </w:r>
    </w:p>
    <w:p w14:paraId="39F66C39" w14:textId="359F3836" w:rsid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odvolať člena výboru na základe návrhu na odvolanie člena výboru štatutárneho orgánu/organizácie, ktorý zastupuje; návrh na odvolanie člena výboru ako zástupcu tretieho sektora predkladá Komora neziskových organizácií Rady vlády SR pre mimovládne neziskové organizácie;</w:t>
      </w:r>
    </w:p>
    <w:p w14:paraId="383C4124" w14:textId="25CCB89B" w:rsidR="00D55DB9" w:rsidRPr="001F7181" w:rsidRDefault="00D55DB9" w:rsidP="001F7181">
      <w:pPr>
        <w:numPr>
          <w:ilvl w:val="0"/>
          <w:numId w:val="35"/>
        </w:numPr>
        <w:ind w:left="851" w:hanging="284"/>
        <w:contextualSpacing/>
        <w:jc w:val="both"/>
      </w:pPr>
      <w:r>
        <w:t xml:space="preserve"> odvolať člena výboru </w:t>
      </w:r>
      <w:r w:rsidRPr="00E65767">
        <w:t>v</w:t>
      </w:r>
      <w:r>
        <w:t> </w:t>
      </w:r>
      <w:r w:rsidRPr="00E65767">
        <w:t>prípade</w:t>
      </w:r>
      <w:r>
        <w:t xml:space="preserve"> </w:t>
      </w:r>
      <w:r w:rsidR="00304A04">
        <w:t xml:space="preserve">opakovanej </w:t>
      </w:r>
      <w:r>
        <w:t>neúčasti na rokovaní</w:t>
      </w:r>
      <w:r w:rsidRPr="00E65767">
        <w:t xml:space="preserve"> </w:t>
      </w:r>
      <w:r w:rsidR="0007577A">
        <w:t>v zmysle príslušného bodu článku 5</w:t>
      </w:r>
      <w:r>
        <w:t>;</w:t>
      </w:r>
    </w:p>
    <w:p w14:paraId="3DA29F59" w14:textId="77777777" w:rsidR="001F7181" w:rsidRPr="001F7181" w:rsidRDefault="001F7181" w:rsidP="00780B5C">
      <w:pPr>
        <w:numPr>
          <w:ilvl w:val="0"/>
          <w:numId w:val="24"/>
        </w:numPr>
        <w:ind w:left="567" w:hanging="283"/>
        <w:contextualSpacing/>
        <w:jc w:val="both"/>
      </w:pPr>
      <w:r w:rsidRPr="001F7181">
        <w:t>uviesť právomoc podpredsedu výboru.</w:t>
      </w:r>
    </w:p>
    <w:p w14:paraId="6B19588B" w14:textId="048A0D7A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lastRenderedPageBreak/>
        <w:t>Odporúča sa:</w:t>
      </w:r>
    </w:p>
    <w:p w14:paraId="4666BB17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vymenovať maximálne 2 podpredsedov.</w:t>
      </w:r>
    </w:p>
    <w:p w14:paraId="6E243F17" w14:textId="77777777" w:rsidR="001F7181" w:rsidRPr="001F7181" w:rsidRDefault="001F7181" w:rsidP="001F7181">
      <w:pPr>
        <w:jc w:val="both"/>
      </w:pPr>
    </w:p>
    <w:p w14:paraId="7F95381B" w14:textId="77777777" w:rsidR="001F7181" w:rsidRPr="001F7181" w:rsidRDefault="001F7181" w:rsidP="001F7181">
      <w:pPr>
        <w:jc w:val="both"/>
      </w:pPr>
    </w:p>
    <w:p w14:paraId="1A967399" w14:textId="13F50810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5: Členovia výboru</w:t>
      </w:r>
    </w:p>
    <w:p w14:paraId="18DD7DF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7AD88A2" w14:textId="4D945813" w:rsidR="008F11BC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 vymedzenie postavenia a úloh členov</w:t>
      </w:r>
      <w:r w:rsidR="008F11BC">
        <w:t xml:space="preserve"> </w:t>
      </w:r>
      <w:r w:rsidR="00913953">
        <w:t>výboru</w:t>
      </w:r>
      <w:r w:rsidR="008F11BC">
        <w:t>;</w:t>
      </w:r>
    </w:p>
    <w:p w14:paraId="51021F23" w14:textId="28A9757F" w:rsidR="00ED4622" w:rsidRDefault="008F11BC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>
        <w:t>uviesť ustanovenie o povinnosti člena zúčastňovať sa rokovaní výboru</w:t>
      </w:r>
      <w:r w:rsidR="004506C8">
        <w:t>;</w:t>
      </w:r>
      <w:r>
        <w:t xml:space="preserve"> </w:t>
      </w:r>
    </w:p>
    <w:p w14:paraId="0435335D" w14:textId="3DCFFBA3" w:rsidR="001F7181" w:rsidRDefault="00ED4622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  <w:rPr>
          <w:ins w:id="15" w:author="Autor"/>
        </w:rPr>
      </w:pPr>
      <w:r>
        <w:t xml:space="preserve">uviesť </w:t>
      </w:r>
      <w:r w:rsidR="0007577A">
        <w:t>možnosť</w:t>
      </w:r>
      <w:r>
        <w:t xml:space="preserve"> odvola</w:t>
      </w:r>
      <w:r w:rsidR="0007577A">
        <w:t>ť</w:t>
      </w:r>
      <w:r>
        <w:t xml:space="preserve"> člena</w:t>
      </w:r>
      <w:r w:rsidRPr="00E65767">
        <w:t xml:space="preserve"> </w:t>
      </w:r>
      <w:r w:rsidR="0007577A">
        <w:t xml:space="preserve">výboru predsedom výboru </w:t>
      </w:r>
      <w:r w:rsidRPr="00E65767">
        <w:t>v</w:t>
      </w:r>
      <w:r>
        <w:t> </w:t>
      </w:r>
      <w:r w:rsidRPr="00E65767">
        <w:t>prípade</w:t>
      </w:r>
      <w:r>
        <w:t xml:space="preserve"> viacnásobnej </w:t>
      </w:r>
      <w:r w:rsidR="003E33EF">
        <w:t>(odporúča sa aplikovať pravidlo „trikrát a dosť“)</w:t>
      </w:r>
      <w:r w:rsidR="00B47C2E">
        <w:t xml:space="preserve"> </w:t>
      </w:r>
      <w:r>
        <w:t>neospravedlnenej neúčasti na rokovaní</w:t>
      </w:r>
      <w:r w:rsidRPr="00E65767">
        <w:t xml:space="preserve"> bez </w:t>
      </w:r>
      <w:r w:rsidR="000950AF">
        <w:t>písomného poverenia</w:t>
      </w:r>
      <w:r w:rsidRPr="00E65767">
        <w:t xml:space="preserve"> a účasti jeho zástupcu</w:t>
      </w:r>
      <w:del w:id="16" w:author="Autor">
        <w:r w:rsidDel="00BB76A2">
          <w:delText>.</w:delText>
        </w:r>
      </w:del>
      <w:ins w:id="17" w:author="Autor">
        <w:r w:rsidR="00BB76A2">
          <w:t>;</w:t>
        </w:r>
      </w:ins>
    </w:p>
    <w:p w14:paraId="1C740A60" w14:textId="77777777" w:rsidR="00BB76A2" w:rsidRDefault="00BB76A2" w:rsidP="00BB76A2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  <w:rPr>
          <w:ins w:id="18" w:author="Autor"/>
        </w:rPr>
      </w:pPr>
      <w:ins w:id="19" w:author="Autor">
        <w:r w:rsidRPr="001F7181">
          <w:t xml:space="preserve">uviesť ustanovenie o predchádzaní konfliktu záujmov </w:t>
        </w:r>
        <w:r>
          <w:t>členov výboru</w:t>
        </w:r>
        <w:r w:rsidRPr="001F7181">
          <w:t xml:space="preserve"> v súvislosti s predkladaním  žiadostí o poskytnutie NFP, monitorovaním a hodnotením pomoci</w:t>
        </w:r>
        <w:r>
          <w:t>;</w:t>
        </w:r>
      </w:ins>
    </w:p>
    <w:p w14:paraId="6EF57441" w14:textId="2879A4B3" w:rsidR="00BB76A2" w:rsidRPr="001F7181" w:rsidRDefault="00BB76A2" w:rsidP="00C20A94">
      <w:pPr>
        <w:pStyle w:val="Odsekzoznamu"/>
        <w:numPr>
          <w:ilvl w:val="0"/>
          <w:numId w:val="34"/>
        </w:numPr>
        <w:spacing w:line="276" w:lineRule="auto"/>
        <w:jc w:val="both"/>
      </w:pPr>
      <w:ins w:id="20" w:author="Autor">
        <w:r w:rsidRPr="00472802">
          <w:t xml:space="preserve"> </w:t>
        </w:r>
        <w:r>
          <w:t>u</w:t>
        </w:r>
        <w:r w:rsidRPr="00472802">
          <w:t>praviť spôsob riešenia identifikovaného konfliktu záujmov v rámci monitorovacieho výboru</w:t>
        </w:r>
        <w:r>
          <w:t>/Komisií pri MV</w:t>
        </w:r>
        <w:r w:rsidR="00C20A94">
          <w:rPr>
            <w:rStyle w:val="Odkaznapoznmkupodiarou"/>
          </w:rPr>
          <w:footnoteReference w:id="5"/>
        </w:r>
        <w:r w:rsidR="00C20A94">
          <w:t xml:space="preserve"> (</w:t>
        </w:r>
        <w:r w:rsidR="00C20A94" w:rsidRPr="00C20A94">
          <w:t xml:space="preserve">RO by mal vyhodnotiť, v rámci akých činností MV/Komisie pri MV by mohlo dochádzať ku konfliktu záujmov a v nadväznosti na to určiť postup jeho riešenia. </w:t>
        </w:r>
        <w:r w:rsidR="00C20A94">
          <w:t xml:space="preserve">Napr. </w:t>
        </w:r>
        <w:r w:rsidR="00C20A94" w:rsidRPr="00C20A94">
          <w:t xml:space="preserve">konflikt záujmov v prípade schvaľovania zámerov NP, kedy člen je zároveň budúci prijímateľ/partner projektu, </w:t>
        </w:r>
        <w:r w:rsidR="00C20A94">
          <w:t>je možné riešiť stanovením povinnosti</w:t>
        </w:r>
        <w:r w:rsidR="00C20A94" w:rsidRPr="00C20A94">
          <w:t xml:space="preserve"> zdržať sa hlasovania pre dotknutého člena.  Zároveň by mal RO určiť, ako bude postupovať pri zistení  porušenia zákazu konfliktu záujmov člena MV/Komisie pri MV</w:t>
        </w:r>
        <w:r w:rsidR="00402988">
          <w:t>, t. j. uviesť napr. ktorej osobe a akým spôsobom je možné konflikt záujmov nahlásiť, odobratie/neodobratie práva hlasovať dotknutého člena výboru, odvolanie/neodvolanie dotknutého člena výboru</w:t>
        </w:r>
        <w:del w:id="22" w:author="Autor">
          <w:r w:rsidR="00BD3DBE" w:rsidDel="00B4448D">
            <w:delText>.</w:delText>
          </w:r>
        </w:del>
        <w:r w:rsidR="00C20A94">
          <w:t>)</w:t>
        </w:r>
        <w:del w:id="23" w:author="Autor">
          <w:r w:rsidR="00C20A94" w:rsidRPr="00C20A94" w:rsidDel="00BD3DBE">
            <w:delText>.</w:delText>
          </w:r>
          <w:r w:rsidDel="00402988">
            <w:delText>.</w:delText>
          </w:r>
        </w:del>
        <w:r w:rsidR="00B4448D">
          <w:t>.</w:t>
        </w:r>
      </w:ins>
    </w:p>
    <w:p w14:paraId="08001BBB" w14:textId="77777777" w:rsidR="001F7181" w:rsidRPr="001F7181" w:rsidRDefault="001F7181" w:rsidP="001F7181">
      <w:pPr>
        <w:jc w:val="both"/>
        <w:rPr>
          <w:u w:val="single"/>
        </w:rPr>
      </w:pPr>
    </w:p>
    <w:p w14:paraId="0734771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02C9F3B2" w14:textId="1309BBED" w:rsidR="001F7181" w:rsidRPr="001F7181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uviesť, že za člena výboru môže byť príslušným subjektom nominovaný len zástupca, ktorý je s ním v pracovnoprávnom alebo inom obdobnom vzťahu</w:t>
      </w:r>
      <w:del w:id="24" w:author="Autor">
        <w:r w:rsidRPr="001F7181" w:rsidDel="00BB76A2">
          <w:delText>;</w:delText>
        </w:r>
      </w:del>
      <w:ins w:id="25" w:author="Autor">
        <w:r w:rsidR="00BB76A2">
          <w:t>.</w:t>
        </w:r>
      </w:ins>
    </w:p>
    <w:p w14:paraId="18969F93" w14:textId="119D4B07" w:rsidR="001F7181" w:rsidRPr="001F7181" w:rsidDel="00BB76A2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  <w:rPr>
          <w:del w:id="26" w:author="Autor"/>
        </w:rPr>
      </w:pPr>
      <w:del w:id="27" w:author="Autor">
        <w:r w:rsidRPr="001F7181" w:rsidDel="00BB76A2">
          <w:delText xml:space="preserve">uviesť ustanovenie o predchádzaní konfliktu záujmov </w:delText>
        </w:r>
        <w:r w:rsidR="008F35D0" w:rsidDel="00BB76A2">
          <w:delText>členov výboru</w:delText>
        </w:r>
        <w:r w:rsidR="008F35D0" w:rsidRPr="001F7181" w:rsidDel="00BB76A2">
          <w:delText xml:space="preserve"> </w:delText>
        </w:r>
        <w:r w:rsidRPr="001F7181" w:rsidDel="00BB76A2">
          <w:delText xml:space="preserve">v súvislosti s predkladaním  žiadostí o poskytnutie NFP, monitorovaním a hodnotením pomoci.  </w:delText>
        </w:r>
      </w:del>
    </w:p>
    <w:p w14:paraId="65748ED0" w14:textId="77777777" w:rsidR="001F7181" w:rsidRPr="001F7181" w:rsidRDefault="001F7181" w:rsidP="00780B5C">
      <w:pPr>
        <w:ind w:left="928"/>
        <w:contextualSpacing/>
        <w:jc w:val="both"/>
      </w:pPr>
    </w:p>
    <w:p w14:paraId="4397AC30" w14:textId="77777777" w:rsidR="001F7181" w:rsidRPr="001F7181" w:rsidRDefault="001F7181" w:rsidP="00780B5C">
      <w:pPr>
        <w:ind w:left="928"/>
        <w:contextualSpacing/>
        <w:jc w:val="both"/>
      </w:pPr>
    </w:p>
    <w:p w14:paraId="2CB5731F" w14:textId="59895A67" w:rsidR="001F7181" w:rsidRPr="001F7181" w:rsidRDefault="001F7181" w:rsidP="001F7181">
      <w:pPr>
        <w:jc w:val="both"/>
      </w:pPr>
      <w:r w:rsidRPr="001F7181">
        <w:rPr>
          <w:b/>
        </w:rPr>
        <w:t>Článok 6:</w:t>
      </w:r>
      <w:r w:rsidRPr="00780B5C">
        <w:rPr>
          <w:b/>
        </w:rPr>
        <w:t xml:space="preserve"> </w:t>
      </w:r>
      <w:r w:rsidRPr="001F7181">
        <w:rPr>
          <w:b/>
        </w:rPr>
        <w:t>Sekretariát výboru</w:t>
      </w:r>
      <w:r w:rsidRPr="001F7181">
        <w:t xml:space="preserve"> </w:t>
      </w:r>
    </w:p>
    <w:p w14:paraId="480E4341" w14:textId="77777777" w:rsidR="001F7181" w:rsidRPr="001F7181" w:rsidRDefault="001F7181" w:rsidP="001F7181">
      <w:pPr>
        <w:jc w:val="both"/>
      </w:pPr>
      <w:r w:rsidRPr="001F7181">
        <w:rPr>
          <w:u w:val="single"/>
        </w:rPr>
        <w:t>Odporúča sa</w:t>
      </w:r>
      <w:r w:rsidRPr="001F7181">
        <w:t>:</w:t>
      </w:r>
    </w:p>
    <w:p w14:paraId="6636EA08" w14:textId="77777777" w:rsidR="001F7181" w:rsidRPr="001F7181" w:rsidRDefault="001F7181" w:rsidP="00780B5C">
      <w:pPr>
        <w:numPr>
          <w:ilvl w:val="0"/>
          <w:numId w:val="25"/>
        </w:numPr>
        <w:spacing w:line="276" w:lineRule="auto"/>
        <w:ind w:left="567" w:hanging="283"/>
        <w:contextualSpacing/>
        <w:jc w:val="both"/>
      </w:pPr>
      <w:r w:rsidRPr="001F7181">
        <w:t>uviesť útvar zodpovedný najmä za nasledujúce činnosti:</w:t>
      </w:r>
    </w:p>
    <w:p w14:paraId="63BD1171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vypracovanie návrhu štatútu a rokovacieho poriadku monitorovacieho výboru a ich zmien,</w:t>
      </w:r>
    </w:p>
    <w:p w14:paraId="67530267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organizačné a administratívne zabezpečenie rokovaní výboru, </w:t>
      </w:r>
    </w:p>
    <w:p w14:paraId="769007E6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informácií o rokovaní a programe rokovania výboru, </w:t>
      </w:r>
    </w:p>
    <w:p w14:paraId="0E8C04A2" w14:textId="055E09A6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podkladov na rokovanie výboru, </w:t>
      </w:r>
    </w:p>
    <w:p w14:paraId="2C9A7AEB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vypracovávanie zápisnice z rokovania výboru, </w:t>
      </w:r>
    </w:p>
    <w:p w14:paraId="3D6A4876" w14:textId="03A4CBD2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zabezpečenie hlasovania </w:t>
      </w:r>
      <w:r w:rsidRPr="001F7181">
        <w:rPr>
          <w:i/>
        </w:rPr>
        <w:t>per rollam</w:t>
      </w:r>
      <w:r w:rsidRPr="001F7181">
        <w:t xml:space="preserve"> v relevantných prípadoch,</w:t>
      </w:r>
    </w:p>
    <w:p w14:paraId="316AAE76" w14:textId="642BF8B3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zabezpečenie ostatných činností nevyhnutných pre fungovanie výboru podľa pokynov predsedu výboru</w:t>
      </w:r>
      <w:r w:rsidR="00E15FBE">
        <w:t>,</w:t>
      </w:r>
    </w:p>
    <w:p w14:paraId="64B3A54E" w14:textId="2F703725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vedenie a aktualizáci</w:t>
      </w:r>
      <w:r w:rsidR="008B691C">
        <w:t>a</w:t>
      </w:r>
      <w:r w:rsidRPr="001F7181">
        <w:t xml:space="preserve"> zoznamu členov MV a zoznamu členov </w:t>
      </w:r>
      <w:r w:rsidR="00F95206">
        <w:t>K</w:t>
      </w:r>
      <w:r w:rsidRPr="001F7181">
        <w:t>omisi</w:t>
      </w:r>
      <w:r w:rsidR="00F95206">
        <w:t>e</w:t>
      </w:r>
      <w:r w:rsidRPr="001F7181">
        <w:t xml:space="preserve"> pri MV</w:t>
      </w:r>
      <w:r w:rsidR="00E15FBE">
        <w:t>,</w:t>
      </w:r>
    </w:p>
    <w:p w14:paraId="5AD98344" w14:textId="37C3D21E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lastRenderedPageBreak/>
        <w:t xml:space="preserve">zabezpečenie zverejnenia </w:t>
      </w:r>
      <w:r w:rsidR="00A9426E">
        <w:t xml:space="preserve">aktuálneho </w:t>
      </w:r>
      <w:r w:rsidRPr="001F7181">
        <w:t xml:space="preserve">zoznamu členov MV, prípadne zoznamu </w:t>
      </w:r>
      <w:r w:rsidR="00F95206">
        <w:t>K</w:t>
      </w:r>
      <w:r w:rsidRPr="001F7181">
        <w:t xml:space="preserve">omisií pri MV a členov týchto </w:t>
      </w:r>
      <w:r w:rsidR="00F95206">
        <w:t>K</w:t>
      </w:r>
      <w:r w:rsidRPr="001F7181">
        <w:t xml:space="preserve">omisií </w:t>
      </w:r>
      <w:r w:rsidR="0076017D">
        <w:t xml:space="preserve">pri MV </w:t>
      </w:r>
      <w:r w:rsidRPr="001F7181">
        <w:t>na webovom sídle RO</w:t>
      </w:r>
      <w:r w:rsidR="00E15FBE">
        <w:t>;</w:t>
      </w:r>
    </w:p>
    <w:p w14:paraId="658DB10D" w14:textId="77777777" w:rsidR="001F7181" w:rsidRPr="001F7181" w:rsidRDefault="001F7181" w:rsidP="00780B5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</w:pPr>
      <w:r w:rsidRPr="001F7181">
        <w:t>v prípade ustanovenia tajomníka výboru uviesť pravidlá pre jeho vymenovanie,  vymedzenie jeho postavenia a úloh s tým, že tajomník výboru nemá hlasovacie právo.</w:t>
      </w:r>
    </w:p>
    <w:p w14:paraId="07CE2867" w14:textId="77777777" w:rsidR="001F7181" w:rsidRPr="001F7181" w:rsidRDefault="001F7181" w:rsidP="00780B5C">
      <w:pPr>
        <w:ind w:left="928"/>
        <w:contextualSpacing/>
        <w:jc w:val="both"/>
      </w:pPr>
    </w:p>
    <w:p w14:paraId="0AF0A162" w14:textId="77777777" w:rsidR="001F7181" w:rsidRPr="001F7181" w:rsidRDefault="001F7181" w:rsidP="00780B5C">
      <w:pPr>
        <w:ind w:left="928"/>
        <w:contextualSpacing/>
        <w:jc w:val="both"/>
      </w:pPr>
    </w:p>
    <w:p w14:paraId="4C6BD54A" w14:textId="1E633C8A" w:rsidR="001F7181" w:rsidRPr="001F7181" w:rsidRDefault="001F7181" w:rsidP="001F7181">
      <w:pPr>
        <w:jc w:val="both"/>
      </w:pPr>
      <w:r w:rsidRPr="001F7181">
        <w:rPr>
          <w:b/>
        </w:rPr>
        <w:t>Článok 7</w:t>
      </w:r>
      <w:r w:rsidR="006D6E83">
        <w:rPr>
          <w:b/>
        </w:rPr>
        <w:t>:</w:t>
      </w:r>
      <w:r w:rsidRPr="001F7181">
        <w:rPr>
          <w:b/>
        </w:rPr>
        <w:t xml:space="preserve"> Rokovania výboru</w:t>
      </w:r>
      <w:r w:rsidRPr="001F7181">
        <w:t xml:space="preserve"> </w:t>
      </w:r>
    </w:p>
    <w:p w14:paraId="5FE2438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646B053" w14:textId="6E608F2E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 periodicite </w:t>
      </w:r>
      <w:r w:rsidR="008F11BC">
        <w:t>rokovania</w:t>
      </w:r>
      <w:r w:rsidR="008F11BC" w:rsidRPr="001F7181">
        <w:t xml:space="preserve"> </w:t>
      </w:r>
      <w:r w:rsidRPr="001F7181">
        <w:t>výboru, minimálne raz za rok;</w:t>
      </w:r>
    </w:p>
    <w:p w14:paraId="60E71ECA" w14:textId="7777777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>uviesť ustanovenie o spôsobe zvolávania rokovania výboru, vrátane zvolávania mimoriadneho rokovania výboru;</w:t>
      </w:r>
    </w:p>
    <w:p w14:paraId="1D9525E5" w14:textId="0961C01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>uviesť ustanovenie o</w:t>
      </w:r>
      <w:r w:rsidRPr="001F7181" w:rsidDel="000A4F73">
        <w:t xml:space="preserve"> </w:t>
      </w:r>
      <w:r w:rsidRPr="001F7181">
        <w:t xml:space="preserve">lehote, v akej sa oznamujú </w:t>
      </w:r>
      <w:r w:rsidR="008F11BC">
        <w:t>rokovania</w:t>
      </w:r>
      <w:r w:rsidR="008F11BC" w:rsidRPr="001F7181">
        <w:t xml:space="preserve"> </w:t>
      </w:r>
      <w:r w:rsidRPr="001F7181">
        <w:t>výboru a predkladajú podklady na rokovanie výboru</w:t>
      </w:r>
      <w:r w:rsidR="000A1E31">
        <w:t>,</w:t>
      </w:r>
      <w:r w:rsidR="008F11BC">
        <w:t xml:space="preserve"> (najmä </w:t>
      </w:r>
      <w:r w:rsidR="00E3007A">
        <w:t>dokumenty</w:t>
      </w:r>
      <w:r w:rsidR="008F11BC">
        <w:t>, ktoré sú predmetom schvaľovania v zmysle programu rokovania výboru)</w:t>
      </w:r>
      <w:r w:rsidRPr="001F7181">
        <w:t>, ktorá nesmie byť kratšia ako 10 pracovných dní pred rokovaním výboru;</w:t>
      </w:r>
    </w:p>
    <w:p w14:paraId="7DDB74FD" w14:textId="77777777" w:rsidR="001F7181" w:rsidRPr="001F7181" w:rsidRDefault="001F7181" w:rsidP="00780B5C">
      <w:pPr>
        <w:numPr>
          <w:ilvl w:val="0"/>
          <w:numId w:val="27"/>
        </w:numPr>
        <w:ind w:left="567" w:hanging="283"/>
        <w:contextualSpacing/>
        <w:jc w:val="both"/>
      </w:pPr>
      <w:r w:rsidRPr="001F7181">
        <w:t xml:space="preserve">uviesť ustanovenie o spôsobe uverejnenia a sprístupnenia prípravných (pracovných) dokumentov predložených výboru. </w:t>
      </w:r>
    </w:p>
    <w:p w14:paraId="672413F4" w14:textId="77777777" w:rsidR="001F7181" w:rsidRPr="001F7181" w:rsidRDefault="001F7181" w:rsidP="001F7181">
      <w:pPr>
        <w:jc w:val="both"/>
        <w:rPr>
          <w:u w:val="single"/>
        </w:rPr>
      </w:pPr>
    </w:p>
    <w:p w14:paraId="6E1E76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1A92DFD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 o povinnosti predsedu výboru navrhnúť overovateľa zápisnice z rokovania výboru a  schváliť členmi výboru; </w:t>
      </w:r>
    </w:p>
    <w:p w14:paraId="725603DF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odkaz na rokovací poriadok výboru, kde budú určené podrobnejšie pravidlá prípravy a realizovania výsledkov rokovania výboru;</w:t>
      </w:r>
    </w:p>
    <w:p w14:paraId="31A2B07E" w14:textId="0612E6E2" w:rsidR="00D8724E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informáciu, že </w:t>
      </w:r>
      <w:r w:rsidR="008F11BC">
        <w:t>rokovania</w:t>
      </w:r>
      <w:r w:rsidR="008F11BC" w:rsidRPr="001F7181">
        <w:t xml:space="preserve"> </w:t>
      </w:r>
      <w:r w:rsidRPr="001F7181">
        <w:t>výboru sú neverejné</w:t>
      </w:r>
      <w:r w:rsidR="007F06C5">
        <w:t>.</w:t>
      </w:r>
      <w:r w:rsidR="00D8724E">
        <w:t xml:space="preserve"> </w:t>
      </w:r>
    </w:p>
    <w:p w14:paraId="5E998C12" w14:textId="77777777" w:rsidR="001F7181" w:rsidRPr="001F7181" w:rsidRDefault="001F7181" w:rsidP="00780B5C">
      <w:pPr>
        <w:ind w:left="567"/>
        <w:contextualSpacing/>
        <w:jc w:val="both"/>
      </w:pPr>
    </w:p>
    <w:p w14:paraId="5A288CB9" w14:textId="77777777" w:rsidR="001F7181" w:rsidRPr="00780B5C" w:rsidRDefault="001F7181" w:rsidP="00780B5C">
      <w:pPr>
        <w:jc w:val="both"/>
        <w:rPr>
          <w:b/>
        </w:rPr>
      </w:pPr>
    </w:p>
    <w:p w14:paraId="60AB6E38" w14:textId="7462D112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8</w:t>
      </w:r>
      <w:r w:rsidR="0076017D">
        <w:rPr>
          <w:b/>
        </w:rPr>
        <w:t>:</w:t>
      </w:r>
      <w:r w:rsidRPr="001F7181">
        <w:rPr>
          <w:b/>
        </w:rPr>
        <w:t xml:space="preserve"> Uznášaniaschopnosť výboru</w:t>
      </w:r>
    </w:p>
    <w:p w14:paraId="2BB0527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6580C80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viazať uznášaniaschopnosť výboru na prítomnosť minimálne 2/3 všetkých členov.</w:t>
      </w:r>
    </w:p>
    <w:p w14:paraId="1AE4549B" w14:textId="77777777" w:rsidR="001F7181" w:rsidRPr="001F7181" w:rsidRDefault="001F7181" w:rsidP="001F7181">
      <w:pPr>
        <w:jc w:val="both"/>
        <w:rPr>
          <w:b/>
        </w:rPr>
      </w:pPr>
    </w:p>
    <w:p w14:paraId="448E8A70" w14:textId="77777777" w:rsidR="001F7181" w:rsidRPr="001F7181" w:rsidRDefault="001F7181" w:rsidP="001F7181">
      <w:pPr>
        <w:jc w:val="both"/>
        <w:rPr>
          <w:b/>
        </w:rPr>
      </w:pPr>
    </w:p>
    <w:p w14:paraId="2B61B325" w14:textId="1E302C3E" w:rsidR="001F7181" w:rsidRPr="001F7181" w:rsidRDefault="001F7181" w:rsidP="001F7181">
      <w:pPr>
        <w:jc w:val="both"/>
      </w:pPr>
      <w:r w:rsidRPr="001F7181">
        <w:rPr>
          <w:b/>
        </w:rPr>
        <w:t>Článok 9</w:t>
      </w:r>
      <w:r w:rsidR="006D6E83">
        <w:rPr>
          <w:b/>
        </w:rPr>
        <w:t>:</w:t>
      </w:r>
      <w:r w:rsidRPr="001F7181">
        <w:t xml:space="preserve"> </w:t>
      </w:r>
      <w:r w:rsidRPr="001F7181">
        <w:rPr>
          <w:b/>
        </w:rPr>
        <w:t>Účasť zástupcov ďalších orgánov a inštitúcií na rokovaniach výboru</w:t>
      </w:r>
      <w:r w:rsidRPr="001F7181">
        <w:t xml:space="preserve"> </w:t>
      </w:r>
    </w:p>
    <w:p w14:paraId="5E225EB8" w14:textId="77777777" w:rsidR="001F7181" w:rsidRPr="001F7181" w:rsidRDefault="001F7181" w:rsidP="001F7181">
      <w:pPr>
        <w:jc w:val="both"/>
      </w:pPr>
      <w:r w:rsidRPr="001F7181">
        <w:rPr>
          <w:u w:val="single"/>
        </w:rPr>
        <w:t>Vyžaduje sa:</w:t>
      </w:r>
    </w:p>
    <w:p w14:paraId="47D311A8" w14:textId="391E0C95" w:rsidR="00B66CCD" w:rsidRPr="00294E6C" w:rsidRDefault="001F7181" w:rsidP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 účasti </w:t>
      </w:r>
      <w:r w:rsidR="00B66CCD" w:rsidRPr="00294E6C">
        <w:t xml:space="preserve"> zástupcov OA, EK a CKO ako </w:t>
      </w:r>
      <w:r w:rsidRPr="00294E6C">
        <w:t>pozorovateľ</w:t>
      </w:r>
      <w:r w:rsidR="00B66CCD" w:rsidRPr="00294E6C">
        <w:t xml:space="preserve">ov, resp. v poradnej funkcii </w:t>
      </w:r>
      <w:r w:rsidRPr="00294E6C">
        <w:t xml:space="preserve"> (bez hlasovacieho práva) na </w:t>
      </w:r>
      <w:r w:rsidR="008F11BC" w:rsidRPr="00294E6C">
        <w:t xml:space="preserve">rokovaní </w:t>
      </w:r>
      <w:r w:rsidRPr="00294E6C">
        <w:t>výboru</w:t>
      </w:r>
      <w:r w:rsidR="00B66CCD" w:rsidRPr="00294E6C">
        <w:t xml:space="preserve">; </w:t>
      </w:r>
      <w:r w:rsidRPr="00294E6C">
        <w:t xml:space="preserve"> </w:t>
      </w:r>
    </w:p>
    <w:p w14:paraId="67988F3C" w14:textId="2A266BC3" w:rsidR="001F7181" w:rsidRPr="00294E6C" w:rsidRDefault="00B66CCD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 možnosti účasti iného pozorovateľa (bez hlasovacieho práva) na rokovaní výboru </w:t>
      </w:r>
      <w:r w:rsidR="001F7181" w:rsidRPr="00294E6C">
        <w:t>ako odborníka v oblasti, ktorá je predmetom činnosti výboru</w:t>
      </w:r>
      <w:r w:rsidR="00913953" w:rsidRPr="00294E6C">
        <w:t>, a vymenovať subjekty, ktoré majú oprávnenie menovať svojho zástupcu ako pozorovateľa</w:t>
      </w:r>
      <w:r w:rsidR="0073656F" w:rsidRPr="00294E6C">
        <w:t>;</w:t>
      </w:r>
    </w:p>
    <w:p w14:paraId="62BBDB31" w14:textId="601D2871" w:rsid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člena MV prizvať si, po dohode s RO, na rokovanie experta (bez hlasovacieho práva) z oblasti, ktorá je predmetom rokovania výboru. </w:t>
      </w:r>
    </w:p>
    <w:p w14:paraId="66339C65" w14:textId="77777777" w:rsidR="007F06C5" w:rsidRPr="00780B5C" w:rsidRDefault="007F06C5" w:rsidP="009B0E25">
      <w:pPr>
        <w:jc w:val="both"/>
        <w:rPr>
          <w:u w:val="single"/>
        </w:rPr>
      </w:pPr>
    </w:p>
    <w:p w14:paraId="01A0C9DC" w14:textId="4E491EE8" w:rsidR="00913953" w:rsidRPr="009B0E25" w:rsidRDefault="00913953" w:rsidP="009B0E25">
      <w:pPr>
        <w:jc w:val="both"/>
        <w:rPr>
          <w:u w:val="single"/>
        </w:rPr>
      </w:pPr>
      <w:r w:rsidRPr="009B0E25">
        <w:rPr>
          <w:u w:val="single"/>
        </w:rPr>
        <w:t>Odporúča sa:</w:t>
      </w:r>
    </w:p>
    <w:p w14:paraId="5BD4E44E" w14:textId="54701E9D" w:rsidR="001F7181" w:rsidRPr="00913953" w:rsidRDefault="00913953" w:rsidP="009B0E25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>uviesť vymedzenie postavenia a</w:t>
      </w:r>
      <w:r w:rsidR="00B05B85">
        <w:t xml:space="preserve"> </w:t>
      </w:r>
      <w:r w:rsidRPr="001F7181">
        <w:t>úloh</w:t>
      </w:r>
      <w:r w:rsidR="0073656F">
        <w:t xml:space="preserve"> pozorovateľov</w:t>
      </w:r>
      <w:r w:rsidR="0010321C">
        <w:t>,</w:t>
      </w:r>
      <w:r w:rsidR="00B05B85">
        <w:t xml:space="preserve"> </w:t>
      </w:r>
      <w:r w:rsidR="00B05B85" w:rsidRPr="00294E6C">
        <w:t>prípadne expertov</w:t>
      </w:r>
      <w:r w:rsidR="0073656F" w:rsidRPr="00294E6C">
        <w:t>.</w:t>
      </w:r>
    </w:p>
    <w:p w14:paraId="114767B2" w14:textId="71D15B01" w:rsidR="001F7181" w:rsidRDefault="001F7181" w:rsidP="001F7181">
      <w:pPr>
        <w:jc w:val="both"/>
        <w:rPr>
          <w:b/>
        </w:rPr>
      </w:pPr>
    </w:p>
    <w:p w14:paraId="079D20D0" w14:textId="77777777" w:rsidR="007F06C5" w:rsidRPr="001F7181" w:rsidRDefault="007F06C5" w:rsidP="001F7181">
      <w:pPr>
        <w:jc w:val="both"/>
        <w:rPr>
          <w:b/>
        </w:rPr>
      </w:pPr>
    </w:p>
    <w:p w14:paraId="7B61C598" w14:textId="69126B45" w:rsidR="001F7181" w:rsidRPr="001F7181" w:rsidRDefault="001F7181" w:rsidP="001F7181">
      <w:pPr>
        <w:jc w:val="both"/>
      </w:pPr>
      <w:r w:rsidRPr="001F7181">
        <w:rPr>
          <w:b/>
        </w:rPr>
        <w:t>Článok 10</w:t>
      </w:r>
      <w:r w:rsidR="006D6E83">
        <w:rPr>
          <w:b/>
        </w:rPr>
        <w:t>:</w:t>
      </w:r>
      <w:r w:rsidRPr="001F7181">
        <w:rPr>
          <w:b/>
        </w:rPr>
        <w:t xml:space="preserve"> Možnosti hlasovania a schvaľovanie uznesení</w:t>
      </w:r>
    </w:p>
    <w:p w14:paraId="70E63F5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C18043B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ustanovenie o možnosti hlasovania na rokovaní výboru;</w:t>
      </w:r>
    </w:p>
    <w:p w14:paraId="5067245F" w14:textId="1F00CFE3" w:rsid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hlasovania </w:t>
      </w:r>
      <w:r w:rsidRPr="001F7181">
        <w:rPr>
          <w:i/>
        </w:rPr>
        <w:t>per rollam</w:t>
      </w:r>
      <w:r w:rsidRPr="001F7181">
        <w:t xml:space="preserve"> s odvolaním sa na pravidlá pre hlasovanie </w:t>
      </w:r>
      <w:r w:rsidRPr="001F7181">
        <w:rPr>
          <w:i/>
        </w:rPr>
        <w:t>per rollam</w:t>
      </w:r>
      <w:r w:rsidRPr="001F7181">
        <w:t xml:space="preserve"> uvedené v rokovacom poriadku výboru;</w:t>
      </w:r>
    </w:p>
    <w:p w14:paraId="1FEB41A8" w14:textId="144674B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 tom, že uznesenia sú schvaľované na základe súhlasu nadpolovičnej väčšiny prítomných členov </w:t>
      </w:r>
      <w:r w:rsidR="008C2A98">
        <w:t xml:space="preserve">výboru </w:t>
      </w:r>
      <w:r w:rsidRPr="001F7181">
        <w:t>a pri rovnosti hlasov rozhoduje hlas predsedu výboru.</w:t>
      </w:r>
    </w:p>
    <w:p w14:paraId="1F428826" w14:textId="77777777" w:rsidR="001F7181" w:rsidRPr="001F7181" w:rsidRDefault="001F7181" w:rsidP="001F7181">
      <w:pPr>
        <w:jc w:val="both"/>
      </w:pPr>
    </w:p>
    <w:p w14:paraId="566DE388" w14:textId="77777777" w:rsidR="001F7181" w:rsidRPr="001F7181" w:rsidRDefault="001F7181" w:rsidP="001F7181">
      <w:pPr>
        <w:jc w:val="both"/>
      </w:pPr>
    </w:p>
    <w:p w14:paraId="50BECE6B" w14:textId="77777777" w:rsidR="001F7181" w:rsidRPr="001F7181" w:rsidRDefault="001F7181" w:rsidP="00780B5C">
      <w:pPr>
        <w:keepNext/>
        <w:jc w:val="both"/>
      </w:pPr>
      <w:r w:rsidRPr="001F7181">
        <w:rPr>
          <w:b/>
        </w:rPr>
        <w:t>Článok 11: Zápisnica z rokovania výboru</w:t>
      </w:r>
      <w:r w:rsidRPr="001F7181">
        <w:t xml:space="preserve"> </w:t>
      </w:r>
    </w:p>
    <w:p w14:paraId="4301BBEF" w14:textId="77777777" w:rsidR="001F7181" w:rsidRPr="001F7181" w:rsidRDefault="001F7181" w:rsidP="00780B5C">
      <w:pPr>
        <w:keepNext/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34938A3B" w14:textId="71FEF66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uviesť, že maximálna lehota na vypracovanie a rozoslanie zápisnice z rokovania výboru </w:t>
      </w:r>
      <w:r w:rsidR="008C2A98">
        <w:t xml:space="preserve">všetkým členom a pozorovateľom MV </w:t>
      </w:r>
      <w:r w:rsidRPr="001F7181">
        <w:t xml:space="preserve">je do 10 pracovných dní od rokovania výboru, alebo do 10 pracovných dní od doručenia záznamu podpísaného overovateľom </w:t>
      </w:r>
      <w:r w:rsidR="007F06C5">
        <w:br/>
      </w:r>
      <w:r w:rsidRPr="001F7181">
        <w:t>na sekretariát, v prípade povinnosti overenia zápisnice z rokovania výboru overovateľom.</w:t>
      </w:r>
    </w:p>
    <w:p w14:paraId="1B2ABB13" w14:textId="77777777" w:rsidR="001F7181" w:rsidRPr="001F7181" w:rsidRDefault="001F7181" w:rsidP="001F7181">
      <w:pPr>
        <w:jc w:val="both"/>
      </w:pPr>
    </w:p>
    <w:p w14:paraId="51577FE0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4D18227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povinnosť overenia zápisnice z rokovania výboru overovateľom.</w:t>
      </w:r>
    </w:p>
    <w:p w14:paraId="147ADA7A" w14:textId="77777777" w:rsidR="001F7181" w:rsidRPr="001F7181" w:rsidRDefault="001F7181" w:rsidP="001F7181">
      <w:pPr>
        <w:jc w:val="both"/>
        <w:rPr>
          <w:b/>
        </w:rPr>
      </w:pPr>
    </w:p>
    <w:p w14:paraId="481C38A9" w14:textId="77777777" w:rsidR="001F7181" w:rsidRPr="001F7181" w:rsidRDefault="001F7181" w:rsidP="001F7181">
      <w:pPr>
        <w:jc w:val="both"/>
        <w:rPr>
          <w:b/>
        </w:rPr>
      </w:pPr>
    </w:p>
    <w:p w14:paraId="7DB68A07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12: Schválenie a zmeny štatútu</w:t>
      </w:r>
    </w:p>
    <w:p w14:paraId="5EDA18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6FDEEE22" w14:textId="7D340C35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 xml:space="preserve">uviesť ustanovenie o tom, že štatút schvaľujú členovia výboru na prvom </w:t>
      </w:r>
      <w:r w:rsidR="0044374D">
        <w:t xml:space="preserve">rokovaní </w:t>
      </w:r>
      <w:r w:rsidRPr="001F7181">
        <w:t>výboru;</w:t>
      </w:r>
    </w:p>
    <w:p w14:paraId="5662827D" w14:textId="69F8C580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>uviesť ustanovenie o tom, že zmeny štatútu schvaľuje monitorovací výbor</w:t>
      </w:r>
      <w:r w:rsidR="00CF3508">
        <w:t xml:space="preserve"> a</w:t>
      </w:r>
      <w:r w:rsidR="00CF3508" w:rsidRPr="00CF3508">
        <w:t xml:space="preserve"> </w:t>
      </w:r>
      <w:r w:rsidR="00CF3508">
        <w:t>vykonávajú sa formou písomného a očíslovaného dodatku a vypracovaním konsolidovaného znenia štatútu</w:t>
      </w:r>
      <w:r w:rsidRPr="001F7181">
        <w:t>.</w:t>
      </w:r>
    </w:p>
    <w:p w14:paraId="1C34E43B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342477B6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76115782" w14:textId="77777777" w:rsidR="001F7181" w:rsidRPr="001F7181" w:rsidRDefault="001F7181" w:rsidP="001F7181">
      <w:pPr>
        <w:jc w:val="both"/>
      </w:pPr>
      <w:r w:rsidRPr="001F7181">
        <w:rPr>
          <w:b/>
        </w:rPr>
        <w:t>Článok 13: Záverečné ustanovenia</w:t>
      </w:r>
      <w:r w:rsidRPr="001F7181">
        <w:t xml:space="preserve"> </w:t>
      </w:r>
    </w:p>
    <w:p w14:paraId="125700A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2EBFD145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zriadiť výbor na dobu určitú, t. j. do predloženia záverečnej správy o vykonávaní OP Európskej komisii;</w:t>
      </w:r>
    </w:p>
    <w:p w14:paraId="0FCC0110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účinnosť, platnosť a záväznosť štatútu výboru.</w:t>
      </w:r>
    </w:p>
    <w:p w14:paraId="205170BF" w14:textId="77777777" w:rsidR="001F7181" w:rsidRPr="001F7181" w:rsidRDefault="001F7181" w:rsidP="001F7181"/>
    <w:p w14:paraId="6F5F101F" w14:textId="77777777" w:rsidR="001F7181" w:rsidRPr="001F7181" w:rsidRDefault="001F7181" w:rsidP="001F7181">
      <w:pPr>
        <w:tabs>
          <w:tab w:val="left" w:pos="2445"/>
        </w:tabs>
      </w:pPr>
      <w:r w:rsidRPr="001F7181">
        <w:t>Štatút podpíše predseda výboru</w:t>
      </w:r>
      <w:r w:rsidRPr="001F7181">
        <w:tab/>
      </w:r>
    </w:p>
    <w:p w14:paraId="2CFA7311" w14:textId="77777777" w:rsidR="001F7181" w:rsidRPr="001F7181" w:rsidRDefault="001F7181" w:rsidP="001F7181">
      <w:pPr>
        <w:rPr>
          <w:sz w:val="20"/>
          <w:szCs w:val="20"/>
        </w:rPr>
      </w:pPr>
    </w:p>
    <w:sectPr w:rsidR="001F7181" w:rsidRPr="001F7181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B7676" w14:textId="77777777" w:rsidR="00165DDE" w:rsidRDefault="00165DDE" w:rsidP="00140068">
      <w:r>
        <w:separator/>
      </w:r>
    </w:p>
  </w:endnote>
  <w:endnote w:type="continuationSeparator" w:id="0">
    <w:p w14:paraId="00935682" w14:textId="77777777" w:rsidR="00165DDE" w:rsidRDefault="00165DDE" w:rsidP="00140068">
      <w:r>
        <w:continuationSeparator/>
      </w:r>
    </w:p>
  </w:endnote>
  <w:endnote w:type="continuationNotice" w:id="1">
    <w:p w14:paraId="1E694321" w14:textId="77777777" w:rsidR="00165DDE" w:rsidRDefault="00165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076DA75D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64CA36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3BC0378E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5B45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3183F" w14:textId="77777777" w:rsidR="00165DDE" w:rsidRDefault="00165DDE" w:rsidP="00140068">
      <w:r>
        <w:separator/>
      </w:r>
    </w:p>
  </w:footnote>
  <w:footnote w:type="continuationSeparator" w:id="0">
    <w:p w14:paraId="6F8303AA" w14:textId="77777777" w:rsidR="00165DDE" w:rsidRDefault="00165DDE" w:rsidP="00140068">
      <w:r>
        <w:continuationSeparator/>
      </w:r>
    </w:p>
  </w:footnote>
  <w:footnote w:type="continuationNotice" w:id="1">
    <w:p w14:paraId="32E2775B" w14:textId="77777777" w:rsidR="00165DDE" w:rsidRDefault="00165DDE"/>
  </w:footnote>
  <w:footnote w:id="2">
    <w:p w14:paraId="692DA8B6" w14:textId="3CEE7E07" w:rsidR="001D6DDA" w:rsidRDefault="001D6DDA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62BB0">
        <w:t xml:space="preserve">Nevzťahuje sa na Riadiace orgány pre programy EÚS, ktoré zadefinujú prvky štatútu a rokovacieho poriadku </w:t>
      </w:r>
      <w:r w:rsidR="00E3007A" w:rsidRPr="00C85DB7">
        <w:t xml:space="preserve">v nadväznosti na svoj špecifický charakter </w:t>
      </w:r>
      <w:r w:rsidRPr="00C85DB7">
        <w:t>vo svojej riadiacej dokumentácii</w:t>
      </w:r>
      <w:r>
        <w:t xml:space="preserve"> </w:t>
      </w:r>
    </w:p>
  </w:footnote>
  <w:footnote w:id="3">
    <w:p w14:paraId="3B742E81" w14:textId="73E1E775" w:rsidR="00DB14FB" w:rsidRDefault="00DB14FB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delegovania výkonu časti činnosti MV na </w:t>
      </w:r>
      <w:r w:rsidR="00F95206">
        <w:t>K</w:t>
      </w:r>
      <w:r>
        <w:t>omisiu pri MV sa minimálne požiadavky na výkon tejto činnosti určené v tomto vzore aplikujú rovnako v štatúte a rokovacom poriadku upravujúcom činnosť</w:t>
      </w:r>
      <w:r w:rsidRPr="00E42506">
        <w:t xml:space="preserve"> </w:t>
      </w:r>
      <w:r w:rsidR="000179FB">
        <w:t>K</w:t>
      </w:r>
      <w:r>
        <w:t>omisie pri MV</w:t>
      </w:r>
    </w:p>
  </w:footnote>
  <w:footnote w:id="4">
    <w:p w14:paraId="1173F6E6" w14:textId="485E78FC" w:rsidR="00381B15" w:rsidRDefault="00381B15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381B15">
        <w:t xml:space="preserve">v prípade, že RO </w:t>
      </w:r>
      <w:r w:rsidR="00A223B9">
        <w:t>rozlišuje</w:t>
      </w:r>
      <w:r w:rsidRPr="00381B15">
        <w:t xml:space="preserve"> členov s hlasovacím právom, členov bez hlasovacieho práva a pozorovateľov, uvedie to explicitne v štatúte MV a zadefinuje práva a povinnosti pre jednotlivé skupiny v rámci výkonu činnosti MV.</w:t>
      </w:r>
    </w:p>
  </w:footnote>
  <w:footnote w:id="5">
    <w:p w14:paraId="717DF51B" w14:textId="3732E85B" w:rsidR="00C20A94" w:rsidRDefault="00C20A94">
      <w:pPr>
        <w:pStyle w:val="Textpoznmkypodiarou"/>
      </w:pPr>
      <w:ins w:id="21" w:author="Autor">
        <w:r>
          <w:rPr>
            <w:rStyle w:val="Odkaznapoznmkupodiarou"/>
          </w:rPr>
          <w:footnoteRef/>
        </w:r>
        <w:r>
          <w:t xml:space="preserve"> § 46 zákona č. 292/2014 Z. z. </w:t>
        </w:r>
        <w:r w:rsidRPr="00C20A94">
          <w:t>o príspevku poskytovanom z európskych štrukturálnych a investičných fondov a o zmene a doplnení niektorých zákonov v znení neskorších predpisov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0E573CE2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780823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1254A8F1" w:rsidR="00D201AB" w:rsidRDefault="00780B5C" w:rsidP="00D201AB">
        <w:pPr>
          <w:pStyle w:val="Hlavika"/>
          <w:jc w:val="right"/>
        </w:pPr>
        <w:del w:id="28" w:author="Autor">
          <w:r w:rsidDel="00305B45">
            <w:rPr>
              <w:szCs w:val="20"/>
            </w:rPr>
            <w:delText>07.03.2018</w:delText>
          </w:r>
        </w:del>
        <w:ins w:id="29" w:author="Autor">
          <w:r w:rsidR="00305B45">
            <w:rPr>
              <w:szCs w:val="20"/>
            </w:rPr>
            <w:t>15.06.2021</w:t>
          </w:r>
        </w:ins>
      </w:p>
    </w:sdtContent>
  </w:sdt>
  <w:p w14:paraId="3F0F21DC" w14:textId="77777777" w:rsidR="00D201AB" w:rsidRDefault="00D201AB" w:rsidP="00780B5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6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"/>
  </w:num>
  <w:num w:numId="10">
    <w:abstractNumId w:val="34"/>
  </w:num>
  <w:num w:numId="11">
    <w:abstractNumId w:val="16"/>
  </w:num>
  <w:num w:numId="12">
    <w:abstractNumId w:val="3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7"/>
  </w:num>
  <w:num w:numId="16">
    <w:abstractNumId w:val="4"/>
  </w:num>
  <w:num w:numId="17">
    <w:abstractNumId w:val="0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29"/>
  </w:num>
  <w:num w:numId="23">
    <w:abstractNumId w:val="8"/>
  </w:num>
  <w:num w:numId="24">
    <w:abstractNumId w:val="15"/>
  </w:num>
  <w:num w:numId="25">
    <w:abstractNumId w:val="35"/>
  </w:num>
  <w:num w:numId="26">
    <w:abstractNumId w:val="24"/>
  </w:num>
  <w:num w:numId="27">
    <w:abstractNumId w:val="9"/>
  </w:num>
  <w:num w:numId="28">
    <w:abstractNumId w:val="5"/>
  </w:num>
  <w:num w:numId="29">
    <w:abstractNumId w:val="26"/>
  </w:num>
  <w:num w:numId="30">
    <w:abstractNumId w:val="23"/>
  </w:num>
  <w:num w:numId="31">
    <w:abstractNumId w:val="28"/>
  </w:num>
  <w:num w:numId="32">
    <w:abstractNumId w:val="25"/>
  </w:num>
  <w:num w:numId="33">
    <w:abstractNumId w:val="37"/>
  </w:num>
  <w:num w:numId="34">
    <w:abstractNumId w:val="12"/>
  </w:num>
  <w:num w:numId="35">
    <w:abstractNumId w:val="20"/>
  </w:num>
  <w:num w:numId="36">
    <w:abstractNumId w:val="1"/>
  </w:num>
  <w:num w:numId="37">
    <w:abstractNumId w:val="31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179FB"/>
    <w:rsid w:val="00023CDD"/>
    <w:rsid w:val="00050728"/>
    <w:rsid w:val="0006141E"/>
    <w:rsid w:val="00066955"/>
    <w:rsid w:val="00067C5E"/>
    <w:rsid w:val="00071088"/>
    <w:rsid w:val="00071CD7"/>
    <w:rsid w:val="0007577A"/>
    <w:rsid w:val="000769B9"/>
    <w:rsid w:val="000850B0"/>
    <w:rsid w:val="000950AF"/>
    <w:rsid w:val="00096F23"/>
    <w:rsid w:val="00096F50"/>
    <w:rsid w:val="000A1E31"/>
    <w:rsid w:val="000B2786"/>
    <w:rsid w:val="000C19BB"/>
    <w:rsid w:val="000C2C83"/>
    <w:rsid w:val="000D298C"/>
    <w:rsid w:val="000D4B6B"/>
    <w:rsid w:val="000D5D89"/>
    <w:rsid w:val="000D6B86"/>
    <w:rsid w:val="000E2AA4"/>
    <w:rsid w:val="000F7C94"/>
    <w:rsid w:val="0010321C"/>
    <w:rsid w:val="00115011"/>
    <w:rsid w:val="00116F61"/>
    <w:rsid w:val="0012030A"/>
    <w:rsid w:val="0012695E"/>
    <w:rsid w:val="001275BE"/>
    <w:rsid w:val="00130CF1"/>
    <w:rsid w:val="00140068"/>
    <w:rsid w:val="00142FD9"/>
    <w:rsid w:val="0014641E"/>
    <w:rsid w:val="0015233E"/>
    <w:rsid w:val="00165DDE"/>
    <w:rsid w:val="0016669F"/>
    <w:rsid w:val="00171B58"/>
    <w:rsid w:val="00173917"/>
    <w:rsid w:val="00186D9E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D6DDA"/>
    <w:rsid w:val="001D7233"/>
    <w:rsid w:val="001F0193"/>
    <w:rsid w:val="001F3FD5"/>
    <w:rsid w:val="001F7181"/>
    <w:rsid w:val="0020137D"/>
    <w:rsid w:val="00224F7F"/>
    <w:rsid w:val="002259C4"/>
    <w:rsid w:val="00225A05"/>
    <w:rsid w:val="00226B34"/>
    <w:rsid w:val="00230F87"/>
    <w:rsid w:val="002347A5"/>
    <w:rsid w:val="0024639A"/>
    <w:rsid w:val="00246970"/>
    <w:rsid w:val="00256687"/>
    <w:rsid w:val="00266BE6"/>
    <w:rsid w:val="002709CA"/>
    <w:rsid w:val="00272EF0"/>
    <w:rsid w:val="00274479"/>
    <w:rsid w:val="00277D43"/>
    <w:rsid w:val="00287AB4"/>
    <w:rsid w:val="00294E6C"/>
    <w:rsid w:val="002A1E17"/>
    <w:rsid w:val="002A3666"/>
    <w:rsid w:val="002A4EBD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04A04"/>
    <w:rsid w:val="00305B45"/>
    <w:rsid w:val="0032281B"/>
    <w:rsid w:val="00323081"/>
    <w:rsid w:val="00326F90"/>
    <w:rsid w:val="0033433B"/>
    <w:rsid w:val="003357E9"/>
    <w:rsid w:val="00335A00"/>
    <w:rsid w:val="00356036"/>
    <w:rsid w:val="00373315"/>
    <w:rsid w:val="00381B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39F3"/>
    <w:rsid w:val="003D568C"/>
    <w:rsid w:val="003D6B94"/>
    <w:rsid w:val="003D73B2"/>
    <w:rsid w:val="003E33EF"/>
    <w:rsid w:val="003F73F7"/>
    <w:rsid w:val="00402988"/>
    <w:rsid w:val="00402B0F"/>
    <w:rsid w:val="004131CF"/>
    <w:rsid w:val="004147E4"/>
    <w:rsid w:val="00416012"/>
    <w:rsid w:val="00416E2D"/>
    <w:rsid w:val="00417755"/>
    <w:rsid w:val="00431EE0"/>
    <w:rsid w:val="00432DF1"/>
    <w:rsid w:val="0044374D"/>
    <w:rsid w:val="004445A9"/>
    <w:rsid w:val="004470FB"/>
    <w:rsid w:val="004506C8"/>
    <w:rsid w:val="00465D91"/>
    <w:rsid w:val="00477B8E"/>
    <w:rsid w:val="00481282"/>
    <w:rsid w:val="00490AF9"/>
    <w:rsid w:val="00493F0A"/>
    <w:rsid w:val="00495657"/>
    <w:rsid w:val="0049654D"/>
    <w:rsid w:val="00497A28"/>
    <w:rsid w:val="004A03AA"/>
    <w:rsid w:val="004A0829"/>
    <w:rsid w:val="004A4A45"/>
    <w:rsid w:val="004A4EF8"/>
    <w:rsid w:val="004A5784"/>
    <w:rsid w:val="004A60ED"/>
    <w:rsid w:val="004C1071"/>
    <w:rsid w:val="004C1FA7"/>
    <w:rsid w:val="004C51A1"/>
    <w:rsid w:val="004D0BF9"/>
    <w:rsid w:val="004D3D10"/>
    <w:rsid w:val="004E2120"/>
    <w:rsid w:val="004E3ABD"/>
    <w:rsid w:val="004F0D6F"/>
    <w:rsid w:val="004F6CE4"/>
    <w:rsid w:val="00501C4C"/>
    <w:rsid w:val="00506EDD"/>
    <w:rsid w:val="00510A1D"/>
    <w:rsid w:val="0051196F"/>
    <w:rsid w:val="005122F6"/>
    <w:rsid w:val="005244DE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B5B1B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65B9"/>
    <w:rsid w:val="00627EA3"/>
    <w:rsid w:val="0063292E"/>
    <w:rsid w:val="00632E0D"/>
    <w:rsid w:val="0063445A"/>
    <w:rsid w:val="00637129"/>
    <w:rsid w:val="006479DF"/>
    <w:rsid w:val="00660DCB"/>
    <w:rsid w:val="006638E5"/>
    <w:rsid w:val="00667DA6"/>
    <w:rsid w:val="006719A0"/>
    <w:rsid w:val="00687102"/>
    <w:rsid w:val="00692E48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6E83"/>
    <w:rsid w:val="006D781C"/>
    <w:rsid w:val="006E0A36"/>
    <w:rsid w:val="006F15B4"/>
    <w:rsid w:val="0070799F"/>
    <w:rsid w:val="007144CB"/>
    <w:rsid w:val="00721199"/>
    <w:rsid w:val="0073656F"/>
    <w:rsid w:val="00741427"/>
    <w:rsid w:val="00753E12"/>
    <w:rsid w:val="007571C9"/>
    <w:rsid w:val="0076017D"/>
    <w:rsid w:val="0076414C"/>
    <w:rsid w:val="00765555"/>
    <w:rsid w:val="00767DD4"/>
    <w:rsid w:val="0077089A"/>
    <w:rsid w:val="00771CC6"/>
    <w:rsid w:val="00773AED"/>
    <w:rsid w:val="00776B22"/>
    <w:rsid w:val="00776C28"/>
    <w:rsid w:val="00780B5C"/>
    <w:rsid w:val="00782970"/>
    <w:rsid w:val="00783E8D"/>
    <w:rsid w:val="007912D1"/>
    <w:rsid w:val="007A4DF4"/>
    <w:rsid w:val="007A60EF"/>
    <w:rsid w:val="007B04D0"/>
    <w:rsid w:val="007D6687"/>
    <w:rsid w:val="007E0D84"/>
    <w:rsid w:val="007E2818"/>
    <w:rsid w:val="007E2DF0"/>
    <w:rsid w:val="007E2E2C"/>
    <w:rsid w:val="007F06C5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62BB0"/>
    <w:rsid w:val="008644C7"/>
    <w:rsid w:val="00865D57"/>
    <w:rsid w:val="00871D36"/>
    <w:rsid w:val="008743E6"/>
    <w:rsid w:val="008806AC"/>
    <w:rsid w:val="00891F74"/>
    <w:rsid w:val="00892AED"/>
    <w:rsid w:val="008A2377"/>
    <w:rsid w:val="008A3B75"/>
    <w:rsid w:val="008B1666"/>
    <w:rsid w:val="008B691C"/>
    <w:rsid w:val="008C271F"/>
    <w:rsid w:val="008C2A98"/>
    <w:rsid w:val="008D0F9C"/>
    <w:rsid w:val="008D7B4C"/>
    <w:rsid w:val="008E10D5"/>
    <w:rsid w:val="008F11BC"/>
    <w:rsid w:val="008F2078"/>
    <w:rsid w:val="008F2627"/>
    <w:rsid w:val="008F35D0"/>
    <w:rsid w:val="0090110D"/>
    <w:rsid w:val="0090259E"/>
    <w:rsid w:val="009117C7"/>
    <w:rsid w:val="00911D80"/>
    <w:rsid w:val="00913953"/>
    <w:rsid w:val="00926284"/>
    <w:rsid w:val="00942CED"/>
    <w:rsid w:val="00942DD3"/>
    <w:rsid w:val="00945BA2"/>
    <w:rsid w:val="009500AA"/>
    <w:rsid w:val="0095109D"/>
    <w:rsid w:val="009515E7"/>
    <w:rsid w:val="00960837"/>
    <w:rsid w:val="00962472"/>
    <w:rsid w:val="0096660F"/>
    <w:rsid w:val="00967523"/>
    <w:rsid w:val="00976A29"/>
    <w:rsid w:val="00977CF6"/>
    <w:rsid w:val="0098159E"/>
    <w:rsid w:val="009836CF"/>
    <w:rsid w:val="009B0E25"/>
    <w:rsid w:val="009B421D"/>
    <w:rsid w:val="009B44A5"/>
    <w:rsid w:val="009C3E87"/>
    <w:rsid w:val="009C7A22"/>
    <w:rsid w:val="009D0321"/>
    <w:rsid w:val="009F01E2"/>
    <w:rsid w:val="009F5516"/>
    <w:rsid w:val="00A144AE"/>
    <w:rsid w:val="00A17B7C"/>
    <w:rsid w:val="00A223B9"/>
    <w:rsid w:val="00A23DCA"/>
    <w:rsid w:val="00A257E4"/>
    <w:rsid w:val="00A34177"/>
    <w:rsid w:val="00A45A64"/>
    <w:rsid w:val="00A5421F"/>
    <w:rsid w:val="00A565C9"/>
    <w:rsid w:val="00A80D8A"/>
    <w:rsid w:val="00A92197"/>
    <w:rsid w:val="00A9254C"/>
    <w:rsid w:val="00A9426E"/>
    <w:rsid w:val="00AA7945"/>
    <w:rsid w:val="00AB351B"/>
    <w:rsid w:val="00AB755C"/>
    <w:rsid w:val="00AC2133"/>
    <w:rsid w:val="00AD432F"/>
    <w:rsid w:val="00AD43B4"/>
    <w:rsid w:val="00AE123E"/>
    <w:rsid w:val="00B05B85"/>
    <w:rsid w:val="00B10299"/>
    <w:rsid w:val="00B12038"/>
    <w:rsid w:val="00B12061"/>
    <w:rsid w:val="00B24DE3"/>
    <w:rsid w:val="00B26B3E"/>
    <w:rsid w:val="00B315E9"/>
    <w:rsid w:val="00B4284E"/>
    <w:rsid w:val="00B4448D"/>
    <w:rsid w:val="00B47C2E"/>
    <w:rsid w:val="00B53B4A"/>
    <w:rsid w:val="00B56CB6"/>
    <w:rsid w:val="00B65FDD"/>
    <w:rsid w:val="00B66CCD"/>
    <w:rsid w:val="00B713AF"/>
    <w:rsid w:val="00B948E0"/>
    <w:rsid w:val="00B95763"/>
    <w:rsid w:val="00BA13ED"/>
    <w:rsid w:val="00BA39BD"/>
    <w:rsid w:val="00BA4376"/>
    <w:rsid w:val="00BB7249"/>
    <w:rsid w:val="00BB76A2"/>
    <w:rsid w:val="00BC4BAC"/>
    <w:rsid w:val="00BD3DBE"/>
    <w:rsid w:val="00BE5E73"/>
    <w:rsid w:val="00BE70F8"/>
    <w:rsid w:val="00C11C3C"/>
    <w:rsid w:val="00C20A94"/>
    <w:rsid w:val="00C214B6"/>
    <w:rsid w:val="00C348A2"/>
    <w:rsid w:val="00C36DC6"/>
    <w:rsid w:val="00C53567"/>
    <w:rsid w:val="00C5472F"/>
    <w:rsid w:val="00C60A4A"/>
    <w:rsid w:val="00C62A1D"/>
    <w:rsid w:val="00C6439D"/>
    <w:rsid w:val="00C6530E"/>
    <w:rsid w:val="00C7360B"/>
    <w:rsid w:val="00C813EE"/>
    <w:rsid w:val="00C81F02"/>
    <w:rsid w:val="00C85DB7"/>
    <w:rsid w:val="00C92BF0"/>
    <w:rsid w:val="00C9353E"/>
    <w:rsid w:val="00CA196C"/>
    <w:rsid w:val="00CA208E"/>
    <w:rsid w:val="00CB33DE"/>
    <w:rsid w:val="00CB37AA"/>
    <w:rsid w:val="00CB524A"/>
    <w:rsid w:val="00CC7219"/>
    <w:rsid w:val="00CD29C7"/>
    <w:rsid w:val="00CD3D13"/>
    <w:rsid w:val="00CF1979"/>
    <w:rsid w:val="00CF3508"/>
    <w:rsid w:val="00D02696"/>
    <w:rsid w:val="00D05350"/>
    <w:rsid w:val="00D14BCE"/>
    <w:rsid w:val="00D17F49"/>
    <w:rsid w:val="00D201AB"/>
    <w:rsid w:val="00D55DB9"/>
    <w:rsid w:val="00D61BB6"/>
    <w:rsid w:val="00D70CF8"/>
    <w:rsid w:val="00D734BA"/>
    <w:rsid w:val="00D83319"/>
    <w:rsid w:val="00D86DA2"/>
    <w:rsid w:val="00D8724E"/>
    <w:rsid w:val="00D942CE"/>
    <w:rsid w:val="00DA3B50"/>
    <w:rsid w:val="00DA50A5"/>
    <w:rsid w:val="00DA5A83"/>
    <w:rsid w:val="00DA604C"/>
    <w:rsid w:val="00DB14FB"/>
    <w:rsid w:val="00DB3113"/>
    <w:rsid w:val="00DB412A"/>
    <w:rsid w:val="00DB798B"/>
    <w:rsid w:val="00DC16CA"/>
    <w:rsid w:val="00DE2C5C"/>
    <w:rsid w:val="00DE7F44"/>
    <w:rsid w:val="00DF2FED"/>
    <w:rsid w:val="00DF3BD9"/>
    <w:rsid w:val="00DF4F5E"/>
    <w:rsid w:val="00E15FBE"/>
    <w:rsid w:val="00E21251"/>
    <w:rsid w:val="00E25F33"/>
    <w:rsid w:val="00E3007A"/>
    <w:rsid w:val="00E42506"/>
    <w:rsid w:val="00E50748"/>
    <w:rsid w:val="00E52D37"/>
    <w:rsid w:val="00E5416A"/>
    <w:rsid w:val="00E5502C"/>
    <w:rsid w:val="00E5723B"/>
    <w:rsid w:val="00E65CFD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D4622"/>
    <w:rsid w:val="00EE14EB"/>
    <w:rsid w:val="00EE4AA5"/>
    <w:rsid w:val="00EE70FE"/>
    <w:rsid w:val="00F0607A"/>
    <w:rsid w:val="00F10B9D"/>
    <w:rsid w:val="00F26533"/>
    <w:rsid w:val="00F27075"/>
    <w:rsid w:val="00F4207C"/>
    <w:rsid w:val="00F43DA9"/>
    <w:rsid w:val="00F552D5"/>
    <w:rsid w:val="00F6456D"/>
    <w:rsid w:val="00F678A1"/>
    <w:rsid w:val="00F81070"/>
    <w:rsid w:val="00F854AC"/>
    <w:rsid w:val="00F95206"/>
    <w:rsid w:val="00F97E8C"/>
    <w:rsid w:val="00FA1F11"/>
    <w:rsid w:val="00FA23ED"/>
    <w:rsid w:val="00FB31CC"/>
    <w:rsid w:val="00FB35E9"/>
    <w:rsid w:val="00FC04A6"/>
    <w:rsid w:val="00FC0F30"/>
    <w:rsid w:val="00FC29DB"/>
    <w:rsid w:val="00FC3C93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0F5577"/>
    <w:rsid w:val="00151DF7"/>
    <w:rsid w:val="001A5410"/>
    <w:rsid w:val="001C5C7A"/>
    <w:rsid w:val="001E1202"/>
    <w:rsid w:val="00253F54"/>
    <w:rsid w:val="00311AB0"/>
    <w:rsid w:val="00326522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E0908"/>
    <w:rsid w:val="008F0671"/>
    <w:rsid w:val="008F1A20"/>
    <w:rsid w:val="00906C7C"/>
    <w:rsid w:val="00927954"/>
    <w:rsid w:val="00977243"/>
    <w:rsid w:val="00B01445"/>
    <w:rsid w:val="00B06D3C"/>
    <w:rsid w:val="00B43020"/>
    <w:rsid w:val="00B81159"/>
    <w:rsid w:val="00B81577"/>
    <w:rsid w:val="00B9040B"/>
    <w:rsid w:val="00E53644"/>
    <w:rsid w:val="00EC2235"/>
    <w:rsid w:val="00EE627A"/>
    <w:rsid w:val="00EE7672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9040B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A176B1FDBC6F4D0BA6CE96A42342612C">
    <w:name w:val="A176B1FDBC6F4D0BA6CE96A42342612C"/>
    <w:pPr>
      <w:spacing w:after="160" w:line="259" w:lineRule="auto"/>
    </w:pPr>
  </w:style>
  <w:style w:type="paragraph" w:customStyle="1" w:styleId="384F47F18BF54845854C7D3C41EF9CBA">
    <w:name w:val="384F47F18BF54845854C7D3C41EF9CBA"/>
    <w:pPr>
      <w:spacing w:after="160" w:line="259" w:lineRule="auto"/>
    </w:pPr>
  </w:style>
  <w:style w:type="paragraph" w:customStyle="1" w:styleId="395FC8EDA5DD466D949AF2FA9CC152AA">
    <w:name w:val="395FC8EDA5DD466D949AF2FA9CC152AA"/>
    <w:pPr>
      <w:spacing w:after="160" w:line="259" w:lineRule="auto"/>
    </w:pPr>
  </w:style>
  <w:style w:type="paragraph" w:customStyle="1" w:styleId="9B90A5ECB09D4D8FA2BEA04B6900DE1F">
    <w:name w:val="9B90A5ECB09D4D8FA2BEA04B6900DE1F"/>
    <w:pPr>
      <w:spacing w:after="160" w:line="259" w:lineRule="auto"/>
    </w:pPr>
  </w:style>
  <w:style w:type="paragraph" w:customStyle="1" w:styleId="06BBE946E70E4679B1531B5282137756">
    <w:name w:val="06BBE946E70E4679B1531B5282137756"/>
    <w:pPr>
      <w:spacing w:after="160" w:line="259" w:lineRule="auto"/>
    </w:pPr>
  </w:style>
  <w:style w:type="paragraph" w:customStyle="1" w:styleId="B9E7E05E6BEE4D808C758DB616D0118B">
    <w:name w:val="B9E7E05E6BEE4D808C758DB616D0118B"/>
    <w:rsid w:val="00B9040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7FCE2-2BAE-4FB3-B4BE-5664B3F0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2021-04-26T08:32:00Z</dcterms:created>
  <dcterms:modified xsi:type="dcterms:W3CDTF">2021-04-28T23:54:00Z</dcterms:modified>
</cp:coreProperties>
</file>