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271813" w14:textId="77777777" w:rsidR="00C61879" w:rsidRPr="00E3789D" w:rsidRDefault="00C61879" w:rsidP="00C61879">
      <w:pPr>
        <w:spacing w:before="120"/>
        <w:jc w:val="center"/>
        <w:rPr>
          <w:rFonts w:ascii="Times New Roman" w:hAnsi="Times New Roman"/>
          <w:bCs/>
        </w:rPr>
      </w:pPr>
      <w:r w:rsidRPr="00E3789D">
        <w:rPr>
          <w:rFonts w:ascii="Times New Roman" w:hAnsi="Times New Roman"/>
          <w:bCs/>
        </w:rPr>
        <w:t>DODATOK Č. ...</w:t>
      </w:r>
    </w:p>
    <w:p w14:paraId="0BD35C5C" w14:textId="77777777" w:rsidR="00C61879" w:rsidRPr="00E3789D" w:rsidRDefault="00C61879" w:rsidP="00C61879">
      <w:pPr>
        <w:spacing w:before="120"/>
        <w:jc w:val="center"/>
        <w:rPr>
          <w:rFonts w:ascii="Times New Roman" w:hAnsi="Times New Roman"/>
          <w:bCs/>
        </w:rPr>
      </w:pPr>
      <w:r w:rsidRPr="00E3789D">
        <w:rPr>
          <w:rFonts w:ascii="Times New Roman" w:hAnsi="Times New Roman"/>
          <w:bCs/>
        </w:rPr>
        <w:t>K ZMLUVE O POSKYTNUTÍ NENÁVRATNÉHO FINANČNÉHO PRŚPEVKU Č. ...   zo dňa ... (ďalej ako „Dodatok“)</w:t>
      </w:r>
    </w:p>
    <w:p w14:paraId="1AC597F1" w14:textId="77777777" w:rsidR="00DD1718" w:rsidRPr="004944FC" w:rsidRDefault="00DD1718" w:rsidP="00DD1718">
      <w:pPr>
        <w:spacing w:before="120"/>
        <w:jc w:val="both"/>
        <w:rPr>
          <w:rFonts w:ascii="Times New Roman" w:hAnsi="Times New Roman"/>
          <w:bCs/>
        </w:rPr>
      </w:pPr>
      <w:r w:rsidRPr="004944FC">
        <w:rPr>
          <w:rFonts w:ascii="Times New Roman" w:hAnsi="Times New Roman"/>
          <w:bCs/>
        </w:rPr>
        <w:t>uzavretý podľa § 269 ods. 2 zákona č. 513/1991 Zb. Obchodný zákonník v znení neskorších predpisov medzi:</w:t>
      </w:r>
    </w:p>
    <w:p w14:paraId="2962C97A" w14:textId="77777777" w:rsidR="00DD1718" w:rsidRDefault="00DD1718" w:rsidP="00DD1718">
      <w:pPr>
        <w:pStyle w:val="Odsekzoznamu"/>
        <w:spacing w:before="120" w:after="240" w:line="276" w:lineRule="auto"/>
        <w:ind w:left="0"/>
        <w:jc w:val="both"/>
        <w:rPr>
          <w:b/>
          <w:bCs/>
          <w:sz w:val="22"/>
          <w:szCs w:val="22"/>
        </w:rPr>
      </w:pPr>
    </w:p>
    <w:p w14:paraId="4DD80764" w14:textId="77777777" w:rsidR="00DD1718" w:rsidRPr="004944FC" w:rsidRDefault="00DD1718" w:rsidP="00DD1718">
      <w:pPr>
        <w:pStyle w:val="Odsekzoznamu"/>
        <w:spacing w:before="120" w:line="276" w:lineRule="auto"/>
        <w:ind w:left="0"/>
        <w:jc w:val="both"/>
        <w:rPr>
          <w:b/>
          <w:bCs/>
          <w:sz w:val="22"/>
          <w:szCs w:val="22"/>
        </w:rPr>
      </w:pPr>
      <w:r w:rsidRPr="004944FC">
        <w:rPr>
          <w:b/>
          <w:bCs/>
          <w:sz w:val="22"/>
          <w:szCs w:val="22"/>
        </w:rPr>
        <w:t>Poskytovateľom</w:t>
      </w:r>
    </w:p>
    <w:p w14:paraId="736CE0CC" w14:textId="77777777" w:rsidR="003B467D" w:rsidRPr="003B467D" w:rsidRDefault="003B467D" w:rsidP="003B467D">
      <w:pPr>
        <w:tabs>
          <w:tab w:val="left" w:pos="2340"/>
        </w:tabs>
        <w:spacing w:after="0"/>
        <w:ind w:left="708"/>
        <w:jc w:val="both"/>
        <w:rPr>
          <w:rFonts w:ascii="Times New Roman" w:hAnsi="Times New Roman"/>
          <w:lang w:eastAsia="sk-SK"/>
        </w:rPr>
      </w:pPr>
      <w:commentRangeStart w:id="0"/>
      <w:r w:rsidRPr="003B467D">
        <w:rPr>
          <w:rFonts w:ascii="Times New Roman" w:hAnsi="Times New Roman"/>
        </w:rPr>
        <w:t>názov:</w:t>
      </w:r>
      <w:r w:rsidRPr="003B467D">
        <w:rPr>
          <w:rFonts w:ascii="Times New Roman" w:hAnsi="Times New Roman"/>
        </w:rPr>
        <w:tab/>
        <w:t>................</w:t>
      </w:r>
    </w:p>
    <w:p w14:paraId="32F8E460"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sídlo: </w:t>
      </w:r>
      <w:bookmarkStart w:id="1" w:name="OLE_LINK4"/>
      <w:r w:rsidRPr="003B467D">
        <w:rPr>
          <w:rFonts w:ascii="Times New Roman" w:hAnsi="Times New Roman"/>
        </w:rPr>
        <w:tab/>
      </w:r>
      <w:bookmarkEnd w:id="1"/>
      <w:r w:rsidRPr="003B467D">
        <w:rPr>
          <w:rFonts w:ascii="Times New Roman" w:hAnsi="Times New Roman"/>
        </w:rPr>
        <w:t>................</w:t>
      </w:r>
    </w:p>
    <w:p w14:paraId="115E10DE" w14:textId="77777777" w:rsidR="003B467D" w:rsidRPr="003B467D" w:rsidRDefault="003B467D" w:rsidP="003B467D">
      <w:pPr>
        <w:tabs>
          <w:tab w:val="left" w:pos="2340"/>
        </w:tabs>
        <w:spacing w:after="0"/>
        <w:ind w:left="708"/>
        <w:jc w:val="both"/>
        <w:rPr>
          <w:rFonts w:ascii="Times New Roman" w:hAnsi="Times New Roman"/>
          <w:color w:val="000000"/>
        </w:rPr>
      </w:pPr>
      <w:r w:rsidRPr="003B467D">
        <w:rPr>
          <w:rFonts w:ascii="Times New Roman" w:hAnsi="Times New Roman"/>
        </w:rPr>
        <w:t xml:space="preserve">IČO: </w:t>
      </w:r>
      <w:r w:rsidRPr="003B467D">
        <w:rPr>
          <w:rFonts w:ascii="Times New Roman" w:hAnsi="Times New Roman"/>
        </w:rPr>
        <w:tab/>
      </w:r>
      <w:r w:rsidRPr="003B467D">
        <w:rPr>
          <w:rFonts w:ascii="Times New Roman" w:hAnsi="Times New Roman"/>
          <w:color w:val="000000"/>
        </w:rPr>
        <w:t>................</w:t>
      </w:r>
    </w:p>
    <w:p w14:paraId="60B9CDE4" w14:textId="77777777" w:rsidR="003B467D" w:rsidRPr="003B467D" w:rsidRDefault="003B467D" w:rsidP="003B467D">
      <w:pPr>
        <w:tabs>
          <w:tab w:val="left" w:pos="2340"/>
        </w:tabs>
        <w:spacing w:after="0"/>
        <w:ind w:left="708"/>
        <w:jc w:val="both"/>
        <w:rPr>
          <w:rFonts w:ascii="Times New Roman" w:hAnsi="Times New Roman"/>
          <w:color w:val="000000"/>
        </w:rPr>
      </w:pPr>
      <w:r w:rsidRPr="003B467D">
        <w:rPr>
          <w:rFonts w:ascii="Times New Roman" w:hAnsi="Times New Roman"/>
          <w:color w:val="000000"/>
        </w:rPr>
        <w:t>DIČ:</w:t>
      </w:r>
      <w:r w:rsidRPr="003B467D">
        <w:rPr>
          <w:rFonts w:ascii="Times New Roman" w:hAnsi="Times New Roman"/>
        </w:rPr>
        <w:t xml:space="preserve"> </w:t>
      </w:r>
      <w:r w:rsidRPr="003B467D">
        <w:rPr>
          <w:rFonts w:ascii="Times New Roman" w:hAnsi="Times New Roman"/>
        </w:rPr>
        <w:tab/>
        <w:t>................</w:t>
      </w:r>
      <w:r w:rsidRPr="00E3789D">
        <w:rPr>
          <w:rFonts w:ascii="Times New Roman" w:hAnsi="Times New Roman"/>
        </w:rPr>
        <w:commentReference w:id="2"/>
      </w:r>
    </w:p>
    <w:p w14:paraId="531C9B57"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konajúci: </w:t>
      </w:r>
      <w:r w:rsidRPr="003B467D">
        <w:rPr>
          <w:rFonts w:ascii="Times New Roman" w:hAnsi="Times New Roman"/>
        </w:rPr>
        <w:tab/>
        <w:t>................</w:t>
      </w:r>
      <w:commentRangeEnd w:id="0"/>
      <w:r w:rsidRPr="00E3789D">
        <w:rPr>
          <w:rFonts w:ascii="Times New Roman" w:hAnsi="Times New Roman"/>
        </w:rPr>
        <w:commentReference w:id="0"/>
      </w:r>
    </w:p>
    <w:p w14:paraId="0B802795" w14:textId="77777777" w:rsidR="003B467D" w:rsidRPr="003B467D" w:rsidRDefault="003B467D" w:rsidP="003B467D">
      <w:pPr>
        <w:tabs>
          <w:tab w:val="left" w:pos="2340"/>
        </w:tabs>
        <w:jc w:val="both"/>
        <w:rPr>
          <w:rFonts w:ascii="Times New Roman" w:hAnsi="Times New Roman"/>
        </w:rPr>
      </w:pPr>
      <w:r w:rsidRPr="003B467D">
        <w:rPr>
          <w:rFonts w:ascii="Times New Roman" w:hAnsi="Times New Roman"/>
        </w:rPr>
        <w:t>ako Riadiaci Orgán pre ...</w:t>
      </w:r>
    </w:p>
    <w:p w14:paraId="4E7B43D6" w14:textId="77777777" w:rsidR="003B467D" w:rsidRPr="003B467D" w:rsidRDefault="003B467D" w:rsidP="003B467D">
      <w:pPr>
        <w:tabs>
          <w:tab w:val="left" w:pos="2340"/>
        </w:tabs>
        <w:ind w:left="708" w:hanging="708"/>
        <w:jc w:val="both"/>
        <w:rPr>
          <w:rFonts w:ascii="Times New Roman" w:hAnsi="Times New Roman"/>
        </w:rPr>
      </w:pPr>
      <w:r w:rsidRPr="003B467D">
        <w:rPr>
          <w:rFonts w:ascii="Times New Roman" w:hAnsi="Times New Roman"/>
        </w:rPr>
        <w:t>v zastúpení</w:t>
      </w:r>
      <w:r w:rsidRPr="003B467D">
        <w:rPr>
          <w:rFonts w:ascii="Times New Roman" w:hAnsi="Times New Roman"/>
        </w:rPr>
        <w:tab/>
      </w:r>
      <w:r w:rsidRPr="003B467D">
        <w:rPr>
          <w:rFonts w:ascii="Times New Roman" w:hAnsi="Times New Roman"/>
        </w:rPr>
        <w:tab/>
      </w:r>
    </w:p>
    <w:p w14:paraId="69E6583C" w14:textId="77777777" w:rsidR="003B467D" w:rsidRPr="003B467D" w:rsidRDefault="003B467D" w:rsidP="003B467D">
      <w:pPr>
        <w:tabs>
          <w:tab w:val="left" w:pos="2340"/>
        </w:tabs>
        <w:spacing w:after="0"/>
        <w:ind w:left="708"/>
        <w:jc w:val="both"/>
        <w:rPr>
          <w:rFonts w:ascii="Times New Roman" w:hAnsi="Times New Roman"/>
        </w:rPr>
      </w:pPr>
      <w:commentRangeStart w:id="3"/>
      <w:r w:rsidRPr="003B467D">
        <w:rPr>
          <w:rFonts w:ascii="Times New Roman" w:hAnsi="Times New Roman"/>
        </w:rPr>
        <w:t xml:space="preserve">názov: </w:t>
      </w:r>
      <w:r w:rsidRPr="003B467D">
        <w:rPr>
          <w:rFonts w:ascii="Times New Roman" w:hAnsi="Times New Roman"/>
        </w:rPr>
        <w:tab/>
        <w:t>................</w:t>
      </w:r>
    </w:p>
    <w:p w14:paraId="44D3DA6D"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sídlo:</w:t>
      </w:r>
      <w:r w:rsidRPr="003B467D">
        <w:rPr>
          <w:rFonts w:ascii="Times New Roman" w:hAnsi="Times New Roman"/>
        </w:rPr>
        <w:tab/>
        <w:t>................</w:t>
      </w:r>
    </w:p>
    <w:p w14:paraId="0E6F5F44"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IČO: </w:t>
      </w:r>
      <w:r w:rsidRPr="003B467D">
        <w:rPr>
          <w:rFonts w:ascii="Times New Roman" w:hAnsi="Times New Roman"/>
        </w:rPr>
        <w:tab/>
        <w:t>................</w:t>
      </w:r>
    </w:p>
    <w:p w14:paraId="61A67B1C"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DIČ:</w:t>
      </w:r>
      <w:r w:rsidRPr="003B467D">
        <w:rPr>
          <w:rFonts w:ascii="Times New Roman" w:hAnsi="Times New Roman"/>
        </w:rPr>
        <w:tab/>
        <w:t>................</w:t>
      </w:r>
    </w:p>
    <w:p w14:paraId="4ACDBEFB"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konajúci: </w:t>
      </w:r>
      <w:r w:rsidRPr="003B467D">
        <w:rPr>
          <w:rFonts w:ascii="Times New Roman" w:hAnsi="Times New Roman"/>
        </w:rPr>
        <w:tab/>
        <w:t>................</w:t>
      </w:r>
    </w:p>
    <w:p w14:paraId="52248CE8"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na základe splnomocnenia obsiahnutého v Zmluve o vykonávaní časti úloh riadiaceho orgánu sprostredkovateľským orgánom zo dňa .........................  </w:t>
      </w:r>
    </w:p>
    <w:p w14:paraId="5F3E856F"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poštová adresa</w:t>
      </w:r>
      <w:r w:rsidRPr="00E3789D">
        <w:rPr>
          <w:rFonts w:ascii="Times New Roman" w:hAnsi="Times New Roman"/>
          <w:vertAlign w:val="superscript"/>
        </w:rPr>
        <w:footnoteReference w:id="2"/>
      </w:r>
      <w:r w:rsidRPr="003B467D">
        <w:rPr>
          <w:rFonts w:ascii="Times New Roman" w:hAnsi="Times New Roman"/>
        </w:rPr>
        <w:t xml:space="preserve">: </w:t>
      </w:r>
      <w:commentRangeEnd w:id="3"/>
      <w:r w:rsidRPr="00E3789D">
        <w:rPr>
          <w:rFonts w:ascii="Times New Roman" w:hAnsi="Times New Roman"/>
        </w:rPr>
        <w:commentReference w:id="3"/>
      </w:r>
    </w:p>
    <w:p w14:paraId="7C91D567"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(ďalej len „</w:t>
      </w:r>
      <w:r w:rsidRPr="003B467D">
        <w:rPr>
          <w:rFonts w:ascii="Times New Roman" w:hAnsi="Times New Roman"/>
          <w:b/>
        </w:rPr>
        <w:t>Poskytovateľ</w:t>
      </w:r>
      <w:r w:rsidRPr="003B467D">
        <w:rPr>
          <w:rFonts w:ascii="Times New Roman" w:hAnsi="Times New Roman"/>
        </w:rPr>
        <w:t xml:space="preserve">“) </w:t>
      </w:r>
    </w:p>
    <w:p w14:paraId="01B4C7B5" w14:textId="77777777" w:rsidR="003B467D" w:rsidRPr="003B467D" w:rsidRDefault="003B467D" w:rsidP="003B467D">
      <w:pPr>
        <w:jc w:val="both"/>
        <w:rPr>
          <w:rFonts w:ascii="Times New Roman" w:hAnsi="Times New Roman"/>
        </w:rPr>
      </w:pPr>
      <w:r w:rsidRPr="003B467D">
        <w:rPr>
          <w:rFonts w:ascii="Times New Roman" w:hAnsi="Times New Roman"/>
        </w:rPr>
        <w:t>a</w:t>
      </w:r>
    </w:p>
    <w:p w14:paraId="0F5E24D4" w14:textId="77777777" w:rsidR="003B467D" w:rsidRPr="003B467D" w:rsidRDefault="003B467D" w:rsidP="003B467D">
      <w:pPr>
        <w:spacing w:before="120" w:after="0"/>
        <w:contextualSpacing/>
        <w:jc w:val="both"/>
        <w:rPr>
          <w:rFonts w:ascii="Times New Roman" w:eastAsia="Times New Roman" w:hAnsi="Times New Roman"/>
          <w:b/>
          <w:bCs/>
          <w:lang w:eastAsia="sk-SK"/>
        </w:rPr>
      </w:pPr>
      <w:r w:rsidRPr="003B467D">
        <w:rPr>
          <w:rFonts w:ascii="Times New Roman" w:eastAsia="Times New Roman" w:hAnsi="Times New Roman"/>
          <w:b/>
          <w:bCs/>
          <w:lang w:eastAsia="sk-SK"/>
        </w:rPr>
        <w:t>Prijímateľom</w:t>
      </w:r>
    </w:p>
    <w:p w14:paraId="29B783BB"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názov:</w:t>
      </w:r>
      <w:r w:rsidRPr="003B467D">
        <w:rPr>
          <w:rFonts w:ascii="Times New Roman" w:hAnsi="Times New Roman"/>
        </w:rPr>
        <w:tab/>
        <w:t>................</w:t>
      </w:r>
    </w:p>
    <w:p w14:paraId="00455595"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sídlo:</w:t>
      </w:r>
      <w:r w:rsidRPr="003B467D">
        <w:rPr>
          <w:rFonts w:ascii="Times New Roman" w:hAnsi="Times New Roman"/>
        </w:rPr>
        <w:tab/>
        <w:t>................</w:t>
      </w:r>
    </w:p>
    <w:p w14:paraId="7EF0F4E4"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IČO: </w:t>
      </w:r>
      <w:r w:rsidRPr="003B467D">
        <w:rPr>
          <w:rFonts w:ascii="Times New Roman" w:hAnsi="Times New Roman"/>
        </w:rPr>
        <w:tab/>
        <w:t>................</w:t>
      </w:r>
    </w:p>
    <w:p w14:paraId="7CEFBEC5"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DIČ:</w:t>
      </w:r>
      <w:r w:rsidRPr="003B467D">
        <w:rPr>
          <w:rFonts w:ascii="Times New Roman" w:hAnsi="Times New Roman"/>
        </w:rPr>
        <w:tab/>
        <w:t>................</w:t>
      </w:r>
    </w:p>
    <w:p w14:paraId="14768208"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zapísaný v:</w:t>
      </w:r>
      <w:r w:rsidRPr="003B467D">
        <w:rPr>
          <w:rFonts w:ascii="Times New Roman" w:hAnsi="Times New Roman"/>
        </w:rPr>
        <w:tab/>
        <w:t>................</w:t>
      </w:r>
    </w:p>
    <w:p w14:paraId="21672721"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konajúci:</w:t>
      </w:r>
      <w:r w:rsidRPr="003B467D">
        <w:rPr>
          <w:rFonts w:ascii="Times New Roman" w:hAnsi="Times New Roman"/>
        </w:rPr>
        <w:tab/>
        <w:t>................</w:t>
      </w:r>
    </w:p>
    <w:p w14:paraId="0D54D5A3"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 xml:space="preserve">IČ DPH: </w:t>
      </w:r>
      <w:r w:rsidRPr="003B467D">
        <w:rPr>
          <w:rFonts w:ascii="Times New Roman" w:hAnsi="Times New Roman"/>
        </w:rPr>
        <w:tab/>
        <w:t>................</w:t>
      </w:r>
    </w:p>
    <w:p w14:paraId="0A948DFB" w14:textId="77777777" w:rsidR="003B467D" w:rsidRPr="003B467D" w:rsidRDefault="003B467D" w:rsidP="003B467D">
      <w:pPr>
        <w:tabs>
          <w:tab w:val="left" w:pos="2340"/>
        </w:tabs>
        <w:spacing w:after="0"/>
        <w:ind w:left="708"/>
        <w:jc w:val="both"/>
        <w:rPr>
          <w:rFonts w:ascii="Times New Roman" w:hAnsi="Times New Roman"/>
        </w:rPr>
      </w:pPr>
    </w:p>
    <w:p w14:paraId="00179FC4" w14:textId="77777777" w:rsidR="003B467D" w:rsidRPr="003B467D" w:rsidRDefault="003B467D" w:rsidP="003B467D">
      <w:pPr>
        <w:tabs>
          <w:tab w:val="left" w:pos="2340"/>
        </w:tabs>
        <w:spacing w:after="0"/>
        <w:ind w:left="708"/>
        <w:jc w:val="both"/>
        <w:rPr>
          <w:rFonts w:ascii="Times New Roman" w:hAnsi="Times New Roman"/>
        </w:rPr>
      </w:pPr>
      <w:r w:rsidRPr="003B467D">
        <w:rPr>
          <w:rFonts w:ascii="Times New Roman" w:hAnsi="Times New Roman"/>
        </w:rPr>
        <w:t>poštová adresa</w:t>
      </w:r>
      <w:r w:rsidRPr="003B467D">
        <w:rPr>
          <w:rFonts w:ascii="Times New Roman" w:hAnsi="Times New Roman"/>
          <w:vertAlign w:val="superscript"/>
        </w:rPr>
        <w:t>1</w:t>
      </w:r>
      <w:r w:rsidRPr="003B467D">
        <w:rPr>
          <w:rFonts w:ascii="Times New Roman" w:hAnsi="Times New Roman"/>
        </w:rPr>
        <w:t>:</w:t>
      </w:r>
      <w:r w:rsidRPr="003B467D">
        <w:rPr>
          <w:rFonts w:ascii="Times New Roman" w:hAnsi="Times New Roman"/>
        </w:rPr>
        <w:tab/>
      </w:r>
    </w:p>
    <w:p w14:paraId="2558E3EB" w14:textId="77777777" w:rsidR="003B467D" w:rsidRPr="003B467D" w:rsidRDefault="003B467D" w:rsidP="003B467D">
      <w:pPr>
        <w:tabs>
          <w:tab w:val="left" w:pos="2340"/>
        </w:tabs>
        <w:ind w:left="708"/>
        <w:jc w:val="both"/>
        <w:rPr>
          <w:rFonts w:ascii="Times New Roman" w:hAnsi="Times New Roman"/>
        </w:rPr>
      </w:pPr>
    </w:p>
    <w:p w14:paraId="5E2C6D50" w14:textId="77777777" w:rsidR="003B467D" w:rsidRPr="003B467D" w:rsidRDefault="003B467D" w:rsidP="003B467D">
      <w:pPr>
        <w:tabs>
          <w:tab w:val="left" w:pos="2340"/>
        </w:tabs>
        <w:ind w:left="708"/>
        <w:jc w:val="both"/>
        <w:rPr>
          <w:rFonts w:ascii="Times New Roman" w:hAnsi="Times New Roman"/>
        </w:rPr>
      </w:pPr>
      <w:r w:rsidRPr="003B467D">
        <w:rPr>
          <w:rFonts w:ascii="Times New Roman" w:hAnsi="Times New Roman"/>
        </w:rPr>
        <w:t>(ďalej len „</w:t>
      </w:r>
      <w:r w:rsidRPr="003B467D">
        <w:rPr>
          <w:rFonts w:ascii="Times New Roman" w:hAnsi="Times New Roman"/>
          <w:b/>
        </w:rPr>
        <w:t>Prijímateľ</w:t>
      </w:r>
      <w:r w:rsidRPr="003B467D">
        <w:rPr>
          <w:rFonts w:ascii="Times New Roman" w:hAnsi="Times New Roman"/>
        </w:rPr>
        <w:t>“)</w:t>
      </w:r>
    </w:p>
    <w:p w14:paraId="32F206FD" w14:textId="46F18AD5" w:rsidR="003B467D" w:rsidRDefault="003B467D" w:rsidP="003B467D">
      <w:pPr>
        <w:spacing w:before="120" w:after="0"/>
        <w:jc w:val="both"/>
        <w:rPr>
          <w:rFonts w:ascii="Times New Roman" w:hAnsi="Times New Roman"/>
          <w:bCs/>
        </w:rPr>
      </w:pPr>
      <w:r w:rsidRPr="003B467D">
        <w:rPr>
          <w:rFonts w:ascii="Times New Roman" w:hAnsi="Times New Roman"/>
          <w:bCs/>
        </w:rPr>
        <w:t>Poskytovateľ a Prijímateľ sa pre účely tohto Dodatku označujú ďalej spoločne aj ako „Zmluvné strany“ alebo jednotlivo „Zmluvná strana“.</w:t>
      </w:r>
    </w:p>
    <w:p w14:paraId="00AB644B" w14:textId="77777777" w:rsidR="00696165" w:rsidRPr="003B467D" w:rsidRDefault="00696165" w:rsidP="003B467D">
      <w:pPr>
        <w:spacing w:before="120" w:after="0"/>
        <w:jc w:val="both"/>
        <w:rPr>
          <w:rFonts w:ascii="Times New Roman" w:hAnsi="Times New Roman"/>
          <w:bCs/>
        </w:rPr>
      </w:pPr>
    </w:p>
    <w:p w14:paraId="0A02E3F7" w14:textId="77777777" w:rsidR="003B467D" w:rsidRPr="003B467D" w:rsidRDefault="003B467D" w:rsidP="003B467D">
      <w:pPr>
        <w:spacing w:before="240" w:after="0"/>
        <w:jc w:val="center"/>
        <w:rPr>
          <w:rFonts w:ascii="Times New Roman" w:hAnsi="Times New Roman"/>
          <w:b/>
          <w:bCs/>
        </w:rPr>
      </w:pPr>
      <w:r w:rsidRPr="003B467D">
        <w:rPr>
          <w:rFonts w:ascii="Times New Roman" w:hAnsi="Times New Roman"/>
          <w:b/>
          <w:bCs/>
        </w:rPr>
        <w:lastRenderedPageBreak/>
        <w:t>PREAMBULA</w:t>
      </w:r>
    </w:p>
    <w:p w14:paraId="2BF03C38" w14:textId="51A04037" w:rsidR="003B467D" w:rsidRPr="003B467D" w:rsidRDefault="003B467D" w:rsidP="00DD1718">
      <w:pPr>
        <w:spacing w:before="240" w:after="0"/>
        <w:ind w:left="426" w:hanging="426"/>
        <w:jc w:val="both"/>
        <w:rPr>
          <w:rFonts w:ascii="Times New Roman" w:hAnsi="Times New Roman"/>
          <w:bCs/>
        </w:rPr>
      </w:pPr>
      <w:r w:rsidRPr="003B467D">
        <w:rPr>
          <w:rFonts w:ascii="Times New Roman" w:hAnsi="Times New Roman"/>
          <w:bCs/>
        </w:rPr>
        <w:t>(A)</w:t>
      </w:r>
      <w:r w:rsidR="00DD1718">
        <w:rPr>
          <w:rFonts w:ascii="Times New Roman" w:hAnsi="Times New Roman"/>
          <w:bCs/>
        </w:rPr>
        <w:t xml:space="preserve"> </w:t>
      </w:r>
      <w:r w:rsidRPr="003B467D">
        <w:rPr>
          <w:rFonts w:ascii="Times New Roman" w:hAnsi="Times New Roman"/>
          <w:bCs/>
        </w:rPr>
        <w:t xml:space="preserve"> Z dôvodu eliminovania negatívnych obmedzení finančnej implementácie súvisiacich s ochorením COVID-19 sa mení Príloha č. 1 všeobecné zmluvné podmienky</w:t>
      </w:r>
      <w:r w:rsidR="006E0915">
        <w:rPr>
          <w:rFonts w:ascii="Times New Roman" w:hAnsi="Times New Roman"/>
          <w:bCs/>
        </w:rPr>
        <w:t xml:space="preserve"> </w:t>
      </w:r>
      <w:r w:rsidR="006E0915" w:rsidRPr="003B467D">
        <w:rPr>
          <w:rFonts w:ascii="Times New Roman" w:hAnsi="Times New Roman"/>
          <w:bCs/>
        </w:rPr>
        <w:t>(ďalej len „VZP“)</w:t>
      </w:r>
      <w:r w:rsidRPr="003B467D">
        <w:rPr>
          <w:rFonts w:ascii="Times New Roman" w:hAnsi="Times New Roman"/>
          <w:bCs/>
        </w:rPr>
        <w:t xml:space="preserve"> k Zmluve o poskytnutí nenávratného finančného príspevku č.</w:t>
      </w:r>
      <w:r w:rsidR="00853892" w:rsidRPr="00E3789D">
        <w:rPr>
          <w:rFonts w:ascii="Times New Roman" w:hAnsi="Times New Roman"/>
          <w:bCs/>
        </w:rPr>
        <w:t xml:space="preserve"> .</w:t>
      </w:r>
      <w:r w:rsidRPr="003B467D">
        <w:rPr>
          <w:rFonts w:ascii="Times New Roman" w:hAnsi="Times New Roman"/>
          <w:bCs/>
        </w:rPr>
        <w:t>.. zo dňa</w:t>
      </w:r>
      <w:r w:rsidR="00853892" w:rsidRPr="00E3789D">
        <w:rPr>
          <w:rFonts w:ascii="Times New Roman" w:hAnsi="Times New Roman"/>
          <w:bCs/>
        </w:rPr>
        <w:t xml:space="preserve"> </w:t>
      </w:r>
      <w:r w:rsidRPr="003B467D">
        <w:rPr>
          <w:rFonts w:ascii="Times New Roman" w:hAnsi="Times New Roman"/>
          <w:bCs/>
        </w:rPr>
        <w:t>..</w:t>
      </w:r>
      <w:r w:rsidR="00853892" w:rsidRPr="00E3789D">
        <w:rPr>
          <w:rFonts w:ascii="Times New Roman" w:hAnsi="Times New Roman"/>
          <w:bCs/>
        </w:rPr>
        <w:t>.</w:t>
      </w:r>
      <w:r w:rsidRPr="003B467D">
        <w:rPr>
          <w:rFonts w:ascii="Times New Roman" w:hAnsi="Times New Roman"/>
          <w:bCs/>
        </w:rPr>
        <w:t xml:space="preserve"> (ďalej len „</w:t>
      </w:r>
      <w:r w:rsidR="006E0915">
        <w:rPr>
          <w:rFonts w:ascii="Times New Roman" w:hAnsi="Times New Roman"/>
          <w:bCs/>
        </w:rPr>
        <w:t>Zmluva</w:t>
      </w:r>
      <w:r w:rsidRPr="003B467D">
        <w:rPr>
          <w:rFonts w:ascii="Times New Roman" w:hAnsi="Times New Roman"/>
          <w:bCs/>
        </w:rPr>
        <w:t>“). Zmena VZP je v súlade s Výnimkou zo Systému finančného riadenia štrukturálnych fondov, Kohézneho fondu a Európskeho námorného a rybárskeho fondu na programové obdobie 2014 – 2020, verzie 2.1 zo dňa ...</w:t>
      </w:r>
    </w:p>
    <w:p w14:paraId="3A4300BE" w14:textId="26D3B32D" w:rsidR="003B467D" w:rsidRPr="003B467D" w:rsidRDefault="003B467D" w:rsidP="00DD1718">
      <w:pPr>
        <w:spacing w:before="240" w:after="0"/>
        <w:ind w:left="426" w:hanging="426"/>
        <w:jc w:val="both"/>
        <w:rPr>
          <w:rFonts w:ascii="Times New Roman" w:hAnsi="Times New Roman"/>
          <w:bCs/>
        </w:rPr>
      </w:pPr>
      <w:r w:rsidRPr="003B467D">
        <w:rPr>
          <w:rFonts w:ascii="Times New Roman" w:hAnsi="Times New Roman"/>
          <w:bCs/>
        </w:rPr>
        <w:t xml:space="preserve">(B) </w:t>
      </w:r>
      <w:r w:rsidR="00DD1718">
        <w:rPr>
          <w:rFonts w:ascii="Times New Roman" w:hAnsi="Times New Roman"/>
          <w:bCs/>
        </w:rPr>
        <w:t xml:space="preserve"> </w:t>
      </w:r>
      <w:r w:rsidRPr="003B467D">
        <w:rPr>
          <w:rFonts w:ascii="Times New Roman" w:hAnsi="Times New Roman"/>
          <w:bCs/>
        </w:rPr>
        <w:t xml:space="preserve">Zmluvné strany sa v zmysle článku 6 </w:t>
      </w:r>
      <w:r w:rsidR="006E0915">
        <w:rPr>
          <w:rFonts w:ascii="Times New Roman" w:hAnsi="Times New Roman"/>
          <w:bCs/>
        </w:rPr>
        <w:t>Z</w:t>
      </w:r>
      <w:r w:rsidRPr="003B467D">
        <w:rPr>
          <w:rFonts w:ascii="Times New Roman" w:hAnsi="Times New Roman"/>
          <w:bCs/>
        </w:rPr>
        <w:t xml:space="preserve">mluvy „ZMENA ZMLUVY“ dohodli na zmenách, ktoré sú </w:t>
      </w:r>
      <w:r w:rsidR="00DD1718">
        <w:rPr>
          <w:rFonts w:ascii="Times New Roman" w:hAnsi="Times New Roman"/>
          <w:bCs/>
        </w:rPr>
        <w:t xml:space="preserve">uvedené </w:t>
      </w:r>
      <w:r w:rsidRPr="003B467D">
        <w:rPr>
          <w:rFonts w:ascii="Times New Roman" w:hAnsi="Times New Roman"/>
          <w:bCs/>
        </w:rPr>
        <w:t>v článku 1</w:t>
      </w:r>
      <w:r w:rsidR="00DD1718">
        <w:rPr>
          <w:rFonts w:ascii="Times New Roman" w:hAnsi="Times New Roman"/>
          <w:bCs/>
        </w:rPr>
        <w:t>. PREDMET DODATKU</w:t>
      </w:r>
      <w:r w:rsidRPr="003B467D">
        <w:rPr>
          <w:rFonts w:ascii="Times New Roman" w:hAnsi="Times New Roman"/>
          <w:bCs/>
        </w:rPr>
        <w:t>.</w:t>
      </w:r>
    </w:p>
    <w:p w14:paraId="37804F0B" w14:textId="77777777" w:rsidR="003B467D" w:rsidRPr="003B467D" w:rsidRDefault="003B467D" w:rsidP="003B467D">
      <w:pPr>
        <w:spacing w:before="240" w:after="0"/>
        <w:jc w:val="both"/>
        <w:rPr>
          <w:rFonts w:ascii="Times New Roman" w:hAnsi="Times New Roman"/>
          <w:bCs/>
        </w:rPr>
      </w:pPr>
    </w:p>
    <w:p w14:paraId="5065208D" w14:textId="77777777" w:rsidR="003B467D" w:rsidRPr="003B467D" w:rsidRDefault="003B467D" w:rsidP="003B467D">
      <w:pPr>
        <w:numPr>
          <w:ilvl w:val="0"/>
          <w:numId w:val="66"/>
        </w:numPr>
        <w:spacing w:after="0"/>
        <w:contextualSpacing/>
        <w:jc w:val="both"/>
        <w:rPr>
          <w:rFonts w:ascii="Times New Roman" w:eastAsia="Times New Roman" w:hAnsi="Times New Roman"/>
          <w:bCs/>
          <w:lang w:eastAsia="sk-SK"/>
        </w:rPr>
      </w:pPr>
      <w:r w:rsidRPr="003B467D">
        <w:rPr>
          <w:rFonts w:ascii="Times New Roman" w:eastAsia="Times New Roman" w:hAnsi="Times New Roman"/>
          <w:bCs/>
          <w:lang w:eastAsia="sk-SK"/>
        </w:rPr>
        <w:t>PREDMET DODATKU</w:t>
      </w:r>
    </w:p>
    <w:p w14:paraId="0834000A" w14:textId="77777777" w:rsidR="00696165" w:rsidRPr="004944FC" w:rsidRDefault="00696165" w:rsidP="00696165">
      <w:pPr>
        <w:pStyle w:val="Odsekzoznamu"/>
        <w:spacing w:before="120" w:line="276" w:lineRule="auto"/>
        <w:ind w:left="360"/>
        <w:jc w:val="both"/>
        <w:rPr>
          <w:bCs/>
          <w:sz w:val="22"/>
          <w:szCs w:val="22"/>
        </w:rPr>
      </w:pPr>
    </w:p>
    <w:p w14:paraId="4DF23C8D" w14:textId="77777777" w:rsidR="00696165" w:rsidRDefault="00696165" w:rsidP="00696165">
      <w:pPr>
        <w:pStyle w:val="Odsekzoznamu"/>
        <w:numPr>
          <w:ilvl w:val="1"/>
          <w:numId w:val="66"/>
        </w:numPr>
        <w:spacing w:before="120" w:after="120" w:line="276" w:lineRule="auto"/>
        <w:ind w:left="425" w:hanging="425"/>
        <w:contextualSpacing w:val="0"/>
        <w:jc w:val="both"/>
        <w:rPr>
          <w:bCs/>
          <w:sz w:val="22"/>
          <w:szCs w:val="22"/>
        </w:rPr>
      </w:pPr>
      <w:commentRangeStart w:id="4"/>
      <w:r w:rsidRPr="004944FC">
        <w:rPr>
          <w:bCs/>
          <w:sz w:val="22"/>
          <w:szCs w:val="22"/>
        </w:rPr>
        <w:t>Znenie</w:t>
      </w:r>
      <w:r>
        <w:rPr>
          <w:bCs/>
          <w:sz w:val="22"/>
          <w:szCs w:val="22"/>
        </w:rPr>
        <w:t xml:space="preserve"> ods. 4 v</w:t>
      </w:r>
      <w:r w:rsidRPr="004944FC">
        <w:rPr>
          <w:bCs/>
          <w:sz w:val="22"/>
          <w:szCs w:val="22"/>
        </w:rPr>
        <w:t xml:space="preserve"> článku </w:t>
      </w:r>
      <w:r>
        <w:rPr>
          <w:bCs/>
          <w:sz w:val="22"/>
          <w:szCs w:val="22"/>
        </w:rPr>
        <w:t xml:space="preserve">10 Vysporiadanie finančných vzťahov sa </w:t>
      </w:r>
      <w:r w:rsidRPr="004944FC">
        <w:rPr>
          <w:bCs/>
          <w:sz w:val="22"/>
          <w:szCs w:val="22"/>
        </w:rPr>
        <w:t>mení tak, že sa nahrádza nasledovným znením</w:t>
      </w:r>
      <w:r>
        <w:rPr>
          <w:bCs/>
          <w:sz w:val="22"/>
          <w:szCs w:val="22"/>
        </w:rPr>
        <w:t>:</w:t>
      </w:r>
      <w:commentRangeEnd w:id="4"/>
      <w:r w:rsidR="002B1EFA">
        <w:rPr>
          <w:rStyle w:val="Odkaznakomentr"/>
          <w:lang w:val="x-none" w:eastAsia="x-none"/>
        </w:rPr>
        <w:commentReference w:id="4"/>
      </w:r>
    </w:p>
    <w:p w14:paraId="6109BA8C" w14:textId="77777777" w:rsidR="00696165" w:rsidRPr="00C30841" w:rsidRDefault="00696165" w:rsidP="00696165">
      <w:pPr>
        <w:pStyle w:val="Odsekzoznamu"/>
        <w:spacing w:before="120" w:after="120" w:line="276" w:lineRule="auto"/>
        <w:ind w:left="709" w:hanging="284"/>
        <w:contextualSpacing w:val="0"/>
        <w:jc w:val="both"/>
        <w:rPr>
          <w:bCs/>
          <w:sz w:val="22"/>
          <w:szCs w:val="22"/>
        </w:rPr>
      </w:pPr>
      <w:r>
        <w:rPr>
          <w:bCs/>
          <w:sz w:val="22"/>
          <w:szCs w:val="22"/>
        </w:rPr>
        <w:t xml:space="preserve">4.  </w:t>
      </w:r>
      <w:r w:rsidRPr="00C30841">
        <w:rPr>
          <w:bCs/>
          <w:sz w:val="22"/>
          <w:szCs w:val="22"/>
        </w:rPr>
        <w:t xml:space="preserve">Prijímateľ sa zaväzuje vrátiť NFP alebo jeho časť uvedený v </w:t>
      </w:r>
      <w:proofErr w:type="spellStart"/>
      <w:r w:rsidRPr="00C30841">
        <w:rPr>
          <w:bCs/>
          <w:sz w:val="22"/>
          <w:szCs w:val="22"/>
        </w:rPr>
        <w:t>ŽoV</w:t>
      </w:r>
      <w:proofErr w:type="spellEnd"/>
      <w:r w:rsidRPr="00C30841">
        <w:rPr>
          <w:bCs/>
          <w:sz w:val="22"/>
          <w:szCs w:val="22"/>
        </w:rPr>
        <w:t xml:space="preserve"> do </w:t>
      </w:r>
      <w:del w:id="6" w:author="Autor">
        <w:r w:rsidRPr="00C30841" w:rsidDel="00C30841">
          <w:rPr>
            <w:bCs/>
            <w:sz w:val="22"/>
            <w:szCs w:val="22"/>
          </w:rPr>
          <w:delText xml:space="preserve">60 </w:delText>
        </w:r>
      </w:del>
      <w:ins w:id="7" w:author="Autor">
        <w:r>
          <w:rPr>
            <w:bCs/>
            <w:sz w:val="22"/>
            <w:szCs w:val="22"/>
          </w:rPr>
          <w:t xml:space="preserve"> 120 </w:t>
        </w:r>
      </w:ins>
      <w:r w:rsidRPr="00C30841">
        <w:rPr>
          <w:bCs/>
          <w:sz w:val="22"/>
          <w:szCs w:val="22"/>
        </w:rPr>
        <w:t xml:space="preserve">dní odo dňa doručenia </w:t>
      </w:r>
      <w:proofErr w:type="spellStart"/>
      <w:r w:rsidRPr="00C30841">
        <w:rPr>
          <w:bCs/>
          <w:sz w:val="22"/>
          <w:szCs w:val="22"/>
        </w:rPr>
        <w:t>ŽoV</w:t>
      </w:r>
      <w:proofErr w:type="spellEnd"/>
      <w:r w:rsidRPr="00C30841">
        <w:rPr>
          <w:bCs/>
          <w:sz w:val="22"/>
          <w:szCs w:val="22"/>
        </w:rPr>
        <w:t xml:space="preserve"> Prijímateľovi vo verejnej časti ITMS2014+. Deň doručenia vo verejnej časti ITMS2014</w:t>
      </w:r>
      <w:r w:rsidRPr="00C30841">
        <w:rPr>
          <w:bCs/>
        </w:rPr>
        <w:t xml:space="preserve">+ je totožný s dňom prechodu </w:t>
      </w:r>
      <w:proofErr w:type="spellStart"/>
      <w:r w:rsidRPr="00C30841">
        <w:rPr>
          <w:bCs/>
        </w:rPr>
        <w:t>ŽoV</w:t>
      </w:r>
      <w:proofErr w:type="spellEnd"/>
      <w:r w:rsidRPr="00C30841">
        <w:rPr>
          <w:bCs/>
        </w:rPr>
        <w:t xml:space="preserve"> do stavu „Odoslaný dlžníkovi“ v systéme ITMS2014+. Dňom nasledujúcim po dni sprístupnenia </w:t>
      </w:r>
      <w:proofErr w:type="spellStart"/>
      <w:r w:rsidRPr="00C30841">
        <w:rPr>
          <w:bCs/>
        </w:rPr>
        <w:t>ŽoV</w:t>
      </w:r>
      <w:proofErr w:type="spellEnd"/>
      <w:r w:rsidRPr="00C30841">
        <w:rPr>
          <w:bCs/>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 Ak Prijímateľ tieto povinnosť nesplní, ani nedôjde k uzatvoreniu dohody o splátkach alebo dohody o odklade plnenia, Poskytovateľ:</w:t>
      </w:r>
    </w:p>
    <w:p w14:paraId="4D467815" w14:textId="77777777" w:rsidR="00696165" w:rsidRPr="00C30841" w:rsidRDefault="00696165" w:rsidP="00696165">
      <w:pPr>
        <w:pStyle w:val="Odsekzoznamu"/>
        <w:numPr>
          <w:ilvl w:val="1"/>
          <w:numId w:val="12"/>
        </w:numPr>
        <w:spacing w:line="276" w:lineRule="auto"/>
        <w:rPr>
          <w:bCs/>
        </w:rPr>
      </w:pPr>
      <w:r w:rsidRPr="00C30841">
        <w:rPr>
          <w:bCs/>
        </w:rPr>
        <w:t xml:space="preserve">oznámi porušenie pravidiel a podmienok uvedených v Zmluve o poskytnutí NFP, za ktorých bolo NFP poskytnuté príslušnému správnemu orgánu (ak ide o porušenie finančnej disciplíny) alebo </w:t>
      </w:r>
    </w:p>
    <w:p w14:paraId="237994B3" w14:textId="77777777" w:rsidR="00696165" w:rsidRPr="00C30841" w:rsidRDefault="00696165" w:rsidP="00696165">
      <w:pPr>
        <w:pStyle w:val="Odsekzoznamu"/>
        <w:numPr>
          <w:ilvl w:val="1"/>
          <w:numId w:val="12"/>
        </w:numPr>
        <w:spacing w:line="276" w:lineRule="auto"/>
        <w:rPr>
          <w:bCs/>
        </w:rPr>
      </w:pPr>
      <w:r w:rsidRPr="00C30841">
        <w:rPr>
          <w:bCs/>
        </w:rPr>
        <w:t xml:space="preserve">oznámi porušenie pravidiel a podmienok uvedených v Zmluve o poskytnutí NFP, za ktorých bolo NFP poskytnuté Úradu pre verejné obstarávanie (ak ide o porušenie pravidiel a postupov verejného obstarávania) alebo </w:t>
      </w:r>
    </w:p>
    <w:p w14:paraId="0A4A4D0E" w14:textId="77777777" w:rsidR="00696165" w:rsidRPr="00C30841" w:rsidRDefault="00696165" w:rsidP="00696165">
      <w:pPr>
        <w:pStyle w:val="Odsekzoznamu"/>
        <w:numPr>
          <w:ilvl w:val="1"/>
          <w:numId w:val="12"/>
        </w:numPr>
        <w:spacing w:line="276" w:lineRule="auto"/>
        <w:rPr>
          <w:bCs/>
        </w:rPr>
      </w:pPr>
      <w:r w:rsidRPr="00C30841">
        <w:rPr>
          <w:bCs/>
        </w:rPr>
        <w:t xml:space="preserve">postupuje podľa § 41 odsek 2 až 4 alebo § 41a odsek 2 zákona o príspevku z EŠIF alebo </w:t>
      </w:r>
    </w:p>
    <w:p w14:paraId="24C2F81F" w14:textId="44EB71A9" w:rsidR="00696165" w:rsidRDefault="00696165" w:rsidP="00696165">
      <w:pPr>
        <w:pStyle w:val="Odsekzoznamu"/>
        <w:numPr>
          <w:ilvl w:val="1"/>
          <w:numId w:val="12"/>
        </w:numPr>
        <w:spacing w:line="276" w:lineRule="auto"/>
        <w:rPr>
          <w:bCs/>
        </w:rPr>
      </w:pPr>
      <w:r w:rsidRPr="00C30841">
        <w:rPr>
          <w:bCs/>
        </w:rPr>
        <w:t>postupuje podľa osobitného predpisu (napr. Civilný sporový poriadok) a uplatní pohľadávku na vrátenie časti NFP uvedenej v </w:t>
      </w:r>
      <w:proofErr w:type="spellStart"/>
      <w:r w:rsidRPr="00C30841">
        <w:rPr>
          <w:bCs/>
        </w:rPr>
        <w:t>ŽoV</w:t>
      </w:r>
      <w:proofErr w:type="spellEnd"/>
      <w:r w:rsidRPr="00C30841">
        <w:rPr>
          <w:bCs/>
        </w:rPr>
        <w:t xml:space="preserve"> na príslušnom orgáne (napr. na súde).</w:t>
      </w:r>
    </w:p>
    <w:p w14:paraId="73A0FC1D" w14:textId="77777777" w:rsidR="00696165" w:rsidRPr="00696165" w:rsidRDefault="00696165" w:rsidP="00696165">
      <w:pPr>
        <w:pStyle w:val="Odsekzoznamu"/>
        <w:spacing w:line="276" w:lineRule="auto"/>
        <w:ind w:left="1440"/>
        <w:rPr>
          <w:bCs/>
        </w:rPr>
      </w:pPr>
    </w:p>
    <w:p w14:paraId="088E03FC" w14:textId="6ADBD821" w:rsidR="00C61879" w:rsidRPr="00696165" w:rsidRDefault="003B467D" w:rsidP="00C61879">
      <w:pPr>
        <w:pStyle w:val="Odsekzoznamu"/>
        <w:numPr>
          <w:ilvl w:val="1"/>
          <w:numId w:val="66"/>
        </w:numPr>
        <w:spacing w:before="120" w:after="120" w:line="276" w:lineRule="auto"/>
        <w:ind w:left="425" w:hanging="425"/>
        <w:contextualSpacing w:val="0"/>
        <w:jc w:val="both"/>
        <w:rPr>
          <w:bCs/>
          <w:sz w:val="22"/>
          <w:szCs w:val="22"/>
        </w:rPr>
      </w:pPr>
      <w:r w:rsidRPr="00696165">
        <w:rPr>
          <w:bCs/>
        </w:rPr>
        <w:t>Znenie článku 17b Platby systémom zálohových platieb sa mení tak, že sa nahrádza nasledovným znením:</w:t>
      </w:r>
    </w:p>
    <w:p w14:paraId="392D8947" w14:textId="77777777" w:rsidR="00A91910" w:rsidRPr="00E3789D" w:rsidRDefault="00A91910" w:rsidP="00C61879">
      <w:pPr>
        <w:keepNext/>
        <w:spacing w:before="120" w:after="120" w:line="360" w:lineRule="auto"/>
        <w:ind w:left="425" w:hanging="425"/>
        <w:contextualSpacing/>
        <w:jc w:val="both"/>
        <w:rPr>
          <w:rFonts w:ascii="Times New Roman" w:hAnsi="Times New Roman"/>
          <w:bCs/>
          <w:lang w:eastAsia="sk-SK"/>
        </w:rPr>
      </w:pPr>
      <w:r w:rsidRPr="00E3789D">
        <w:rPr>
          <w:rFonts w:ascii="Times New Roman" w:hAnsi="Times New Roman"/>
          <w:bCs/>
          <w:lang w:eastAsia="sk-SK"/>
        </w:rPr>
        <w:t xml:space="preserve">Článok 17b </w:t>
      </w:r>
      <w:r w:rsidRPr="00E3789D">
        <w:rPr>
          <w:rFonts w:ascii="Times New Roman" w:hAnsi="Times New Roman"/>
          <w:bCs/>
          <w:lang w:eastAsia="sk-SK"/>
        </w:rPr>
        <w:tab/>
      </w:r>
      <w:r w:rsidRPr="00E3789D">
        <w:rPr>
          <w:rFonts w:ascii="Times New Roman" w:hAnsi="Times New Roman"/>
          <w:bCs/>
          <w:caps/>
          <w:lang w:eastAsia="sk-SK"/>
        </w:rPr>
        <w:t>PLATBY SYSTÉMOM ZÁLOHOVÝCH PLATIEB</w:t>
      </w:r>
    </w:p>
    <w:p w14:paraId="2BCB0565" w14:textId="207EDEB1" w:rsidR="00C61879" w:rsidRPr="00E3789D" w:rsidRDefault="00EE080B" w:rsidP="008518D1">
      <w:pPr>
        <w:pStyle w:val="Odsekzoznamu1"/>
        <w:numPr>
          <w:ilvl w:val="0"/>
          <w:numId w:val="59"/>
        </w:numPr>
        <w:spacing w:before="120" w:after="120" w:line="360" w:lineRule="auto"/>
        <w:ind w:left="425" w:hanging="425"/>
        <w:contextualSpacing w:val="0"/>
        <w:jc w:val="both"/>
        <w:rPr>
          <w:ins w:id="8" w:author="Autor"/>
          <w:sz w:val="22"/>
          <w:szCs w:val="22"/>
        </w:rPr>
      </w:pPr>
      <w:ins w:id="9" w:author="Autor">
        <w:r w:rsidRPr="00E3789D">
          <w:rPr>
            <w:sz w:val="22"/>
            <w:szCs w:val="22"/>
          </w:rPr>
          <w:t xml:space="preserve">Na základe výnimky zo Systému finančného riadenia štrukturálnych fondov, Kohézneho fondu a Európskeho námorného a rybárskeho fondu na programové obdobie 2014 – 2020, verzie 2.1 zo dňa </w:t>
        </w:r>
        <w:r w:rsidRPr="00E3789D">
          <w:rPr>
            <w:sz w:val="22"/>
            <w:szCs w:val="22"/>
          </w:rPr>
          <w:lastRenderedPageBreak/>
          <w:t xml:space="preserve">...(ďalej ako „Výnimka“) sú systém zálohových platieb oprávnení využívať všetci prijímatelia v rámci projektov financovaných z Európskeho sociálneho fondu, Európskeho fondu regionálneho rozvoja, Kohézneho fondu a Európskeho námorného a rybárskeho fondu. </w:t>
        </w:r>
      </w:ins>
    </w:p>
    <w:p w14:paraId="282CBD85" w14:textId="5AAD0302"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Poskytovateľ zabezpečí poskytnutie NFP, resp. jeho časti (ďalej aj „platba“) systémom zálohových platieb na základe Žiadosti o platbu (poskytnutie zálohovej platby)</w:t>
      </w:r>
      <w:r w:rsidR="00193AC2" w:rsidRPr="00E3789D">
        <w:rPr>
          <w:sz w:val="22"/>
          <w:szCs w:val="22"/>
        </w:rPr>
        <w:t>.</w:t>
      </w:r>
      <w:r w:rsidRPr="00E3789D">
        <w:rPr>
          <w:sz w:val="22"/>
          <w:szCs w:val="22"/>
        </w:rPr>
        <w:t xml:space="preserve"> Žiados</w:t>
      </w:r>
      <w:r w:rsidR="00193AC2" w:rsidRPr="00E3789D">
        <w:rPr>
          <w:sz w:val="22"/>
          <w:szCs w:val="22"/>
        </w:rPr>
        <w:t>ť</w:t>
      </w:r>
      <w:r w:rsidRPr="00E3789D">
        <w:rPr>
          <w:sz w:val="22"/>
          <w:szCs w:val="22"/>
        </w:rPr>
        <w:t xml:space="preserve"> o platbu </w:t>
      </w:r>
      <w:r w:rsidR="00193AC2" w:rsidRPr="00E3789D">
        <w:rPr>
          <w:sz w:val="22"/>
          <w:szCs w:val="22"/>
        </w:rPr>
        <w:t xml:space="preserve">(poskytnutie zálohovej platby) </w:t>
      </w:r>
      <w:r w:rsidRPr="00E3789D">
        <w:rPr>
          <w:sz w:val="22"/>
          <w:szCs w:val="22"/>
        </w:rPr>
        <w:t xml:space="preserve">predkladá Prijímateľ v EUR. </w:t>
      </w:r>
      <w:r w:rsidR="00205F39" w:rsidRPr="00E3789D">
        <w:rPr>
          <w:sz w:val="22"/>
          <w:szCs w:val="22"/>
        </w:rPr>
        <w:t>Podrobnosti a detailné postupy realizácie platieb systémom zálohových platieb sú upravené v</w:t>
      </w:r>
      <w:r w:rsidR="00001C96" w:rsidRPr="00E3789D">
        <w:rPr>
          <w:sz w:val="22"/>
          <w:szCs w:val="22"/>
        </w:rPr>
        <w:t xml:space="preserve"> príslušnej </w:t>
      </w:r>
      <w:r w:rsidR="00205F39" w:rsidRPr="00E3789D">
        <w:rPr>
          <w:sz w:val="22"/>
          <w:szCs w:val="22"/>
        </w:rPr>
        <w:t>kapitole Systému finančného riadenia, ktorý sa Zmluvné strany zaväzujú dodržiavať.</w:t>
      </w:r>
    </w:p>
    <w:p w14:paraId="64447787" w14:textId="0C89C0B2" w:rsidR="00A91910" w:rsidRPr="00E3789D" w:rsidRDefault="00A91910" w:rsidP="008518D1">
      <w:pPr>
        <w:pStyle w:val="Odsekzoznamu1"/>
        <w:numPr>
          <w:ilvl w:val="0"/>
          <w:numId w:val="59"/>
        </w:numPr>
        <w:spacing w:before="120" w:after="120" w:line="360" w:lineRule="auto"/>
        <w:ind w:left="425" w:hanging="425"/>
        <w:contextualSpacing w:val="0"/>
        <w:jc w:val="both"/>
        <w:rPr>
          <w:color w:val="000000" w:themeColor="text1"/>
          <w:sz w:val="22"/>
          <w:szCs w:val="22"/>
        </w:rPr>
      </w:pPr>
      <w:r w:rsidRPr="00E3789D">
        <w:rPr>
          <w:sz w:val="22"/>
          <w:szCs w:val="22"/>
        </w:rPr>
        <w:t>Prijímateľ po Začatí realizácie</w:t>
      </w:r>
      <w:r w:rsidR="00F7676F" w:rsidRPr="00E3789D">
        <w:rPr>
          <w:sz w:val="22"/>
          <w:szCs w:val="22"/>
        </w:rPr>
        <w:t xml:space="preserve"> </w:t>
      </w:r>
      <w:r w:rsidRPr="00E3789D">
        <w:rPr>
          <w:sz w:val="22"/>
          <w:szCs w:val="22"/>
        </w:rPr>
        <w:t xml:space="preserve">aktivít Projektu </w:t>
      </w:r>
      <w:r w:rsidR="00A50C00" w:rsidRPr="00E3789D">
        <w:rPr>
          <w:sz w:val="22"/>
          <w:szCs w:val="22"/>
        </w:rPr>
        <w:t xml:space="preserve">a nadobudnutí účinnosti </w:t>
      </w:r>
      <w:r w:rsidR="008B7AF3" w:rsidRPr="00E3789D">
        <w:rPr>
          <w:sz w:val="22"/>
          <w:szCs w:val="22"/>
        </w:rPr>
        <w:t>Z</w:t>
      </w:r>
      <w:r w:rsidR="00A50C00" w:rsidRPr="00E3789D">
        <w:rPr>
          <w:sz w:val="22"/>
          <w:szCs w:val="22"/>
        </w:rPr>
        <w:t>mluvy</w:t>
      </w:r>
      <w:r w:rsidR="008B7AF3" w:rsidRPr="00E3789D">
        <w:rPr>
          <w:sz w:val="22"/>
          <w:szCs w:val="22"/>
        </w:rPr>
        <w:t xml:space="preserve"> o poskytnutí NFP</w:t>
      </w:r>
      <w:r w:rsidR="00A50C00" w:rsidRPr="00E3789D">
        <w:rPr>
          <w:sz w:val="22"/>
          <w:szCs w:val="22"/>
        </w:rPr>
        <w:t xml:space="preserve">, </w:t>
      </w:r>
      <w:r w:rsidRPr="00E3789D">
        <w:rPr>
          <w:sz w:val="22"/>
          <w:szCs w:val="22"/>
        </w:rPr>
        <w:t xml:space="preserve">predkladá Poskytovateľovi Žiadosť o platbu (poskytnutie zálohovej platby) </w:t>
      </w:r>
      <w:ins w:id="10" w:author="Autor">
        <w:r w:rsidR="00795360" w:rsidRPr="00E3789D">
          <w:rPr>
            <w:sz w:val="22"/>
            <w:szCs w:val="22"/>
          </w:rPr>
          <w:t xml:space="preserve">za výdavky, ktoré vznikli v súvislosti s bojom proti negatívnym dopadom spôsobeným </w:t>
        </w:r>
        <w:proofErr w:type="spellStart"/>
        <w:r w:rsidR="00795360" w:rsidRPr="00E3789D">
          <w:rPr>
            <w:sz w:val="22"/>
            <w:szCs w:val="22"/>
          </w:rPr>
          <w:t>koronavírusom</w:t>
        </w:r>
        <w:proofErr w:type="spellEnd"/>
        <w:r w:rsidR="00795360" w:rsidRPr="00E3789D">
          <w:rPr>
            <w:sz w:val="22"/>
            <w:szCs w:val="22"/>
          </w:rPr>
          <w:t xml:space="preserve"> od 1.2.2020 </w:t>
        </w:r>
      </w:ins>
      <w:r w:rsidRPr="00E3789D">
        <w:rPr>
          <w:sz w:val="22"/>
          <w:szCs w:val="22"/>
        </w:rPr>
        <w:t xml:space="preserve">maximálne do výšky </w:t>
      </w:r>
      <w:del w:id="11" w:author="Autor">
        <w:r w:rsidRPr="00E3789D" w:rsidDel="00795360">
          <w:rPr>
            <w:color w:val="000000" w:themeColor="text1"/>
            <w:sz w:val="22"/>
            <w:szCs w:val="22"/>
          </w:rPr>
          <w:delText xml:space="preserve">40 % </w:delText>
        </w:r>
      </w:del>
      <w:bookmarkStart w:id="12" w:name="OLE_LINK3"/>
      <w:ins w:id="13" w:author="Autor">
        <w:r w:rsidR="00E0117B" w:rsidRPr="00E3789D">
          <w:rPr>
            <w:color w:val="000000" w:themeColor="text1"/>
            <w:sz w:val="22"/>
            <w:szCs w:val="22"/>
          </w:rPr>
          <w:t>stanovenej vo Výnimke. V zmysle uvedenej výnimky sa maximálna výška zálohovej platby vypočíta ako 40 % z celkového nenávratného finančného príspevku zníženého o už poskytnutú časť nenávratného finančného príspevku systémom refundácie. Pri výpočte sa nezohľadňuje počet mesiacov realizácie projektu. Maximálnu výšku zálohovej platby je potrebné prepočítať v prípade, ak dôjde k zníženiu nenávratného finančného príspevku.</w:t>
        </w:r>
      </w:ins>
      <w:bookmarkEnd w:id="12"/>
    </w:p>
    <w:p w14:paraId="704865EE" w14:textId="67CF20F1" w:rsidR="00A50C00" w:rsidRPr="00E3789D" w:rsidRDefault="00BB4593"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3789D">
        <w:rPr>
          <w:sz w:val="22"/>
          <w:szCs w:val="22"/>
        </w:rPr>
        <w:t>predfinancovania</w:t>
      </w:r>
      <w:proofErr w:type="spellEnd"/>
      <w:r w:rsidRPr="00E3789D">
        <w:rPr>
          <w:sz w:val="22"/>
          <w:szCs w:val="22"/>
        </w:rPr>
        <w:t xml:space="preserve">, alebo kombináciou systému </w:t>
      </w:r>
      <w:proofErr w:type="spellStart"/>
      <w:r w:rsidRPr="00E3789D">
        <w:rPr>
          <w:sz w:val="22"/>
          <w:szCs w:val="22"/>
        </w:rPr>
        <w:t>predfinancovania</w:t>
      </w:r>
      <w:proofErr w:type="spellEnd"/>
      <w:r w:rsidRPr="00E3789D">
        <w:rPr>
          <w:sz w:val="22"/>
          <w:szCs w:val="22"/>
        </w:rPr>
        <w:t xml:space="preserve"> a zálohovej platby, sú uvedené v</w:t>
      </w:r>
      <w:r w:rsidR="00001C96" w:rsidRPr="00E3789D">
        <w:rPr>
          <w:sz w:val="22"/>
          <w:szCs w:val="22"/>
        </w:rPr>
        <w:t xml:space="preserve"> príslušnej </w:t>
      </w:r>
      <w:r w:rsidRPr="00E3789D">
        <w:rPr>
          <w:sz w:val="22"/>
          <w:szCs w:val="22"/>
        </w:rPr>
        <w:t>kapitole Systému finančného riadenia.</w:t>
      </w:r>
    </w:p>
    <w:p w14:paraId="2BA9383C" w14:textId="26BF7411" w:rsidR="00A91910" w:rsidRPr="00E3789D" w:rsidRDefault="00054CFF"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Po poskytnutí zálohovej platby je </w:t>
      </w:r>
      <w:r w:rsidR="00205F39" w:rsidRPr="00E3789D">
        <w:rPr>
          <w:sz w:val="22"/>
          <w:szCs w:val="22"/>
        </w:rPr>
        <w:t>P</w:t>
      </w:r>
      <w:r w:rsidRPr="00E3789D">
        <w:rPr>
          <w:sz w:val="22"/>
          <w:szCs w:val="22"/>
        </w:rPr>
        <w:t xml:space="preserve">rijímateľ </w:t>
      </w:r>
      <w:r w:rsidR="00A91910" w:rsidRPr="00E3789D">
        <w:rPr>
          <w:sz w:val="22"/>
          <w:szCs w:val="22"/>
        </w:rPr>
        <w:t xml:space="preserve">povinný každú </w:t>
      </w:r>
      <w:r w:rsidRPr="00E3789D">
        <w:rPr>
          <w:sz w:val="22"/>
          <w:szCs w:val="22"/>
        </w:rPr>
        <w:t xml:space="preserve">jednu </w:t>
      </w:r>
      <w:r w:rsidR="00A91910" w:rsidRPr="00E3789D">
        <w:rPr>
          <w:sz w:val="22"/>
          <w:szCs w:val="22"/>
        </w:rPr>
        <w:t>poskytnutú zálohovú platbu priebežne zúčtovávať</w:t>
      </w:r>
      <w:ins w:id="14" w:author="Autor">
        <w:r w:rsidR="00BC2AFC" w:rsidRPr="00E3789D">
          <w:rPr>
            <w:sz w:val="22"/>
            <w:szCs w:val="22"/>
          </w:rPr>
          <w:t>,</w:t>
        </w:r>
      </w:ins>
      <w:del w:id="15" w:author="Autor">
        <w:r w:rsidR="008B7AF3" w:rsidRPr="00E3789D" w:rsidDel="00BC2AFC">
          <w:rPr>
            <w:sz w:val="22"/>
            <w:szCs w:val="22"/>
          </w:rPr>
          <w:delText>.</w:delText>
        </w:r>
      </w:del>
      <w:r w:rsidR="00A91910" w:rsidRPr="00E3789D">
        <w:rPr>
          <w:sz w:val="22"/>
          <w:szCs w:val="22"/>
        </w:rPr>
        <w:t xml:space="preserve"> </w:t>
      </w:r>
      <w:r w:rsidR="008B7AF3" w:rsidRPr="00E3789D">
        <w:rPr>
          <w:sz w:val="22"/>
          <w:szCs w:val="22"/>
        </w:rPr>
        <w:t>pričom n</w:t>
      </w:r>
      <w:r w:rsidR="00A91910" w:rsidRPr="00E3789D">
        <w:rPr>
          <w:sz w:val="22"/>
          <w:szCs w:val="22"/>
        </w:rPr>
        <w:t xml:space="preserve">ajneskôr do </w:t>
      </w:r>
      <w:del w:id="16" w:author="Autor">
        <w:r w:rsidR="00A91910" w:rsidRPr="00E3789D" w:rsidDel="00EB3BFD">
          <w:rPr>
            <w:sz w:val="22"/>
            <w:szCs w:val="22"/>
          </w:rPr>
          <w:delText xml:space="preserve">9 </w:delText>
        </w:r>
      </w:del>
      <w:ins w:id="17" w:author="Autor">
        <w:r w:rsidR="00EB3BFD" w:rsidRPr="00E3789D">
          <w:rPr>
            <w:sz w:val="22"/>
            <w:szCs w:val="22"/>
          </w:rPr>
          <w:t xml:space="preserve">12 </w:t>
        </w:r>
      </w:ins>
      <w:r w:rsidR="00A91910" w:rsidRPr="00E3789D">
        <w:rPr>
          <w:sz w:val="22"/>
          <w:szCs w:val="22"/>
        </w:rPr>
        <w:t xml:space="preserve">mesiacov odo dňa aktivácie </w:t>
      </w:r>
      <w:r w:rsidR="00307A1C" w:rsidRPr="00E3789D">
        <w:rPr>
          <w:sz w:val="22"/>
          <w:szCs w:val="22"/>
        </w:rPr>
        <w:t xml:space="preserve">evidenčného listu úprav rozpočtu potvrdzujúci úpravu rozpočtu Prijímateľa </w:t>
      </w:r>
      <w:r w:rsidR="00A91910" w:rsidRPr="00E3789D">
        <w:rPr>
          <w:sz w:val="22"/>
          <w:szCs w:val="22"/>
        </w:rPr>
        <w:t xml:space="preserve"> je Prijímateľ povinný zúčtovať 100 % </w:t>
      </w:r>
      <w:r w:rsidR="00E272EE" w:rsidRPr="00E3789D">
        <w:rPr>
          <w:sz w:val="22"/>
          <w:szCs w:val="22"/>
        </w:rPr>
        <w:t xml:space="preserve">sumy </w:t>
      </w:r>
      <w:r w:rsidR="00A91910" w:rsidRPr="00E3789D">
        <w:rPr>
          <w:sz w:val="22"/>
          <w:szCs w:val="22"/>
        </w:rPr>
        <w:t xml:space="preserve">každej </w:t>
      </w:r>
      <w:r w:rsidR="00E272EE" w:rsidRPr="00E3789D">
        <w:rPr>
          <w:sz w:val="22"/>
          <w:szCs w:val="22"/>
        </w:rPr>
        <w:t xml:space="preserve">jednej </w:t>
      </w:r>
      <w:r w:rsidR="00A91910" w:rsidRPr="00E3789D">
        <w:rPr>
          <w:sz w:val="22"/>
          <w:szCs w:val="22"/>
        </w:rPr>
        <w:t xml:space="preserve">poskytnutej zálohovej platby. </w:t>
      </w:r>
    </w:p>
    <w:p w14:paraId="2962295F" w14:textId="7A0AD98A" w:rsidR="00A91910" w:rsidRPr="00E3789D" w:rsidRDefault="00640FE2"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V rámci formulára Žiadosti o platbu </w:t>
      </w:r>
      <w:r w:rsidR="00205F39" w:rsidRPr="00E3789D">
        <w:rPr>
          <w:sz w:val="22"/>
          <w:szCs w:val="22"/>
        </w:rPr>
        <w:t xml:space="preserve">(zúčtovanie zálohovej platby) </w:t>
      </w:r>
      <w:r w:rsidRPr="00E3789D">
        <w:rPr>
          <w:sz w:val="22"/>
          <w:szCs w:val="22"/>
        </w:rPr>
        <w:t>Prijímateľ uvedie</w:t>
      </w:r>
      <w:r w:rsidR="00242256" w:rsidRPr="00E3789D">
        <w:rPr>
          <w:sz w:val="22"/>
          <w:szCs w:val="22"/>
        </w:rPr>
        <w:t xml:space="preserve"> deklarované výda</w:t>
      </w:r>
      <w:r w:rsidR="00205F39" w:rsidRPr="00E3789D">
        <w:rPr>
          <w:sz w:val="22"/>
          <w:szCs w:val="22"/>
        </w:rPr>
        <w:t>v</w:t>
      </w:r>
      <w:r w:rsidR="00242256" w:rsidRPr="00E3789D">
        <w:rPr>
          <w:sz w:val="22"/>
          <w:szCs w:val="22"/>
        </w:rPr>
        <w:t xml:space="preserve">ky podľa skupiny výdavkov v zmysle </w:t>
      </w:r>
      <w:r w:rsidR="00EC429C" w:rsidRPr="00E3789D">
        <w:rPr>
          <w:sz w:val="22"/>
          <w:szCs w:val="22"/>
        </w:rPr>
        <w:t>Z</w:t>
      </w:r>
      <w:r w:rsidR="00242256" w:rsidRPr="00E3789D">
        <w:rPr>
          <w:sz w:val="22"/>
          <w:szCs w:val="22"/>
        </w:rPr>
        <w:t>mluvy</w:t>
      </w:r>
      <w:r w:rsidR="00EC429C" w:rsidRPr="00E3789D">
        <w:rPr>
          <w:sz w:val="22"/>
          <w:szCs w:val="22"/>
        </w:rPr>
        <w:t xml:space="preserve"> o poskytnutí NFP</w:t>
      </w:r>
      <w:r w:rsidR="00242256" w:rsidRPr="00E3789D">
        <w:rPr>
          <w:sz w:val="22"/>
          <w:szCs w:val="22"/>
        </w:rPr>
        <w:t xml:space="preserve">. </w:t>
      </w:r>
      <w:r w:rsidR="00A91910" w:rsidRPr="00E3789D">
        <w:rPr>
          <w:sz w:val="22"/>
          <w:szCs w:val="22"/>
        </w:rPr>
        <w:t>Spolu so Žiadosťou o platbu (zúčtovanie zálohovej platby) predkladá Prijímateľ aj účtovné doklady preukazujúc</w:t>
      </w:r>
      <w:r w:rsidR="00205F39" w:rsidRPr="00E3789D">
        <w:rPr>
          <w:sz w:val="22"/>
          <w:szCs w:val="22"/>
        </w:rPr>
        <w:t>e</w:t>
      </w:r>
      <w:r w:rsidR="00A91910" w:rsidRPr="00E3789D">
        <w:rPr>
          <w:sz w:val="22"/>
          <w:szCs w:val="22"/>
        </w:rPr>
        <w:t xml:space="preserve"> úhradu výdavkov deklarovaných v Žiadosti o</w:t>
      </w:r>
      <w:r w:rsidRPr="00E3789D">
        <w:rPr>
          <w:sz w:val="22"/>
          <w:szCs w:val="22"/>
        </w:rPr>
        <w:t> </w:t>
      </w:r>
      <w:r w:rsidR="00A91910" w:rsidRPr="00E3789D">
        <w:rPr>
          <w:sz w:val="22"/>
          <w:szCs w:val="22"/>
        </w:rPr>
        <w:t>platbu (zúčtovanie zálohovej platby) a relevantnú podpornú dokumentáciu</w:t>
      </w:r>
      <w:r w:rsidR="008E488D" w:rsidRPr="00E3789D">
        <w:rPr>
          <w:sz w:val="22"/>
          <w:szCs w:val="22"/>
        </w:rPr>
        <w:t xml:space="preserve">, ktorej minimálny rozsah stanovuje Systém riadenia EŠIF a </w:t>
      </w:r>
      <w:r w:rsidR="005241A3" w:rsidRPr="00E3789D">
        <w:rPr>
          <w:sz w:val="22"/>
          <w:szCs w:val="22"/>
        </w:rPr>
        <w:t>Poskytovateľ</w:t>
      </w:r>
      <w:r w:rsidR="00A91910" w:rsidRPr="00E3789D">
        <w:rPr>
          <w:sz w:val="22"/>
          <w:szCs w:val="22"/>
        </w:rPr>
        <w:t>.</w:t>
      </w:r>
    </w:p>
    <w:p w14:paraId="01371ACD" w14:textId="3614DCC7"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Zálohovú platbu je možné zúčtovať predložením viacerých Žiadostí o platbu (zúčtovanie zálohovej platby). Povinnosť zúčtovať 100 %</w:t>
      </w:r>
      <w:r w:rsidR="00E272EE" w:rsidRPr="00E3789D">
        <w:rPr>
          <w:sz w:val="22"/>
          <w:szCs w:val="22"/>
        </w:rPr>
        <w:t xml:space="preserve"> sumy</w:t>
      </w:r>
      <w:r w:rsidRPr="00E3789D">
        <w:rPr>
          <w:sz w:val="22"/>
          <w:szCs w:val="22"/>
        </w:rPr>
        <w:t xml:space="preserve"> </w:t>
      </w:r>
      <w:r w:rsidR="001672D5" w:rsidRPr="00E3789D">
        <w:rPr>
          <w:sz w:val="22"/>
          <w:szCs w:val="22"/>
        </w:rPr>
        <w:t xml:space="preserve">každej jednej </w:t>
      </w:r>
      <w:r w:rsidRPr="00E3789D">
        <w:rPr>
          <w:sz w:val="22"/>
          <w:szCs w:val="22"/>
        </w:rPr>
        <w:t>poskytnutej zálohovej platby</w:t>
      </w:r>
      <w:r w:rsidR="00205F39" w:rsidRPr="00E3789D">
        <w:rPr>
          <w:sz w:val="22"/>
          <w:szCs w:val="22"/>
        </w:rPr>
        <w:t xml:space="preserve"> v lehote </w:t>
      </w:r>
      <w:del w:id="18" w:author="Autor">
        <w:r w:rsidR="00205F39" w:rsidRPr="00E3789D" w:rsidDel="00BC2AFC">
          <w:rPr>
            <w:sz w:val="22"/>
            <w:szCs w:val="22"/>
          </w:rPr>
          <w:delText xml:space="preserve">9 </w:delText>
        </w:r>
      </w:del>
      <w:ins w:id="19" w:author="Autor">
        <w:r w:rsidR="00BC2AFC" w:rsidRPr="00E3789D">
          <w:rPr>
            <w:sz w:val="22"/>
            <w:szCs w:val="22"/>
          </w:rPr>
          <w:t xml:space="preserve">12 </w:t>
        </w:r>
      </w:ins>
      <w:r w:rsidR="00205F39" w:rsidRPr="00E3789D">
        <w:rPr>
          <w:sz w:val="22"/>
          <w:szCs w:val="22"/>
        </w:rPr>
        <w:t xml:space="preserve">mesiacov odo dňa aktivácie </w:t>
      </w:r>
      <w:r w:rsidR="001C0EA6" w:rsidRPr="00E3789D">
        <w:rPr>
          <w:sz w:val="22"/>
          <w:szCs w:val="22"/>
        </w:rPr>
        <w:t>evidenčného listu úprav rozpočtu potvrdzujúci úpravu rozpočtu Prijímateľa</w:t>
      </w:r>
      <w:r w:rsidRPr="00E3789D">
        <w:rPr>
          <w:sz w:val="22"/>
          <w:szCs w:val="22"/>
        </w:rPr>
        <w:t xml:space="preserve"> sa vzťahuje osobitne ku každej </w:t>
      </w:r>
      <w:r w:rsidR="00E272EE" w:rsidRPr="00E3789D">
        <w:rPr>
          <w:sz w:val="22"/>
          <w:szCs w:val="22"/>
        </w:rPr>
        <w:t xml:space="preserve">jednej </w:t>
      </w:r>
      <w:r w:rsidRPr="00E3789D">
        <w:rPr>
          <w:sz w:val="22"/>
          <w:szCs w:val="22"/>
        </w:rPr>
        <w:t xml:space="preserve">poskytnutej zálohovej platbe, pričom každú </w:t>
      </w:r>
      <w:r w:rsidRPr="00E3789D">
        <w:rPr>
          <w:sz w:val="22"/>
          <w:szCs w:val="22"/>
        </w:rPr>
        <w:lastRenderedPageBreak/>
        <w:t>predkladanú Žiadosť o platbu (zúčtovanie zálohovej platby) je potrebné priradiť k najstaršej poskytnutej nezúčtovanej zálohovej platbe.</w:t>
      </w:r>
    </w:p>
    <w:p w14:paraId="7462A40B" w14:textId="0C8C9CE6"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Prijímateľ je oprávnený požiadať o ďalšiu zálohovú platbu najskôr súčasne s podaním Žiadosti o platbu (zúčtovanie zálohovej platby). </w:t>
      </w:r>
      <w:ins w:id="20" w:author="Autor">
        <w:r w:rsidR="00503A90" w:rsidRPr="00E3789D">
          <w:rPr>
            <w:sz w:val="22"/>
            <w:szCs w:val="22"/>
          </w:rPr>
          <w:t>V dôsledku mimoriadnej situácie v SR Poskytovateľ môže poskytn</w:t>
        </w:r>
        <w:r w:rsidR="00274D84" w:rsidRPr="00E3789D">
          <w:rPr>
            <w:sz w:val="22"/>
            <w:szCs w:val="22"/>
          </w:rPr>
          <w:t>úť</w:t>
        </w:r>
        <w:r w:rsidR="00503A90" w:rsidRPr="00E3789D">
          <w:rPr>
            <w:sz w:val="22"/>
            <w:szCs w:val="22"/>
          </w:rPr>
          <w:t xml:space="preserve"> ďalš</w:t>
        </w:r>
        <w:r w:rsidR="00274D84" w:rsidRPr="00E3789D">
          <w:rPr>
            <w:sz w:val="22"/>
            <w:szCs w:val="22"/>
          </w:rPr>
          <w:t>iu</w:t>
        </w:r>
        <w:r w:rsidR="00503A90" w:rsidRPr="00E3789D">
          <w:rPr>
            <w:sz w:val="22"/>
            <w:szCs w:val="22"/>
          </w:rPr>
          <w:t xml:space="preserve"> zálohov</w:t>
        </w:r>
        <w:r w:rsidR="00274D84" w:rsidRPr="00E3789D">
          <w:rPr>
            <w:sz w:val="22"/>
            <w:szCs w:val="22"/>
          </w:rPr>
          <w:t>ú</w:t>
        </w:r>
        <w:r w:rsidR="00503A90" w:rsidRPr="00E3789D">
          <w:rPr>
            <w:sz w:val="22"/>
            <w:szCs w:val="22"/>
          </w:rPr>
          <w:t xml:space="preserve"> pla</w:t>
        </w:r>
        <w:r w:rsidR="00274D84" w:rsidRPr="00E3789D">
          <w:rPr>
            <w:sz w:val="22"/>
            <w:szCs w:val="22"/>
          </w:rPr>
          <w:t>t</w:t>
        </w:r>
        <w:r w:rsidR="00503A90" w:rsidRPr="00E3789D">
          <w:rPr>
            <w:sz w:val="22"/>
            <w:szCs w:val="22"/>
          </w:rPr>
          <w:t>b</w:t>
        </w:r>
        <w:r w:rsidR="00274D84" w:rsidRPr="00E3789D">
          <w:rPr>
            <w:sz w:val="22"/>
            <w:szCs w:val="22"/>
          </w:rPr>
          <w:t>u</w:t>
        </w:r>
        <w:r w:rsidR="00503A90" w:rsidRPr="00E3789D">
          <w:rPr>
            <w:sz w:val="22"/>
            <w:szCs w:val="22"/>
          </w:rPr>
          <w:t xml:space="preserve"> aj bez predchádzajúceho schválenia žiadosti o platbu (zúčtovanie zálohovej platby), ak z administratívnych dôvodov nemôže pristúpiť k spracovávaniu žiadosti o platbu (zúčtovanie zálohovej platby).</w:t>
        </w:r>
      </w:ins>
    </w:p>
    <w:p w14:paraId="29E5670E" w14:textId="6A566D59" w:rsidR="00244DBA"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40 %</w:t>
      </w:r>
      <w:del w:id="21" w:author="Autor">
        <w:r w:rsidRPr="00E3789D" w:rsidDel="00503A90">
          <w:rPr>
            <w:sz w:val="22"/>
            <w:szCs w:val="22"/>
          </w:rPr>
          <w:delText xml:space="preserve"> </w:delText>
        </w:r>
      </w:del>
      <w:ins w:id="22" w:author="Autor">
        <w:r w:rsidR="00503A90" w:rsidRPr="00E3789D">
          <w:rPr>
            <w:sz w:val="22"/>
            <w:szCs w:val="22"/>
          </w:rPr>
          <w:t xml:space="preserve"> z celkového nenávratného finančného príspevku zníženého o už poskytnutú časť nenávratného finančného príspevku systémom refundácie</w:t>
        </w:r>
        <w:r w:rsidR="00503A90" w:rsidRPr="00E3789D" w:rsidDel="00503A90">
          <w:rPr>
            <w:sz w:val="22"/>
            <w:szCs w:val="22"/>
          </w:rPr>
          <w:t xml:space="preserve"> </w:t>
        </w:r>
      </w:ins>
      <w:r w:rsidR="00B94450" w:rsidRPr="00E3789D">
        <w:rPr>
          <w:sz w:val="22"/>
          <w:szCs w:val="22"/>
        </w:rPr>
        <w:t>.</w:t>
      </w:r>
    </w:p>
    <w:p w14:paraId="412F103B" w14:textId="2634505F" w:rsidR="00244DBA" w:rsidRPr="00E3789D" w:rsidRDefault="00244DBA"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Ak Poskytovateľ v predloženej Žiadosti o platbu (zúčtovanie zálohovej platby) identifikoval Neoprávnené výdavky pred uplynutím príslušnej </w:t>
      </w:r>
      <w:del w:id="23" w:author="Autor">
        <w:r w:rsidRPr="00E3789D" w:rsidDel="00503A90">
          <w:rPr>
            <w:sz w:val="22"/>
            <w:szCs w:val="22"/>
          </w:rPr>
          <w:delText>9</w:delText>
        </w:r>
      </w:del>
      <w:ins w:id="24" w:author="Autor">
        <w:r w:rsidR="00503A90" w:rsidRPr="00E3789D">
          <w:rPr>
            <w:sz w:val="22"/>
            <w:szCs w:val="22"/>
          </w:rPr>
          <w:t>12</w:t>
        </w:r>
      </w:ins>
      <w:r w:rsidRPr="00E3789D">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sidRPr="00E3789D">
        <w:rPr>
          <w:sz w:val="22"/>
          <w:szCs w:val="22"/>
        </w:rPr>
        <w:t>kovaných Neoprávnených výdavkov.</w:t>
      </w:r>
      <w:r w:rsidRPr="00E3789D">
        <w:rPr>
          <w:sz w:val="22"/>
          <w:szCs w:val="22"/>
        </w:rPr>
        <w:t xml:space="preserve"> Prijímateľ môže tento postup uplatniť do skončenia príslušnej </w:t>
      </w:r>
      <w:ins w:id="25" w:author="Autor">
        <w:r w:rsidR="00503A90" w:rsidRPr="00E3789D">
          <w:rPr>
            <w:sz w:val="22"/>
            <w:szCs w:val="22"/>
          </w:rPr>
          <w:t>12</w:t>
        </w:r>
      </w:ins>
      <w:del w:id="26" w:author="Autor">
        <w:r w:rsidRPr="00E3789D" w:rsidDel="00503A90">
          <w:rPr>
            <w:sz w:val="22"/>
            <w:szCs w:val="22"/>
          </w:rPr>
          <w:delText>9</w:delText>
        </w:r>
      </w:del>
      <w:r w:rsidRPr="00E3789D">
        <w:rPr>
          <w:sz w:val="22"/>
          <w:szCs w:val="22"/>
        </w:rPr>
        <w:t>-mesačnej lehoty na zúčtovanie; podrobnosti sú upravené v príslušnej kapitole Systému finančného riadenia.</w:t>
      </w:r>
    </w:p>
    <w:p w14:paraId="0413EDDC" w14:textId="0F54F74B" w:rsidR="00244DBA" w:rsidRPr="00E3789D" w:rsidRDefault="00244DBA"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Ak Prijímateľ nezúčtuje 100 % poskytnutej zálohovej platby do </w:t>
      </w:r>
      <w:ins w:id="27" w:author="Autor">
        <w:r w:rsidR="00503A90" w:rsidRPr="00E3789D">
          <w:rPr>
            <w:sz w:val="22"/>
            <w:szCs w:val="22"/>
          </w:rPr>
          <w:t>12</w:t>
        </w:r>
      </w:ins>
      <w:del w:id="28" w:author="Autor">
        <w:r w:rsidRPr="00E3789D" w:rsidDel="00503A90">
          <w:rPr>
            <w:sz w:val="22"/>
            <w:szCs w:val="22"/>
          </w:rPr>
          <w:delText>9</w:delText>
        </w:r>
      </w:del>
      <w:r w:rsidRPr="00E3789D">
        <w:rPr>
          <w:sz w:val="22"/>
          <w:szCs w:val="22"/>
        </w:rPr>
        <w:t xml:space="preserve"> mesiacov odo dňa aktivácie evidenčného listu úprav rozpočtu potvrdzujúci úpravu rozpočtu Prijímateľa</w:t>
      </w:r>
      <w:r w:rsidR="00420D2B" w:rsidRPr="00E3789D">
        <w:rPr>
          <w:sz w:val="22"/>
          <w:szCs w:val="22"/>
        </w:rPr>
        <w:t>,</w:t>
      </w:r>
      <w:r w:rsidRPr="00E3789D">
        <w:rPr>
          <w:sz w:val="22"/>
          <w:szCs w:val="22"/>
        </w:rPr>
        <w:t xml:space="preserve"> a to ani využitím možnosti po</w:t>
      </w:r>
      <w:r w:rsidR="00420D2B" w:rsidRPr="00E3789D">
        <w:rPr>
          <w:sz w:val="22"/>
          <w:szCs w:val="22"/>
        </w:rPr>
        <w:t>dľa predchádzajúceho odseku VZP</w:t>
      </w:r>
      <w:r w:rsidRPr="00E3789D">
        <w:rPr>
          <w:sz w:val="22"/>
          <w:szCs w:val="22"/>
        </w:rPr>
        <w:t xml:space="preserve">,  Prijímateľ je povinný najneskôr do 5 dní po uplynutí </w:t>
      </w:r>
      <w:ins w:id="29" w:author="Autor">
        <w:r w:rsidR="00503A90" w:rsidRPr="00E3789D">
          <w:rPr>
            <w:sz w:val="22"/>
            <w:szCs w:val="22"/>
          </w:rPr>
          <w:t>12</w:t>
        </w:r>
      </w:ins>
      <w:del w:id="30" w:author="Autor">
        <w:r w:rsidRPr="00E3789D" w:rsidDel="00503A90">
          <w:rPr>
            <w:sz w:val="22"/>
            <w:szCs w:val="22"/>
          </w:rPr>
          <w:delText>9</w:delText>
        </w:r>
      </w:del>
      <w:r w:rsidRPr="00E3789D">
        <w:rPr>
          <w:sz w:val="22"/>
          <w:szCs w:val="22"/>
        </w:rPr>
        <w:t xml:space="preserve">-mesačnej lehoty vrátiť sumu nezúčtovaného rozdielu na účet určený Poskytovateľom. Ak Prijímateľ nevráti sumu nezúčtovaného rozdielu podľa predchádzajúcej vety, okrem povinnosti vrátenia tejto sumy sa Prijímateľovi </w:t>
      </w:r>
      <w:commentRangeStart w:id="31"/>
      <w:r w:rsidRPr="00E3789D">
        <w:rPr>
          <w:sz w:val="22"/>
          <w:szCs w:val="22"/>
        </w:rPr>
        <w:t xml:space="preserve">o túto sumu zároveň znižuje NFP ako celok; </w:t>
      </w:r>
      <w:commentRangeEnd w:id="31"/>
      <w:r w:rsidRPr="00E3789D">
        <w:rPr>
          <w:rStyle w:val="Odkaznakomentr"/>
          <w:sz w:val="22"/>
          <w:szCs w:val="22"/>
          <w:lang w:eastAsia="en-US"/>
        </w:rPr>
        <w:commentReference w:id="31"/>
      </w:r>
      <w:r w:rsidRPr="00E3789D">
        <w:rPr>
          <w:sz w:val="22"/>
          <w:szCs w:val="22"/>
        </w:rPr>
        <w:t xml:space="preserve">podrobnosti sú upravené v príslušnej kapitole Systému finančného riadenia. </w:t>
      </w:r>
    </w:p>
    <w:p w14:paraId="7ED8AD0B" w14:textId="459E6388" w:rsidR="00A91910" w:rsidRPr="00E3789D" w:rsidRDefault="00244DBA"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Ak Poskytovateľ v predloženej Žiadosti o platbu (zúčtovanie zálohovej platby) identifikoval Neoprávnené výdavky až po uplynutí </w:t>
      </w:r>
      <w:ins w:id="32" w:author="Autor">
        <w:r w:rsidR="00503A90" w:rsidRPr="00E3789D">
          <w:rPr>
            <w:sz w:val="22"/>
            <w:szCs w:val="22"/>
          </w:rPr>
          <w:t>12</w:t>
        </w:r>
      </w:ins>
      <w:del w:id="33" w:author="Autor">
        <w:r w:rsidRPr="00E3789D" w:rsidDel="00503A90">
          <w:rPr>
            <w:sz w:val="22"/>
            <w:szCs w:val="22"/>
          </w:rPr>
          <w:delText>9</w:delText>
        </w:r>
      </w:del>
      <w:r w:rsidRPr="00E3789D">
        <w:rPr>
          <w:sz w:val="22"/>
          <w:szCs w:val="22"/>
        </w:rPr>
        <w:t>-mesačnej lehoty na zúčtovanie, Prijímateľ je povinný vrátiť sumu nezúčtovaného rozdielu poskytnutej</w:t>
      </w:r>
      <w:r w:rsidR="00420D2B" w:rsidRPr="00E3789D">
        <w:rPr>
          <w:sz w:val="22"/>
          <w:szCs w:val="22"/>
        </w:rPr>
        <w:t xml:space="preserve"> zálohovej platby v súlade s článkom</w:t>
      </w:r>
      <w:r w:rsidRPr="00E3789D">
        <w:rPr>
          <w:sz w:val="22"/>
          <w:szCs w:val="22"/>
        </w:rPr>
        <w:t xml:space="preserve"> 10 týchto VZP. Ak Prijímateľ sumu nezúčtovaného rozdielu poskytnutej zálohovej platby v určenej lehote nevráti, okrem povinnosti vrátenia tejto sumy môže Poskytovateľ určiť, že sa </w:t>
      </w:r>
      <w:commentRangeStart w:id="34"/>
      <w:r w:rsidRPr="00E3789D">
        <w:rPr>
          <w:sz w:val="22"/>
          <w:szCs w:val="22"/>
        </w:rPr>
        <w:t>o túto sumu zároveň znižuje Prijímateľovi NFP ako celok</w:t>
      </w:r>
      <w:commentRangeEnd w:id="34"/>
      <w:r w:rsidRPr="00E3789D">
        <w:rPr>
          <w:rStyle w:val="Odkaznakomentr"/>
          <w:sz w:val="22"/>
          <w:szCs w:val="22"/>
          <w:lang w:eastAsia="en-US"/>
        </w:rPr>
        <w:commentReference w:id="34"/>
      </w:r>
      <w:r w:rsidRPr="00E3789D">
        <w:rPr>
          <w:sz w:val="22"/>
          <w:szCs w:val="22"/>
        </w:rPr>
        <w:t>; podrobnosti sú upravené v príslušnej kapitole Systému finančného riadenia.</w:t>
      </w:r>
    </w:p>
    <w:p w14:paraId="3C8AD461" w14:textId="066AD305" w:rsidR="008A2ABD"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Prijímateľ je povinný vo všetkých predkladaných Žiadostiach o platbu uvádzať výlučne </w:t>
      </w:r>
      <w:r w:rsidR="001264E1" w:rsidRPr="00E3789D">
        <w:rPr>
          <w:sz w:val="22"/>
          <w:szCs w:val="22"/>
        </w:rPr>
        <w:t xml:space="preserve">nárokované finančné prostriedky / deklarované </w:t>
      </w:r>
      <w:r w:rsidRPr="00E3789D">
        <w:rPr>
          <w:sz w:val="22"/>
          <w:szCs w:val="22"/>
        </w:rPr>
        <w:t xml:space="preserve">výdavky, ktoré zodpovedajú podmienkam </w:t>
      </w:r>
      <w:r w:rsidRPr="00E3789D">
        <w:rPr>
          <w:sz w:val="22"/>
          <w:szCs w:val="22"/>
        </w:rPr>
        <w:lastRenderedPageBreak/>
        <w:t xml:space="preserve">uvedeným v článku 14 VZP. Prijímateľ zodpovedá za pravosť, správnosť a kompletnosť údajov uvedených v Žiadosti o platbu. </w:t>
      </w:r>
      <w:r w:rsidR="0021081B" w:rsidRPr="00E3789D">
        <w:rPr>
          <w:sz w:val="22"/>
          <w:szCs w:val="22"/>
        </w:rPr>
        <w:t xml:space="preserve">Ak </w:t>
      </w:r>
      <w:r w:rsidRPr="00E3789D">
        <w:rPr>
          <w:sz w:val="22"/>
          <w:szCs w:val="22"/>
        </w:rPr>
        <w:t>na základe nepravých alebo nesprávnych údajov dôjde k</w:t>
      </w:r>
      <w:r w:rsidR="0021081B" w:rsidRPr="00E3789D">
        <w:rPr>
          <w:sz w:val="22"/>
          <w:szCs w:val="22"/>
        </w:rPr>
        <w:t> </w:t>
      </w:r>
      <w:r w:rsidRPr="00E3789D">
        <w:rPr>
          <w:sz w:val="22"/>
          <w:szCs w:val="22"/>
        </w:rPr>
        <w:t>vyplateniu</w:t>
      </w:r>
      <w:r w:rsidR="0021081B" w:rsidRPr="00E3789D">
        <w:rPr>
          <w:sz w:val="22"/>
          <w:szCs w:val="22"/>
        </w:rPr>
        <w:t xml:space="preserve"> alebo schváleniu</w:t>
      </w:r>
      <w:r w:rsidRPr="00E3789D">
        <w:rPr>
          <w:sz w:val="22"/>
          <w:szCs w:val="22"/>
        </w:rPr>
        <w:t xml:space="preserve"> platby, Prijímateľ je povinný takto vyplatené </w:t>
      </w:r>
      <w:r w:rsidR="0021081B" w:rsidRPr="00E3789D">
        <w:rPr>
          <w:sz w:val="22"/>
          <w:szCs w:val="22"/>
        </w:rPr>
        <w:t xml:space="preserve">alebo schválené </w:t>
      </w:r>
      <w:r w:rsidRPr="00E3789D">
        <w:rPr>
          <w:sz w:val="22"/>
          <w:szCs w:val="22"/>
        </w:rPr>
        <w:t xml:space="preserve">prostriedky </w:t>
      </w:r>
      <w:r w:rsidR="00571CAF" w:rsidRPr="00E3789D">
        <w:rPr>
          <w:sz w:val="22"/>
          <w:szCs w:val="22"/>
        </w:rPr>
        <w:t xml:space="preserve">bezodkladne, od kedy sa o tejto skutočnosti dozvedel, </w:t>
      </w:r>
      <w:r w:rsidRPr="00E3789D">
        <w:rPr>
          <w:sz w:val="22"/>
          <w:szCs w:val="22"/>
        </w:rPr>
        <w:t>vrátiť</w:t>
      </w:r>
      <w:r w:rsidR="00571CAF" w:rsidRPr="00E3789D">
        <w:rPr>
          <w:sz w:val="22"/>
          <w:szCs w:val="22"/>
        </w:rPr>
        <w:t>; ak sa o skutočnosti, že došlo k vyplateniu alebo schváleniu platby na základe nepravých alebo nesprávnych údajov dozvie Poskytovateľ, postupuje podľa článku 10 VZP.</w:t>
      </w:r>
    </w:p>
    <w:p w14:paraId="3716E900" w14:textId="13CF0CEC" w:rsidR="005B6CAA"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Poskytovateľ je povinný vykonať kontrolu Žiadosti o platbu podľa </w:t>
      </w:r>
      <w:r w:rsidR="0068717E" w:rsidRPr="00E3789D">
        <w:rPr>
          <w:sz w:val="22"/>
          <w:szCs w:val="22"/>
        </w:rPr>
        <w:t>§</w:t>
      </w:r>
      <w:r w:rsidR="00850C22" w:rsidRPr="00E3789D">
        <w:rPr>
          <w:sz w:val="22"/>
          <w:szCs w:val="22"/>
        </w:rPr>
        <w:t xml:space="preserve"> </w:t>
      </w:r>
      <w:r w:rsidR="0068717E" w:rsidRPr="00E3789D">
        <w:rPr>
          <w:sz w:val="22"/>
          <w:szCs w:val="22"/>
        </w:rPr>
        <w:t>7 a§</w:t>
      </w:r>
      <w:r w:rsidR="00850C22" w:rsidRPr="00E3789D">
        <w:rPr>
          <w:sz w:val="22"/>
          <w:szCs w:val="22"/>
        </w:rPr>
        <w:t xml:space="preserve"> </w:t>
      </w:r>
      <w:r w:rsidR="0068717E" w:rsidRPr="00E3789D">
        <w:rPr>
          <w:sz w:val="22"/>
          <w:szCs w:val="22"/>
        </w:rPr>
        <w:t xml:space="preserve">8 </w:t>
      </w:r>
      <w:r w:rsidR="00F07031" w:rsidRPr="00E3789D">
        <w:rPr>
          <w:sz w:val="22"/>
          <w:szCs w:val="22"/>
        </w:rPr>
        <w:t xml:space="preserve">zákona </w:t>
      </w:r>
      <w:r w:rsidR="00F07031" w:rsidRPr="00E3789D">
        <w:rPr>
          <w:sz w:val="22"/>
          <w:szCs w:val="22"/>
          <w:lang w:eastAsia="en-US"/>
        </w:rPr>
        <w:t xml:space="preserve">o finančnej kontrole a audite </w:t>
      </w:r>
      <w:r w:rsidRPr="00E3789D">
        <w:rPr>
          <w:sz w:val="22"/>
          <w:szCs w:val="22"/>
        </w:rPr>
        <w:t xml:space="preserve">a článku </w:t>
      </w:r>
      <w:r w:rsidR="00244DBA" w:rsidRPr="00E3789D">
        <w:rPr>
          <w:sz w:val="22"/>
          <w:szCs w:val="22"/>
        </w:rPr>
        <w:t>125</w:t>
      </w:r>
      <w:r w:rsidRPr="00E3789D">
        <w:rPr>
          <w:sz w:val="22"/>
          <w:szCs w:val="22"/>
        </w:rPr>
        <w:t xml:space="preserve"> všeobecného </w:t>
      </w:r>
      <w:r w:rsidR="00BF0C28" w:rsidRPr="00E3789D">
        <w:rPr>
          <w:sz w:val="22"/>
          <w:szCs w:val="22"/>
        </w:rPr>
        <w:t xml:space="preserve">nariadenia, </w:t>
      </w:r>
      <w:r w:rsidR="00850C22" w:rsidRPr="00E3789D">
        <w:rPr>
          <w:sz w:val="22"/>
          <w:szCs w:val="22"/>
        </w:rPr>
        <w:t>pričom Prijímateľ</w:t>
      </w:r>
      <w:r w:rsidR="00E95A3E" w:rsidRPr="00E3789D">
        <w:rPr>
          <w:sz w:val="22"/>
          <w:szCs w:val="22"/>
        </w:rPr>
        <w:t xml:space="preserve"> je</w:t>
      </w:r>
      <w:r w:rsidR="00850C22" w:rsidRPr="00E3789D">
        <w:rPr>
          <w:sz w:val="22"/>
          <w:szCs w:val="22"/>
        </w:rPr>
        <w:t xml:space="preserve"> povinný sa na účely výkonu kontroly riadiť § 21 zákona o finančnej kontrole a</w:t>
      </w:r>
      <w:r w:rsidR="003D3FC0" w:rsidRPr="00E3789D">
        <w:rPr>
          <w:sz w:val="22"/>
          <w:szCs w:val="22"/>
        </w:rPr>
        <w:t> </w:t>
      </w:r>
      <w:r w:rsidR="00850C22" w:rsidRPr="00E3789D">
        <w:rPr>
          <w:sz w:val="22"/>
          <w:szCs w:val="22"/>
        </w:rPr>
        <w:t>audite</w:t>
      </w:r>
      <w:r w:rsidR="003D3FC0" w:rsidRPr="00E3789D">
        <w:rPr>
          <w:sz w:val="22"/>
          <w:szCs w:val="22"/>
        </w:rPr>
        <w:t>,</w:t>
      </w:r>
      <w:r w:rsidR="00850C22" w:rsidRPr="00E3789D">
        <w:rPr>
          <w:sz w:val="22"/>
          <w:szCs w:val="22"/>
        </w:rPr>
        <w:t xml:space="preserve"> inými relevantnými právnymi predpismi</w:t>
      </w:r>
      <w:r w:rsidR="003D3FC0" w:rsidRPr="00E3789D">
        <w:rPr>
          <w:sz w:val="22"/>
          <w:szCs w:val="22"/>
        </w:rPr>
        <w:t xml:space="preserve"> a </w:t>
      </w:r>
      <w:r w:rsidR="006B7FCA" w:rsidRPr="00E3789D">
        <w:rPr>
          <w:sz w:val="22"/>
          <w:szCs w:val="22"/>
        </w:rPr>
        <w:t>inými</w:t>
      </w:r>
      <w:r w:rsidR="003D3FC0" w:rsidRPr="00E3789D">
        <w:rPr>
          <w:sz w:val="22"/>
          <w:szCs w:val="22"/>
        </w:rPr>
        <w:t xml:space="preserve"> dokumentmi Poskytovateľa</w:t>
      </w:r>
      <w:r w:rsidR="00850C22" w:rsidRPr="00E3789D">
        <w:rPr>
          <w:sz w:val="22"/>
          <w:szCs w:val="22"/>
        </w:rPr>
        <w:t>.</w:t>
      </w:r>
    </w:p>
    <w:p w14:paraId="58213A83" w14:textId="69685404" w:rsidR="00BB4593"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Po vykonaní kontroly </w:t>
      </w:r>
      <w:r w:rsidR="005B6CAA" w:rsidRPr="00E3789D">
        <w:rPr>
          <w:sz w:val="22"/>
          <w:szCs w:val="22"/>
        </w:rPr>
        <w:t xml:space="preserve">podľa predchádzajúceho odseku </w:t>
      </w:r>
      <w:r w:rsidRPr="00E3789D">
        <w:rPr>
          <w:sz w:val="22"/>
          <w:szCs w:val="22"/>
        </w:rPr>
        <w:t>Poskytovateľ Žiadosť o platbu (poskytnutie zálohovej platby) a Žiadosť o platbu (zúčtovanie zálohovej platby) schváli v plnej výške, schváli v zníženej výške</w:t>
      </w:r>
      <w:r w:rsidR="00BF0C28" w:rsidRPr="00E3789D">
        <w:rPr>
          <w:sz w:val="22"/>
          <w:szCs w:val="22"/>
        </w:rPr>
        <w:t>, zamietne</w:t>
      </w:r>
      <w:r w:rsidR="00E95A3E" w:rsidRPr="00E3789D">
        <w:rPr>
          <w:sz w:val="22"/>
          <w:szCs w:val="22"/>
        </w:rPr>
        <w:t>, pozastaví</w:t>
      </w:r>
      <w:r w:rsidRPr="00E3789D">
        <w:rPr>
          <w:sz w:val="22"/>
          <w:szCs w:val="22"/>
        </w:rPr>
        <w:t xml:space="preserve"> alebo </w:t>
      </w:r>
      <w:r w:rsidR="00492EF4" w:rsidRPr="00E3789D">
        <w:rPr>
          <w:sz w:val="22"/>
          <w:szCs w:val="22"/>
        </w:rPr>
        <w:t xml:space="preserve">zo Žiadosti o platbu (zúčtovanie zálohovej platby) </w:t>
      </w:r>
      <w:r w:rsidR="00BF0C28" w:rsidRPr="00E3789D">
        <w:rPr>
          <w:sz w:val="22"/>
          <w:szCs w:val="22"/>
        </w:rPr>
        <w:t>vyčlení časť deklarovaných výdavkov</w:t>
      </w:r>
      <w:r w:rsidR="00C05BE1" w:rsidRPr="00E3789D">
        <w:rPr>
          <w:sz w:val="22"/>
          <w:szCs w:val="22"/>
        </w:rPr>
        <w:t>, u</w:t>
      </w:r>
      <w:r w:rsidR="00E430F7" w:rsidRPr="00E3789D">
        <w:rPr>
          <w:sz w:val="22"/>
          <w:szCs w:val="22"/>
        </w:rPr>
        <w:t xml:space="preserve"> ktorých je potrebné pokračovať v </w:t>
      </w:r>
      <w:r w:rsidR="00BF0C28" w:rsidRPr="00E3789D">
        <w:rPr>
          <w:sz w:val="22"/>
          <w:szCs w:val="22"/>
        </w:rPr>
        <w:t>kontrol</w:t>
      </w:r>
      <w:r w:rsidR="00E430F7" w:rsidRPr="00E3789D">
        <w:rPr>
          <w:sz w:val="22"/>
          <w:szCs w:val="22"/>
        </w:rPr>
        <w:t>e</w:t>
      </w:r>
      <w:r w:rsidRPr="00E3789D">
        <w:rPr>
          <w:sz w:val="22"/>
          <w:szCs w:val="22"/>
        </w:rPr>
        <w:t xml:space="preserve">, a to v lehotách určených </w:t>
      </w:r>
      <w:del w:id="35" w:author="Autor">
        <w:r w:rsidRPr="00E3789D" w:rsidDel="00503A90">
          <w:rPr>
            <w:sz w:val="22"/>
            <w:szCs w:val="22"/>
          </w:rPr>
          <w:delText>Systémom finančného riadenia</w:delText>
        </w:r>
      </w:del>
      <w:ins w:id="36" w:author="Autor">
        <w:r w:rsidR="00503A90" w:rsidRPr="00E3789D">
          <w:rPr>
            <w:sz w:val="22"/>
            <w:szCs w:val="22"/>
          </w:rPr>
          <w:t>vo Výnimke</w:t>
        </w:r>
      </w:ins>
      <w:r w:rsidRPr="00E3789D">
        <w:rPr>
          <w:sz w:val="22"/>
          <w:szCs w:val="22"/>
        </w:rPr>
        <w:t xml:space="preserve">. Prijímateľovi vznikne nárok na schválenie Žiadosti o platbu (zúčtovanie zálohovej platby) iba ak podá túto Žiadosť o platbu úplnú a správnu, </w:t>
      </w:r>
      <w:del w:id="37" w:author="Autor">
        <w:r w:rsidRPr="00E3789D" w:rsidDel="00503A90">
          <w:rPr>
            <w:sz w:val="22"/>
            <w:szCs w:val="22"/>
          </w:rPr>
          <w:delText xml:space="preserve">a to až v momente schválenia súhrnnej Žiadosti o platbu Certifikačným orgánom </w:delText>
        </w:r>
      </w:del>
      <w:r w:rsidRPr="00E3789D">
        <w:rPr>
          <w:sz w:val="22"/>
          <w:szCs w:val="22"/>
        </w:rPr>
        <w:t xml:space="preserve">a len v rozsahu Schválených oprávnených výdavkov zo strany Poskytovateľa a Certifikačného orgánu. </w:t>
      </w:r>
    </w:p>
    <w:p w14:paraId="4787ACF8" w14:textId="17A9DD0B" w:rsidR="00A91910"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 xml:space="preserve">Prijímateľ je povinný v rámci zúčtovania zálohovej platby podľa tohto článku VZP uviesť nárokovanú sumu podľa rozpočtovej klasifikácie. </w:t>
      </w:r>
    </w:p>
    <w:p w14:paraId="154C0CB1" w14:textId="36841B8D" w:rsidR="00D57DAC" w:rsidRPr="00E3789D" w:rsidRDefault="00A91910" w:rsidP="008518D1">
      <w:pPr>
        <w:pStyle w:val="Odsekzoznamu1"/>
        <w:numPr>
          <w:ilvl w:val="0"/>
          <w:numId w:val="59"/>
        </w:numPr>
        <w:spacing w:before="120" w:after="120" w:line="360" w:lineRule="auto"/>
        <w:ind w:left="425" w:hanging="425"/>
        <w:contextualSpacing w:val="0"/>
        <w:jc w:val="both"/>
        <w:rPr>
          <w:sz w:val="22"/>
          <w:szCs w:val="22"/>
        </w:rPr>
      </w:pPr>
      <w:r w:rsidRPr="00E3789D">
        <w:rPr>
          <w:sz w:val="22"/>
          <w:szCs w:val="22"/>
        </w:rPr>
        <w:t>Zálohové platby sa Prijímateľovi</w:t>
      </w:r>
      <w:r w:rsidR="008A2ABD" w:rsidRPr="00E3789D">
        <w:rPr>
          <w:sz w:val="22"/>
          <w:szCs w:val="22"/>
        </w:rPr>
        <w:t xml:space="preserve"> </w:t>
      </w:r>
      <w:r w:rsidRPr="00E3789D">
        <w:rPr>
          <w:sz w:val="22"/>
          <w:szCs w:val="22"/>
        </w:rPr>
        <w:t xml:space="preserve">poskytujú až do dosiahnutia </w:t>
      </w:r>
      <w:r w:rsidR="0046268A" w:rsidRPr="00E3789D">
        <w:rPr>
          <w:sz w:val="22"/>
          <w:szCs w:val="22"/>
        </w:rPr>
        <w:t xml:space="preserve">maximálne </w:t>
      </w:r>
      <w:r w:rsidRPr="00E3789D">
        <w:rPr>
          <w:sz w:val="22"/>
          <w:szCs w:val="22"/>
        </w:rPr>
        <w:t xml:space="preserve">100 % aktuálnej výšky </w:t>
      </w:r>
      <w:r w:rsidR="00244DBA" w:rsidRPr="00E3789D">
        <w:rPr>
          <w:sz w:val="22"/>
          <w:szCs w:val="22"/>
        </w:rPr>
        <w:t>O</w:t>
      </w:r>
      <w:r w:rsidRPr="00E3789D">
        <w:rPr>
          <w:sz w:val="22"/>
          <w:szCs w:val="22"/>
        </w:rPr>
        <w:t>právnených výdavkov Projektu. Po poskytnutí poslednej zálohovej platby je Prijímateľ povinný zúčtovať celý zostatok NFP postupom podľa odsekov 4 až 1</w:t>
      </w:r>
      <w:r w:rsidR="00850C22" w:rsidRPr="00E3789D">
        <w:rPr>
          <w:sz w:val="22"/>
          <w:szCs w:val="22"/>
        </w:rPr>
        <w:t>3</w:t>
      </w:r>
      <w:r w:rsidRPr="00E3789D">
        <w:rPr>
          <w:sz w:val="22"/>
          <w:szCs w:val="22"/>
        </w:rPr>
        <w:t xml:space="preserve"> tohto článku VZP.  </w:t>
      </w:r>
      <w:r w:rsidR="00F11CEE" w:rsidRPr="00E3789D">
        <w:rPr>
          <w:sz w:val="22"/>
          <w:szCs w:val="22"/>
        </w:rPr>
        <w:t xml:space="preserve">Posledná Žiadosť o platbu (zúčtovanie zálohovej platby) predložená v rámci Realizácie aktivít Projektu plní funkciu Žiadosti o platbu (s príznakom záverečná). </w:t>
      </w:r>
    </w:p>
    <w:p w14:paraId="3357FAF0" w14:textId="77777777" w:rsidR="006B7FCA" w:rsidRDefault="006B7FCA" w:rsidP="00C61879">
      <w:pPr>
        <w:pStyle w:val="Odsekzoznamu1"/>
        <w:numPr>
          <w:ilvl w:val="0"/>
          <w:numId w:val="59"/>
        </w:numPr>
        <w:spacing w:before="120" w:after="120" w:line="360" w:lineRule="auto"/>
        <w:ind w:left="425" w:hanging="425"/>
        <w:jc w:val="both"/>
        <w:rPr>
          <w:sz w:val="22"/>
          <w:szCs w:val="22"/>
        </w:rPr>
      </w:pPr>
      <w:r w:rsidRPr="00E3789D">
        <w:rPr>
          <w:sz w:val="22"/>
          <w:szCs w:val="22"/>
        </w:rPr>
        <w:t xml:space="preserve">Ak Žiadosť o platbu (zúčtovanie zálohovej platby) obsahuje výdavky, ktoré sú predmetom Prebiehajúceho skúmania, Poskytovateľ pozastaví schvaľovanie dotknutých výdavkov až do času ukončenia skúmania. </w:t>
      </w:r>
    </w:p>
    <w:p w14:paraId="1D1769B6" w14:textId="77777777" w:rsidR="006E0915" w:rsidRPr="00E3789D" w:rsidRDefault="006E0915" w:rsidP="006E0915">
      <w:pPr>
        <w:pStyle w:val="Odsekzoznamu1"/>
        <w:spacing w:before="120" w:after="120" w:line="360" w:lineRule="auto"/>
        <w:ind w:left="425"/>
        <w:jc w:val="both"/>
        <w:rPr>
          <w:sz w:val="22"/>
          <w:szCs w:val="22"/>
        </w:rPr>
      </w:pPr>
    </w:p>
    <w:p w14:paraId="263F2E7B" w14:textId="02F4F01A" w:rsidR="006E0915" w:rsidRPr="00696165" w:rsidRDefault="006E0915" w:rsidP="006E0915">
      <w:pPr>
        <w:pStyle w:val="Odsekzoznamu"/>
        <w:numPr>
          <w:ilvl w:val="1"/>
          <w:numId w:val="66"/>
        </w:numPr>
        <w:spacing w:before="120" w:after="120" w:line="276" w:lineRule="auto"/>
        <w:ind w:left="425" w:hanging="425"/>
        <w:contextualSpacing w:val="0"/>
        <w:jc w:val="both"/>
        <w:rPr>
          <w:bCs/>
          <w:sz w:val="22"/>
          <w:szCs w:val="22"/>
        </w:rPr>
      </w:pPr>
      <w:r w:rsidRPr="00302949">
        <w:rPr>
          <w:color w:val="000000"/>
          <w:sz w:val="22"/>
          <w:szCs w:val="22"/>
        </w:rPr>
        <w:t>Znen</w:t>
      </w:r>
      <w:r w:rsidRPr="00302949">
        <w:rPr>
          <w:bCs/>
          <w:sz w:val="22"/>
          <w:szCs w:val="22"/>
        </w:rPr>
        <w:t>ie článku 18 Spoločné ustanovenia pre všetky systémy financovania sa mení tak, že sa nahrádza nasledovným znením:</w:t>
      </w:r>
    </w:p>
    <w:p w14:paraId="4EEFB8B6" w14:textId="38C544E5" w:rsidR="00A91910" w:rsidRPr="00E3789D" w:rsidRDefault="00A91910" w:rsidP="00C61879">
      <w:pPr>
        <w:keepNext/>
        <w:spacing w:before="120" w:after="120" w:line="360" w:lineRule="auto"/>
        <w:ind w:left="425" w:hanging="425"/>
        <w:contextualSpacing/>
        <w:jc w:val="both"/>
        <w:rPr>
          <w:rFonts w:ascii="Times New Roman" w:hAnsi="Times New Roman"/>
          <w:bCs/>
          <w:caps/>
          <w:lang w:eastAsia="sk-SK"/>
        </w:rPr>
      </w:pPr>
      <w:r w:rsidRPr="00E3789D">
        <w:rPr>
          <w:rFonts w:ascii="Times New Roman" w:hAnsi="Times New Roman"/>
          <w:bCs/>
          <w:caps/>
          <w:lang w:eastAsia="sk-SK"/>
        </w:rPr>
        <w:t xml:space="preserve">Článok 18 SPOLOČNÉ USTANOVENIA PRE VŠETKY SYSTÉMY FINANCOVANIA </w:t>
      </w:r>
    </w:p>
    <w:p w14:paraId="2AB90051" w14:textId="032F9369" w:rsidR="00A91910" w:rsidRPr="00E3789D" w:rsidRDefault="00F11CEE"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D</w:t>
      </w:r>
      <w:r w:rsidR="00A91910" w:rsidRPr="00E3789D">
        <w:rPr>
          <w:sz w:val="22"/>
          <w:szCs w:val="22"/>
        </w:rPr>
        <w:t xml:space="preserve">eň aktivácie evidenčného listu úprav rozpočtu potvrdzujúci úpravu rozpočtu Prijímateľa rozpočtovým opatrením sa považuje za deň čerpania NFP, resp. jeho časti. </w:t>
      </w:r>
    </w:p>
    <w:p w14:paraId="4459A0A8" w14:textId="6E37D6CB"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lastRenderedPageBreak/>
        <w:t>Všetky dokumenty (účtovné doklady, výpisy z účtu, podporná dokumentácia), ktoré Prijímateľ predkladá spolu so Žiadosťou o platbu sú rovnopisy originálov alebo ich kópie označené podpisom štatutárneho orgánu Prijímateľa</w:t>
      </w:r>
      <w:r w:rsidR="009A0992" w:rsidRPr="00E3789D">
        <w:rPr>
          <w:sz w:val="22"/>
          <w:szCs w:val="22"/>
        </w:rPr>
        <w:t>;</w:t>
      </w:r>
      <w:r w:rsidR="001264E1" w:rsidRPr="00E3789D">
        <w:rPr>
          <w:sz w:val="22"/>
          <w:szCs w:val="22"/>
        </w:rPr>
        <w:t xml:space="preserve"> </w:t>
      </w:r>
      <w:r w:rsidR="009A0992" w:rsidRPr="00E3789D">
        <w:rPr>
          <w:sz w:val="22"/>
          <w:szCs w:val="22"/>
        </w:rPr>
        <w:t xml:space="preserve">ak štatutárny orgán Prijímateľa splnomocní na podpisovanie inú osobu, je potrebné k predmetnej Žiadosti o platbu priložiť aj toto </w:t>
      </w:r>
      <w:r w:rsidR="008518D1" w:rsidRPr="00E3789D">
        <w:rPr>
          <w:sz w:val="22"/>
          <w:szCs w:val="22"/>
        </w:rPr>
        <w:t xml:space="preserve">splnomocnenie. </w:t>
      </w:r>
    </w:p>
    <w:p w14:paraId="53CB3A63" w14:textId="18C67DA5"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2D31AF81" w14:textId="6DE8C3D9"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Jednotlivé</w:t>
      </w:r>
      <w:r w:rsidRPr="00E3789D">
        <w:rPr>
          <w:color w:val="000000"/>
          <w:sz w:val="22"/>
          <w:szCs w:val="22"/>
        </w:rPr>
        <w:t xml:space="preserve"> </w:t>
      </w:r>
      <w:r w:rsidRPr="00E3789D">
        <w:rPr>
          <w:sz w:val="22"/>
          <w:szCs w:val="22"/>
        </w:rPr>
        <w:t>systémy</w:t>
      </w:r>
      <w:r w:rsidRPr="00E3789D">
        <w:rPr>
          <w:color w:val="000000"/>
          <w:sz w:val="22"/>
          <w:szCs w:val="22"/>
        </w:rPr>
        <w:t xml:space="preserve"> financovania sa môžu v rámci jedného Projektu kombinovať.</w:t>
      </w:r>
      <w:r w:rsidR="001264E1" w:rsidRPr="00E3789D">
        <w:rPr>
          <w:color w:val="000000"/>
          <w:sz w:val="22"/>
          <w:szCs w:val="22"/>
        </w:rPr>
        <w:t xml:space="preserve"> </w:t>
      </w:r>
      <w:ins w:id="38" w:author="Autor">
        <w:r w:rsidR="00CF2CD4" w:rsidRPr="00E3789D">
          <w:rPr>
            <w:color w:val="000000"/>
            <w:sz w:val="22"/>
            <w:szCs w:val="22"/>
          </w:rPr>
          <w:t>Kombinácia všetkých troch systémov financovania (</w:t>
        </w:r>
        <w:r w:rsidR="00CF2CD4" w:rsidRPr="00E3789D">
          <w:rPr>
            <w:sz w:val="22"/>
            <w:szCs w:val="22"/>
          </w:rPr>
          <w:t xml:space="preserve">systém zálohových platieb, systém </w:t>
        </w:r>
        <w:proofErr w:type="spellStart"/>
        <w:r w:rsidR="00CF2CD4" w:rsidRPr="00E3789D">
          <w:rPr>
            <w:sz w:val="22"/>
            <w:szCs w:val="22"/>
          </w:rPr>
          <w:t>predfinancovania</w:t>
        </w:r>
        <w:proofErr w:type="spellEnd"/>
        <w:r w:rsidR="00CF2CD4" w:rsidRPr="00E3789D">
          <w:rPr>
            <w:sz w:val="22"/>
            <w:szCs w:val="22"/>
          </w:rPr>
          <w:t xml:space="preserve"> a systému refundácie navzájom)</w:t>
        </w:r>
        <w:r w:rsidR="00CF2CD4" w:rsidRPr="00E3789D">
          <w:rPr>
            <w:color w:val="000000"/>
            <w:sz w:val="22"/>
            <w:szCs w:val="22"/>
          </w:rPr>
          <w:t xml:space="preserve"> je možná pre všetkých Prijímateľov, za dodržania podmienok definovaných vo Výnimke a v Systéme finančného riadenia. </w:t>
        </w:r>
      </w:ins>
    </w:p>
    <w:p w14:paraId="7843A3AA" w14:textId="428E086D" w:rsidR="00A91910" w:rsidRPr="00E3789D" w:rsidRDefault="00A91910" w:rsidP="008518D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w:t>
      </w:r>
      <w:r w:rsidRPr="00E3789D">
        <w:rPr>
          <w:sz w:val="22"/>
          <w:szCs w:val="22"/>
        </w:rPr>
        <w:t>prípade</w:t>
      </w:r>
      <w:r w:rsidRPr="00E3789D">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w:t>
      </w:r>
      <w:r w:rsidR="008518D1" w:rsidRPr="00E3789D">
        <w:rPr>
          <w:color w:val="000000"/>
          <w:sz w:val="22"/>
          <w:szCs w:val="22"/>
        </w:rPr>
        <w:t>ácii.</w:t>
      </w:r>
    </w:p>
    <w:p w14:paraId="23C24B16" w14:textId="39BFC684" w:rsidR="00A91910" w:rsidRPr="00E3789D" w:rsidRDefault="00A91910" w:rsidP="008518D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3789D">
        <w:rPr>
          <w:color w:val="000000"/>
          <w:sz w:val="22"/>
          <w:szCs w:val="22"/>
        </w:rPr>
        <w:t xml:space="preserve">a/alebo s výdavkami uplatňovanými systémom </w:t>
      </w:r>
      <w:proofErr w:type="spellStart"/>
      <w:r w:rsidR="00DA2540" w:rsidRPr="00E3789D">
        <w:rPr>
          <w:color w:val="000000"/>
          <w:sz w:val="22"/>
          <w:szCs w:val="22"/>
        </w:rPr>
        <w:t>predfinancovania</w:t>
      </w:r>
      <w:proofErr w:type="spellEnd"/>
      <w:r w:rsidR="00DA2540" w:rsidRPr="00E3789D">
        <w:rPr>
          <w:color w:val="000000"/>
          <w:sz w:val="22"/>
          <w:szCs w:val="22"/>
        </w:rPr>
        <w:t xml:space="preserve"> </w:t>
      </w:r>
      <w:r w:rsidRPr="00E3789D">
        <w:rPr>
          <w:color w:val="000000"/>
          <w:sz w:val="22"/>
          <w:szCs w:val="22"/>
        </w:rPr>
        <w:t>v</w:t>
      </w:r>
      <w:r w:rsidR="00DA2540" w:rsidRPr="00E3789D">
        <w:rPr>
          <w:color w:val="000000"/>
          <w:sz w:val="22"/>
          <w:szCs w:val="22"/>
        </w:rPr>
        <w:t xml:space="preserve"> rámci </w:t>
      </w:r>
      <w:r w:rsidRPr="00E3789D">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3789D">
        <w:rPr>
          <w:color w:val="000000"/>
          <w:sz w:val="22"/>
          <w:szCs w:val="22"/>
        </w:rPr>
        <w:t xml:space="preserve"> a/alebo samostatne žiadosť o platbu (zúčtovanie </w:t>
      </w:r>
      <w:proofErr w:type="spellStart"/>
      <w:r w:rsidR="00DA2540" w:rsidRPr="00E3789D">
        <w:rPr>
          <w:color w:val="000000"/>
          <w:sz w:val="22"/>
          <w:szCs w:val="22"/>
        </w:rPr>
        <w:t>predfinancovania</w:t>
      </w:r>
      <w:proofErr w:type="spellEnd"/>
      <w:r w:rsidR="00DA2540" w:rsidRPr="00E3789D">
        <w:rPr>
          <w:color w:val="000000"/>
          <w:sz w:val="22"/>
          <w:szCs w:val="22"/>
        </w:rPr>
        <w:t>)</w:t>
      </w:r>
      <w:r w:rsidRPr="00E3789D">
        <w:rPr>
          <w:color w:val="000000"/>
          <w:sz w:val="22"/>
          <w:szCs w:val="22"/>
        </w:rPr>
        <w:t xml:space="preserve">. </w:t>
      </w:r>
      <w:r w:rsidRPr="00E3789D">
        <w:rPr>
          <w:sz w:val="22"/>
          <w:szCs w:val="22"/>
        </w:rPr>
        <w:t xml:space="preserve">Pri využití troch systémov financovania v rámci jedného projektu </w:t>
      </w:r>
      <w:r w:rsidRPr="00E3789D">
        <w:rPr>
          <w:color w:val="000000"/>
          <w:sz w:val="22"/>
          <w:szCs w:val="22"/>
        </w:rPr>
        <w:t xml:space="preserve">zmluvné strany za týmto účelom v rámci Prílohy č. </w:t>
      </w:r>
      <w:r w:rsidR="001045E9" w:rsidRPr="00E3789D">
        <w:rPr>
          <w:color w:val="000000"/>
          <w:sz w:val="22"/>
          <w:szCs w:val="22"/>
        </w:rPr>
        <w:t>4</w:t>
      </w:r>
      <w:r w:rsidRPr="00E3789D">
        <w:rPr>
          <w:color w:val="000000"/>
          <w:sz w:val="22"/>
          <w:szCs w:val="22"/>
        </w:rPr>
        <w:t xml:space="preserve"> Zmluvy </w:t>
      </w:r>
      <w:r w:rsidR="00683C99" w:rsidRPr="00E3789D">
        <w:rPr>
          <w:color w:val="000000"/>
          <w:sz w:val="22"/>
          <w:szCs w:val="22"/>
        </w:rPr>
        <w:t xml:space="preserve">o poskytnutí NFP </w:t>
      </w:r>
      <w:r w:rsidRPr="00E3789D">
        <w:rPr>
          <w:color w:val="000000"/>
          <w:sz w:val="22"/>
          <w:szCs w:val="22"/>
        </w:rPr>
        <w:t xml:space="preserve">identifikovali jednotlivé typy výdavkov (rozpočtových položiek Projektu) tak, že je jednoznačne určené, ktoré konkrétne výdavky budú deklarované ktorým systémom financovania. </w:t>
      </w:r>
      <w:r w:rsidR="009A63B9" w:rsidRPr="00E3789D">
        <w:rPr>
          <w:color w:val="000000"/>
          <w:sz w:val="22"/>
          <w:szCs w:val="22"/>
        </w:rPr>
        <w:t xml:space="preserve">Pri kombinácii dvoch alebo viacerých systémov financovania sa predkladá Žiadosť o platbu </w:t>
      </w:r>
      <w:r w:rsidR="0021081B" w:rsidRPr="00E3789D">
        <w:rPr>
          <w:color w:val="000000"/>
          <w:sz w:val="22"/>
          <w:szCs w:val="22"/>
        </w:rPr>
        <w:t xml:space="preserve">(s príznakom záverečná) </w:t>
      </w:r>
      <w:r w:rsidR="009A63B9" w:rsidRPr="00E3789D">
        <w:rPr>
          <w:color w:val="000000"/>
          <w:sz w:val="22"/>
          <w:szCs w:val="22"/>
        </w:rPr>
        <w:t>len za jeden z využitých systémov.</w:t>
      </w:r>
    </w:p>
    <w:p w14:paraId="4DB0C55B" w14:textId="773B49AE"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5D9D4BCC" w14:textId="5E2C1435"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r w:rsidRPr="00E3789D">
        <w:rPr>
          <w:color w:val="000000"/>
          <w:sz w:val="22"/>
          <w:szCs w:val="22"/>
        </w:rPr>
        <w:t>Poskytovateľ</w:t>
      </w:r>
      <w:r w:rsidRPr="00E3789D">
        <w:rPr>
          <w:sz w:val="22"/>
          <w:szCs w:val="22"/>
        </w:rPr>
        <w:t xml:space="preserve"> je oprávnený zvýšiť alebo znížiť výšku Žiadosti o platbu z technických dôvodov na strane Poskytovateľa maximálne </w:t>
      </w:r>
      <w:r w:rsidR="001672D5" w:rsidRPr="00E3789D">
        <w:rPr>
          <w:sz w:val="22"/>
          <w:szCs w:val="22"/>
        </w:rPr>
        <w:t xml:space="preserve">vo výške 0,01 % z maximálnej výšky NFP uvedeného v  </w:t>
      </w:r>
      <w:r w:rsidR="00DA2540" w:rsidRPr="00E3789D">
        <w:rPr>
          <w:sz w:val="22"/>
          <w:szCs w:val="22"/>
        </w:rPr>
        <w:t>Z</w:t>
      </w:r>
      <w:r w:rsidR="001672D5" w:rsidRPr="00E3789D">
        <w:rPr>
          <w:sz w:val="22"/>
          <w:szCs w:val="22"/>
        </w:rPr>
        <w:t>mluve</w:t>
      </w:r>
      <w:r w:rsidR="00DA2540" w:rsidRPr="00E3789D">
        <w:rPr>
          <w:sz w:val="22"/>
          <w:szCs w:val="22"/>
        </w:rPr>
        <w:t xml:space="preserve"> </w:t>
      </w:r>
      <w:r w:rsidR="00DA2540" w:rsidRPr="00E3789D">
        <w:rPr>
          <w:sz w:val="22"/>
          <w:szCs w:val="22"/>
        </w:rPr>
        <w:lastRenderedPageBreak/>
        <w:t>o poskytnutí NFP</w:t>
      </w:r>
      <w:r w:rsidR="001672D5" w:rsidRPr="00E3789D">
        <w:rPr>
          <w:sz w:val="22"/>
          <w:szCs w:val="22"/>
        </w:rPr>
        <w:t xml:space="preserve"> </w:t>
      </w:r>
      <w:r w:rsidRPr="00E3789D">
        <w:rPr>
          <w:sz w:val="22"/>
          <w:szCs w:val="22"/>
        </w:rPr>
        <w:t>v rámci jednej Žiadosti o platbu. Ustanovenie článku 3 ods. 3.2 zmluvy týmto nie je dotknuté.</w:t>
      </w:r>
    </w:p>
    <w:p w14:paraId="015C0217" w14:textId="4780EA2F" w:rsidR="00A91910" w:rsidRPr="00E3789D" w:rsidRDefault="00A91910" w:rsidP="008518D1">
      <w:pPr>
        <w:pStyle w:val="Odsekzoznamu1"/>
        <w:numPr>
          <w:ilvl w:val="0"/>
          <w:numId w:val="61"/>
        </w:numPr>
        <w:spacing w:before="120" w:after="120" w:line="360" w:lineRule="auto"/>
        <w:ind w:left="425" w:hanging="425"/>
        <w:contextualSpacing w:val="0"/>
        <w:jc w:val="both"/>
        <w:rPr>
          <w:sz w:val="22"/>
          <w:szCs w:val="22"/>
        </w:rPr>
      </w:pPr>
      <w:commentRangeStart w:id="39"/>
      <w:commentRangeStart w:id="40"/>
      <w:r w:rsidRPr="00E3789D">
        <w:rPr>
          <w:color w:val="000000"/>
          <w:sz w:val="22"/>
          <w:szCs w:val="22"/>
        </w:rPr>
        <w:t>Suma</w:t>
      </w:r>
      <w:r w:rsidRPr="00E3789D">
        <w:rPr>
          <w:sz w:val="22"/>
          <w:szCs w:val="22"/>
        </w:rPr>
        <w:t xml:space="preserve"> </w:t>
      </w:r>
      <w:r w:rsidR="00EC0061" w:rsidRPr="00E3789D">
        <w:rPr>
          <w:sz w:val="22"/>
          <w:szCs w:val="22"/>
        </w:rPr>
        <w:t xml:space="preserve">neprevyšujúca </w:t>
      </w:r>
      <w:r w:rsidRPr="00E3789D">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3789D">
        <w:rPr>
          <w:sz w:val="22"/>
          <w:szCs w:val="22"/>
        </w:rPr>
        <w:t>predfinancovania</w:t>
      </w:r>
      <w:proofErr w:type="spellEnd"/>
      <w:r w:rsidRPr="00E3789D">
        <w:rPr>
          <w:sz w:val="22"/>
          <w:szCs w:val="22"/>
        </w:rPr>
        <w:t xml:space="preserve">.   </w:t>
      </w:r>
      <w:commentRangeEnd w:id="39"/>
      <w:commentRangeEnd w:id="40"/>
      <w:r w:rsidRPr="00E3789D">
        <w:rPr>
          <w:rStyle w:val="Odkaznakomentr"/>
          <w:sz w:val="22"/>
          <w:szCs w:val="22"/>
        </w:rPr>
        <w:commentReference w:id="39"/>
      </w:r>
      <w:r w:rsidR="005241A3" w:rsidRPr="00E3789D">
        <w:rPr>
          <w:rStyle w:val="Odkaznakomentr"/>
          <w:rFonts w:eastAsia="Times New Roman"/>
          <w:sz w:val="22"/>
          <w:szCs w:val="22"/>
          <w:lang w:val="x-none" w:eastAsia="x-none"/>
        </w:rPr>
        <w:commentReference w:id="40"/>
      </w:r>
    </w:p>
    <w:p w14:paraId="54B82399" w14:textId="7C84C8B1" w:rsidR="00A91910" w:rsidRPr="00E3789D" w:rsidRDefault="00A91910" w:rsidP="008518D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3789D">
        <w:rPr>
          <w:color w:val="000000"/>
          <w:sz w:val="22"/>
          <w:szCs w:val="22"/>
        </w:rPr>
        <w:t>Z</w:t>
      </w:r>
      <w:r w:rsidRPr="00E3789D">
        <w:rPr>
          <w:color w:val="000000"/>
          <w:sz w:val="22"/>
          <w:szCs w:val="22"/>
        </w:rPr>
        <w:t>mluvy. Tento dokument zároveň slúži pre potreby výkladu príslušných ustanovení Zmluvy o poskytnutí NFP, resp. práv a povinností Zmluvných strán.</w:t>
      </w:r>
    </w:p>
    <w:p w14:paraId="373A9786" w14:textId="77777777" w:rsidR="00A91910" w:rsidRPr="00E3789D" w:rsidRDefault="00A91910" w:rsidP="00C61879">
      <w:pPr>
        <w:pStyle w:val="Odsekzoznamu1"/>
        <w:numPr>
          <w:ilvl w:val="0"/>
          <w:numId w:val="61"/>
        </w:numPr>
        <w:spacing w:before="120" w:after="120" w:line="360" w:lineRule="auto"/>
        <w:ind w:left="425" w:hanging="425"/>
        <w:jc w:val="both"/>
        <w:rPr>
          <w:color w:val="000000"/>
          <w:sz w:val="22"/>
          <w:szCs w:val="22"/>
        </w:rPr>
      </w:pPr>
      <w:r w:rsidRPr="00E3789D">
        <w:rPr>
          <w:color w:val="000000"/>
          <w:sz w:val="22"/>
          <w:szCs w:val="22"/>
        </w:rPr>
        <w:t>Na účely tejto Zmluvy sa za úhradu účtovných dokladov Dodávateľovi môže považovať aj:</w:t>
      </w:r>
    </w:p>
    <w:p w14:paraId="5DD3BB95"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0A93DCA6" w14:textId="77777777" w:rsidR="00A91910" w:rsidRPr="00E3789D" w:rsidRDefault="00A91910" w:rsidP="00C61879">
      <w:pPr>
        <w:numPr>
          <w:ilvl w:val="3"/>
          <w:numId w:val="28"/>
        </w:numPr>
        <w:tabs>
          <w:tab w:val="clear" w:pos="2880"/>
        </w:tabs>
        <w:spacing w:before="120" w:after="120" w:line="360" w:lineRule="auto"/>
        <w:ind w:left="425" w:hanging="425"/>
        <w:contextualSpacing/>
        <w:jc w:val="both"/>
        <w:rPr>
          <w:rFonts w:ascii="Times New Roman" w:hAnsi="Times New Roman"/>
          <w:color w:val="000000"/>
        </w:rPr>
      </w:pPr>
      <w:r w:rsidRPr="00E3789D">
        <w:rPr>
          <w:rFonts w:ascii="Times New Roman" w:hAnsi="Times New Roman"/>
          <w:color w:val="000000"/>
        </w:rPr>
        <w:t xml:space="preserve">započítanie pohľadávok Dodávateľa a Prijímateľa v súlade s § 580 až § 581  Občianskeho zákonníka, resp. § 358 až § 364 Obchodného  zákonníka. </w:t>
      </w:r>
    </w:p>
    <w:p w14:paraId="2A432982" w14:textId="7E9D1FA4"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1902C2AD" w14:textId="5D29BF87"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F76661E" w14:textId="45912783"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 xml:space="preserve">V prípade úhrady záväzku Prijímateľa oprávnenej osobe na základe výkonu rozhodnutia voči Dodávateľovi v zmysle Právnych predpisov SR Prijímateľ v rámci dokumentácie Žiadosti o platbu </w:t>
      </w:r>
      <w:r w:rsidRPr="00E3789D">
        <w:rPr>
          <w:color w:val="000000"/>
          <w:sz w:val="22"/>
          <w:szCs w:val="22"/>
        </w:rPr>
        <w:lastRenderedPageBreak/>
        <w:t>predloží aj dokumenty preukazujúce výkon rozhodnutia (napr. exekučný príkaz, vykonateľné rozhodnutie).</w:t>
      </w:r>
    </w:p>
    <w:p w14:paraId="387FCCB7" w14:textId="27A43874"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5C81FBED" w14:textId="2156398A" w:rsidR="00A91910" w:rsidRPr="00E3789D" w:rsidRDefault="00A91910" w:rsidP="00780E61">
      <w:pPr>
        <w:pStyle w:val="Odsekzoznamu1"/>
        <w:numPr>
          <w:ilvl w:val="0"/>
          <w:numId w:val="61"/>
        </w:numPr>
        <w:spacing w:before="120" w:after="120" w:line="360" w:lineRule="auto"/>
        <w:ind w:left="425" w:hanging="425"/>
        <w:contextualSpacing w:val="0"/>
        <w:jc w:val="both"/>
        <w:rPr>
          <w:color w:val="000000"/>
          <w:sz w:val="22"/>
          <w:szCs w:val="22"/>
        </w:rPr>
      </w:pPr>
      <w:r w:rsidRPr="00E3789D">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6157167" w14:textId="573F0F26" w:rsidR="00780E61" w:rsidRPr="00E3789D" w:rsidRDefault="00A91910" w:rsidP="00E3789D">
      <w:pPr>
        <w:pStyle w:val="Odsekzoznamu1"/>
        <w:numPr>
          <w:ilvl w:val="0"/>
          <w:numId w:val="61"/>
        </w:numPr>
        <w:spacing w:before="120" w:after="120" w:line="360" w:lineRule="auto"/>
        <w:ind w:left="425" w:hanging="425"/>
        <w:jc w:val="both"/>
        <w:rPr>
          <w:color w:val="000000"/>
          <w:sz w:val="22"/>
          <w:szCs w:val="22"/>
        </w:rPr>
      </w:pPr>
      <w:r w:rsidRPr="00E3789D">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3789D">
        <w:rPr>
          <w:b/>
          <w:bCs/>
          <w:color w:val="000000"/>
          <w:sz w:val="22"/>
          <w:szCs w:val="22"/>
        </w:rPr>
        <w:t xml:space="preserve"> </w:t>
      </w:r>
    </w:p>
    <w:p w14:paraId="2FBA119F" w14:textId="77777777" w:rsidR="003B467D" w:rsidRPr="00E3789D" w:rsidRDefault="003B467D" w:rsidP="003B467D">
      <w:pPr>
        <w:pStyle w:val="Odsekzoznamu1"/>
        <w:spacing w:before="120" w:after="120" w:line="276" w:lineRule="auto"/>
        <w:ind w:left="0"/>
        <w:jc w:val="both"/>
        <w:rPr>
          <w:color w:val="000000"/>
          <w:sz w:val="22"/>
          <w:szCs w:val="22"/>
        </w:rPr>
      </w:pPr>
    </w:p>
    <w:p w14:paraId="6E142B46" w14:textId="6B5980BC" w:rsidR="003B467D" w:rsidRPr="00696165" w:rsidRDefault="003B467D" w:rsidP="003B467D">
      <w:pPr>
        <w:pStyle w:val="Odsekzoznamu"/>
        <w:numPr>
          <w:ilvl w:val="0"/>
          <w:numId w:val="66"/>
        </w:numPr>
        <w:autoSpaceDE w:val="0"/>
        <w:autoSpaceDN w:val="0"/>
        <w:adjustRightInd w:val="0"/>
        <w:jc w:val="both"/>
        <w:rPr>
          <w:color w:val="000000"/>
          <w:sz w:val="22"/>
          <w:szCs w:val="22"/>
        </w:rPr>
      </w:pPr>
      <w:r w:rsidRPr="00E3789D">
        <w:rPr>
          <w:color w:val="000000"/>
          <w:sz w:val="22"/>
          <w:szCs w:val="22"/>
        </w:rPr>
        <w:t xml:space="preserve">OSTATNÉ USTANOVENIA </w:t>
      </w:r>
    </w:p>
    <w:p w14:paraId="16CD0269"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 xml:space="preserve">Ostatné ustanovenia Zmluvy o poskytnutí NFP, ktoré nie sú týmto Dodatkom dotknuté, svoj obsah nemenia, zostávajú zachované a účinné v doterajšom znení. </w:t>
      </w:r>
    </w:p>
    <w:p w14:paraId="51E231DD"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 xml:space="preserve">Na pojmy, skratky a definície použité v tomto Dodatku sa vzťahujú ustanovenia a výkladové pravidlá uvedené v Zmluve o poskytnutí NFP, pokiaľ z článku 1. tohto Dodatku nevyplýva inak. </w:t>
      </w:r>
    </w:p>
    <w:p w14:paraId="6D9FBC35" w14:textId="77777777" w:rsidR="003B467D" w:rsidRPr="00E3789D" w:rsidRDefault="003B467D" w:rsidP="003B467D">
      <w:pPr>
        <w:pStyle w:val="Odsekzoznamu1"/>
        <w:spacing w:before="120" w:after="120" w:line="276" w:lineRule="auto"/>
        <w:ind w:left="0"/>
        <w:jc w:val="both"/>
        <w:rPr>
          <w:b/>
          <w:bCs/>
          <w:color w:val="000000"/>
          <w:sz w:val="22"/>
          <w:szCs w:val="22"/>
        </w:rPr>
      </w:pPr>
    </w:p>
    <w:p w14:paraId="4CF3BA16" w14:textId="31E1396F" w:rsidR="003B467D" w:rsidRPr="00696165" w:rsidRDefault="003B467D" w:rsidP="003B467D">
      <w:pPr>
        <w:pStyle w:val="Odsekzoznamu"/>
        <w:numPr>
          <w:ilvl w:val="0"/>
          <w:numId w:val="66"/>
        </w:numPr>
        <w:spacing w:before="120" w:line="276" w:lineRule="auto"/>
        <w:jc w:val="both"/>
        <w:rPr>
          <w:bCs/>
          <w:sz w:val="22"/>
          <w:szCs w:val="22"/>
        </w:rPr>
      </w:pPr>
      <w:r w:rsidRPr="00E3789D">
        <w:rPr>
          <w:bCs/>
          <w:sz w:val="22"/>
          <w:szCs w:val="22"/>
        </w:rPr>
        <w:t>ZÁVEREČNÉ USTANOVENIA</w:t>
      </w:r>
    </w:p>
    <w:p w14:paraId="3D36ACF8"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Dodatok nadobúda účinnosť dňom nasledujúcim po dni jeho zverejnenia v Centrálnom registri zmlúv, v zmysle platných právnych predpisov.</w:t>
      </w:r>
    </w:p>
    <w:p w14:paraId="75966ACD" w14:textId="77777777"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Dodatok je vyhotovený v 6 rovnopisoch, pričom Prijímateľ dostane 2 rovnopisy a Poskytovateľ dostane 4 rovnopisy.</w:t>
      </w:r>
    </w:p>
    <w:p w14:paraId="268C29F8" w14:textId="662DC0E3" w:rsidR="003B467D" w:rsidRPr="00E3789D" w:rsidRDefault="003B467D" w:rsidP="003B467D">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Tento dodatok tvorí neoddeliteľnú súčasť Zmluvy o poskytnutí nenávratného finančného príspevku č.</w:t>
      </w:r>
      <w:r w:rsidR="00E3789D">
        <w:rPr>
          <w:bCs/>
          <w:sz w:val="22"/>
          <w:szCs w:val="22"/>
        </w:rPr>
        <w:t xml:space="preserve"> .</w:t>
      </w:r>
      <w:r w:rsidRPr="00E3789D">
        <w:rPr>
          <w:bCs/>
          <w:sz w:val="22"/>
          <w:szCs w:val="22"/>
        </w:rPr>
        <w:t>.. zo dňa</w:t>
      </w:r>
      <w:r w:rsidR="00E3789D">
        <w:rPr>
          <w:bCs/>
          <w:sz w:val="22"/>
          <w:szCs w:val="22"/>
        </w:rPr>
        <w:t xml:space="preserve"> </w:t>
      </w:r>
      <w:r w:rsidRPr="00E3789D">
        <w:rPr>
          <w:bCs/>
          <w:sz w:val="22"/>
          <w:szCs w:val="22"/>
        </w:rPr>
        <w:t>...</w:t>
      </w:r>
    </w:p>
    <w:p w14:paraId="3AD5FC0C" w14:textId="3939A1EE" w:rsidR="00DD1718" w:rsidRPr="00DD1718" w:rsidRDefault="003B467D" w:rsidP="00DD1718">
      <w:pPr>
        <w:pStyle w:val="Odsekzoznamu"/>
        <w:numPr>
          <w:ilvl w:val="1"/>
          <w:numId w:val="66"/>
        </w:numPr>
        <w:spacing w:before="120" w:after="120" w:line="276" w:lineRule="auto"/>
        <w:ind w:left="425" w:hanging="425"/>
        <w:contextualSpacing w:val="0"/>
        <w:jc w:val="both"/>
        <w:rPr>
          <w:bCs/>
          <w:sz w:val="22"/>
          <w:szCs w:val="22"/>
        </w:rPr>
      </w:pPr>
      <w:r w:rsidRPr="00E3789D">
        <w:rPr>
          <w:bCs/>
          <w:sz w:val="22"/>
          <w:szCs w:val="22"/>
        </w:rPr>
        <w:t>Zmluvné strany vyhlasujú, že si text tohto Dodatku dôsledne prečítali, jeho obsahu a právnym účinkom z neho vyplývajúcim porozumeli, ich zmluvné prejavy sú dostatočne slobodné, jasné, určité a zrozumiteľné, nepodpísali tento Dodatok v núdzi ani za nápadne nevýhodných podmienok, podpisujúce osoby sú oprávnené k podpisu tohto Dodatku a na znak súhlasu ho podpísali.</w:t>
      </w:r>
    </w:p>
    <w:p w14:paraId="0FAC5F7A" w14:textId="77777777" w:rsidR="00780E61" w:rsidRDefault="00780E61" w:rsidP="00780E61">
      <w:pPr>
        <w:pStyle w:val="Odsekzoznamu1"/>
        <w:spacing w:before="120" w:after="120" w:line="360" w:lineRule="auto"/>
        <w:ind w:left="0"/>
        <w:jc w:val="both"/>
        <w:rPr>
          <w:color w:val="000000"/>
          <w:sz w:val="22"/>
          <w:szCs w:val="22"/>
        </w:rPr>
      </w:pPr>
    </w:p>
    <w:p w14:paraId="611FBB24" w14:textId="77777777" w:rsidR="00DD1718" w:rsidRPr="00E3789D" w:rsidRDefault="00DD1718" w:rsidP="00780E61">
      <w:pPr>
        <w:pStyle w:val="Odsekzoznamu1"/>
        <w:spacing w:before="120" w:after="120" w:line="360" w:lineRule="auto"/>
        <w:ind w:left="0"/>
        <w:jc w:val="both"/>
        <w:rPr>
          <w:color w:val="000000"/>
          <w:sz w:val="22"/>
          <w:szCs w:val="22"/>
        </w:rPr>
      </w:pPr>
    </w:p>
    <w:p w14:paraId="5AB094A1" w14:textId="77777777" w:rsidR="00DD1718" w:rsidRDefault="00DD1718" w:rsidP="00DD1718">
      <w:pPr>
        <w:spacing w:before="120" w:after="120"/>
        <w:ind w:left="425"/>
        <w:jc w:val="both"/>
        <w:rPr>
          <w:rFonts w:ascii="Times New Roman" w:eastAsia="Times New Roman" w:hAnsi="Times New Roman"/>
          <w:bCs/>
          <w:lang w:eastAsia="sk-SK"/>
        </w:rPr>
      </w:pPr>
    </w:p>
    <w:p w14:paraId="286514C4" w14:textId="77777777" w:rsidR="00696165" w:rsidRDefault="00696165" w:rsidP="00DD1718">
      <w:pPr>
        <w:spacing w:before="120" w:after="120"/>
        <w:ind w:left="425"/>
        <w:jc w:val="both"/>
        <w:rPr>
          <w:rFonts w:ascii="Times New Roman" w:eastAsia="Times New Roman" w:hAnsi="Times New Roman"/>
          <w:bCs/>
          <w:lang w:eastAsia="sk-SK"/>
        </w:rPr>
      </w:pPr>
    </w:p>
    <w:p w14:paraId="48DA7AF2" w14:textId="77777777" w:rsidR="00696165" w:rsidRPr="00DD1718" w:rsidRDefault="00696165" w:rsidP="00DD1718">
      <w:pPr>
        <w:spacing w:before="120" w:after="120"/>
        <w:ind w:left="425"/>
        <w:jc w:val="both"/>
        <w:rPr>
          <w:rFonts w:ascii="Times New Roman" w:eastAsia="Times New Roman" w:hAnsi="Times New Roman"/>
          <w:bCs/>
          <w:lang w:eastAsia="sk-SK"/>
        </w:rPr>
      </w:pPr>
    </w:p>
    <w:p w14:paraId="4342D82D"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lastRenderedPageBreak/>
        <w:t xml:space="preserve">Za  Poskytovateľa v zastúpení, v Bratislave, dňa </w:t>
      </w:r>
      <w:bookmarkStart w:id="41" w:name="Text37"/>
      <w:r w:rsidRPr="00DD1718">
        <w:rPr>
          <w:rFonts w:ascii="Times New Roman" w:eastAsia="Times New Roman" w:hAnsi="Times New Roman"/>
          <w:bCs/>
          <w:lang w:eastAsia="sk-SK"/>
        </w:rPr>
        <w:fldChar w:fldCharType="begin">
          <w:ffData>
            <w:name w:val="Text37"/>
            <w:enabled/>
            <w:calcOnExit w:val="0"/>
            <w:textInput>
              <w:type w:val="date"/>
            </w:textInput>
          </w:ffData>
        </w:fldChar>
      </w:r>
      <w:r w:rsidRPr="00DD1718">
        <w:rPr>
          <w:rFonts w:ascii="Times New Roman" w:eastAsia="Times New Roman" w:hAnsi="Times New Roman"/>
          <w:bCs/>
          <w:lang w:eastAsia="sk-SK"/>
        </w:rPr>
        <w:instrText xml:space="preserve"> FORMTEXT </w:instrText>
      </w:r>
      <w:r w:rsidRPr="00DD1718">
        <w:rPr>
          <w:rFonts w:ascii="Times New Roman" w:eastAsia="Times New Roman" w:hAnsi="Times New Roman"/>
          <w:bCs/>
          <w:lang w:eastAsia="sk-SK"/>
        </w:rPr>
      </w:r>
      <w:r w:rsidRPr="00DD1718">
        <w:rPr>
          <w:rFonts w:ascii="Times New Roman" w:eastAsia="Times New Roman" w:hAnsi="Times New Roman"/>
          <w:bCs/>
          <w:lang w:eastAsia="sk-SK"/>
        </w:rPr>
        <w:fldChar w:fldCharType="separate"/>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Times New Roman" w:hAnsi="Times New Roman"/>
          <w:bCs/>
          <w:lang w:eastAsia="sk-SK"/>
        </w:rPr>
        <w:fldChar w:fldCharType="end"/>
      </w:r>
      <w:bookmarkEnd w:id="41"/>
      <w:r w:rsidRPr="00DD1718">
        <w:rPr>
          <w:rFonts w:ascii="Times New Roman" w:eastAsia="Times New Roman" w:hAnsi="Times New Roman"/>
          <w:bCs/>
          <w:lang w:eastAsia="sk-SK"/>
        </w:rPr>
        <w:t>:</w:t>
      </w:r>
    </w:p>
    <w:p w14:paraId="766C2191"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2D50B51B"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Podpis: .......................................</w:t>
      </w:r>
    </w:p>
    <w:p w14:paraId="0C40A959"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Meno a priezvisko štatutárneho orgánu/zástupcu</w:t>
      </w:r>
      <w:r w:rsidRPr="00DD1718">
        <w:rPr>
          <w:rFonts w:ascii="Times New Roman" w:eastAsia="Times New Roman" w:hAnsi="Times New Roman"/>
          <w:vertAlign w:val="superscript"/>
          <w:lang w:eastAsia="sk-SK"/>
        </w:rPr>
        <w:footnoteReference w:id="3"/>
      </w:r>
      <w:r w:rsidRPr="00DD1718">
        <w:rPr>
          <w:rFonts w:ascii="Times New Roman" w:eastAsia="Times New Roman" w:hAnsi="Times New Roman"/>
          <w:bCs/>
          <w:lang w:eastAsia="sk-SK"/>
        </w:rPr>
        <w:t xml:space="preserve"> Poskytovateľa</w:t>
      </w:r>
    </w:p>
    <w:p w14:paraId="27AD7B53"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4560D746"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2F2F7425"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p>
    <w:p w14:paraId="4A876F81"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 xml:space="preserve">Za Prijímateľa v </w:t>
      </w:r>
      <w:bookmarkStart w:id="42" w:name="Text39"/>
      <w:r w:rsidRPr="00DD1718">
        <w:rPr>
          <w:rFonts w:ascii="Times New Roman" w:eastAsia="Times New Roman" w:hAnsi="Times New Roman"/>
          <w:bCs/>
          <w:lang w:eastAsia="sk-SK"/>
        </w:rPr>
        <w:fldChar w:fldCharType="begin">
          <w:ffData>
            <w:name w:val="Text39"/>
            <w:enabled/>
            <w:calcOnExit w:val="0"/>
            <w:textInput>
              <w:default w:val="Mesto/obec"/>
            </w:textInput>
          </w:ffData>
        </w:fldChar>
      </w:r>
      <w:r w:rsidRPr="00DD1718">
        <w:rPr>
          <w:rFonts w:ascii="Times New Roman" w:eastAsia="Times New Roman" w:hAnsi="Times New Roman"/>
          <w:bCs/>
          <w:lang w:eastAsia="sk-SK"/>
        </w:rPr>
        <w:instrText xml:space="preserve"> FORMTEXT </w:instrText>
      </w:r>
      <w:r w:rsidRPr="00DD1718">
        <w:rPr>
          <w:rFonts w:ascii="Times New Roman" w:eastAsia="Times New Roman" w:hAnsi="Times New Roman"/>
          <w:bCs/>
          <w:lang w:eastAsia="sk-SK"/>
        </w:rPr>
      </w:r>
      <w:r w:rsidRPr="00DD1718">
        <w:rPr>
          <w:rFonts w:ascii="Times New Roman" w:eastAsia="Times New Roman" w:hAnsi="Times New Roman"/>
          <w:bCs/>
          <w:lang w:eastAsia="sk-SK"/>
        </w:rPr>
        <w:fldChar w:fldCharType="separate"/>
      </w:r>
      <w:r w:rsidRPr="00DD1718">
        <w:rPr>
          <w:rFonts w:ascii="Times New Roman" w:eastAsia="Times New Roman" w:hAnsi="Times New Roman"/>
          <w:bCs/>
          <w:lang w:eastAsia="sk-SK"/>
        </w:rPr>
        <w:t>Mesto/obec</w:t>
      </w:r>
      <w:r w:rsidRPr="00DD1718">
        <w:rPr>
          <w:rFonts w:ascii="Times New Roman" w:eastAsia="Times New Roman" w:hAnsi="Times New Roman"/>
          <w:bCs/>
          <w:lang w:eastAsia="sk-SK"/>
        </w:rPr>
        <w:fldChar w:fldCharType="end"/>
      </w:r>
      <w:bookmarkEnd w:id="42"/>
      <w:r w:rsidRPr="00DD1718">
        <w:rPr>
          <w:rFonts w:ascii="Times New Roman" w:eastAsia="Times New Roman" w:hAnsi="Times New Roman"/>
          <w:bCs/>
          <w:lang w:eastAsia="sk-SK"/>
        </w:rPr>
        <w:t xml:space="preserve">, dňa </w:t>
      </w:r>
      <w:bookmarkStart w:id="43" w:name="Text40"/>
      <w:r w:rsidRPr="00DD1718">
        <w:rPr>
          <w:rFonts w:ascii="Times New Roman" w:eastAsia="Times New Roman" w:hAnsi="Times New Roman"/>
          <w:bCs/>
          <w:lang w:eastAsia="sk-SK"/>
        </w:rPr>
        <w:fldChar w:fldCharType="begin">
          <w:ffData>
            <w:name w:val="Text40"/>
            <w:enabled/>
            <w:calcOnExit w:val="0"/>
            <w:textInput>
              <w:type w:val="date"/>
            </w:textInput>
          </w:ffData>
        </w:fldChar>
      </w:r>
      <w:r w:rsidRPr="00DD1718">
        <w:rPr>
          <w:rFonts w:ascii="Times New Roman" w:eastAsia="Times New Roman" w:hAnsi="Times New Roman"/>
          <w:bCs/>
          <w:lang w:eastAsia="sk-SK"/>
        </w:rPr>
        <w:instrText xml:space="preserve"> FORMTEXT </w:instrText>
      </w:r>
      <w:r w:rsidRPr="00DD1718">
        <w:rPr>
          <w:rFonts w:ascii="Times New Roman" w:eastAsia="Times New Roman" w:hAnsi="Times New Roman"/>
          <w:bCs/>
          <w:lang w:eastAsia="sk-SK"/>
        </w:rPr>
      </w:r>
      <w:r w:rsidRPr="00DD1718">
        <w:rPr>
          <w:rFonts w:ascii="Times New Roman" w:eastAsia="Times New Roman" w:hAnsi="Times New Roman"/>
          <w:bCs/>
          <w:lang w:eastAsia="sk-SK"/>
        </w:rPr>
        <w:fldChar w:fldCharType="separate"/>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Arial Unicode MS" w:hAnsi="Times New Roman"/>
          <w:lang w:eastAsia="sk-SK"/>
        </w:rPr>
        <w:t> </w:t>
      </w:r>
      <w:r w:rsidRPr="00DD1718">
        <w:rPr>
          <w:rFonts w:ascii="Times New Roman" w:eastAsia="Times New Roman" w:hAnsi="Times New Roman"/>
          <w:bCs/>
          <w:lang w:eastAsia="sk-SK"/>
        </w:rPr>
        <w:fldChar w:fldCharType="end"/>
      </w:r>
      <w:bookmarkEnd w:id="43"/>
      <w:r w:rsidRPr="00DD1718">
        <w:rPr>
          <w:rFonts w:ascii="Times New Roman" w:eastAsia="Times New Roman" w:hAnsi="Times New Roman"/>
          <w:bCs/>
          <w:lang w:eastAsia="sk-SK"/>
        </w:rPr>
        <w:t>:</w:t>
      </w:r>
    </w:p>
    <w:p w14:paraId="48CD8D51" w14:textId="77777777" w:rsidR="00DD1718" w:rsidRPr="00DD1718" w:rsidRDefault="00DD1718" w:rsidP="00DD1718">
      <w:pPr>
        <w:spacing w:before="120" w:after="0" w:line="264" w:lineRule="auto"/>
        <w:ind w:left="360"/>
        <w:contextualSpacing/>
        <w:jc w:val="both"/>
        <w:rPr>
          <w:rFonts w:ascii="Times New Roman" w:eastAsia="Times New Roman" w:hAnsi="Times New Roman"/>
          <w:bCs/>
          <w:u w:val="single"/>
          <w:lang w:eastAsia="sk-SK"/>
        </w:rPr>
      </w:pPr>
      <w:bookmarkStart w:id="44" w:name="Text38"/>
    </w:p>
    <w:p w14:paraId="10B33405"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Podpis:</w:t>
      </w:r>
      <w:r w:rsidRPr="00DD1718">
        <w:rPr>
          <w:rFonts w:ascii="Times New Roman" w:eastAsia="Times New Roman" w:hAnsi="Times New Roman"/>
          <w:bCs/>
          <w:lang w:eastAsia="sk-SK"/>
        </w:rPr>
        <w:tab/>
        <w:t>.......................................</w:t>
      </w:r>
    </w:p>
    <w:bookmarkEnd w:id="44"/>
    <w:p w14:paraId="45DF6441" w14:textId="77777777" w:rsidR="00DD1718" w:rsidRPr="00DD1718" w:rsidRDefault="00DD1718" w:rsidP="00DD1718">
      <w:pPr>
        <w:spacing w:before="120" w:after="0" w:line="264" w:lineRule="auto"/>
        <w:ind w:left="360"/>
        <w:contextualSpacing/>
        <w:jc w:val="both"/>
        <w:rPr>
          <w:rFonts w:ascii="Times New Roman" w:eastAsia="Times New Roman" w:hAnsi="Times New Roman"/>
          <w:bCs/>
          <w:lang w:eastAsia="sk-SK"/>
        </w:rPr>
      </w:pPr>
      <w:r w:rsidRPr="00DD1718">
        <w:rPr>
          <w:rFonts w:ascii="Times New Roman" w:eastAsia="Times New Roman" w:hAnsi="Times New Roman"/>
          <w:bCs/>
          <w:lang w:eastAsia="sk-SK"/>
        </w:rPr>
        <w:t>Meno a priezvisko štatutárneho orgánu/zástupcu</w:t>
      </w:r>
      <w:r w:rsidRPr="00DD1718">
        <w:rPr>
          <w:rFonts w:ascii="Times New Roman" w:eastAsia="Times New Roman" w:hAnsi="Times New Roman"/>
          <w:vertAlign w:val="superscript"/>
          <w:lang w:eastAsia="sk-SK"/>
        </w:rPr>
        <w:footnoteReference w:id="4"/>
      </w:r>
      <w:r w:rsidRPr="00DD1718">
        <w:rPr>
          <w:rFonts w:ascii="Times New Roman" w:eastAsia="Times New Roman" w:hAnsi="Times New Roman"/>
          <w:bCs/>
          <w:lang w:eastAsia="sk-SK"/>
        </w:rPr>
        <w:t xml:space="preserve"> Prijímateľa</w:t>
      </w:r>
    </w:p>
    <w:p w14:paraId="08FE8D11" w14:textId="77777777" w:rsidR="00107570" w:rsidRPr="00E3789D" w:rsidRDefault="00107570" w:rsidP="007510D9">
      <w:pPr>
        <w:spacing w:before="120" w:after="120"/>
        <w:jc w:val="both"/>
        <w:rPr>
          <w:rFonts w:ascii="Times New Roman" w:hAnsi="Times New Roman"/>
        </w:rPr>
      </w:pPr>
    </w:p>
    <w:sectPr w:rsidR="00107570" w:rsidRPr="00E3789D"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4183F84E" w14:textId="77777777" w:rsidR="003B467D" w:rsidRDefault="003B467D" w:rsidP="003B467D">
      <w:pPr>
        <w:pStyle w:val="Textkomentra"/>
      </w:pPr>
      <w:r>
        <w:rPr>
          <w:rStyle w:val="Odkaznakomentr"/>
        </w:rPr>
        <w:annotationRef/>
      </w:r>
      <w:r>
        <w:t xml:space="preserve">Uvedie sa názov riadiaceho orgánu, jeho adresa a ďalšie požadované údaje. </w:t>
      </w:r>
    </w:p>
  </w:comment>
  <w:comment w:id="0" w:author="Autor" w:initials="A">
    <w:p w14:paraId="7ED9A35F" w14:textId="77777777" w:rsidR="003B467D" w:rsidRDefault="003B467D" w:rsidP="003B467D">
      <w:pPr>
        <w:pStyle w:val="Textkomentra"/>
      </w:pPr>
      <w:r>
        <w:rPr>
          <w:rStyle w:val="Odkaznakomentr"/>
        </w:rPr>
        <w:annotationRef/>
      </w:r>
      <w:r>
        <w:t xml:space="preserve">Uvedie sa názov riadiaceho orgánu, jeho adresa a ďalšie požadované údaje. </w:t>
      </w:r>
    </w:p>
  </w:comment>
  <w:comment w:id="3" w:author="Autor" w:initials="A">
    <w:p w14:paraId="7E5D67F2" w14:textId="77777777" w:rsidR="003B467D" w:rsidRDefault="003B467D" w:rsidP="003B467D">
      <w:pPr>
        <w:pStyle w:val="Textkomentra"/>
      </w:pPr>
      <w:r>
        <w:rPr>
          <w:rStyle w:val="Odkaznakomentr"/>
        </w:rPr>
        <w:annotationRef/>
      </w:r>
      <w:r>
        <w:t>Uvedie sa názov sprostredkovateľského orgánu, jeho adresa a ďalšie požadované údaje, ak riadiaci orgán koná vo veciach zmluvy prostredníctvom sprostredkovateľského orgánu v zmysle zmluvy o vykonávaní časti úloh RO SO . V opačnom prípade sa vymaže.</w:t>
      </w:r>
    </w:p>
  </w:comment>
  <w:comment w:id="4" w:author="Autor" w:initials="A">
    <w:p w14:paraId="6DE40DD1" w14:textId="2CE0DEC8" w:rsidR="002B1EFA" w:rsidRDefault="002B1EFA">
      <w:pPr>
        <w:pStyle w:val="Textkomentra"/>
      </w:pPr>
      <w:r>
        <w:rPr>
          <w:rStyle w:val="Odkaznakomentr"/>
        </w:rPr>
        <w:annotationRef/>
      </w:r>
      <w:r>
        <w:rPr>
          <w:rFonts w:ascii="Arial Narrow" w:hAnsi="Arial Narrow"/>
          <w:lang w:val="sk-SK" w:eastAsia="en-US"/>
        </w:rPr>
        <w:t xml:space="preserve">Uvedená zmena v čl. 10 sa </w:t>
      </w:r>
      <w:r>
        <w:rPr>
          <w:rFonts w:ascii="Arial Narrow" w:hAnsi="Arial Narrow"/>
          <w:lang w:eastAsia="en-US"/>
        </w:rPr>
        <w:t xml:space="preserve">vzťahuje </w:t>
      </w:r>
      <w:r>
        <w:rPr>
          <w:rFonts w:ascii="Arial Narrow" w:hAnsi="Arial Narrow"/>
          <w:lang w:val="sk-SK" w:eastAsia="en-US"/>
        </w:rPr>
        <w:t>na prijímateľov, ktorým bola zaslaná žiadosť</w:t>
      </w:r>
      <w:r>
        <w:rPr>
          <w:rFonts w:ascii="Arial Narrow" w:hAnsi="Arial Narrow"/>
          <w:lang w:eastAsia="en-US"/>
        </w:rPr>
        <w:t xml:space="preserve"> o vrátenie</w:t>
      </w:r>
      <w:r w:rsidR="000E17F1">
        <w:rPr>
          <w:rFonts w:ascii="Arial Narrow" w:hAnsi="Arial Narrow"/>
          <w:lang w:val="sk-SK" w:eastAsia="en-US"/>
        </w:rPr>
        <w:t xml:space="preserve"> a</w:t>
      </w:r>
      <w:r>
        <w:rPr>
          <w:rFonts w:ascii="Arial Narrow" w:hAnsi="Arial Narrow"/>
          <w:lang w:eastAsia="en-US"/>
        </w:rPr>
        <w:t xml:space="preserve"> ku dňu vyhlásenia núdzové</w:t>
      </w:r>
      <w:r>
        <w:rPr>
          <w:rFonts w:ascii="Arial Narrow" w:hAnsi="Arial Narrow"/>
          <w:lang w:eastAsia="en-US"/>
        </w:rPr>
        <w:t>ho stavu</w:t>
      </w:r>
      <w:r>
        <w:rPr>
          <w:rFonts w:ascii="Arial Narrow" w:hAnsi="Arial Narrow"/>
          <w:lang w:val="sk-SK" w:eastAsia="en-US"/>
        </w:rPr>
        <w:t>, tzn. k</w:t>
      </w:r>
      <w:r>
        <w:rPr>
          <w:rFonts w:ascii="Arial Narrow" w:hAnsi="Arial Narrow"/>
          <w:lang w:eastAsia="en-US"/>
        </w:rPr>
        <w:t xml:space="preserve"> 15.</w:t>
      </w:r>
      <w:r>
        <w:rPr>
          <w:rFonts w:ascii="Arial Narrow" w:hAnsi="Arial Narrow"/>
          <w:lang w:val="sk-SK" w:eastAsia="en-US"/>
        </w:rPr>
        <w:t>0</w:t>
      </w:r>
      <w:r>
        <w:rPr>
          <w:rFonts w:ascii="Arial Narrow" w:hAnsi="Arial Narrow"/>
          <w:lang w:eastAsia="en-US"/>
        </w:rPr>
        <w:t xml:space="preserve">3.2020 neuplynula </w:t>
      </w:r>
      <w:r>
        <w:rPr>
          <w:rFonts w:ascii="Arial Narrow" w:hAnsi="Arial Narrow"/>
          <w:lang w:eastAsia="en-US"/>
        </w:rPr>
        <w:t>60 dňová lehota na vrátenie príspevku alebo jeho časti</w:t>
      </w:r>
      <w:r>
        <w:rPr>
          <w:rFonts w:ascii="Arial Narrow" w:hAnsi="Arial Narrow"/>
          <w:lang w:val="sk-SK" w:eastAsia="en-US"/>
        </w:rPr>
        <w:t>.</w:t>
      </w:r>
      <w:bookmarkStart w:id="5" w:name="_GoBack"/>
      <w:bookmarkEnd w:id="5"/>
    </w:p>
  </w:comment>
  <w:comment w:id="31" w:author="Autor" w:initials="A">
    <w:p w14:paraId="7852D6DA" w14:textId="765511CD" w:rsidR="00244DBA" w:rsidRDefault="00244DBA" w:rsidP="00244DBA">
      <w:pPr>
        <w:pStyle w:val="Textkomentra"/>
      </w:pPr>
      <w:r>
        <w:rPr>
          <w:rStyle w:val="Odkaznakomentr"/>
        </w:rPr>
        <w:annotationRef/>
      </w:r>
      <w:r w:rsidR="00EC429C">
        <w:t>Ide o sankciu za to, že P</w:t>
      </w:r>
      <w:r w:rsidR="0031505C">
        <w:rPr>
          <w:lang w:val="sk-SK"/>
        </w:rPr>
        <w:t>r</w:t>
      </w:r>
      <w:proofErr w:type="spellStart"/>
      <w:r>
        <w:t>ijímateľ</w:t>
      </w:r>
      <w:proofErr w:type="spellEnd"/>
      <w:r>
        <w:t xml:space="preserve"> nevrátil nezúčtovanú sumu dobrovoľne. Je na RO/SO, či v takom</w:t>
      </w:r>
      <w:r w:rsidR="00420D2B">
        <w:t xml:space="preserve"> prípade uzatvorí dodatok k Z</w:t>
      </w:r>
      <w:r>
        <w:t>mluve</w:t>
      </w:r>
      <w:r w:rsidR="00420D2B">
        <w:rPr>
          <w:lang w:val="sk-SK"/>
        </w:rPr>
        <w:t xml:space="preserve"> o poskytnutí NFP</w:t>
      </w:r>
      <w:r>
        <w:t xml:space="preserve">. Z pohľadu CO nie je uzatvorenie dodatku nevyhnutné, keďže zmluva samotná predpokladá zníženie NFP o sumu nezúčtovaného rozdielu, tzn. </w:t>
      </w:r>
      <w:r w:rsidR="00420D2B">
        <w:t>k zníženiu NFO dôjde priamo zo Z</w:t>
      </w:r>
      <w:r>
        <w:t>mluvy</w:t>
      </w:r>
      <w:r w:rsidR="00420D2B">
        <w:rPr>
          <w:lang w:val="sk-SK"/>
        </w:rPr>
        <w:t xml:space="preserve"> o poskytnutí NFP</w:t>
      </w:r>
      <w:r>
        <w:t xml:space="preserve">.  </w:t>
      </w:r>
    </w:p>
  </w:comment>
  <w:comment w:id="34" w:author="Autor" w:initials="A">
    <w:p w14:paraId="1D095133" w14:textId="77777777" w:rsidR="00244DBA" w:rsidRDefault="00244DBA" w:rsidP="00244DBA">
      <w:pPr>
        <w:pStyle w:val="Textkomentra"/>
      </w:pPr>
      <w:r>
        <w:rPr>
          <w:rStyle w:val="Odkaznakomentr"/>
        </w:rPr>
        <w:annotationRef/>
      </w:r>
      <w:r w:rsidR="00420D2B">
        <w:t>Ide o sankciu za to, že P</w:t>
      </w:r>
      <w:r>
        <w:t>rijímateľ nevrátil nezúčtovanú sumu dobrovoľne. V tomto prípade j</w:t>
      </w:r>
      <w:r w:rsidR="00420D2B">
        <w:t>e potrebné uzatvoriť dodatok k Z</w:t>
      </w:r>
      <w:r>
        <w:t>mluve o</w:t>
      </w:r>
      <w:r w:rsidR="00420D2B">
        <w:rPr>
          <w:lang w:val="sk-SK"/>
        </w:rPr>
        <w:t xml:space="preserve"> poskytnutí</w:t>
      </w:r>
      <w:r>
        <w:t> NFP, lebo zníženie, na rozdiel od predchádzajúceho o</w:t>
      </w:r>
      <w:r w:rsidR="00420D2B">
        <w:t>dseku nevyplýva automaticky zo Z</w:t>
      </w:r>
      <w:r>
        <w:t>mluvy</w:t>
      </w:r>
      <w:r w:rsidR="00420D2B">
        <w:rPr>
          <w:lang w:val="sk-SK"/>
        </w:rPr>
        <w:t xml:space="preserve"> o poskytnutí NFP</w:t>
      </w:r>
      <w:r>
        <w:t xml:space="preserve">. </w:t>
      </w:r>
    </w:p>
  </w:comment>
  <w:comment w:id="39"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 w:id="40" w:author="Autor" w:initials="A">
    <w:p w14:paraId="097CC981" w14:textId="77777777" w:rsidR="005241A3" w:rsidRDefault="005241A3">
      <w:pPr>
        <w:pStyle w:val="Textkomentra"/>
      </w:pPr>
      <w:r>
        <w:rPr>
          <w:rStyle w:val="Odkaznakomentr"/>
        </w:rPr>
        <w:annotationRef/>
      </w:r>
      <w:r>
        <w:rPr>
          <w:lang w:val="sk-SK"/>
        </w:rPr>
        <w:t>RO/SO</w:t>
      </w:r>
      <w:r>
        <w:t xml:space="preserve"> sa môže rozhodnúť </w:t>
      </w:r>
      <w:r>
        <w:rPr>
          <w:lang w:eastAsia="en-US"/>
        </w:rPr>
        <w:t xml:space="preserve">podľa </w:t>
      </w:r>
      <w:r w:rsidR="00EC429C">
        <w:rPr>
          <w:lang w:eastAsia="en-US"/>
        </w:rPr>
        <w:t>charakteru projektu alebo typu P</w:t>
      </w:r>
      <w:r>
        <w:rPr>
          <w:lang w:eastAsia="en-US"/>
        </w:rPr>
        <w:t>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83F84E" w15:done="0"/>
  <w15:commentEx w15:paraId="7ED9A35F" w15:done="0"/>
  <w15:commentEx w15:paraId="7E5D67F2" w15:done="0"/>
  <w15:commentEx w15:paraId="6DE40DD1" w15:done="0"/>
  <w15:commentEx w15:paraId="7852D6DA" w15:done="0"/>
  <w15:commentEx w15:paraId="1D095133" w15:done="0"/>
  <w15:commentEx w15:paraId="4036B84C" w15:done="0"/>
  <w15:commentEx w15:paraId="097CC9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206478" w14:textId="77777777" w:rsidR="001C3310" w:rsidRDefault="001C3310" w:rsidP="00107570">
      <w:pPr>
        <w:spacing w:after="0" w:line="240" w:lineRule="auto"/>
      </w:pPr>
      <w:r>
        <w:separator/>
      </w:r>
    </w:p>
  </w:endnote>
  <w:endnote w:type="continuationSeparator" w:id="0">
    <w:p w14:paraId="0EDC21F0" w14:textId="77777777" w:rsidR="001C3310" w:rsidRDefault="001C3310" w:rsidP="00107570">
      <w:pPr>
        <w:spacing w:after="0" w:line="240" w:lineRule="auto"/>
      </w:pPr>
      <w:r>
        <w:continuationSeparator/>
      </w:r>
    </w:p>
  </w:endnote>
  <w:endnote w:type="continuationNotice" w:id="1">
    <w:p w14:paraId="06901069" w14:textId="77777777" w:rsidR="001C3310" w:rsidRDefault="001C331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altName w:val="Century Gothic"/>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4B0147" w14:textId="0100F207"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0E17F1">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0E17F1">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242CDF" w14:textId="3648C812"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2B1EFA">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2B1EFA">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122FD" w14:textId="77777777" w:rsidR="001C3310" w:rsidRDefault="001C3310" w:rsidP="00107570">
      <w:pPr>
        <w:spacing w:after="0" w:line="240" w:lineRule="auto"/>
      </w:pPr>
      <w:r>
        <w:separator/>
      </w:r>
    </w:p>
  </w:footnote>
  <w:footnote w:type="continuationSeparator" w:id="0">
    <w:p w14:paraId="029FE652" w14:textId="77777777" w:rsidR="001C3310" w:rsidRDefault="001C3310" w:rsidP="00107570">
      <w:pPr>
        <w:spacing w:after="0" w:line="240" w:lineRule="auto"/>
      </w:pPr>
      <w:r>
        <w:continuationSeparator/>
      </w:r>
    </w:p>
  </w:footnote>
  <w:footnote w:type="continuationNotice" w:id="1">
    <w:p w14:paraId="5BFC04F1" w14:textId="77777777" w:rsidR="001C3310" w:rsidRDefault="001C3310">
      <w:pPr>
        <w:spacing w:after="0" w:line="240" w:lineRule="auto"/>
      </w:pPr>
    </w:p>
  </w:footnote>
  <w:footnote w:id="2">
    <w:p w14:paraId="6069B99B" w14:textId="77777777" w:rsidR="003B467D" w:rsidRDefault="003B467D" w:rsidP="003B467D">
      <w:pPr>
        <w:pStyle w:val="Textpoznmkypodiarou"/>
        <w:rPr>
          <w:sz w:val="18"/>
          <w:szCs w:val="18"/>
        </w:rPr>
      </w:pPr>
      <w:r>
        <w:rPr>
          <w:rStyle w:val="Odkaznapoznmkupodiarou"/>
          <w:sz w:val="18"/>
          <w:szCs w:val="18"/>
        </w:rPr>
        <w:footnoteRef/>
      </w:r>
      <w:r>
        <w:rPr>
          <w:sz w:val="18"/>
          <w:szCs w:val="18"/>
        </w:rPr>
        <w:t xml:space="preserve"> Vyplní sa v prípade, ak je poštová adresa (korešpondenčná adresa) Zmluvnej strany odlišná od adresy jej sídla</w:t>
      </w:r>
    </w:p>
  </w:footnote>
  <w:footnote w:id="3">
    <w:p w14:paraId="2615F38C" w14:textId="77777777" w:rsidR="00DD1718" w:rsidRDefault="00DD1718" w:rsidP="00DD1718">
      <w:pPr>
        <w:pStyle w:val="Textpoznmkypodiarou"/>
      </w:pPr>
      <w:r>
        <w:rPr>
          <w:rStyle w:val="Odkaznapoznmkupodiarou"/>
        </w:rPr>
        <w:footnoteRef/>
      </w:r>
      <w:r>
        <w:t xml:space="preserve"> </w:t>
      </w:r>
      <w:r>
        <w:t>Ak sa nehodí,  prečiarknite</w:t>
      </w:r>
    </w:p>
  </w:footnote>
  <w:footnote w:id="4">
    <w:p w14:paraId="332D04D9" w14:textId="77777777" w:rsidR="00DD1718" w:rsidRDefault="00DD1718" w:rsidP="00DD1718">
      <w:pPr>
        <w:pStyle w:val="Textpoznmkypodiarou"/>
      </w:pPr>
      <w:r>
        <w:rPr>
          <w:rStyle w:val="Odkaznapoznmkupodiarou"/>
        </w:rPr>
        <w:footnoteRef/>
      </w:r>
      <w:r>
        <w:t xml:space="preserve"> </w:t>
      </w:r>
      <w:r>
        <w:t>Ak sa nehodí,  prečiarknite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705A7" w14:textId="1E9615DE" w:rsidR="007510D9" w:rsidRPr="00C61879" w:rsidRDefault="00780E61" w:rsidP="007510D9">
    <w:pPr>
      <w:pStyle w:val="Hlavika"/>
      <w:rPr>
        <w:sz w:val="20"/>
        <w:szCs w:val="20"/>
        <w:lang w:val="sk-SK"/>
      </w:rPr>
    </w:pPr>
    <w:r>
      <w:rPr>
        <w:sz w:val="20"/>
        <w:szCs w:val="20"/>
        <w:lang w:val="sk-SK"/>
      </w:rPr>
      <w:t>Vzor p</w:t>
    </w:r>
    <w:r w:rsidR="00C61879" w:rsidRPr="00C61879">
      <w:rPr>
        <w:sz w:val="20"/>
        <w:szCs w:val="20"/>
        <w:lang w:val="sk-SK"/>
      </w:rPr>
      <w:t>latný pre ŠRO</w:t>
    </w:r>
  </w:p>
  <w:p w14:paraId="6630C151" w14:textId="77777777" w:rsidR="007510D9" w:rsidRDefault="007510D9">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16D617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1"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2"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0" w15:restartNumberingAfterBreak="0">
    <w:nsid w:val="4E8B6727"/>
    <w:multiLevelType w:val="multilevel"/>
    <w:tmpl w:val="041B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2"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3"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5"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6"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8"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2"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3"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4"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6"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7"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8"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0"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1"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2"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3"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4"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30"/>
  </w:num>
  <w:num w:numId="2">
    <w:abstractNumId w:val="31"/>
  </w:num>
  <w:num w:numId="3">
    <w:abstractNumId w:val="7"/>
  </w:num>
  <w:num w:numId="4">
    <w:abstractNumId w:val="56"/>
  </w:num>
  <w:num w:numId="5">
    <w:abstractNumId w:val="33"/>
  </w:num>
  <w:num w:numId="6">
    <w:abstractNumId w:val="1"/>
  </w:num>
  <w:num w:numId="7">
    <w:abstractNumId w:val="46"/>
  </w:num>
  <w:num w:numId="8">
    <w:abstractNumId w:val="50"/>
  </w:num>
  <w:num w:numId="9">
    <w:abstractNumId w:val="62"/>
  </w:num>
  <w:num w:numId="10">
    <w:abstractNumId w:val="41"/>
  </w:num>
  <w:num w:numId="11">
    <w:abstractNumId w:val="5"/>
  </w:num>
  <w:num w:numId="12">
    <w:abstractNumId w:val="11"/>
  </w:num>
  <w:num w:numId="13">
    <w:abstractNumId w:val="19"/>
  </w:num>
  <w:num w:numId="14">
    <w:abstractNumId w:val="0"/>
  </w:num>
  <w:num w:numId="15">
    <w:abstractNumId w:val="53"/>
  </w:num>
  <w:num w:numId="16">
    <w:abstractNumId w:val="44"/>
  </w:num>
  <w:num w:numId="17">
    <w:abstractNumId w:val="63"/>
  </w:num>
  <w:num w:numId="18">
    <w:abstractNumId w:val="61"/>
  </w:num>
  <w:num w:numId="19">
    <w:abstractNumId w:val="39"/>
  </w:num>
  <w:num w:numId="20">
    <w:abstractNumId w:val="2"/>
  </w:num>
  <w:num w:numId="21">
    <w:abstractNumId w:val="29"/>
  </w:num>
  <w:num w:numId="22">
    <w:abstractNumId w:val="36"/>
  </w:num>
  <w:num w:numId="23">
    <w:abstractNumId w:val="20"/>
  </w:num>
  <w:num w:numId="24">
    <w:abstractNumId w:val="34"/>
  </w:num>
  <w:num w:numId="25">
    <w:abstractNumId w:val="15"/>
  </w:num>
  <w:num w:numId="26">
    <w:abstractNumId w:val="23"/>
  </w:num>
  <w:num w:numId="27">
    <w:abstractNumId w:val="9"/>
  </w:num>
  <w:num w:numId="28">
    <w:abstractNumId w:val="58"/>
  </w:num>
  <w:num w:numId="29">
    <w:abstractNumId w:val="64"/>
  </w:num>
  <w:num w:numId="30">
    <w:abstractNumId w:val="3"/>
  </w:num>
  <w:num w:numId="31">
    <w:abstractNumId w:val="12"/>
  </w:num>
  <w:num w:numId="32">
    <w:abstractNumId w:val="49"/>
  </w:num>
  <w:num w:numId="33">
    <w:abstractNumId w:val="27"/>
  </w:num>
  <w:num w:numId="34">
    <w:abstractNumId w:val="47"/>
  </w:num>
  <w:num w:numId="35">
    <w:abstractNumId w:val="57"/>
  </w:num>
  <w:num w:numId="36">
    <w:abstractNumId w:val="48"/>
  </w:num>
  <w:num w:numId="37">
    <w:abstractNumId w:val="55"/>
  </w:num>
  <w:num w:numId="38">
    <w:abstractNumId w:val="16"/>
  </w:num>
  <w:num w:numId="39">
    <w:abstractNumId w:val="28"/>
  </w:num>
  <w:num w:numId="40">
    <w:abstractNumId w:val="37"/>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2"/>
  </w:num>
  <w:num w:numId="4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2"/>
  </w:num>
  <w:num w:numId="50">
    <w:abstractNumId w:val="60"/>
  </w:num>
  <w:num w:numId="51">
    <w:abstractNumId w:val="38"/>
  </w:num>
  <w:num w:numId="52">
    <w:abstractNumId w:val="52"/>
  </w:num>
  <w:num w:numId="53">
    <w:abstractNumId w:val="51"/>
  </w:num>
  <w:num w:numId="54">
    <w:abstractNumId w:val="21"/>
  </w:num>
  <w:num w:numId="55">
    <w:abstractNumId w:val="42"/>
  </w:num>
  <w:num w:numId="56">
    <w:abstractNumId w:val="18"/>
  </w:num>
  <w:num w:numId="57">
    <w:abstractNumId w:val="22"/>
  </w:num>
  <w:num w:numId="58">
    <w:abstractNumId w:val="35"/>
  </w:num>
  <w:num w:numId="59">
    <w:abstractNumId w:val="59"/>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4"/>
  </w:num>
  <w:num w:numId="64">
    <w:abstractNumId w:val="26"/>
  </w:num>
  <w:num w:numId="65">
    <w:abstractNumId w:val="14"/>
  </w:num>
  <w:num w:numId="66">
    <w:abstractNumId w:val="40"/>
  </w:num>
  <w:num w:numId="67">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0736D"/>
    <w:rsid w:val="000125B9"/>
    <w:rsid w:val="000135C4"/>
    <w:rsid w:val="00030F01"/>
    <w:rsid w:val="00040BB7"/>
    <w:rsid w:val="000518F7"/>
    <w:rsid w:val="000526EB"/>
    <w:rsid w:val="00054CFF"/>
    <w:rsid w:val="0007015E"/>
    <w:rsid w:val="00073A3B"/>
    <w:rsid w:val="00074079"/>
    <w:rsid w:val="000777AD"/>
    <w:rsid w:val="00084FE2"/>
    <w:rsid w:val="00087569"/>
    <w:rsid w:val="00090305"/>
    <w:rsid w:val="00093490"/>
    <w:rsid w:val="00097AAB"/>
    <w:rsid w:val="000A0B24"/>
    <w:rsid w:val="000A1DAC"/>
    <w:rsid w:val="000A297E"/>
    <w:rsid w:val="000A2C9D"/>
    <w:rsid w:val="000A5C51"/>
    <w:rsid w:val="000A7506"/>
    <w:rsid w:val="000C325B"/>
    <w:rsid w:val="000C6069"/>
    <w:rsid w:val="000D459D"/>
    <w:rsid w:val="000D787C"/>
    <w:rsid w:val="000E17F1"/>
    <w:rsid w:val="000E41D6"/>
    <w:rsid w:val="000E535C"/>
    <w:rsid w:val="00104356"/>
    <w:rsid w:val="001045E9"/>
    <w:rsid w:val="00107570"/>
    <w:rsid w:val="00113558"/>
    <w:rsid w:val="001139FF"/>
    <w:rsid w:val="0011496A"/>
    <w:rsid w:val="001149CE"/>
    <w:rsid w:val="00121A28"/>
    <w:rsid w:val="001228D1"/>
    <w:rsid w:val="00125698"/>
    <w:rsid w:val="001264E1"/>
    <w:rsid w:val="001361CB"/>
    <w:rsid w:val="0014042F"/>
    <w:rsid w:val="0015690D"/>
    <w:rsid w:val="001578B2"/>
    <w:rsid w:val="00160BAD"/>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7463"/>
    <w:rsid w:val="001C02A6"/>
    <w:rsid w:val="001C0EA6"/>
    <w:rsid w:val="001C3310"/>
    <w:rsid w:val="001D68FE"/>
    <w:rsid w:val="001F459A"/>
    <w:rsid w:val="00200A31"/>
    <w:rsid w:val="0020157D"/>
    <w:rsid w:val="00204AA1"/>
    <w:rsid w:val="0020565E"/>
    <w:rsid w:val="00205F39"/>
    <w:rsid w:val="0021081B"/>
    <w:rsid w:val="002114EF"/>
    <w:rsid w:val="00215405"/>
    <w:rsid w:val="00227584"/>
    <w:rsid w:val="00235E98"/>
    <w:rsid w:val="00241CBF"/>
    <w:rsid w:val="00242256"/>
    <w:rsid w:val="00244DBA"/>
    <w:rsid w:val="0024673E"/>
    <w:rsid w:val="002479A2"/>
    <w:rsid w:val="002538BB"/>
    <w:rsid w:val="002542F3"/>
    <w:rsid w:val="00254E02"/>
    <w:rsid w:val="00261614"/>
    <w:rsid w:val="002707A0"/>
    <w:rsid w:val="00270B3B"/>
    <w:rsid w:val="00273ACB"/>
    <w:rsid w:val="002743C2"/>
    <w:rsid w:val="00274D84"/>
    <w:rsid w:val="002807F3"/>
    <w:rsid w:val="0028313A"/>
    <w:rsid w:val="00283169"/>
    <w:rsid w:val="002966B1"/>
    <w:rsid w:val="002B1EFA"/>
    <w:rsid w:val="002B232B"/>
    <w:rsid w:val="002B667C"/>
    <w:rsid w:val="002B6A0E"/>
    <w:rsid w:val="002B73A5"/>
    <w:rsid w:val="002C3993"/>
    <w:rsid w:val="002D1750"/>
    <w:rsid w:val="002E235D"/>
    <w:rsid w:val="002E3E83"/>
    <w:rsid w:val="002F0B58"/>
    <w:rsid w:val="002F1B93"/>
    <w:rsid w:val="002F5A33"/>
    <w:rsid w:val="00301D23"/>
    <w:rsid w:val="00302949"/>
    <w:rsid w:val="00304BCE"/>
    <w:rsid w:val="00307158"/>
    <w:rsid w:val="00307A1C"/>
    <w:rsid w:val="0031189F"/>
    <w:rsid w:val="0031356B"/>
    <w:rsid w:val="003144E8"/>
    <w:rsid w:val="0031505C"/>
    <w:rsid w:val="0031625F"/>
    <w:rsid w:val="00316E50"/>
    <w:rsid w:val="00326E5F"/>
    <w:rsid w:val="003273BF"/>
    <w:rsid w:val="003328CB"/>
    <w:rsid w:val="00344D26"/>
    <w:rsid w:val="00351DD7"/>
    <w:rsid w:val="00355838"/>
    <w:rsid w:val="003570A7"/>
    <w:rsid w:val="003629CF"/>
    <w:rsid w:val="003672B6"/>
    <w:rsid w:val="00374378"/>
    <w:rsid w:val="0037663F"/>
    <w:rsid w:val="00377FC7"/>
    <w:rsid w:val="003818D4"/>
    <w:rsid w:val="003B3F46"/>
    <w:rsid w:val="003B467D"/>
    <w:rsid w:val="003B5B37"/>
    <w:rsid w:val="003B69B7"/>
    <w:rsid w:val="003C0F18"/>
    <w:rsid w:val="003C2419"/>
    <w:rsid w:val="003C6060"/>
    <w:rsid w:val="003C6154"/>
    <w:rsid w:val="003C62AE"/>
    <w:rsid w:val="003C688F"/>
    <w:rsid w:val="003D3FC0"/>
    <w:rsid w:val="003E1FA3"/>
    <w:rsid w:val="003E2782"/>
    <w:rsid w:val="003E5F9C"/>
    <w:rsid w:val="003E793F"/>
    <w:rsid w:val="003E7E74"/>
    <w:rsid w:val="003F1EF2"/>
    <w:rsid w:val="00402D50"/>
    <w:rsid w:val="004167D9"/>
    <w:rsid w:val="00417284"/>
    <w:rsid w:val="00420D2B"/>
    <w:rsid w:val="004360BC"/>
    <w:rsid w:val="0043627B"/>
    <w:rsid w:val="004417C0"/>
    <w:rsid w:val="00442E7B"/>
    <w:rsid w:val="00442FC0"/>
    <w:rsid w:val="00445909"/>
    <w:rsid w:val="00451EFB"/>
    <w:rsid w:val="00454231"/>
    <w:rsid w:val="0045542C"/>
    <w:rsid w:val="00455A5E"/>
    <w:rsid w:val="00455A94"/>
    <w:rsid w:val="0046268A"/>
    <w:rsid w:val="00481DCF"/>
    <w:rsid w:val="00483CB4"/>
    <w:rsid w:val="0048460B"/>
    <w:rsid w:val="00492EF4"/>
    <w:rsid w:val="0049365E"/>
    <w:rsid w:val="00493D00"/>
    <w:rsid w:val="00495201"/>
    <w:rsid w:val="004A5C39"/>
    <w:rsid w:val="004B0921"/>
    <w:rsid w:val="004B264C"/>
    <w:rsid w:val="004B612A"/>
    <w:rsid w:val="004B70F0"/>
    <w:rsid w:val="004C270D"/>
    <w:rsid w:val="004D1589"/>
    <w:rsid w:val="004D16E8"/>
    <w:rsid w:val="004D7908"/>
    <w:rsid w:val="004E3C83"/>
    <w:rsid w:val="004E774F"/>
    <w:rsid w:val="004F17CD"/>
    <w:rsid w:val="004F2508"/>
    <w:rsid w:val="004F30C8"/>
    <w:rsid w:val="005001FB"/>
    <w:rsid w:val="0050198D"/>
    <w:rsid w:val="00501FDC"/>
    <w:rsid w:val="0050352D"/>
    <w:rsid w:val="00503A90"/>
    <w:rsid w:val="00512D79"/>
    <w:rsid w:val="005241A3"/>
    <w:rsid w:val="0052759C"/>
    <w:rsid w:val="00530F07"/>
    <w:rsid w:val="00531363"/>
    <w:rsid w:val="00537063"/>
    <w:rsid w:val="0054002C"/>
    <w:rsid w:val="00542D6C"/>
    <w:rsid w:val="00546CA0"/>
    <w:rsid w:val="00546EA5"/>
    <w:rsid w:val="00553BFD"/>
    <w:rsid w:val="0055539C"/>
    <w:rsid w:val="005561DD"/>
    <w:rsid w:val="00566167"/>
    <w:rsid w:val="00570122"/>
    <w:rsid w:val="005706B3"/>
    <w:rsid w:val="00571CAF"/>
    <w:rsid w:val="00573573"/>
    <w:rsid w:val="0058720B"/>
    <w:rsid w:val="00587F50"/>
    <w:rsid w:val="00590648"/>
    <w:rsid w:val="005931A0"/>
    <w:rsid w:val="005B204A"/>
    <w:rsid w:val="005B4F5F"/>
    <w:rsid w:val="005B6CAA"/>
    <w:rsid w:val="005C375F"/>
    <w:rsid w:val="005C552F"/>
    <w:rsid w:val="005D01B9"/>
    <w:rsid w:val="005D1E6A"/>
    <w:rsid w:val="005D28F5"/>
    <w:rsid w:val="005D5A73"/>
    <w:rsid w:val="005D6DCA"/>
    <w:rsid w:val="005E60D7"/>
    <w:rsid w:val="005E7FD8"/>
    <w:rsid w:val="006006C7"/>
    <w:rsid w:val="006068D6"/>
    <w:rsid w:val="006139F7"/>
    <w:rsid w:val="00624C06"/>
    <w:rsid w:val="00632BF1"/>
    <w:rsid w:val="00634EED"/>
    <w:rsid w:val="00636F3E"/>
    <w:rsid w:val="0064034E"/>
    <w:rsid w:val="00640FE2"/>
    <w:rsid w:val="00645053"/>
    <w:rsid w:val="00652531"/>
    <w:rsid w:val="00654513"/>
    <w:rsid w:val="00674103"/>
    <w:rsid w:val="00682A5B"/>
    <w:rsid w:val="006839FF"/>
    <w:rsid w:val="00683C99"/>
    <w:rsid w:val="00684B0F"/>
    <w:rsid w:val="0068717E"/>
    <w:rsid w:val="00691C16"/>
    <w:rsid w:val="00693BFD"/>
    <w:rsid w:val="00695ECD"/>
    <w:rsid w:val="00696165"/>
    <w:rsid w:val="006A60A4"/>
    <w:rsid w:val="006B2244"/>
    <w:rsid w:val="006B5BAD"/>
    <w:rsid w:val="006B7FCA"/>
    <w:rsid w:val="006B7FE3"/>
    <w:rsid w:val="006C5D80"/>
    <w:rsid w:val="006D1B30"/>
    <w:rsid w:val="006E0915"/>
    <w:rsid w:val="006E12F7"/>
    <w:rsid w:val="006E7ED3"/>
    <w:rsid w:val="006F0D62"/>
    <w:rsid w:val="006F2659"/>
    <w:rsid w:val="006F27EE"/>
    <w:rsid w:val="00704E7B"/>
    <w:rsid w:val="00712461"/>
    <w:rsid w:val="0071640E"/>
    <w:rsid w:val="0072396A"/>
    <w:rsid w:val="00726F47"/>
    <w:rsid w:val="00730A2E"/>
    <w:rsid w:val="00735595"/>
    <w:rsid w:val="00743E98"/>
    <w:rsid w:val="00744208"/>
    <w:rsid w:val="007510D9"/>
    <w:rsid w:val="007545B4"/>
    <w:rsid w:val="00763062"/>
    <w:rsid w:val="00765697"/>
    <w:rsid w:val="00776169"/>
    <w:rsid w:val="0078059A"/>
    <w:rsid w:val="00780E61"/>
    <w:rsid w:val="00785409"/>
    <w:rsid w:val="00795360"/>
    <w:rsid w:val="007B3001"/>
    <w:rsid w:val="007C25BD"/>
    <w:rsid w:val="007C25DC"/>
    <w:rsid w:val="007C2969"/>
    <w:rsid w:val="007C2BC1"/>
    <w:rsid w:val="007C4FAC"/>
    <w:rsid w:val="007E606B"/>
    <w:rsid w:val="007F468E"/>
    <w:rsid w:val="007F4751"/>
    <w:rsid w:val="007F4993"/>
    <w:rsid w:val="007F6C8D"/>
    <w:rsid w:val="00802C1A"/>
    <w:rsid w:val="00804C1E"/>
    <w:rsid w:val="00821D3D"/>
    <w:rsid w:val="008313DE"/>
    <w:rsid w:val="00850C22"/>
    <w:rsid w:val="008518D1"/>
    <w:rsid w:val="00853892"/>
    <w:rsid w:val="00854F5C"/>
    <w:rsid w:val="0085795C"/>
    <w:rsid w:val="00860541"/>
    <w:rsid w:val="00863761"/>
    <w:rsid w:val="008674DD"/>
    <w:rsid w:val="00867FA2"/>
    <w:rsid w:val="008776F4"/>
    <w:rsid w:val="00882CD8"/>
    <w:rsid w:val="008A0952"/>
    <w:rsid w:val="008A2ABD"/>
    <w:rsid w:val="008A3D9C"/>
    <w:rsid w:val="008B379B"/>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42233"/>
    <w:rsid w:val="00951236"/>
    <w:rsid w:val="00951F25"/>
    <w:rsid w:val="009532B7"/>
    <w:rsid w:val="009561EE"/>
    <w:rsid w:val="00956FE1"/>
    <w:rsid w:val="00963948"/>
    <w:rsid w:val="00967989"/>
    <w:rsid w:val="00970EC8"/>
    <w:rsid w:val="00976CDB"/>
    <w:rsid w:val="009846DE"/>
    <w:rsid w:val="009A0992"/>
    <w:rsid w:val="009A0EB4"/>
    <w:rsid w:val="009A3620"/>
    <w:rsid w:val="009A63B9"/>
    <w:rsid w:val="009C01CD"/>
    <w:rsid w:val="009C774F"/>
    <w:rsid w:val="009D218F"/>
    <w:rsid w:val="009D30D3"/>
    <w:rsid w:val="009E0A96"/>
    <w:rsid w:val="009E2B62"/>
    <w:rsid w:val="009E2FD2"/>
    <w:rsid w:val="009F0476"/>
    <w:rsid w:val="009F466D"/>
    <w:rsid w:val="00A0677A"/>
    <w:rsid w:val="00A073A2"/>
    <w:rsid w:val="00A07887"/>
    <w:rsid w:val="00A15AEB"/>
    <w:rsid w:val="00A3002F"/>
    <w:rsid w:val="00A45F7B"/>
    <w:rsid w:val="00A47626"/>
    <w:rsid w:val="00A50C00"/>
    <w:rsid w:val="00A52658"/>
    <w:rsid w:val="00A6030C"/>
    <w:rsid w:val="00A60A79"/>
    <w:rsid w:val="00A8010C"/>
    <w:rsid w:val="00A80970"/>
    <w:rsid w:val="00A852A6"/>
    <w:rsid w:val="00A91230"/>
    <w:rsid w:val="00A91910"/>
    <w:rsid w:val="00A92753"/>
    <w:rsid w:val="00A93978"/>
    <w:rsid w:val="00A95015"/>
    <w:rsid w:val="00AA0F73"/>
    <w:rsid w:val="00AA2359"/>
    <w:rsid w:val="00AA67E7"/>
    <w:rsid w:val="00AB69BC"/>
    <w:rsid w:val="00AC0E5E"/>
    <w:rsid w:val="00AC4603"/>
    <w:rsid w:val="00AC72FE"/>
    <w:rsid w:val="00AD3E91"/>
    <w:rsid w:val="00AE5C68"/>
    <w:rsid w:val="00AF36B6"/>
    <w:rsid w:val="00AF7B47"/>
    <w:rsid w:val="00B00D87"/>
    <w:rsid w:val="00B0411F"/>
    <w:rsid w:val="00B06E6F"/>
    <w:rsid w:val="00B14A3D"/>
    <w:rsid w:val="00B1543F"/>
    <w:rsid w:val="00B17DDA"/>
    <w:rsid w:val="00B20783"/>
    <w:rsid w:val="00B235CF"/>
    <w:rsid w:val="00B2375B"/>
    <w:rsid w:val="00B31F3E"/>
    <w:rsid w:val="00B3244A"/>
    <w:rsid w:val="00B412E5"/>
    <w:rsid w:val="00B50B2C"/>
    <w:rsid w:val="00B52E2A"/>
    <w:rsid w:val="00B577B0"/>
    <w:rsid w:val="00B64CAE"/>
    <w:rsid w:val="00B7129C"/>
    <w:rsid w:val="00B71C48"/>
    <w:rsid w:val="00B768A4"/>
    <w:rsid w:val="00B82A58"/>
    <w:rsid w:val="00B8389A"/>
    <w:rsid w:val="00B87E39"/>
    <w:rsid w:val="00B94450"/>
    <w:rsid w:val="00B95964"/>
    <w:rsid w:val="00BA29F5"/>
    <w:rsid w:val="00BB4593"/>
    <w:rsid w:val="00BC2AFC"/>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57531"/>
    <w:rsid w:val="00C61879"/>
    <w:rsid w:val="00C61D74"/>
    <w:rsid w:val="00C63749"/>
    <w:rsid w:val="00C63DE6"/>
    <w:rsid w:val="00C7236F"/>
    <w:rsid w:val="00C80C5B"/>
    <w:rsid w:val="00C9782A"/>
    <w:rsid w:val="00CA2CDF"/>
    <w:rsid w:val="00CB600E"/>
    <w:rsid w:val="00CB6A86"/>
    <w:rsid w:val="00CD153E"/>
    <w:rsid w:val="00CD20AF"/>
    <w:rsid w:val="00CD2FC2"/>
    <w:rsid w:val="00CD30C5"/>
    <w:rsid w:val="00CD3D51"/>
    <w:rsid w:val="00CD4759"/>
    <w:rsid w:val="00CE12D4"/>
    <w:rsid w:val="00CE1ECE"/>
    <w:rsid w:val="00CE21A9"/>
    <w:rsid w:val="00CE63C2"/>
    <w:rsid w:val="00CE71CE"/>
    <w:rsid w:val="00CF137C"/>
    <w:rsid w:val="00CF2CD4"/>
    <w:rsid w:val="00CF54A4"/>
    <w:rsid w:val="00CF6DDE"/>
    <w:rsid w:val="00D00E44"/>
    <w:rsid w:val="00D07F80"/>
    <w:rsid w:val="00D11EBE"/>
    <w:rsid w:val="00D25C48"/>
    <w:rsid w:val="00D314D5"/>
    <w:rsid w:val="00D400C5"/>
    <w:rsid w:val="00D40E2E"/>
    <w:rsid w:val="00D42C8D"/>
    <w:rsid w:val="00D47439"/>
    <w:rsid w:val="00D50F08"/>
    <w:rsid w:val="00D57DAC"/>
    <w:rsid w:val="00D62ED2"/>
    <w:rsid w:val="00D70FB1"/>
    <w:rsid w:val="00D74598"/>
    <w:rsid w:val="00D74E68"/>
    <w:rsid w:val="00D76BD0"/>
    <w:rsid w:val="00D80DFC"/>
    <w:rsid w:val="00D83EF8"/>
    <w:rsid w:val="00D87797"/>
    <w:rsid w:val="00D90309"/>
    <w:rsid w:val="00DA0CBF"/>
    <w:rsid w:val="00DA2540"/>
    <w:rsid w:val="00DA5F1B"/>
    <w:rsid w:val="00DA6057"/>
    <w:rsid w:val="00DB07DA"/>
    <w:rsid w:val="00DB3FD0"/>
    <w:rsid w:val="00DB408E"/>
    <w:rsid w:val="00DB4850"/>
    <w:rsid w:val="00DC7208"/>
    <w:rsid w:val="00DD1718"/>
    <w:rsid w:val="00DD2D4A"/>
    <w:rsid w:val="00DD76CC"/>
    <w:rsid w:val="00DF0C50"/>
    <w:rsid w:val="00DF170B"/>
    <w:rsid w:val="00DF29CC"/>
    <w:rsid w:val="00DF73C9"/>
    <w:rsid w:val="00DF79E8"/>
    <w:rsid w:val="00DF7A41"/>
    <w:rsid w:val="00DF7B01"/>
    <w:rsid w:val="00E0117B"/>
    <w:rsid w:val="00E04D60"/>
    <w:rsid w:val="00E05099"/>
    <w:rsid w:val="00E12886"/>
    <w:rsid w:val="00E2081E"/>
    <w:rsid w:val="00E254C4"/>
    <w:rsid w:val="00E267F7"/>
    <w:rsid w:val="00E272EE"/>
    <w:rsid w:val="00E31169"/>
    <w:rsid w:val="00E3137D"/>
    <w:rsid w:val="00E342C5"/>
    <w:rsid w:val="00E3789D"/>
    <w:rsid w:val="00E37CE9"/>
    <w:rsid w:val="00E4266E"/>
    <w:rsid w:val="00E430F7"/>
    <w:rsid w:val="00E50515"/>
    <w:rsid w:val="00E642C1"/>
    <w:rsid w:val="00E65D00"/>
    <w:rsid w:val="00E762EF"/>
    <w:rsid w:val="00E84130"/>
    <w:rsid w:val="00E95A3E"/>
    <w:rsid w:val="00EA3F08"/>
    <w:rsid w:val="00EA5002"/>
    <w:rsid w:val="00EB129D"/>
    <w:rsid w:val="00EB3BFD"/>
    <w:rsid w:val="00EC0061"/>
    <w:rsid w:val="00EC3D1A"/>
    <w:rsid w:val="00EC429C"/>
    <w:rsid w:val="00EC527C"/>
    <w:rsid w:val="00ED3D33"/>
    <w:rsid w:val="00EE080B"/>
    <w:rsid w:val="00EE40F3"/>
    <w:rsid w:val="00EE7A0A"/>
    <w:rsid w:val="00EF6C43"/>
    <w:rsid w:val="00EF7588"/>
    <w:rsid w:val="00EF7DCB"/>
    <w:rsid w:val="00F02459"/>
    <w:rsid w:val="00F03CB6"/>
    <w:rsid w:val="00F05C74"/>
    <w:rsid w:val="00F066F8"/>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semiHidden/>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301CE1-5E0A-4218-8859-D64B693A3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3000</Words>
  <Characters>17106</Characters>
  <Application>Microsoft Office Word</Application>
  <DocSecurity>0</DocSecurity>
  <Lines>142</Lines>
  <Paragraphs>40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20066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2020-03-26T08:50:00Z</dcterms:created>
  <dcterms:modified xsi:type="dcterms:W3CDTF">2020-03-26T11:22:00Z</dcterms:modified>
</cp:coreProperties>
</file>