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driana Giménez" w:date="2019-10-30T13:47:00Z">
            <w:r w:rsidR="00011D3C" w:rsidDel="003B16B2">
              <w:rPr>
                <w:b/>
                <w:sz w:val="32"/>
                <w:szCs w:val="32"/>
              </w:rPr>
              <w:delText>5</w:delText>
            </w:r>
          </w:del>
          <w:ins w:id="1" w:author="Adriana Giménez" w:date="2019-10-30T13:47:00Z">
            <w:r w:rsidR="003B16B2">
              <w:rPr>
                <w:b/>
                <w:sz w:val="32"/>
                <w:szCs w:val="32"/>
              </w:rPr>
              <w:t>6</w:t>
            </w:r>
          </w:ins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CF56E3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011D3C" w:rsidRDefault="006C7870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Najvyšší </w:t>
            </w:r>
            <w:r w:rsidR="00CF56E3">
              <w:rPr>
                <w:szCs w:val="20"/>
              </w:rPr>
              <w:t>kontrolný úrad SR</w:t>
            </w:r>
          </w:p>
          <w:p w:rsidR="00E24C55" w:rsidRDefault="00011D3C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Koordinačný orgán pre finančné nástroje</w:t>
            </w:r>
            <w:r w:rsidR="0067228C" w:rsidRPr="00C85A7F">
              <w:rPr>
                <w:szCs w:val="20"/>
              </w:rPr>
              <w:t xml:space="preserve"> </w:t>
            </w:r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F86E5D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del w:id="2" w:author="Adriana Giménez" w:date="2019-10-30T13:45:00Z">
                  <w:r w:rsidR="0008108B" w:rsidRPr="00C85A7F" w:rsidDel="0051196C">
                    <w:delText>1</w:delText>
                  </w:r>
                </w:del>
                <w:ins w:id="3" w:author="Adriana Giménez" w:date="2019-10-30T13:45:00Z">
                  <w:r w:rsidR="0051196C">
                    <w:rPr>
                      <w:color w:val="808080"/>
                    </w:rPr>
                    <w:t>2</w:t>
                  </w:r>
                </w:ins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C0579A" w:rsidP="007E76E5">
            <w:pPr>
              <w:jc w:val="both"/>
              <w:rPr>
                <w:szCs w:val="20"/>
              </w:rPr>
            </w:pPr>
            <w:del w:id="4" w:author="Adriana Giménez" w:date="2019-10-24T10:59:00Z">
              <w:r w:rsidDel="00C3534D">
                <w:rPr>
                  <w:szCs w:val="20"/>
                </w:rPr>
                <w:delText>03.12.2018</w:delText>
              </w:r>
            </w:del>
            <w:ins w:id="5" w:author="Adriana Giménez" w:date="2019-10-24T10:59:00Z">
              <w:r w:rsidR="00027299">
                <w:rPr>
                  <w:szCs w:val="20"/>
                </w:rPr>
                <w:t>3</w:t>
              </w:r>
            </w:ins>
            <w:ins w:id="6" w:author="Adriana Giménez" w:date="2019-10-30T17:52:00Z">
              <w:r w:rsidR="007E76E5">
                <w:rPr>
                  <w:szCs w:val="20"/>
                </w:rPr>
                <w:t>1</w:t>
              </w:r>
            </w:ins>
            <w:ins w:id="7" w:author="Adriana Giménez" w:date="2019-10-24T10:59:00Z">
              <w:r w:rsidR="00C3534D">
                <w:rPr>
                  <w:szCs w:val="20"/>
                </w:rPr>
                <w:t>.10.2019</w:t>
              </w:r>
            </w:ins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79362E" w:rsidP="007E76E5">
            <w:pPr>
              <w:jc w:val="both"/>
              <w:rPr>
                <w:szCs w:val="20"/>
              </w:rPr>
            </w:pPr>
            <w:del w:id="8" w:author="Adriana Giménez" w:date="2019-10-24T10:59:00Z">
              <w:r w:rsidDel="00C3534D">
                <w:rPr>
                  <w:szCs w:val="20"/>
                </w:rPr>
                <w:delText>03.12.2018</w:delText>
              </w:r>
            </w:del>
            <w:ins w:id="9" w:author="Adriana Giménez" w:date="2019-10-24T10:59:00Z">
              <w:r w:rsidR="00027299">
                <w:rPr>
                  <w:szCs w:val="20"/>
                </w:rPr>
                <w:t>3</w:t>
              </w:r>
            </w:ins>
            <w:ins w:id="10" w:author="Adriana Giménez" w:date="2019-10-30T17:52:00Z">
              <w:r w:rsidR="007E76E5">
                <w:rPr>
                  <w:szCs w:val="20"/>
                </w:rPr>
                <w:t>1</w:t>
              </w:r>
            </w:ins>
            <w:ins w:id="11" w:author="Adriana Giménez" w:date="2019-10-24T10:59:00Z">
              <w:r w:rsidR="00C3534D">
                <w:rPr>
                  <w:szCs w:val="20"/>
                </w:rPr>
                <w:t>.10.2019</w:t>
              </w:r>
            </w:ins>
            <w:bookmarkStart w:id="12" w:name="_GoBack"/>
            <w:bookmarkEnd w:id="12"/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13" w:name="_Toc404872120" w:displacedByCustomXml="next"/>
    <w:bookmarkStart w:id="14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F86E5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1F5CFA">
              <w:rPr>
                <w:noProof/>
                <w:webHidden/>
              </w:rPr>
              <w:t>8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5" w:name="_Toc417905935"/>
      <w:bookmarkEnd w:id="14"/>
      <w:bookmarkEnd w:id="13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16" w:name="_Toc491873838"/>
      <w:r w:rsidRPr="00C85A7F">
        <w:lastRenderedPageBreak/>
        <w:t>Úvod</w:t>
      </w:r>
      <w:bookmarkEnd w:id="15"/>
      <w:bookmarkEnd w:id="16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6C7870">
        <w:t xml:space="preserve">, </w:t>
      </w:r>
      <w:r w:rsidRPr="00C85A7F">
        <w:t xml:space="preserve">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6C7870">
        <w:t xml:space="preserve">, Najvyššom kontrolnom úrade SR (NKÚ) a </w:t>
      </w:r>
      <w:r w:rsidR="006C7870">
        <w:rPr>
          <w:szCs w:val="20"/>
        </w:rPr>
        <w:t>Koordinačnom orgáne pre finančné nástroje.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</w:t>
      </w:r>
      <w:del w:id="17" w:author="Adriana Giménez" w:date="2019-10-24T10:59:00Z">
        <w:r w:rsidRPr="00C85A7F" w:rsidDel="00C3534D">
          <w:delText>s</w:delText>
        </w:r>
        <w:r w:rsidR="00061B06" w:rsidDel="00C3534D">
          <w:delText> </w:delText>
        </w:r>
        <w:r w:rsidRPr="00C85A7F" w:rsidDel="00C3534D">
          <w:delText xml:space="preserve">prístupom do </w:delText>
        </w:r>
      </w:del>
      <w:r w:rsidRPr="00C85A7F">
        <w:t>SFC2014</w:t>
      </w:r>
      <w:ins w:id="18" w:author="Adriana Giménez" w:date="2019-10-24T10:59:00Z">
        <w:r w:rsidR="00C3534D">
          <w:t xml:space="preserve"> na orgánoch uvedených v</w:t>
        </w:r>
      </w:ins>
      <w:ins w:id="19" w:author="Adriana Giménez" w:date="2019-10-24T11:01:00Z">
        <w:r w:rsidR="00C3534D">
          <w:t> </w:t>
        </w:r>
      </w:ins>
      <w:ins w:id="20" w:author="Adriana Giménez" w:date="2019-10-24T10:59:00Z">
        <w:r w:rsidR="00C3534D">
          <w:t xml:space="preserve">prvom </w:t>
        </w:r>
      </w:ins>
      <w:ins w:id="21" w:author="Adriana Giménez" w:date="2019-10-24T11:01:00Z">
        <w:r w:rsidR="00C3534D">
          <w:t>odseku tejto kapitoly</w:t>
        </w:r>
      </w:ins>
      <w:del w:id="22" w:author="Adriana Giménez" w:date="2019-10-24T10:59:00Z">
        <w:r w:rsidRPr="00C85A7F" w:rsidDel="00C3534D">
          <w:delText xml:space="preserve"> na RO, CKO a SZ SR pri EÚ</w:delText>
        </w:r>
      </w:del>
      <w:r w:rsidRPr="00C85A7F">
        <w:t xml:space="preserve">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23" w:name="_Toc491873839"/>
      <w:r w:rsidRPr="00C85A7F">
        <w:t>Základné informácie o SFC2014</w:t>
      </w:r>
      <w:bookmarkEnd w:id="23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24" w:name="_Toc414266826"/>
      <w:bookmarkStart w:id="25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Management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26" w:name="_Toc491873840"/>
      <w:bookmarkEnd w:id="24"/>
      <w:bookmarkEnd w:id="25"/>
      <w:r w:rsidRPr="00C85A7F">
        <w:lastRenderedPageBreak/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26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27" w:name="_Toc414266827"/>
      <w:bookmarkStart w:id="28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>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r w:rsidR="000C3A52">
        <w:t xml:space="preserve">, </w:t>
      </w:r>
      <w:r w:rsidRPr="00C85A7F">
        <w:t>SZ SR pri EÚ</w:t>
      </w:r>
      <w:r w:rsidR="006C7870">
        <w:t xml:space="preserve">, </w:t>
      </w:r>
      <w:r w:rsidR="000C3A52">
        <w:t xml:space="preserve">NKÚ </w:t>
      </w:r>
      <w:r w:rsidR="006C7870">
        <w:t xml:space="preserve">a </w:t>
      </w:r>
      <w:r w:rsidR="006C7870">
        <w:rPr>
          <w:szCs w:val="20"/>
        </w:rPr>
        <w:t>Koordinačný orgán pre finančné nástroje</w:t>
      </w:r>
      <w:r w:rsidR="006C7870" w:rsidRPr="00C85A7F">
        <w:t xml:space="preserve"> </w:t>
      </w:r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r w:rsidRPr="00C85A7F">
              <w:t>RO</w:t>
            </w:r>
            <w:r w:rsidR="001603B8">
              <w:br/>
              <w:t>SZ SR pri EÚ</w:t>
            </w:r>
          </w:p>
          <w:p w:rsidR="000C3A52" w:rsidRDefault="000C3A52" w:rsidP="0062629C">
            <w:r>
              <w:t>NKÚ</w:t>
            </w:r>
          </w:p>
          <w:p w:rsidR="006C7870" w:rsidRPr="00C85A7F" w:rsidRDefault="006C7870" w:rsidP="0062629C">
            <w:r>
              <w:rPr>
                <w:szCs w:val="20"/>
              </w:rPr>
              <w:t>Koordinačný orgán pre finančné nástroje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0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29" w:name="_Toc491873841"/>
      <w:bookmarkEnd w:id="27"/>
      <w:bookmarkEnd w:id="28"/>
      <w:r w:rsidRPr="00C85A7F">
        <w:lastRenderedPageBreak/>
        <w:t>Žiadosti o prístup do SFC2014</w:t>
      </w:r>
      <w:bookmarkEnd w:id="29"/>
    </w:p>
    <w:p w:rsidR="00820943" w:rsidRPr="00C85A7F" w:rsidRDefault="00820943" w:rsidP="00DD37CE">
      <w:pPr>
        <w:pStyle w:val="Nadpis2"/>
      </w:pPr>
      <w:bookmarkStart w:id="30" w:name="_Toc394670739"/>
      <w:bookmarkStart w:id="31" w:name="_Toc491873842"/>
      <w:bookmarkStart w:id="32" w:name="_Toc414266834"/>
      <w:bookmarkStart w:id="33" w:name="_Toc417905945"/>
      <w:r w:rsidRPr="00C85A7F">
        <w:t>Žiadosť o zriadenie nového prístupu</w:t>
      </w:r>
      <w:bookmarkEnd w:id="30"/>
      <w:bookmarkEnd w:id="31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r w:rsidR="007207F8" w:rsidRPr="00C85A7F">
        <w:t xml:space="preserve">User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1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2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36" w:name="_Toc394670740"/>
      <w:bookmarkStart w:id="37" w:name="_Toc491873843"/>
      <w:r w:rsidRPr="00C85A7F">
        <w:lastRenderedPageBreak/>
        <w:t>Žiadosť o zmenu prístupu</w:t>
      </w:r>
      <w:bookmarkEnd w:id="36"/>
      <w:bookmarkEnd w:id="37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38" w:name="_Toc394670741"/>
      <w:bookmarkStart w:id="39" w:name="_Toc491867343"/>
      <w:bookmarkStart w:id="40" w:name="_Toc491873844"/>
      <w:r w:rsidRPr="00DD37CE">
        <w:t>Žiadosť o zmenu v roliach a oprávneniach</w:t>
      </w:r>
      <w:bookmarkEnd w:id="38"/>
      <w:bookmarkEnd w:id="39"/>
      <w:bookmarkEnd w:id="40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3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41" w:name="_Toc394670742"/>
      <w:bookmarkStart w:id="42" w:name="_Toc491867344"/>
      <w:bookmarkStart w:id="43" w:name="_Toc491873845"/>
      <w:r w:rsidRPr="00C85A7F">
        <w:t>Žiadosť o zmenu kontaktných údajov</w:t>
      </w:r>
      <w:bookmarkEnd w:id="41"/>
      <w:bookmarkEnd w:id="42"/>
      <w:bookmarkEnd w:id="43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44" w:name="_Toc394670743"/>
      <w:bookmarkStart w:id="45" w:name="_Toc491873846"/>
      <w:r w:rsidRPr="00C85A7F">
        <w:t>Zrušenie prístupu</w:t>
      </w:r>
      <w:bookmarkEnd w:id="44"/>
      <w:bookmarkEnd w:id="45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46" w:name="_Toc394670744"/>
      <w:bookmarkStart w:id="47" w:name="_Toc491873847"/>
      <w:r w:rsidRPr="00C85A7F">
        <w:t>Postup pre používateľov v rámci CKO</w:t>
      </w:r>
      <w:bookmarkEnd w:id="46"/>
      <w:bookmarkEnd w:id="47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lastRenderedPageBreak/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48" w:name="_Toc394670745"/>
      <w:bookmarkStart w:id="49" w:name="_Toc491873848"/>
      <w:r w:rsidRPr="00C85A7F">
        <w:t>Prihlásenie do SFC2014</w:t>
      </w:r>
      <w:bookmarkEnd w:id="48"/>
      <w:bookmarkEnd w:id="49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5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ins w:id="50" w:author="Adriana Giménez" w:date="2019-10-30T11:34:00Z"/>
        </w:rPr>
      </w:pPr>
      <w:r w:rsidRPr="00C85A7F">
        <w:t xml:space="preserve">Aplikácia SFC2014 je dostupná na adrese: </w:t>
      </w:r>
      <w:hyperlink r:id="rId16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C5134A" w:rsidRPr="00C85A7F" w:rsidRDefault="00C5134A">
      <w:pPr>
        <w:pStyle w:val="Odsekzoznamu"/>
        <w:spacing w:before="120" w:after="120"/>
        <w:ind w:left="426"/>
        <w:contextualSpacing w:val="0"/>
        <w:jc w:val="both"/>
        <w:pPrChange w:id="51" w:author="Adriana Giménez" w:date="2019-10-30T11:34:00Z">
          <w:pPr>
            <w:pStyle w:val="Odsekzoznamu"/>
            <w:numPr>
              <w:numId w:val="2"/>
            </w:numPr>
            <w:spacing w:before="120" w:after="120"/>
            <w:ind w:left="426" w:hanging="426"/>
            <w:contextualSpacing w:val="0"/>
            <w:jc w:val="both"/>
          </w:pPr>
        </w:pPrChange>
      </w:pPr>
      <w:ins w:id="52" w:author="Adriana Giménez" w:date="2019-10-30T11:34:00Z">
        <w:r w:rsidRPr="00127D20">
          <w:rPr>
            <w:u w:val="single"/>
            <w:rPrChange w:id="53" w:author="Adriana Giménez" w:date="2019-10-30T13:38:00Z">
              <w:rPr/>
            </w:rPrChange>
          </w:rPr>
          <w:t>Testovacie prostredie</w:t>
        </w:r>
        <w:r>
          <w:t xml:space="preserve"> aplikácie </w:t>
        </w:r>
      </w:ins>
      <w:ins w:id="54" w:author="Adriana Giménez" w:date="2019-10-30T11:35:00Z">
        <w:r>
          <w:t xml:space="preserve">SFC2014 </w:t>
        </w:r>
      </w:ins>
      <w:ins w:id="55" w:author="Adriana Giménez" w:date="2019-10-30T11:34:00Z">
        <w:r>
          <w:t xml:space="preserve">je dostupné na adrese </w:t>
        </w:r>
        <w:r>
          <w:fldChar w:fldCharType="begin"/>
        </w:r>
        <w:r>
          <w:instrText xml:space="preserve"> HYPERLINK "https://webgate.acceptance.ec.europa.eu/sfc2014/frontoffice/ui" </w:instrText>
        </w:r>
        <w:r>
          <w:fldChar w:fldCharType="separate"/>
        </w:r>
        <w:r>
          <w:rPr>
            <w:rStyle w:val="Hypertextovprepojenie"/>
          </w:rPr>
          <w:t>https://webgate.acceptance.ec.europa.eu/sfc2014/frontoffice/ui</w:t>
        </w:r>
        <w:r>
          <w:fldChar w:fldCharType="end"/>
        </w:r>
        <w:r>
          <w:t xml:space="preserve">. </w:t>
        </w:r>
      </w:ins>
      <w:ins w:id="56" w:author="Adriana Giménez" w:date="2019-10-30T13:38:00Z">
        <w:r w:rsidR="00127D20">
          <w:t xml:space="preserve">Zriadenie </w:t>
        </w:r>
      </w:ins>
      <w:ins w:id="57" w:author="Adriana Giménez" w:date="2019-10-30T11:35:00Z">
        <w:r>
          <w:t xml:space="preserve">prístupu do testovacej verzie </w:t>
        </w:r>
      </w:ins>
      <w:ins w:id="58" w:author="Adriana Giménez" w:date="2019-10-30T13:39:00Z">
        <w:r w:rsidR="00127D20">
          <w:t xml:space="preserve">je možné </w:t>
        </w:r>
      </w:ins>
      <w:ins w:id="59" w:author="Adriana Giménez" w:date="2019-10-30T11:35:00Z">
        <w:r>
          <w:t xml:space="preserve">zjednodušeným postupom, </w:t>
        </w:r>
      </w:ins>
      <w:ins w:id="60" w:author="Adriana Giménez" w:date="2019-10-30T11:34:00Z">
        <w:r w:rsidR="00127D20">
          <w:t xml:space="preserve">pre vytvorenie prístupu je potrebné kontaktovať </w:t>
        </w:r>
      </w:ins>
      <w:ins w:id="61" w:author="Adriana Giménez" w:date="2019-10-30T13:38:00Z">
        <w:r w:rsidR="00127D20">
          <w:t xml:space="preserve">MSL na CKO prostredníctvom emailovej adresy </w:t>
        </w:r>
      </w:ins>
      <w:ins w:id="62" w:author="Adriana Giménez" w:date="2019-10-30T13:39:00Z">
        <w:r w:rsidR="00127D20">
          <w:fldChar w:fldCharType="begin"/>
        </w:r>
        <w:r w:rsidR="00127D20">
          <w:instrText xml:space="preserve"> HYPERLINK "mailto:</w:instrText>
        </w:r>
      </w:ins>
      <w:ins w:id="63" w:author="Adriana Giménez" w:date="2019-10-30T13:38:00Z">
        <w:r w:rsidR="00127D20">
          <w:instrText>sfc</w:instrText>
        </w:r>
      </w:ins>
      <w:ins w:id="64" w:author="Adriana Giménez" w:date="2019-10-30T13:39:00Z">
        <w:r w:rsidR="00127D20">
          <w:instrText xml:space="preserve">@vicepremier.gov.sk" </w:instrText>
        </w:r>
        <w:r w:rsidR="00127D20">
          <w:fldChar w:fldCharType="separate"/>
        </w:r>
      </w:ins>
      <w:ins w:id="65" w:author="Adriana Giménez" w:date="2019-10-30T13:38:00Z">
        <w:r w:rsidR="00127D20" w:rsidRPr="00560BA8">
          <w:rPr>
            <w:rStyle w:val="Hypertextovprepojenie"/>
          </w:rPr>
          <w:t>sfc</w:t>
        </w:r>
      </w:ins>
      <w:ins w:id="66" w:author="Adriana Giménez" w:date="2019-10-30T13:39:00Z">
        <w:r w:rsidR="00127D20" w:rsidRPr="00560BA8">
          <w:rPr>
            <w:rStyle w:val="Hypertextovprepojenie"/>
          </w:rPr>
          <w:t>@vicepremier.gov.sk</w:t>
        </w:r>
        <w:r w:rsidR="00127D20">
          <w:fldChar w:fldCharType="end"/>
        </w:r>
        <w:r w:rsidR="00127D20">
          <w:t xml:space="preserve">. </w:t>
        </w:r>
      </w:ins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67" w:name="_Toc394670746"/>
      <w:bookmarkStart w:id="68" w:name="_Toc491873849"/>
      <w:r w:rsidRPr="00C85A7F">
        <w:t>Strata hesla</w:t>
      </w:r>
      <w:bookmarkEnd w:id="67"/>
      <w:bookmarkEnd w:id="68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7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proofErr w:type="spellEnd"/>
      <w:r w:rsidR="000F4530">
        <w:t>-u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r w:rsidR="000F4530">
        <w:t>reset</w:t>
      </w:r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69" w:name="_Toc394670748"/>
      <w:bookmarkStart w:id="70" w:name="_Toc491873850"/>
      <w:r w:rsidRPr="00C85A7F">
        <w:t>Povinnosti jednotlivých subjektov v oblasti správy prístupov a povinnosti používateľov SFC2014</w:t>
      </w:r>
      <w:bookmarkEnd w:id="69"/>
      <w:bookmarkEnd w:id="70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71" w:name="_Toc394670749"/>
      <w:bookmarkStart w:id="72" w:name="_Toc491873851"/>
      <w:bookmarkEnd w:id="32"/>
      <w:bookmarkEnd w:id="33"/>
      <w:r w:rsidRPr="00C85A7F">
        <w:t xml:space="preserve">Úroveň MSL / </w:t>
      </w:r>
      <w:proofErr w:type="spellStart"/>
      <w:r w:rsidRPr="00C85A7F">
        <w:t>MSLd</w:t>
      </w:r>
      <w:bookmarkEnd w:id="71"/>
      <w:bookmarkEnd w:id="72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73" w:name="_Toc394670750"/>
      <w:bookmarkStart w:id="74" w:name="_Toc491873852"/>
      <w:r w:rsidRPr="00C85A7F">
        <w:lastRenderedPageBreak/>
        <w:t>Úroveň rezortnej kontaktnej osoby pre SFC</w:t>
      </w:r>
      <w:bookmarkEnd w:id="73"/>
      <w:bookmarkEnd w:id="74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Nomináciu osoby poverenej výkonom funkcie </w:t>
      </w:r>
      <w:r w:rsidR="00E93763">
        <w:t xml:space="preserve">rezortnej </w:t>
      </w:r>
      <w:del w:id="75" w:author="Adriana Giménez" w:date="2019-10-28T15:57:00Z">
        <w:r w:rsidR="00E93763" w:rsidDel="003251E3">
          <w:delText xml:space="preserve">koordinačnej </w:delText>
        </w:r>
      </w:del>
      <w:ins w:id="76" w:author="Adriana Giménez" w:date="2019-10-28T15:57:00Z">
        <w:r w:rsidR="003251E3">
          <w:t xml:space="preserve">kontaktnej </w:t>
        </w:r>
      </w:ins>
      <w:r w:rsidR="00E93763">
        <w:t>osoby</w:t>
      </w:r>
      <w:ins w:id="77" w:author="Adriana Giménez" w:date="2019-10-28T15:57:00Z">
        <w:r w:rsidR="003251E3">
          <w:t>, resp. zmenu na pozícii rezortnej kontaktnej osoby</w:t>
        </w:r>
      </w:ins>
      <w:r w:rsidR="00E93763">
        <w:t xml:space="preserve">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</w:t>
      </w:r>
      <w:ins w:id="78" w:author="Adriana Giménez" w:date="2019-10-29T10:34:00Z">
        <w:r w:rsidR="00363D1B">
          <w:t>vo väzbe na</w:t>
        </w:r>
      </w:ins>
      <w:del w:id="79" w:author="Adriana Giménez" w:date="2019-10-29T10:34:00Z">
        <w:r w:rsidRPr="00C85A7F" w:rsidDel="00363D1B">
          <w:delText>s </w:delText>
        </w:r>
      </w:del>
      <w:ins w:id="80" w:author="Adriana Giménez" w:date="2019-10-29T10:35:00Z">
        <w:r w:rsidR="00363D1B">
          <w:t xml:space="preserve"> </w:t>
        </w:r>
      </w:ins>
      <w:r w:rsidRPr="00C85A7F">
        <w:t>pracovn</w:t>
      </w:r>
      <w:ins w:id="81" w:author="Adriana Giménez" w:date="2019-10-29T10:34:00Z">
        <w:r w:rsidR="00363D1B">
          <w:t>é</w:t>
        </w:r>
      </w:ins>
      <w:del w:id="82" w:author="Adriana Giménez" w:date="2019-10-29T10:34:00Z">
        <w:r w:rsidRPr="00C85A7F" w:rsidDel="00363D1B">
          <w:delText>ým</w:delText>
        </w:r>
      </w:del>
      <w:r w:rsidRPr="00C85A7F">
        <w:t xml:space="preserve"> zaraden</w:t>
      </w:r>
      <w:ins w:id="83" w:author="Adriana Giménez" w:date="2019-10-29T10:34:00Z">
        <w:r w:rsidR="00363D1B">
          <w:t>ie</w:t>
        </w:r>
      </w:ins>
      <w:del w:id="84" w:author="Adriana Giménez" w:date="2019-10-29T10:34:00Z">
        <w:r w:rsidRPr="00C85A7F" w:rsidDel="00363D1B">
          <w:delText>ím</w:delText>
        </w:r>
      </w:del>
      <w:r w:rsidRPr="00C85A7F">
        <w:t xml:space="preserve">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8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011D3C" w:rsidRDefault="00011D3C" w:rsidP="009D2894">
      <w:pPr>
        <w:pStyle w:val="Odsekzoznamu"/>
        <w:spacing w:before="120" w:after="120"/>
        <w:ind w:left="360"/>
        <w:contextualSpacing w:val="0"/>
        <w:jc w:val="both"/>
      </w:pPr>
      <w:r>
        <w:t>Formulár pre kontrolu prístupov do SFC2014</w:t>
      </w:r>
      <w:r w:rsidR="009D2894">
        <w:t xml:space="preserve"> sa nachádza v P</w:t>
      </w:r>
      <w:r>
        <w:t>rílohe č. 2.</w:t>
      </w:r>
    </w:p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85" w:name="_Toc394670751"/>
      <w:bookmarkStart w:id="86" w:name="_Toc491873853"/>
      <w:r w:rsidRPr="00C85A7F">
        <w:t>Úroveň koncového používateľa SFC2014</w:t>
      </w:r>
      <w:bookmarkEnd w:id="85"/>
      <w:bookmarkEnd w:id="86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19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0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87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lastRenderedPageBreak/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88" w:name="_Toc414266843"/>
      <w:bookmarkStart w:id="89" w:name="_Toc417905954"/>
      <w:bookmarkStart w:id="90" w:name="_Toc491873854"/>
      <w:bookmarkEnd w:id="87"/>
      <w:r>
        <w:t xml:space="preserve">8 </w:t>
      </w:r>
      <w:r w:rsidR="0067228C" w:rsidRPr="00C85A7F">
        <w:t>Zoznam príloh</w:t>
      </w:r>
      <w:bookmarkEnd w:id="88"/>
      <w:bookmarkEnd w:id="89"/>
      <w:bookmarkEnd w:id="90"/>
    </w:p>
    <w:p w:rsidR="009C15C2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</w:t>
      </w:r>
      <w:del w:id="91" w:author="Adriana Giménez" w:date="2019-10-24T13:05:00Z">
        <w:r w:rsidR="00C0579A" w:rsidDel="00EC655C">
          <w:delText> </w:delText>
        </w:r>
      </w:del>
      <w:ins w:id="92" w:author="Adriana Giménez" w:date="2019-10-24T13:05:00Z">
        <w:r w:rsidR="00EC655C">
          <w:t> </w:t>
        </w:r>
      </w:ins>
      <w:del w:id="93" w:author="Adriana Giménez" w:date="2019-10-24T13:05:00Z">
        <w:r w:rsidR="00C0579A" w:rsidRPr="003B16B2" w:rsidDel="00EC655C">
          <w:delText>03.12</w:delText>
        </w:r>
        <w:r w:rsidRPr="003B16B2" w:rsidDel="00EC655C">
          <w:delText>.201</w:delText>
        </w:r>
        <w:r w:rsidR="00011D3C" w:rsidRPr="003B16B2" w:rsidDel="00EC655C">
          <w:delText>8</w:delText>
        </w:r>
      </w:del>
      <w:ins w:id="94" w:author="Adriana Giménez" w:date="2019-10-24T13:05:00Z">
        <w:r w:rsidR="00087AE6">
          <w:t>30</w:t>
        </w:r>
        <w:r w:rsidR="00EC655C" w:rsidRPr="00087AE6">
          <w:t>.10.2019</w:t>
        </w:r>
      </w:ins>
      <w:r w:rsidRPr="00E54B70">
        <w:t>)</w:t>
      </w:r>
    </w:p>
    <w:p w:rsidR="00011D3C" w:rsidRPr="00A377D4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</w:pPr>
      <w:r>
        <w:t xml:space="preserve">Formulár pre kontrolu prístupov do SFC2014 </w:t>
      </w:r>
      <w:ins w:id="95" w:author="Adriana Giménez" w:date="2019-10-30T14:08:00Z">
        <w:r w:rsidR="00331383" w:rsidRPr="00E54B70">
          <w:t>(aktualizovaný k</w:t>
        </w:r>
        <w:r w:rsidR="00331383">
          <w:t> 30</w:t>
        </w:r>
        <w:r w:rsidR="00331383" w:rsidRPr="00087AE6">
          <w:t>.10.2019</w:t>
        </w:r>
        <w:r w:rsidR="00331383" w:rsidRPr="00E54B70">
          <w:t>)</w:t>
        </w:r>
      </w:ins>
    </w:p>
    <w:p w:rsidR="00011D3C" w:rsidRPr="00683388" w:rsidRDefault="00011D3C" w:rsidP="009D2894">
      <w:pPr>
        <w:spacing w:before="120" w:after="120"/>
        <w:jc w:val="both"/>
      </w:pPr>
    </w:p>
    <w:sectPr w:rsidR="00011D3C" w:rsidRPr="00683388" w:rsidSect="0062629C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E5D" w:rsidRDefault="00F86E5D">
      <w:r>
        <w:separator/>
      </w:r>
    </w:p>
  </w:endnote>
  <w:endnote w:type="continuationSeparator" w:id="0">
    <w:p w:rsidR="00F86E5D" w:rsidRDefault="00F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F45873" wp14:editId="7EF228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93648E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2B0C0997" wp14:editId="07D8AC8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E76E5">
          <w:rPr>
            <w:noProof/>
          </w:rPr>
          <w:t>8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E5D" w:rsidRDefault="00F86E5D">
      <w:r>
        <w:separator/>
      </w:r>
    </w:p>
  </w:footnote>
  <w:footnote w:type="continuationSeparator" w:id="0">
    <w:p w:rsidR="00F86E5D" w:rsidRDefault="00F86E5D">
      <w:r>
        <w:continuationSeparator/>
      </w:r>
    </w:p>
  </w:footnote>
  <w:footnote w:id="1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https://eur-lex.europa.eu/legal-content/SK/ALL/?uri=CELEX%3A02014R0184-20140228</w:t>
      </w:r>
    </w:p>
  </w:footnote>
  <w:footnote w:id="2">
    <w:p w:rsidR="00F56A5A" w:rsidRPr="006C7870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https://eur-lex.europa.eu/legal-content/SK/TXT/?uri=CELEX:52015PC0365</w:t>
      </w:r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Service</w:t>
      </w:r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del w:id="34" w:author="Adriana Giménez" w:date="2019-10-28T15:49:00Z">
        <w:r w:rsidR="001B682D" w:rsidRPr="001B682D" w:rsidDel="003251E3">
          <w:rPr>
            <w:rStyle w:val="Hypertextovprepojenie"/>
            <w:rFonts w:ascii="Times New Roman" w:hAnsi="Times New Roman"/>
            <w:lang w:val="sk-SK"/>
          </w:rPr>
          <w:delText xml:space="preserve"> </w:delText>
        </w:r>
      </w:del>
      <w:ins w:id="35" w:author="Adriana Giménez" w:date="2019-10-28T15:49:00Z">
        <w:r w:rsidR="003251E3">
          <w:rPr>
            <w:rStyle w:val="Hypertextovprepojenie"/>
            <w:rFonts w:ascii="Times New Roman" w:hAnsi="Times New Roman"/>
            <w:lang w:val="sk-SK"/>
          </w:rPr>
          <w:t xml:space="preserve"> </w:t>
        </w:r>
      </w:ins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Service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B224A3" w:rsidRPr="00651BD7" w:rsidRDefault="00F86E5D" w:rsidP="00B224A3">
      <w:pPr>
        <w:pStyle w:val="Textpoznmkypodiarou"/>
        <w:contextualSpacing/>
        <w:rPr>
          <w:rFonts w:ascii="Times New Roman" w:hAnsi="Times New Roman"/>
        </w:rPr>
      </w:pPr>
      <w:hyperlink r:id="rId4" w:history="1">
        <w:r w:rsidR="00651BD7" w:rsidRPr="00651BD7">
          <w:rPr>
            <w:rFonts w:ascii="Times New Roman" w:hAnsi="Times New Roman"/>
          </w:rPr>
          <w:t>https://ec.europa.eu/sfc/sites/sfc2014/files/sfc-files/IT-security-terms.pdf</w:t>
        </w:r>
      </w:hyperlink>
      <w:r w:rsidR="00651BD7" w:rsidRPr="00651BD7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ACA6F3" wp14:editId="0D8D7B9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8468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ins w:id="96" w:author="Adriana Giménez" w:date="2019-10-30T17:52:00Z">
      <w:r w:rsidR="007E76E5">
        <w:rPr>
          <w:szCs w:val="20"/>
        </w:rPr>
        <w:t>31.</w:t>
      </w:r>
    </w:ins>
    <w:del w:id="97" w:author="Adriana Giménez" w:date="2019-10-30T17:52:00Z">
      <w:r w:rsidR="00C0579A" w:rsidDel="007E76E5">
        <w:rPr>
          <w:szCs w:val="20"/>
        </w:rPr>
        <w:delText>03.12</w:delText>
      </w:r>
      <w:r w:rsidR="00D23FB1" w:rsidDel="007E76E5">
        <w:rPr>
          <w:szCs w:val="20"/>
        </w:rPr>
        <w:delText>.2018</w:delText>
      </w:r>
    </w:del>
    <w:ins w:id="98" w:author="Adriana Giménez" w:date="2019-10-30T17:52:00Z">
      <w:r w:rsidR="007E76E5">
        <w:rPr>
          <w:szCs w:val="20"/>
        </w:rPr>
        <w:t>10.2019</w:t>
      </w:r>
    </w:ins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1D3C"/>
    <w:rsid w:val="000179BC"/>
    <w:rsid w:val="000229FE"/>
    <w:rsid w:val="00027299"/>
    <w:rsid w:val="00035BBB"/>
    <w:rsid w:val="000527ED"/>
    <w:rsid w:val="00061B06"/>
    <w:rsid w:val="00062FB4"/>
    <w:rsid w:val="00063102"/>
    <w:rsid w:val="00070BCB"/>
    <w:rsid w:val="0008108B"/>
    <w:rsid w:val="0008540C"/>
    <w:rsid w:val="00087AE6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14DF0"/>
    <w:rsid w:val="00123802"/>
    <w:rsid w:val="00123C4D"/>
    <w:rsid w:val="00127D20"/>
    <w:rsid w:val="00137822"/>
    <w:rsid w:val="001429F1"/>
    <w:rsid w:val="00145EAD"/>
    <w:rsid w:val="001603B8"/>
    <w:rsid w:val="00184E91"/>
    <w:rsid w:val="001B682D"/>
    <w:rsid w:val="001D3B64"/>
    <w:rsid w:val="001E2EC1"/>
    <w:rsid w:val="001E44D1"/>
    <w:rsid w:val="001F2CF3"/>
    <w:rsid w:val="001F5CFA"/>
    <w:rsid w:val="00204A9E"/>
    <w:rsid w:val="002178F6"/>
    <w:rsid w:val="0022384A"/>
    <w:rsid w:val="0023697E"/>
    <w:rsid w:val="002405AE"/>
    <w:rsid w:val="00256E87"/>
    <w:rsid w:val="00271B73"/>
    <w:rsid w:val="00275E8B"/>
    <w:rsid w:val="00286BFB"/>
    <w:rsid w:val="002A05CB"/>
    <w:rsid w:val="002A3E69"/>
    <w:rsid w:val="002A6E8D"/>
    <w:rsid w:val="002B71AA"/>
    <w:rsid w:val="002C008B"/>
    <w:rsid w:val="002C4F5C"/>
    <w:rsid w:val="002E127C"/>
    <w:rsid w:val="002E14E6"/>
    <w:rsid w:val="002E5122"/>
    <w:rsid w:val="002E6975"/>
    <w:rsid w:val="002F0FD9"/>
    <w:rsid w:val="002F3C67"/>
    <w:rsid w:val="00300068"/>
    <w:rsid w:val="0030358D"/>
    <w:rsid w:val="00311197"/>
    <w:rsid w:val="00312AB3"/>
    <w:rsid w:val="003240FA"/>
    <w:rsid w:val="003251E3"/>
    <w:rsid w:val="00331383"/>
    <w:rsid w:val="00363D1B"/>
    <w:rsid w:val="0036606D"/>
    <w:rsid w:val="003758F9"/>
    <w:rsid w:val="00395442"/>
    <w:rsid w:val="003964C8"/>
    <w:rsid w:val="003B16B2"/>
    <w:rsid w:val="003D7E9C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3292"/>
    <w:rsid w:val="00486C38"/>
    <w:rsid w:val="00495C25"/>
    <w:rsid w:val="004A3B2B"/>
    <w:rsid w:val="004A70EB"/>
    <w:rsid w:val="004B158B"/>
    <w:rsid w:val="004B45B6"/>
    <w:rsid w:val="004B7EF5"/>
    <w:rsid w:val="004C1506"/>
    <w:rsid w:val="0050407C"/>
    <w:rsid w:val="00504C45"/>
    <w:rsid w:val="0051196C"/>
    <w:rsid w:val="005240D4"/>
    <w:rsid w:val="00555649"/>
    <w:rsid w:val="00593F3E"/>
    <w:rsid w:val="005A18FC"/>
    <w:rsid w:val="005A4F6D"/>
    <w:rsid w:val="005C2580"/>
    <w:rsid w:val="005C6882"/>
    <w:rsid w:val="005D619E"/>
    <w:rsid w:val="005E41C6"/>
    <w:rsid w:val="005E609B"/>
    <w:rsid w:val="0062629C"/>
    <w:rsid w:val="00627113"/>
    <w:rsid w:val="00627DC5"/>
    <w:rsid w:val="00637F6D"/>
    <w:rsid w:val="006500FF"/>
    <w:rsid w:val="00651BD7"/>
    <w:rsid w:val="0067228C"/>
    <w:rsid w:val="00683388"/>
    <w:rsid w:val="006A7FC4"/>
    <w:rsid w:val="006C13A6"/>
    <w:rsid w:val="006C312E"/>
    <w:rsid w:val="006C5C6C"/>
    <w:rsid w:val="006C7870"/>
    <w:rsid w:val="006D02CC"/>
    <w:rsid w:val="006D196C"/>
    <w:rsid w:val="006E3BE0"/>
    <w:rsid w:val="00710F54"/>
    <w:rsid w:val="00715FBE"/>
    <w:rsid w:val="007207F8"/>
    <w:rsid w:val="007519AF"/>
    <w:rsid w:val="00764B02"/>
    <w:rsid w:val="007714D1"/>
    <w:rsid w:val="00771740"/>
    <w:rsid w:val="0079362E"/>
    <w:rsid w:val="007941B6"/>
    <w:rsid w:val="007A106E"/>
    <w:rsid w:val="007A5D43"/>
    <w:rsid w:val="007B5D8D"/>
    <w:rsid w:val="007D3655"/>
    <w:rsid w:val="007E76E5"/>
    <w:rsid w:val="007F055E"/>
    <w:rsid w:val="00802436"/>
    <w:rsid w:val="00820943"/>
    <w:rsid w:val="00823028"/>
    <w:rsid w:val="00825F80"/>
    <w:rsid w:val="00826535"/>
    <w:rsid w:val="0082668C"/>
    <w:rsid w:val="008271F0"/>
    <w:rsid w:val="00827732"/>
    <w:rsid w:val="00827AEC"/>
    <w:rsid w:val="00846677"/>
    <w:rsid w:val="00851EF7"/>
    <w:rsid w:val="008603ED"/>
    <w:rsid w:val="00880E51"/>
    <w:rsid w:val="00886DEA"/>
    <w:rsid w:val="00886F4A"/>
    <w:rsid w:val="00893D88"/>
    <w:rsid w:val="00894E70"/>
    <w:rsid w:val="008A4D88"/>
    <w:rsid w:val="008B3368"/>
    <w:rsid w:val="008D2EBD"/>
    <w:rsid w:val="008E04BC"/>
    <w:rsid w:val="008E6F84"/>
    <w:rsid w:val="008F47AA"/>
    <w:rsid w:val="008F53F4"/>
    <w:rsid w:val="0091690C"/>
    <w:rsid w:val="00924ECF"/>
    <w:rsid w:val="0092555E"/>
    <w:rsid w:val="00962421"/>
    <w:rsid w:val="009659CD"/>
    <w:rsid w:val="009A07B6"/>
    <w:rsid w:val="009A4296"/>
    <w:rsid w:val="009A7ED3"/>
    <w:rsid w:val="009C15C2"/>
    <w:rsid w:val="009D2894"/>
    <w:rsid w:val="00A13CB9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D20B2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4C36"/>
    <w:rsid w:val="00C0579A"/>
    <w:rsid w:val="00C141D8"/>
    <w:rsid w:val="00C22A77"/>
    <w:rsid w:val="00C268C5"/>
    <w:rsid w:val="00C3534D"/>
    <w:rsid w:val="00C5134A"/>
    <w:rsid w:val="00C5581D"/>
    <w:rsid w:val="00C567DB"/>
    <w:rsid w:val="00C57AA0"/>
    <w:rsid w:val="00C7294A"/>
    <w:rsid w:val="00C85A7F"/>
    <w:rsid w:val="00C969A8"/>
    <w:rsid w:val="00CC378E"/>
    <w:rsid w:val="00CC7FAB"/>
    <w:rsid w:val="00CD09C7"/>
    <w:rsid w:val="00CD4328"/>
    <w:rsid w:val="00CD6074"/>
    <w:rsid w:val="00CD7C53"/>
    <w:rsid w:val="00CD7E65"/>
    <w:rsid w:val="00CE1730"/>
    <w:rsid w:val="00CF56E3"/>
    <w:rsid w:val="00D05C0D"/>
    <w:rsid w:val="00D05E16"/>
    <w:rsid w:val="00D23FB1"/>
    <w:rsid w:val="00D45E23"/>
    <w:rsid w:val="00DA3073"/>
    <w:rsid w:val="00DB5DBD"/>
    <w:rsid w:val="00DD37CE"/>
    <w:rsid w:val="00DD71EA"/>
    <w:rsid w:val="00DE434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C655C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6E5D"/>
    <w:rsid w:val="00F87B8D"/>
    <w:rsid w:val="00FA1E21"/>
    <w:rsid w:val="00FA1E55"/>
    <w:rsid w:val="00FA35D3"/>
    <w:rsid w:val="00FB34CD"/>
    <w:rsid w:val="00FC421B"/>
    <w:rsid w:val="00FC520C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EF9F7"/>
  <w15:docId w15:val="{D2518149-7832-40A1-B978-BF8ADECB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fc@vicepremier.gov.sk" TargetMode="External"/><Relationship Id="rId18" Type="http://schemas.openxmlformats.org/officeDocument/2006/relationships/hyperlink" Target="mailto:sfc@vicepremier.gov.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about.html" TargetMode="External"/><Relationship Id="rId17" Type="http://schemas.openxmlformats.org/officeDocument/2006/relationships/hyperlink" Target="https://webgate.ec.europa.eu/cas/init/passwordResetRequest.cg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sfc2014/frontoffice/ui" TargetMode="External"/><Relationship Id="rId20" Type="http://schemas.openxmlformats.org/officeDocument/2006/relationships/hyperlink" Target="https://webgate.ec.europa.eu/cas/userdata/myAccount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as/eim/external/register.cgi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eim/external/help.cgi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fc@vicepremier.gov.sk" TargetMode="External"/><Relationship Id="rId19" Type="http://schemas.openxmlformats.org/officeDocument/2006/relationships/hyperlink" Target="https://ec.europa.eu/sfc/en/2014/support-m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Relationship Id="rId4" Type="http://schemas.openxmlformats.org/officeDocument/2006/relationships/hyperlink" Target="https://ec.europa.eu/sfc/sites/sfc2014/files/sfc-files/IT-security-terms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A12E6"/>
    <w:rsid w:val="002B2FEB"/>
    <w:rsid w:val="002B468D"/>
    <w:rsid w:val="002E2D03"/>
    <w:rsid w:val="00321389"/>
    <w:rsid w:val="00321515"/>
    <w:rsid w:val="003C5C8E"/>
    <w:rsid w:val="003D0082"/>
    <w:rsid w:val="003F0C49"/>
    <w:rsid w:val="00420EED"/>
    <w:rsid w:val="004279E9"/>
    <w:rsid w:val="004348B6"/>
    <w:rsid w:val="00474A31"/>
    <w:rsid w:val="00475A95"/>
    <w:rsid w:val="004D10D1"/>
    <w:rsid w:val="004D5976"/>
    <w:rsid w:val="004F3ECE"/>
    <w:rsid w:val="00514153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7C51FB"/>
    <w:rsid w:val="007F2E5D"/>
    <w:rsid w:val="00833CB3"/>
    <w:rsid w:val="00845702"/>
    <w:rsid w:val="00881B0E"/>
    <w:rsid w:val="008B0A7C"/>
    <w:rsid w:val="00930BB0"/>
    <w:rsid w:val="00993A97"/>
    <w:rsid w:val="009945FC"/>
    <w:rsid w:val="009C588F"/>
    <w:rsid w:val="009E1689"/>
    <w:rsid w:val="00A1795A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4CFA1-8874-4E5A-9A58-95C3EF57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9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Arbetová Anna</dc:creator>
  <cp:keywords/>
  <dc:description/>
  <cp:lastModifiedBy>Adriana Giménez</cp:lastModifiedBy>
  <cp:revision>9</cp:revision>
  <cp:lastPrinted>2017-12-01T11:44:00Z</cp:lastPrinted>
  <dcterms:created xsi:type="dcterms:W3CDTF">2018-12-03T09:27:00Z</dcterms:created>
  <dcterms:modified xsi:type="dcterms:W3CDTF">2019-10-30T16:52:00Z</dcterms:modified>
</cp:coreProperties>
</file>