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1957" w14:textId="77777777" w:rsidR="00B72DC5" w:rsidRPr="00BF50ED" w:rsidRDefault="00D61BB6" w:rsidP="00B72DC5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34CF74" wp14:editId="7D0789E0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2541566E" wp14:editId="569D7DC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 w:rsidDel="00E701EB">
        <w:rPr>
          <w:sz w:val="20"/>
          <w:szCs w:val="20"/>
        </w:rPr>
        <w:t xml:space="preserve"> </w:t>
      </w:r>
      <w:r w:rsidR="00B72DC5" w:rsidRPr="00BF50ED">
        <w:rPr>
          <w:sz w:val="20"/>
          <w:szCs w:val="20"/>
        </w:rPr>
        <w:tab/>
      </w:r>
      <w:r w:rsidR="00B72DC5" w:rsidRPr="00BF50ED">
        <w:rPr>
          <w:sz w:val="20"/>
          <w:szCs w:val="20"/>
        </w:rPr>
        <w:tab/>
      </w:r>
    </w:p>
    <w:p w14:paraId="7AD315BD" w14:textId="77777777" w:rsidR="00B72DC5" w:rsidRPr="00BF50ED" w:rsidRDefault="00B72DC5" w:rsidP="00B72DC5">
      <w:pPr>
        <w:rPr>
          <w:sz w:val="20"/>
          <w:szCs w:val="20"/>
        </w:rPr>
      </w:pPr>
    </w:p>
    <w:p w14:paraId="0EF5EC86" w14:textId="77777777" w:rsidR="00B72DC5" w:rsidRPr="00BF50ED" w:rsidRDefault="00B72DC5" w:rsidP="00B72DC5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0B7F83B6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35EC84FB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4DB65CF0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68182F2A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02D63F25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70411C98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CF2EF3B" w14:textId="77777777" w:rsidR="00B72DC5" w:rsidRPr="00BF50ED" w:rsidRDefault="00B72DC5" w:rsidP="00B72DC5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ED06626" w14:textId="77777777" w:rsidR="00D61BB6" w:rsidRPr="006479DF" w:rsidRDefault="00D61BB6" w:rsidP="00B72DC5">
      <w:pPr>
        <w:rPr>
          <w:sz w:val="20"/>
          <w:szCs w:val="20"/>
        </w:rPr>
      </w:pPr>
      <w:r w:rsidRPr="006479DF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7BEBB716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803EF5">
        <w:rPr>
          <w:b/>
          <w:sz w:val="40"/>
          <w:szCs w:val="20"/>
        </w:rPr>
        <w:t>3</w:t>
      </w:r>
      <w:r w:rsidR="0011496D">
        <w:rPr>
          <w:b/>
          <w:sz w:val="40"/>
          <w:szCs w:val="20"/>
        </w:rPr>
        <w:t>5</w:t>
      </w:r>
    </w:p>
    <w:p w14:paraId="1CDBCDCA" w14:textId="4DA29339" w:rsidR="00564E32" w:rsidRPr="00C6439D" w:rsidRDefault="00564E32" w:rsidP="00564E32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845175569"/>
          <w:placeholder>
            <w:docPart w:val="EE0857D4CF514505AB7A9D5364326F7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AB4577">
              <w:rPr>
                <w:b/>
                <w:sz w:val="32"/>
                <w:szCs w:val="32"/>
              </w:rPr>
              <w:delText>3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2A414B54C64FF9A69C2E00553920E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F1110E">
              <w:rPr>
                <w:b/>
                <w:sz w:val="32"/>
                <w:szCs w:val="32"/>
              </w:rPr>
              <w:t>4</w:t>
            </w:r>
          </w:ins>
          <w:customXmlInsRangeStart w:id="6" w:author="Autor"/>
        </w:sdtContent>
      </w:sdt>
      <w:customXmlInsRangeEnd w:id="6"/>
    </w:p>
    <w:p w14:paraId="37728F88" w14:textId="77777777" w:rsidR="00D61BB6" w:rsidRPr="00C6439D" w:rsidRDefault="00D61BB6" w:rsidP="00541FF5">
      <w:pPr>
        <w:jc w:val="center"/>
        <w:rPr>
          <w:b/>
          <w:sz w:val="32"/>
          <w:szCs w:val="32"/>
        </w:rPr>
      </w:pPr>
    </w:p>
    <w:p w14:paraId="40F9236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0CF2B50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6BD6532" w14:textId="77777777" w:rsidR="00D61BB6" w:rsidRDefault="00D61BB6" w:rsidP="006479DF">
      <w:pPr>
        <w:rPr>
          <w:sz w:val="20"/>
          <w:szCs w:val="20"/>
        </w:rPr>
      </w:pPr>
    </w:p>
    <w:p w14:paraId="7ADFED6D" w14:textId="77777777"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D8CC935" w14:textId="77777777" w:rsidTr="001B7342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BA46CA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6DE824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BBA5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D52B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66F0C39A" w14:textId="77777777" w:rsidR="009836CF" w:rsidRPr="009836CF" w:rsidRDefault="00A851A1" w:rsidP="00A851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Kontrolný</w:t>
            </w:r>
            <w:r w:rsidR="00B1360B">
              <w:rPr>
                <w:szCs w:val="20"/>
              </w:rPr>
              <w:t xml:space="preserve"> zoznam </w:t>
            </w:r>
            <w:r w:rsidR="00D349CA">
              <w:rPr>
                <w:szCs w:val="20"/>
              </w:rPr>
              <w:t>na</w:t>
            </w:r>
            <w:r w:rsidRPr="00A851A1">
              <w:rPr>
                <w:szCs w:val="20"/>
              </w:rPr>
              <w:t xml:space="preserve"> overenie rizika indikovaného systémom ARACHNE</w:t>
            </w:r>
          </w:p>
        </w:tc>
      </w:tr>
      <w:tr w:rsidR="009836CF" w:rsidRPr="009836CF" w14:paraId="54AAD8FD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5D0FBD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FD4DB3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3EB977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01F7891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2612A91" w14:textId="77777777" w:rsidR="00B25225" w:rsidRPr="009836CF" w:rsidRDefault="00B2522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65A38C00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3953335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7E614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0BCE2D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9584FA4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5BF41D1E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3F0E003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72BCCB3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658ACC6" w14:textId="77777777" w:rsidR="00C23F25" w:rsidRDefault="00C23F25" w:rsidP="00C23F25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12E8CED2" w14:textId="6738C653" w:rsidR="00C23F25" w:rsidRDefault="00C23F25" w:rsidP="00C23F2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vládneho auditu</w:t>
            </w:r>
          </w:p>
          <w:p w14:paraId="75071BE5" w14:textId="17A75367" w:rsidR="004A241A" w:rsidRDefault="004A241A" w:rsidP="004A241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Protimonopolný úrad SR</w:t>
            </w:r>
          </w:p>
          <w:p w14:paraId="09376519" w14:textId="3ECB2C4E" w:rsidR="0010228B" w:rsidRPr="00FD028A" w:rsidRDefault="0010228B" w:rsidP="004A241A">
            <w:pPr>
              <w:jc w:val="both"/>
              <w:rPr>
                <w:szCs w:val="20"/>
              </w:rPr>
            </w:pPr>
            <w:r>
              <w:rPr>
                <w:rFonts w:eastAsia="Calibri"/>
              </w:rPr>
              <w:t>OCKÚ OLAF</w:t>
            </w:r>
          </w:p>
          <w:p w14:paraId="2CC62291" w14:textId="77777777" w:rsidR="004A241A" w:rsidRPr="00FD028A" w:rsidRDefault="004A241A" w:rsidP="00C23F25">
            <w:pPr>
              <w:jc w:val="both"/>
              <w:rPr>
                <w:szCs w:val="20"/>
              </w:rPr>
            </w:pPr>
          </w:p>
          <w:p w14:paraId="4828F09D" w14:textId="77777777" w:rsidR="009836CF" w:rsidRPr="009836CF" w:rsidRDefault="009836CF" w:rsidP="00431EE0">
            <w:pPr>
              <w:jc w:val="both"/>
              <w:rPr>
                <w:szCs w:val="20"/>
              </w:rPr>
            </w:pPr>
          </w:p>
        </w:tc>
      </w:tr>
      <w:tr w:rsidR="009836CF" w:rsidRPr="009836CF" w14:paraId="2F06E46E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4E3EDB7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C75C9D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2DCDB2CC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751069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A76977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29D641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1547C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6F887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3D23E3B" w14:textId="77777777" w:rsidR="001A4D82" w:rsidRDefault="001A4D82" w:rsidP="003B0DFE">
            <w:pPr>
              <w:jc w:val="both"/>
              <w:rPr>
                <w:szCs w:val="20"/>
              </w:rPr>
            </w:pPr>
            <w:r w:rsidRPr="001A4D82">
              <w:rPr>
                <w:szCs w:val="20"/>
              </w:rPr>
              <w:t>Úrad podpredsedu vlády SR pre investície a</w:t>
            </w:r>
            <w:r>
              <w:rPr>
                <w:szCs w:val="20"/>
              </w:rPr>
              <w:t> </w:t>
            </w:r>
            <w:r w:rsidRPr="001A4D82">
              <w:rPr>
                <w:szCs w:val="20"/>
              </w:rPr>
              <w:t>informatizáciu</w:t>
            </w:r>
          </w:p>
          <w:p w14:paraId="03AA157C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2A4C04AB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36761426" w14:textId="77777777" w:rsidR="009836CF" w:rsidRPr="00B940E5" w:rsidRDefault="00116F61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Záväznosť:</w:t>
            </w:r>
          </w:p>
          <w:p w14:paraId="6AEFB484" w14:textId="77777777" w:rsidR="0084743A" w:rsidRPr="00B940E5" w:rsidRDefault="0084743A" w:rsidP="006479DF">
            <w:pPr>
              <w:rPr>
                <w:b/>
                <w:sz w:val="16"/>
                <w:szCs w:val="16"/>
              </w:rPr>
            </w:pPr>
          </w:p>
          <w:p w14:paraId="08ED2D6F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0DF4AA02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7E2AC86B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4A57ABD4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2067C0B4" w14:textId="77777777" w:rsidR="006A5157" w:rsidRPr="00B940E5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7588751" w14:textId="77777777" w:rsidR="009836CF" w:rsidRPr="00B940E5" w:rsidRDefault="00B5079A" w:rsidP="00AD4EFF">
            <w:pPr>
              <w:jc w:val="both"/>
              <w:rPr>
                <w:szCs w:val="20"/>
              </w:rPr>
            </w:pPr>
            <w:r w:rsidRPr="00B940E5">
              <w:rPr>
                <w:szCs w:val="20"/>
              </w:rPr>
              <w:t>Vzor je pre subjekty, ktorým je určený</w:t>
            </w:r>
            <w:r w:rsidR="00163687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záväzný. Subjekty, ktorým je vzor určený</w:t>
            </w:r>
            <w:r w:rsidR="00410CF4" w:rsidRPr="00B940E5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2ADD0086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415BF095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vydania:</w:t>
            </w:r>
          </w:p>
          <w:p w14:paraId="7F296382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71DB7B31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70E4FFA" w14:textId="77777777" w:rsidR="00000000" w:rsidRDefault="0010228B" w:rsidP="00A57E96">
            <w:pPr>
              <w:rPr>
                <w:del w:id="7" w:author="Autor"/>
                <w:szCs w:val="20"/>
              </w:rPr>
            </w:pPr>
            <w:del w:id="8" w:author="Autor">
              <w:r>
                <w:rPr>
                  <w:szCs w:val="20"/>
                </w:rPr>
                <w:delText>17</w:delText>
              </w:r>
              <w:r w:rsidR="00D30F37">
                <w:rPr>
                  <w:szCs w:val="20"/>
                </w:rPr>
                <w:delText>.04.2019</w:delText>
              </w:r>
            </w:del>
          </w:p>
          <w:customXmlInsRangeStart w:id="9" w:author="Autor"/>
          <w:sdt>
            <w:sdtPr>
              <w:rPr>
                <w:szCs w:val="20"/>
              </w:rPr>
              <w:id w:val="-880245202"/>
              <w:date w:fullDate="2019-10-24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9"/>
              <w:p w14:paraId="6E144802" w14:textId="46E8ABA9" w:rsidR="00A57E96" w:rsidRDefault="00F1110E" w:rsidP="00A57E96">
                <w:pPr>
                  <w:rPr>
                    <w:ins w:id="10" w:author="Autor"/>
                    <w:szCs w:val="20"/>
                  </w:rPr>
                </w:pPr>
                <w:ins w:id="11" w:author="Autor">
                  <w:r>
                    <w:rPr>
                      <w:szCs w:val="20"/>
                    </w:rPr>
                    <w:t>24.10.2019</w:t>
                  </w:r>
                </w:ins>
              </w:p>
              <w:customXmlInsRangeStart w:id="12" w:author="Autor"/>
            </w:sdtContent>
          </w:sdt>
          <w:customXmlInsRangeEnd w:id="12"/>
          <w:p w14:paraId="0C120881" w14:textId="4C485C7D" w:rsidR="009836CF" w:rsidRPr="00B940E5" w:rsidRDefault="009836CF" w:rsidP="00481179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</w:p>
        </w:tc>
      </w:tr>
      <w:tr w:rsidR="009836CF" w:rsidRPr="009836CF" w14:paraId="4317373B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7B69EF57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účinnosti:</w:t>
            </w:r>
          </w:p>
          <w:p w14:paraId="2A0FD491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3C5A912C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9801E4C" w14:textId="2B1F2501" w:rsidR="009836CF" w:rsidRPr="00B940E5" w:rsidRDefault="00D30F37" w:rsidP="00481179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del w:id="13" w:author="Autor">
              <w:r>
                <w:rPr>
                  <w:szCs w:val="20"/>
                </w:rPr>
                <w:delText>30.04</w:delText>
              </w:r>
            </w:del>
            <w:ins w:id="14" w:author="Autor">
              <w:r w:rsidR="00481179">
                <w:rPr>
                  <w:szCs w:val="20"/>
                </w:rPr>
                <w:t>31</w:t>
              </w:r>
              <w:r>
                <w:rPr>
                  <w:szCs w:val="20"/>
                </w:rPr>
                <w:t>.</w:t>
              </w:r>
              <w:r w:rsidR="00481179">
                <w:rPr>
                  <w:szCs w:val="20"/>
                </w:rPr>
                <w:t>10</w:t>
              </w:r>
            </w:ins>
            <w:r>
              <w:rPr>
                <w:szCs w:val="20"/>
              </w:rPr>
              <w:t>.2019</w:t>
            </w:r>
          </w:p>
        </w:tc>
      </w:tr>
      <w:tr w:rsidR="009836CF" w:rsidRPr="009836CF" w14:paraId="7E8BADF1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6CAEA26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02985C2D" w14:textId="77777777" w:rsidR="00564E32" w:rsidRPr="00047930" w:rsidRDefault="00564E32" w:rsidP="00564E32">
            <w:pPr>
              <w:jc w:val="both"/>
            </w:pPr>
            <w:r>
              <w:t>JUDr. Denisa Žiláková</w:t>
            </w:r>
          </w:p>
          <w:p w14:paraId="2A14E46B" w14:textId="790778A1" w:rsidR="00C214B6" w:rsidRPr="009836CF" w:rsidRDefault="00564E32" w:rsidP="0035284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W w:w="88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7"/>
        <w:gridCol w:w="813"/>
        <w:gridCol w:w="814"/>
        <w:gridCol w:w="814"/>
        <w:gridCol w:w="815"/>
        <w:gridCol w:w="812"/>
        <w:gridCol w:w="813"/>
        <w:gridCol w:w="814"/>
      </w:tblGrid>
      <w:tr w:rsidR="00B5079A" w:rsidRPr="00B5079A" w14:paraId="547972DC" w14:textId="77777777" w:rsidTr="001B7342">
        <w:trPr>
          <w:trHeight w:val="645"/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</w:tcPr>
          <w:p w14:paraId="4F9CFBEC" w14:textId="77777777" w:rsidR="00B5079A" w:rsidRPr="00B5079A" w:rsidRDefault="00C1160B" w:rsidP="001A68C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C1160B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 na overenie rizika indikovaného systémom ARACHNE</w:t>
            </w:r>
          </w:p>
        </w:tc>
      </w:tr>
      <w:tr w:rsidR="00137ED6" w:rsidRPr="00B5079A" w14:paraId="0E8E85B9" w14:textId="77777777" w:rsidTr="001B7342">
        <w:trPr>
          <w:trHeight w:val="330"/>
        </w:trPr>
        <w:tc>
          <w:tcPr>
            <w:tcW w:w="3177" w:type="dxa"/>
            <w:vAlign w:val="center"/>
          </w:tcPr>
          <w:p w14:paraId="56AF95EE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operačného 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programu</w:t>
            </w:r>
          </w:p>
        </w:tc>
        <w:tc>
          <w:tcPr>
            <w:tcW w:w="5695" w:type="dxa"/>
            <w:gridSpan w:val="7"/>
            <w:vAlign w:val="center"/>
          </w:tcPr>
          <w:p w14:paraId="2917BBDB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036177A2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0CACB06D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 špecifického cieľa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57F8EB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B4E2E60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41D1D194" w14:textId="64DB6284" w:rsidR="00B5079A" w:rsidRPr="00B5079A" w:rsidRDefault="00B5079A" w:rsidP="0048117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del w:id="15" w:author="Autor">
              <w:r w:rsidR="00A66701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žiadosti/</w:delText>
              </w:r>
            </w:del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projektu v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ITMS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2014+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961E30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5F1AA9B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7155D54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04E37AFB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35DDA665" w14:textId="77777777" w:rsidTr="001B7342">
        <w:trPr>
          <w:trHeight w:val="382"/>
        </w:trPr>
        <w:tc>
          <w:tcPr>
            <w:tcW w:w="3177" w:type="dxa"/>
            <w:vAlign w:val="center"/>
            <w:hideMark/>
          </w:tcPr>
          <w:p w14:paraId="432AB15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57E2E0F9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25225" w:rsidRPr="00B5079A" w14:paraId="58F9CB1F" w14:textId="77777777" w:rsidTr="001B7342">
        <w:trPr>
          <w:trHeight w:val="765"/>
        </w:trPr>
        <w:tc>
          <w:tcPr>
            <w:tcW w:w="3177" w:type="dxa"/>
            <w:vAlign w:val="center"/>
            <w:hideMark/>
          </w:tcPr>
          <w:p w14:paraId="134546C9" w14:textId="4F5F42E9" w:rsidR="00B25225" w:rsidRPr="00B5079A" w:rsidRDefault="00B25225" w:rsidP="0048117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del w:id="16" w:author="Autor">
              <w:r w:rsidR="00D7552C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žiadateľa/</w:delText>
              </w:r>
            </w:del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prijímateľa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63B95B8B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3B4C398" w14:textId="77777777" w:rsidTr="001B7342">
        <w:trPr>
          <w:trHeight w:val="494"/>
        </w:trPr>
        <w:tc>
          <w:tcPr>
            <w:tcW w:w="3177" w:type="dxa"/>
            <w:vAlign w:val="center"/>
            <w:hideMark/>
          </w:tcPr>
          <w:p w14:paraId="01F2461F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>partnera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4678CF47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701F4B4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3C989BD4" w14:textId="77777777" w:rsidR="00FC471D" w:rsidRDefault="00B5079A" w:rsidP="00D349C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F364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fázy implementácie v rámci ktorej sa skúma rizikovosť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prostredníctvom </w:t>
            </w:r>
          </w:p>
          <w:p w14:paraId="68C05ECE" w14:textId="4622B578" w:rsidR="00B5079A" w:rsidRPr="00B5079A" w:rsidRDefault="00C9104E" w:rsidP="00D349C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systém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ARACHNE</w:t>
            </w:r>
          </w:p>
        </w:tc>
      </w:tr>
      <w:tr w:rsidR="00952C25" w:rsidRPr="00B5079A" w14:paraId="4D68D898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1157E7F" w14:textId="445DE22F" w:rsidR="00952C25" w:rsidRPr="00B5079A" w:rsidRDefault="00952C25" w:rsidP="00952C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Fáza</w:t>
            </w:r>
            <w:ins w:id="17" w:author="Autor">
              <w:r w:rsidR="00EC65FF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implementácie</w:t>
              </w:r>
            </w:ins>
          </w:p>
        </w:tc>
        <w:tc>
          <w:tcPr>
            <w:tcW w:w="5695" w:type="dxa"/>
            <w:gridSpan w:val="7"/>
            <w:vAlign w:val="center"/>
            <w:hideMark/>
          </w:tcPr>
          <w:p w14:paraId="10A2B790" w14:textId="77777777" w:rsidR="00952C25" w:rsidRPr="00B5079A" w:rsidRDefault="00952C25" w:rsidP="00AD49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6701" w:rsidRPr="00B5079A" w14:paraId="15A4FDA9" w14:textId="77777777" w:rsidTr="001B7342">
        <w:trPr>
          <w:trHeight w:val="330"/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</w:tcPr>
          <w:p w14:paraId="4A4A0B6C" w14:textId="77777777" w:rsidR="00A66701" w:rsidRPr="00B5079A" w:rsidRDefault="00A66701" w:rsidP="00E940E1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Kvantitatívne overenie rizikových oblastí</w:t>
            </w:r>
            <w:r w:rsidR="0065020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</w:tr>
      <w:tr w:rsidR="000615C3" w:rsidRPr="00B5079A" w14:paraId="304F6BFE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75A4048C" w14:textId="77777777" w:rsidR="000615C3" w:rsidRPr="00B5079A" w:rsidRDefault="000615C3" w:rsidP="005349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Riziko indikované</w:t>
            </w:r>
            <w:r w:rsidRPr="00952C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systémom ARACHNE</w:t>
            </w:r>
          </w:p>
        </w:tc>
      </w:tr>
      <w:tr w:rsidR="000615C3" w:rsidRPr="00952C25" w14:paraId="7602E28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71EEAFEF" w14:textId="4CCB58FA" w:rsidR="000615C3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Tabuľa/Dashboard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6CE05AA8" w14:textId="3C4C8AC0" w:rsidR="000615C3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hodnotenie/Overall Score</w:t>
            </w:r>
          </w:p>
        </w:tc>
      </w:tr>
      <w:tr w:rsidR="000615C3" w:rsidRPr="00B5079A" w14:paraId="307D8A75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7B94CDA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4AC6321E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483FB62D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5B357103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C3D5702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4F62C1D4" w14:textId="77777777" w:rsidTr="001B7342">
        <w:trPr>
          <w:trHeight w:val="362"/>
          <w:del w:id="18" w:author="Autor"/>
        </w:trPr>
        <w:tc>
          <w:tcPr>
            <w:tcW w:w="3177" w:type="dxa"/>
            <w:vAlign w:val="center"/>
            <w:hideMark/>
          </w:tcPr>
          <w:p w14:paraId="1496C023" w14:textId="77777777" w:rsidR="000615C3" w:rsidRPr="00B5079A" w:rsidRDefault="00B25225" w:rsidP="005349BB">
            <w:pPr>
              <w:rPr>
                <w:del w:id="19" w:author="Autor"/>
                <w:rFonts w:ascii="Arial Narrow" w:hAnsi="Arial Narrow"/>
                <w:color w:val="000000"/>
                <w:sz w:val="20"/>
                <w:szCs w:val="20"/>
              </w:rPr>
            </w:pPr>
            <w:del w:id="2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Prijímatelia/</w:delText>
              </w:r>
              <w:r w:rsidR="000615C3">
                <w:rPr>
                  <w:rFonts w:ascii="Arial Narrow" w:hAnsi="Arial Narrow"/>
                  <w:color w:val="000000"/>
                  <w:sz w:val="20"/>
                  <w:szCs w:val="20"/>
                </w:rPr>
                <w:delText>Benefiaciaries</w:delText>
              </w:r>
            </w:del>
          </w:p>
        </w:tc>
        <w:tc>
          <w:tcPr>
            <w:tcW w:w="5695" w:type="dxa"/>
            <w:gridSpan w:val="7"/>
            <w:vAlign w:val="center"/>
            <w:hideMark/>
          </w:tcPr>
          <w:p w14:paraId="7655A9DF" w14:textId="77777777" w:rsidR="000615C3" w:rsidRPr="00B5079A" w:rsidRDefault="000615C3" w:rsidP="005349BB">
            <w:pPr>
              <w:rPr>
                <w:del w:id="21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0F5887CD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662CCFD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775EEA89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52C25" w:rsidRPr="00B5079A" w14:paraId="1008774B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525E8B07" w14:textId="77777777" w:rsidR="00952C25" w:rsidRPr="00192B9D" w:rsidRDefault="00192B9D" w:rsidP="00192B9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92B9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rizikovej </w:t>
            </w:r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kategórie spôsobujúcej celkové riziko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2"/>
                <w:szCs w:val="22"/>
              </w:rPr>
              <w:footnoteReference w:id="5"/>
            </w:r>
          </w:p>
        </w:tc>
      </w:tr>
      <w:tr w:rsidR="00952C25" w:rsidRPr="00952C25" w14:paraId="7190A6F9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2FD5335E" w14:textId="02E308DB" w:rsidR="00952C25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Tabuľa/Dashboard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1205CB1" w14:textId="44D48550" w:rsidR="00952C25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</w:t>
            </w:r>
            <w:r w:rsidR="005349BB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v rámci </w:t>
            </w:r>
            <w:r w:rsidR="000E5762" w:rsidRPr="000E5762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kategorizovaných rizík </w:t>
            </w:r>
            <w:r w:rsidR="00CE08DB">
              <w:rPr>
                <w:rStyle w:val="Odkaznapoznmkupodiarou"/>
                <w:rFonts w:ascii="Arial Narrow" w:hAnsi="Arial Narrow"/>
                <w:b/>
                <w:i/>
                <w:color w:val="000000"/>
                <w:sz w:val="20"/>
                <w:szCs w:val="20"/>
              </w:rPr>
              <w:footnoteReference w:id="6"/>
            </w:r>
          </w:p>
        </w:tc>
      </w:tr>
      <w:tr w:rsidR="00CE08DB" w:rsidRPr="00B5079A" w14:paraId="0A1CFA31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556292E5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  <w:hideMark/>
          </w:tcPr>
          <w:p w14:paraId="41AA3F85" w14:textId="22456DE4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</w:t>
            </w:r>
          </w:p>
        </w:tc>
        <w:tc>
          <w:tcPr>
            <w:tcW w:w="814" w:type="dxa"/>
            <w:vAlign w:val="center"/>
          </w:tcPr>
          <w:p w14:paraId="3B53B379" w14:textId="5C9592CD" w:rsidR="00CE08DB" w:rsidRPr="00B5079A" w:rsidRDefault="00C23F25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</w:t>
            </w:r>
            <w:r w:rsidR="00CE08DB">
              <w:rPr>
                <w:rFonts w:ascii="Arial Narrow" w:hAnsi="Arial Narrow"/>
                <w:color w:val="000000"/>
                <w:sz w:val="20"/>
                <w:szCs w:val="20"/>
              </w:rPr>
              <w:t>Z</w:t>
            </w:r>
          </w:p>
        </w:tc>
        <w:tc>
          <w:tcPr>
            <w:tcW w:w="814" w:type="dxa"/>
            <w:vAlign w:val="center"/>
          </w:tcPr>
          <w:p w14:paraId="151900DA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</w:t>
            </w:r>
          </w:p>
        </w:tc>
        <w:tc>
          <w:tcPr>
            <w:tcW w:w="815" w:type="dxa"/>
            <w:vAlign w:val="center"/>
          </w:tcPr>
          <w:p w14:paraId="7B426124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VYK</w:t>
            </w:r>
          </w:p>
        </w:tc>
        <w:tc>
          <w:tcPr>
            <w:tcW w:w="812" w:type="dxa"/>
            <w:vAlign w:val="center"/>
          </w:tcPr>
          <w:p w14:paraId="3C9599E4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KONC</w:t>
            </w:r>
          </w:p>
        </w:tc>
        <w:tc>
          <w:tcPr>
            <w:tcW w:w="813" w:type="dxa"/>
            <w:vAlign w:val="center"/>
          </w:tcPr>
          <w:p w14:paraId="523D8463" w14:textId="712DAD8B" w:rsidR="00CE08DB" w:rsidRPr="00B5079A" w:rsidRDefault="00244B63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</w:t>
            </w:r>
          </w:p>
        </w:tc>
        <w:tc>
          <w:tcPr>
            <w:tcW w:w="814" w:type="dxa"/>
            <w:vAlign w:val="center"/>
          </w:tcPr>
          <w:p w14:paraId="1D0CAB86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REP</w:t>
            </w:r>
          </w:p>
        </w:tc>
      </w:tr>
      <w:tr w:rsidR="001B6718" w:rsidRPr="00B5079A" w14:paraId="1047D3F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14B6DA5B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Projekty/Projects</w:t>
            </w:r>
          </w:p>
        </w:tc>
        <w:tc>
          <w:tcPr>
            <w:tcW w:w="813" w:type="dxa"/>
            <w:vAlign w:val="center"/>
            <w:hideMark/>
          </w:tcPr>
          <w:p w14:paraId="45E3A38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90492E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F83CE14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0E85B746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3AD4C26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0F320E29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0E55E53B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1215D20E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2E9B61CE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Zmluvy/Contracts</w:t>
            </w:r>
          </w:p>
        </w:tc>
        <w:tc>
          <w:tcPr>
            <w:tcW w:w="813" w:type="dxa"/>
            <w:vAlign w:val="center"/>
            <w:hideMark/>
          </w:tcPr>
          <w:p w14:paraId="1A03E2B9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221D803E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60CD845E" w14:textId="77777777" w:rsidR="001B6718" w:rsidRPr="00B5079A" w:rsidRDefault="008C73FE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5" w:type="dxa"/>
            <w:vAlign w:val="center"/>
          </w:tcPr>
          <w:p w14:paraId="475BECA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</w:tcPr>
          <w:p w14:paraId="2C93A39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6F752D6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</w:tcPr>
          <w:p w14:paraId="4931AF10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2B1F320D" w14:textId="77777777" w:rsidTr="001B7342">
        <w:trPr>
          <w:trHeight w:val="362"/>
          <w:del w:id="22" w:author="Autor"/>
        </w:trPr>
        <w:tc>
          <w:tcPr>
            <w:tcW w:w="3177" w:type="dxa"/>
            <w:vAlign w:val="center"/>
            <w:hideMark/>
          </w:tcPr>
          <w:p w14:paraId="1AB2B88F" w14:textId="77777777" w:rsidR="001B6718" w:rsidRPr="00B5079A" w:rsidRDefault="001B6718" w:rsidP="005349BB">
            <w:pPr>
              <w:rPr>
                <w:del w:id="23" w:author="Autor"/>
                <w:rFonts w:ascii="Arial Narrow" w:hAnsi="Arial Narrow"/>
                <w:color w:val="000000"/>
                <w:sz w:val="20"/>
                <w:szCs w:val="20"/>
              </w:rPr>
            </w:pPr>
            <w:del w:id="2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Prijímatelia/Benefiaciaries</w:delText>
              </w:r>
            </w:del>
          </w:p>
        </w:tc>
        <w:tc>
          <w:tcPr>
            <w:tcW w:w="813" w:type="dxa"/>
            <w:vAlign w:val="center"/>
            <w:hideMark/>
          </w:tcPr>
          <w:p w14:paraId="555F17EB" w14:textId="77777777" w:rsidR="001B6718" w:rsidRPr="00B5079A" w:rsidRDefault="001B6718" w:rsidP="001B7342">
            <w:pPr>
              <w:jc w:val="center"/>
              <w:rPr>
                <w:del w:id="25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3C2587A2" w14:textId="77777777" w:rsidR="001B6718" w:rsidRPr="00B5079A" w:rsidRDefault="001B6718" w:rsidP="001B7342">
            <w:pPr>
              <w:jc w:val="center"/>
              <w:rPr>
                <w:del w:id="26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06D135F6" w14:textId="77777777" w:rsidR="001B6718" w:rsidRPr="00B5079A" w:rsidRDefault="001B6718" w:rsidP="001B7342">
            <w:pPr>
              <w:jc w:val="center"/>
              <w:rPr>
                <w:del w:id="27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230FC542" w14:textId="77777777" w:rsidR="001B6718" w:rsidRPr="00B5079A" w:rsidRDefault="001B6718" w:rsidP="001B7342">
            <w:pPr>
              <w:jc w:val="center"/>
              <w:rPr>
                <w:del w:id="28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2F0F32DE" w14:textId="77777777" w:rsidR="001B6718" w:rsidRPr="00B5079A" w:rsidRDefault="001B6718" w:rsidP="001B7342">
            <w:pPr>
              <w:jc w:val="center"/>
              <w:rPr>
                <w:del w:id="29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751F49D5" w14:textId="77777777" w:rsidR="001B6718" w:rsidRPr="00B5079A" w:rsidRDefault="001B6718" w:rsidP="001B7342">
            <w:pPr>
              <w:jc w:val="center"/>
              <w:rPr>
                <w:del w:id="30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C6072C1" w14:textId="77777777" w:rsidR="001B6718" w:rsidRPr="00B5079A" w:rsidRDefault="001B6718" w:rsidP="001B7342">
            <w:pPr>
              <w:jc w:val="center"/>
              <w:rPr>
                <w:del w:id="31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15C516A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3C64BE7D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Dodávatelia/Contractors</w:t>
            </w:r>
          </w:p>
        </w:tc>
        <w:tc>
          <w:tcPr>
            <w:tcW w:w="813" w:type="dxa"/>
            <w:vAlign w:val="center"/>
            <w:hideMark/>
          </w:tcPr>
          <w:p w14:paraId="7FEC8751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301025CA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7686777E" w14:textId="77777777" w:rsidR="00E3213E" w:rsidRDefault="008C73F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5" w:type="dxa"/>
            <w:vAlign w:val="center"/>
          </w:tcPr>
          <w:p w14:paraId="1FA3170F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</w:tcPr>
          <w:p w14:paraId="4EB85EB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121631C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</w:tcPr>
          <w:p w14:paraId="78815C76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</w:tbl>
    <w:p w14:paraId="23C9EF5A" w14:textId="33702E07" w:rsidR="00FB5DE7" w:rsidRDefault="00FB5DE7" w:rsidP="00D30ABD"/>
    <w:p w14:paraId="71A298B5" w14:textId="1863D461" w:rsidR="0010228B" w:rsidRDefault="0010228B" w:rsidP="00D30ABD"/>
    <w:p w14:paraId="48D74283" w14:textId="77777777" w:rsidR="001B7342" w:rsidRDefault="001B7342" w:rsidP="00D30ABD"/>
    <w:p w14:paraId="218FEF30" w14:textId="77777777" w:rsidR="0010228B" w:rsidRDefault="0010228B" w:rsidP="00D30ABD"/>
    <w:tbl>
      <w:tblPr>
        <w:tblW w:w="89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23"/>
        <w:gridCol w:w="4318"/>
        <w:gridCol w:w="561"/>
        <w:gridCol w:w="559"/>
        <w:gridCol w:w="700"/>
        <w:gridCol w:w="1119"/>
      </w:tblGrid>
      <w:tr w:rsidR="0010228B" w:rsidRPr="00B5079A" w14:paraId="3430CC68" w14:textId="77777777" w:rsidTr="001B7342">
        <w:trPr>
          <w:trHeight w:val="330"/>
        </w:trPr>
        <w:tc>
          <w:tcPr>
            <w:tcW w:w="8944" w:type="dxa"/>
            <w:gridSpan w:val="7"/>
            <w:shd w:val="clear" w:color="auto" w:fill="5F497A" w:themeFill="accent4" w:themeFillShade="BF"/>
            <w:vAlign w:val="center"/>
            <w:hideMark/>
          </w:tcPr>
          <w:p w14:paraId="468D422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Kvalitatívne overenie rizikových oblastí</w:t>
            </w:r>
          </w:p>
        </w:tc>
      </w:tr>
      <w:tr w:rsidR="0010228B" w:rsidRPr="00B5079A" w14:paraId="399CD498" w14:textId="77777777" w:rsidTr="00EB661A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F1E889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141" w:type="dxa"/>
            <w:gridSpan w:val="2"/>
            <w:shd w:val="clear" w:color="auto" w:fill="5F497A" w:themeFill="accent4" w:themeFillShade="BF"/>
            <w:vAlign w:val="center"/>
            <w:hideMark/>
          </w:tcPr>
          <w:p w14:paraId="616C299B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1" w:type="dxa"/>
            <w:shd w:val="clear" w:color="auto" w:fill="5F497A" w:themeFill="accent4" w:themeFillShade="BF"/>
            <w:vAlign w:val="center"/>
            <w:hideMark/>
          </w:tcPr>
          <w:p w14:paraId="0D850417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59" w:type="dxa"/>
            <w:shd w:val="clear" w:color="auto" w:fill="5F497A" w:themeFill="accent4" w:themeFillShade="BF"/>
            <w:vAlign w:val="center"/>
            <w:hideMark/>
          </w:tcPr>
          <w:p w14:paraId="42FAA598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0" w:type="dxa"/>
            <w:shd w:val="clear" w:color="auto" w:fill="5F497A" w:themeFill="accent4" w:themeFillShade="BF"/>
            <w:vAlign w:val="center"/>
            <w:hideMark/>
          </w:tcPr>
          <w:p w14:paraId="24AF9DC0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19" w:type="dxa"/>
            <w:shd w:val="clear" w:color="auto" w:fill="5F497A" w:themeFill="accent4" w:themeFillShade="BF"/>
            <w:vAlign w:val="center"/>
            <w:hideMark/>
          </w:tcPr>
          <w:p w14:paraId="004386F3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0228B" w14:paraId="1AFB405F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094AD87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2D1E1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Obstarávanie/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Procurement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78D3DD7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2E3FE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2FB9106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9B68A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5BF9CF0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3E1336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17F08A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617B0A7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84E3CD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C81FA3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16933ED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4D34C79F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198942A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41CDB53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0BAEB9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8FF1E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E50D68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E423694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2B0A5392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CDB02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8F5ACC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03F335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245B210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70F784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785974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7E6BF05E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634BF6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0A001E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4575BD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1004FC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40220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0A67F3C" w14:textId="77777777" w:rsidR="0010228B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14A6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0DF1429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B9502E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Riadenie zmlúv/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Contract Management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1E9D6CE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1866AB1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35BF33EE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337F46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323525B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5C75B2C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A58D51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2CF28CF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015FA5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63231C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EAB71B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A32556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BF56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5116A05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6C11EC1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9A267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2C15DA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F325D4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3F1226CA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803F324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A937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572C699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DDA8E8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2499D8D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D213C46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16B01C74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666F9A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7849FE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25F78D7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24FB67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BB9907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8E8D13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0CA3B48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D405B63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28FEEF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</w:t>
            </w:r>
            <w:r w:rsidRPr="005526A3">
              <w:rPr>
                <w:b/>
                <w:bCs/>
                <w:color w:val="000000"/>
                <w:sz w:val="22"/>
                <w:szCs w:val="22"/>
              </w:rPr>
              <w:t>právnenosť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Eligibility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73A0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677D792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39EAD6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96F448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D42F0D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F5234B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FBDA3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79384C4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FD3743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E1E712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0E85CF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6A97F6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5C1ED0D5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53E5B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645ACB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A39080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8F4D7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40D20A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77E42E8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1F8A689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BDC3E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6B46667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D513C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765B15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5351E2F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31A4CE2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11D971D6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5DF0D1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7A8F82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6E7E549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F80138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6F79E075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572EC0A1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A86A749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3ACC569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Výkon/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Performance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4C21B13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43999D0C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72AA30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39BE5E2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4D55C390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7A0BEC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CC292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3F7D44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3B4FB3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115DC0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EA79041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79E5CA24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6E3C3CC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7F3C95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7E7F4F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528B6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5EA0F2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6F53B8C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66150125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F88CB7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3DF2DF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297B363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6DC351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8EECF3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C911D11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21DFEFE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ED9DEE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749246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6C0741A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6D6DF47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2E48429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52F47B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64D2D19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704683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6F1F996A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Koncentrácia/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A4D6C9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74CE60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2090D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860CE2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6D75644D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06C06D7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F35657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5E829F9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431F68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BCC084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D66D7E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 S akým výsledkom?</w:t>
            </w:r>
          </w:p>
        </w:tc>
      </w:tr>
      <w:tr w:rsidR="0010228B" w14:paraId="09634C0F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4B95BE68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4AB66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537DB56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18A64E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F1A682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31BB7B3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4A1F96BB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169A30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C9F49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55C498A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221249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C84D01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E2F5D6B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AA7B4E9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8E65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83DEB6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7A7C0D6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41A28F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AA266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34D61A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5C607E3C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ED40A70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07A142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Primeranosť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Reasonability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084041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39D44B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361E4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D99B27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CA05252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CD7991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617EFC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0F566D9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1B76B5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49E8E0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1BB61B7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8F04F51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D82C70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D1AC4C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26FB140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93C2A5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42FE36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C33C3E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72BF684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061F7F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164E6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16F80BA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4E438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25941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53CA62A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F20C2DC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4118161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E9D489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12F7C23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5E1C8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1C6D31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39D9317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323A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6E032CF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120A14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Upozornenia na podvody v súvislosti s dobrou povesťou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Reputational Fraud Alerts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7C44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2F369AC2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DBE1E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7A7694E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758CE4FB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1339E4F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F12A76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79AD37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532E5C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CA5ACE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AE6064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D6F1C1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9395AA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858BBD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2F2A55B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27DD1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259CCB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A0F7102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39B0A93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A965BD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54D9E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3DD775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DD56C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FB640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DD15AF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6D92B69C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6DF16B4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1ACDC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3F9701B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1F28BAA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88E04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B3CFBB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:rsidRPr="00C11731" w14:paraId="54CB456D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</w:tcPr>
          <w:p w14:paraId="307471FD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Kontrolu vykonal: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257" w:type="dxa"/>
            <w:gridSpan w:val="5"/>
            <w:vAlign w:val="center"/>
          </w:tcPr>
          <w:p w14:paraId="7E45BF5D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</w:p>
        </w:tc>
      </w:tr>
      <w:tr w:rsidR="0010228B" w:rsidRPr="00C11731" w14:paraId="211AA1A0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  <w:hideMark/>
          </w:tcPr>
          <w:p w14:paraId="15333D25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69BD600C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6BAD5CCE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15B734DE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3073F5E7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29554E0E" w14:textId="77777777" w:rsidTr="001B7342">
        <w:trPr>
          <w:trHeight w:val="330"/>
        </w:trPr>
        <w:tc>
          <w:tcPr>
            <w:tcW w:w="8944" w:type="dxa"/>
            <w:gridSpan w:val="7"/>
            <w:noWrap/>
            <w:hideMark/>
          </w:tcPr>
          <w:p w14:paraId="74CE4C62" w14:textId="77777777" w:rsidR="0010228B" w:rsidRPr="001A4D82" w:rsidRDefault="0010228B" w:rsidP="00EB661A">
            <w:pPr>
              <w:rPr>
                <w:color w:val="000000"/>
                <w:sz w:val="20"/>
                <w:szCs w:val="20"/>
              </w:rPr>
            </w:pPr>
            <w:r w:rsidRPr="001A4D8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3C127699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  <w:hideMark/>
          </w:tcPr>
          <w:p w14:paraId="48A02BB4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Kontrolu </w:t>
            </w:r>
            <w:r>
              <w:rPr>
                <w:b/>
                <w:bCs/>
                <w:sz w:val="20"/>
                <w:szCs w:val="20"/>
              </w:rPr>
              <w:t>schválil</w:t>
            </w:r>
            <w:r w:rsidRPr="001A4D82">
              <w:rPr>
                <w:b/>
                <w:bCs/>
                <w:sz w:val="20"/>
                <w:szCs w:val="20"/>
              </w:rPr>
              <w:t>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43B97035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19996E7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2B5CA1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1B9F1948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83F8452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3C3EFB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5735DBD6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7C426FD" w14:textId="77777777" w:rsidR="0010228B" w:rsidRDefault="0010228B" w:rsidP="0010228B"/>
    <w:p w14:paraId="14F00D24" w14:textId="77777777" w:rsidR="00FB5DE7" w:rsidRPr="00C1160B" w:rsidRDefault="00FB5DE7" w:rsidP="00C1160B">
      <w:r>
        <w:lastRenderedPageBreak/>
        <w:t xml:space="preserve">Príloha: </w:t>
      </w:r>
      <w:r w:rsidRPr="00A3753D">
        <w:t xml:space="preserve">Výsledky kvantitatívnej analýzy pre príslušné </w:t>
      </w:r>
      <w:r>
        <w:t>objekty</w:t>
      </w:r>
      <w:r w:rsidRPr="00A3753D">
        <w:t xml:space="preserve"> vo forme </w:t>
      </w:r>
      <w:r>
        <w:t>„</w:t>
      </w:r>
      <w:r w:rsidRPr="00A3753D">
        <w:t>Printable report</w:t>
      </w:r>
      <w:r>
        <w:t>“</w:t>
      </w:r>
      <w:r w:rsidR="00C1160B">
        <w:t xml:space="preserve"> resp. </w:t>
      </w:r>
      <w:r w:rsidR="00C1160B" w:rsidRPr="00C1160B">
        <w:t>prints</w:t>
      </w:r>
      <w:r w:rsidR="00C1160B">
        <w:t>c</w:t>
      </w:r>
      <w:r w:rsidR="00C1160B" w:rsidRPr="00C1160B">
        <w:t>reen obrazovky s hlásením výsledku systému ARACHNE</w:t>
      </w:r>
      <w:r w:rsidR="00C1160B">
        <w:t>, v prípade ak nie je možné uložiť „</w:t>
      </w:r>
      <w:r w:rsidR="00C1160B" w:rsidRPr="00A3753D">
        <w:t>Printable report</w:t>
      </w:r>
      <w:r w:rsidR="00C1160B">
        <w:t>“</w:t>
      </w:r>
      <w:r w:rsidR="005C74B8">
        <w:t>.</w:t>
      </w:r>
    </w:p>
    <w:sectPr w:rsidR="00FB5DE7" w:rsidRPr="00C1160B" w:rsidSect="006A1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22F60" w14:textId="77777777" w:rsidR="00876D34" w:rsidRDefault="00876D34" w:rsidP="00B948E0">
      <w:r>
        <w:separator/>
      </w:r>
    </w:p>
  </w:endnote>
  <w:endnote w:type="continuationSeparator" w:id="0">
    <w:p w14:paraId="7073103F" w14:textId="77777777" w:rsidR="00876D34" w:rsidRDefault="00876D34" w:rsidP="00B948E0">
      <w:r>
        <w:continuationSeparator/>
      </w:r>
    </w:p>
  </w:endnote>
  <w:endnote w:type="continuationNotice" w:id="1">
    <w:p w14:paraId="6FC0F397" w14:textId="77777777" w:rsidR="00876D34" w:rsidRDefault="00876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09C89" w14:textId="77777777" w:rsidR="00F1110E" w:rsidRDefault="00F1110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EB6C" w14:textId="56EA0913" w:rsidR="00E940E1" w:rsidRDefault="00AB4577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8D406F" wp14:editId="7A5DF2E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D49A7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E940E1">
      <w:t xml:space="preserve"> </w:t>
    </w:r>
  </w:p>
  <w:p w14:paraId="4A387004" w14:textId="65A5A40C" w:rsidR="00E940E1" w:rsidRDefault="00E940E1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EDECB7" wp14:editId="0B9F153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Strana </w:t>
    </w:r>
    <w:r w:rsidR="000358A6">
      <w:fldChar w:fldCharType="begin"/>
    </w:r>
    <w:r>
      <w:instrText>PAGE   \* MERGEFORMAT</w:instrText>
    </w:r>
    <w:r w:rsidR="000358A6">
      <w:fldChar w:fldCharType="separate"/>
    </w:r>
    <w:r w:rsidR="00F1110E">
      <w:rPr>
        <w:noProof/>
      </w:rPr>
      <w:t>3</w:t>
    </w:r>
    <w:r w:rsidR="000358A6">
      <w:fldChar w:fldCharType="end"/>
    </w:r>
  </w:p>
  <w:p w14:paraId="722E24DD" w14:textId="77777777" w:rsidR="00E940E1" w:rsidRPr="00627EA3" w:rsidRDefault="00E940E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7323B" w14:textId="77777777" w:rsidR="00F1110E" w:rsidRDefault="00F1110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57723" w14:textId="77777777" w:rsidR="00876D34" w:rsidRDefault="00876D34" w:rsidP="00B948E0">
      <w:r>
        <w:separator/>
      </w:r>
    </w:p>
  </w:footnote>
  <w:footnote w:type="continuationSeparator" w:id="0">
    <w:p w14:paraId="17D8DBAD" w14:textId="77777777" w:rsidR="00876D34" w:rsidRDefault="00876D34" w:rsidP="00B948E0">
      <w:r>
        <w:continuationSeparator/>
      </w:r>
    </w:p>
  </w:footnote>
  <w:footnote w:type="continuationNotice" w:id="1">
    <w:p w14:paraId="70356262" w14:textId="77777777" w:rsidR="00876D34" w:rsidRDefault="00876D34"/>
  </w:footnote>
  <w:footnote w:id="2">
    <w:p w14:paraId="70FD34DE" w14:textId="3ED54C70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systém ARACHNE nezobrazí žiadne skóre, uveďte „N“</w:t>
      </w:r>
      <w:r w:rsidR="004E6F6A">
        <w:t>.</w:t>
      </w:r>
    </w:p>
  </w:footnote>
  <w:footnote w:id="3">
    <w:p w14:paraId="3CE225B4" w14:textId="77777777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realizovaných viacero zmlúv, pre každú zmluvu pridajte samostatný riadok.</w:t>
      </w:r>
    </w:p>
  </w:footnote>
  <w:footnote w:id="4">
    <w:p w14:paraId="4ACD4A60" w14:textId="34346114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viacero dodávateľov, pre každého dodávateľa (alebo skupinu dodávateľov) pridajte samostatný riadok</w:t>
      </w:r>
      <w:r w:rsidR="004E6F6A">
        <w:t>.</w:t>
      </w:r>
    </w:p>
  </w:footnote>
  <w:footnote w:id="5">
    <w:p w14:paraId="40AB1280" w14:textId="7D5342BE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Vypĺňa sa len vtedy, ak rizikové skóre v rámci minimálne jedn</w:t>
      </w:r>
      <w:r w:rsidR="004E6F6A">
        <w:t>ej tabule</w:t>
      </w:r>
      <w:r>
        <w:t xml:space="preserve"> dosiahlo hodnotu 20 a viac a len pre ten pracovný panel, ktorý dosiahol hodnotu 20 a viac.</w:t>
      </w:r>
    </w:p>
  </w:footnote>
  <w:footnote w:id="6">
    <w:p w14:paraId="7DF1993B" w14:textId="109DB0BB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Uveďte skóre pre prí</w:t>
      </w:r>
      <w:r w:rsidR="00C23F25">
        <w:t xml:space="preserve">slušnú rizikovú kategóriu, O - </w:t>
      </w:r>
      <w:r w:rsidR="00C23F25" w:rsidRPr="00C23F25">
        <w:t>Obstarávanie/Procurement</w:t>
      </w:r>
      <w:r>
        <w:t xml:space="preserve">, </w:t>
      </w:r>
      <w:r w:rsidR="00C23F25">
        <w:t>R</w:t>
      </w:r>
      <w:r>
        <w:t xml:space="preserve">Z - </w:t>
      </w:r>
      <w:r w:rsidR="00C23F25" w:rsidRPr="00C23F25">
        <w:t>Riadenie zmlúv/Contract Management</w:t>
      </w:r>
      <w:r>
        <w:t xml:space="preserve">, OPR - </w:t>
      </w:r>
      <w:r w:rsidR="00C23F25" w:rsidRPr="00C23F25">
        <w:t>Oprávnenosť/Eligibility</w:t>
      </w:r>
      <w:r w:rsidR="00244B63">
        <w:t xml:space="preserve">, VYK - </w:t>
      </w:r>
      <w:r w:rsidR="00244B63" w:rsidRPr="00244B63">
        <w:t>Výkon/Performance</w:t>
      </w:r>
      <w:r>
        <w:t xml:space="preserve">, KONC - </w:t>
      </w:r>
      <w:r w:rsidR="00244B63" w:rsidRPr="00244B63">
        <w:t>Koncentrácia/Concentration</w:t>
      </w:r>
      <w:r>
        <w:t xml:space="preserve">, </w:t>
      </w:r>
      <w:r w:rsidR="00244B63">
        <w:t>PRI</w:t>
      </w:r>
      <w:r>
        <w:t xml:space="preserve"> - </w:t>
      </w:r>
      <w:r w:rsidR="00244B63" w:rsidRPr="00244B63">
        <w:t>Primeranosť/Reasonability</w:t>
      </w:r>
      <w:r w:rsidR="00244B63">
        <w:t xml:space="preserve">, REP - </w:t>
      </w:r>
      <w:r w:rsidR="00244B63" w:rsidRPr="00244B63">
        <w:t>Upozornenia na podvody v súvislosti s</w:t>
      </w:r>
      <w:r w:rsidR="0035284A">
        <w:t> </w:t>
      </w:r>
      <w:r w:rsidR="00244B63" w:rsidRPr="00244B63">
        <w:t>dobrou povesťou/Reputational Fraud Alerts</w:t>
      </w:r>
      <w:r>
        <w:t>.</w:t>
      </w:r>
    </w:p>
    <w:p w14:paraId="38905961" w14:textId="77777777" w:rsidR="00E940E1" w:rsidRDefault="00E940E1">
      <w:pPr>
        <w:pStyle w:val="Textpoznmkypodiarou"/>
      </w:pPr>
    </w:p>
  </w:footnote>
  <w:footnote w:id="7">
    <w:p w14:paraId="4B1892A6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8">
    <w:p w14:paraId="08BEC2E0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81202" w14:textId="77777777" w:rsidR="00F1110E" w:rsidRDefault="00F1110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F296" w14:textId="23415BCF" w:rsidR="00E940E1" w:rsidRDefault="00AB4577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BCF844" wp14:editId="4C7E459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28575" b="66675"/>
              <wp:wrapNone/>
              <wp:docPr id="5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E8CD03" id="Rovná spojnica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/Sd1A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DelRangeStart w:id="32" w:author="Autor"/>
  <w:sdt>
    <w:sdtPr>
      <w:rPr>
        <w:szCs w:val="20"/>
      </w:rPr>
      <w:id w:val="1736667333"/>
      <w:placeholder>
        <w:docPart w:val="D16385EA0428400C91182C31E82397D6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2"/>
      <w:p w14:paraId="47E4E8C1" w14:textId="77777777" w:rsidR="00000000" w:rsidRDefault="0035284A" w:rsidP="005B4CDD">
        <w:pPr>
          <w:pStyle w:val="Hlavika"/>
          <w:jc w:val="right"/>
          <w:rPr>
            <w:del w:id="33" w:author="Autor"/>
            <w:szCs w:val="20"/>
          </w:rPr>
        </w:pPr>
        <w:del w:id="34" w:author="Autor">
          <w:r>
            <w:rPr>
              <w:szCs w:val="20"/>
            </w:rPr>
            <w:delText>30.04.2019</w:delText>
          </w:r>
        </w:del>
      </w:p>
      <w:customXmlDelRangeStart w:id="35" w:author="Autor"/>
    </w:sdtContent>
  </w:sdt>
  <w:customXmlDelRangeEnd w:id="35"/>
  <w:customXmlInsRangeStart w:id="36" w:author="Autor"/>
  <w:sdt>
    <w:sdtPr>
      <w:rPr>
        <w:szCs w:val="20"/>
      </w:rPr>
      <w:id w:val="2070840989"/>
      <w:placeholder>
        <w:docPart w:val="971957F1705A427BB22C3610AB8494AE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6"/>
      <w:p w14:paraId="3790572C" w14:textId="047998BB" w:rsidR="005B4CDD" w:rsidRDefault="00C8347F" w:rsidP="005B4CDD">
        <w:pPr>
          <w:pStyle w:val="Hlavika"/>
          <w:jc w:val="right"/>
          <w:rPr>
            <w:szCs w:val="20"/>
          </w:rPr>
        </w:pPr>
        <w:ins w:id="37" w:author="Autor">
          <w:r>
            <w:rPr>
              <w:szCs w:val="20"/>
            </w:rPr>
            <w:t>31.10.2019</w:t>
          </w:r>
        </w:ins>
      </w:p>
      <w:customXmlInsRangeStart w:id="38" w:author="Autor"/>
    </w:sdtContent>
  </w:sdt>
  <w:customXmlInsRangeEnd w:id="38"/>
  <w:p w14:paraId="376CF9B8" w14:textId="77777777" w:rsidR="00E940E1" w:rsidRDefault="00E940E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850" w14:textId="77777777" w:rsidR="00F1110E" w:rsidRDefault="00F1110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4BF"/>
    <w:rsid w:val="000016D5"/>
    <w:rsid w:val="00005F11"/>
    <w:rsid w:val="00006603"/>
    <w:rsid w:val="00013234"/>
    <w:rsid w:val="00014C97"/>
    <w:rsid w:val="0002363C"/>
    <w:rsid w:val="00024BB9"/>
    <w:rsid w:val="000358A6"/>
    <w:rsid w:val="00037BF1"/>
    <w:rsid w:val="00050728"/>
    <w:rsid w:val="000540CE"/>
    <w:rsid w:val="00055115"/>
    <w:rsid w:val="000615C3"/>
    <w:rsid w:val="00066955"/>
    <w:rsid w:val="00071088"/>
    <w:rsid w:val="00071CD7"/>
    <w:rsid w:val="00074384"/>
    <w:rsid w:val="00076812"/>
    <w:rsid w:val="00081BD0"/>
    <w:rsid w:val="000857A1"/>
    <w:rsid w:val="00087560"/>
    <w:rsid w:val="00093237"/>
    <w:rsid w:val="00093C2F"/>
    <w:rsid w:val="000A328A"/>
    <w:rsid w:val="000B38E6"/>
    <w:rsid w:val="000B536D"/>
    <w:rsid w:val="000D0E9F"/>
    <w:rsid w:val="000D298C"/>
    <w:rsid w:val="000D6296"/>
    <w:rsid w:val="000D6B86"/>
    <w:rsid w:val="000E0358"/>
    <w:rsid w:val="000E1BD8"/>
    <w:rsid w:val="000E2AA4"/>
    <w:rsid w:val="000E5762"/>
    <w:rsid w:val="000F2B97"/>
    <w:rsid w:val="000F5073"/>
    <w:rsid w:val="0010228B"/>
    <w:rsid w:val="0010321C"/>
    <w:rsid w:val="001037FD"/>
    <w:rsid w:val="001053C7"/>
    <w:rsid w:val="001061BF"/>
    <w:rsid w:val="001147BD"/>
    <w:rsid w:val="0011496D"/>
    <w:rsid w:val="00116F61"/>
    <w:rsid w:val="0013288C"/>
    <w:rsid w:val="001338D5"/>
    <w:rsid w:val="00133E90"/>
    <w:rsid w:val="00137ED6"/>
    <w:rsid w:val="001433E9"/>
    <w:rsid w:val="001456C1"/>
    <w:rsid w:val="0014641E"/>
    <w:rsid w:val="0015233E"/>
    <w:rsid w:val="00163687"/>
    <w:rsid w:val="001658C2"/>
    <w:rsid w:val="001660C6"/>
    <w:rsid w:val="0017356D"/>
    <w:rsid w:val="00173917"/>
    <w:rsid w:val="00180EA1"/>
    <w:rsid w:val="001873B5"/>
    <w:rsid w:val="00192B9D"/>
    <w:rsid w:val="00193699"/>
    <w:rsid w:val="001A14F5"/>
    <w:rsid w:val="001A1A53"/>
    <w:rsid w:val="001A40CE"/>
    <w:rsid w:val="001A4D82"/>
    <w:rsid w:val="001A68C3"/>
    <w:rsid w:val="001B12DC"/>
    <w:rsid w:val="001B27DA"/>
    <w:rsid w:val="001B4F3B"/>
    <w:rsid w:val="001B6718"/>
    <w:rsid w:val="001B6E9F"/>
    <w:rsid w:val="001B7342"/>
    <w:rsid w:val="001C513F"/>
    <w:rsid w:val="001D1250"/>
    <w:rsid w:val="001D4B25"/>
    <w:rsid w:val="001E5462"/>
    <w:rsid w:val="001F0193"/>
    <w:rsid w:val="001F1F4D"/>
    <w:rsid w:val="001F7B0D"/>
    <w:rsid w:val="002040D1"/>
    <w:rsid w:val="0020682C"/>
    <w:rsid w:val="002259C4"/>
    <w:rsid w:val="00225A05"/>
    <w:rsid w:val="00230B5A"/>
    <w:rsid w:val="00244B63"/>
    <w:rsid w:val="00246970"/>
    <w:rsid w:val="00247599"/>
    <w:rsid w:val="00252D1A"/>
    <w:rsid w:val="00256687"/>
    <w:rsid w:val="00267AF2"/>
    <w:rsid w:val="00274479"/>
    <w:rsid w:val="002757DA"/>
    <w:rsid w:val="002816D8"/>
    <w:rsid w:val="00285964"/>
    <w:rsid w:val="00296E5E"/>
    <w:rsid w:val="002A1E17"/>
    <w:rsid w:val="002B39A4"/>
    <w:rsid w:val="002B7A90"/>
    <w:rsid w:val="002D65BD"/>
    <w:rsid w:val="002E387D"/>
    <w:rsid w:val="002E611C"/>
    <w:rsid w:val="002E7F32"/>
    <w:rsid w:val="002E7F66"/>
    <w:rsid w:val="002F1C48"/>
    <w:rsid w:val="002F2264"/>
    <w:rsid w:val="003011B4"/>
    <w:rsid w:val="00305AA6"/>
    <w:rsid w:val="00311B78"/>
    <w:rsid w:val="00314A6E"/>
    <w:rsid w:val="003215D7"/>
    <w:rsid w:val="003244EF"/>
    <w:rsid w:val="00324CFB"/>
    <w:rsid w:val="00331D22"/>
    <w:rsid w:val="00335274"/>
    <w:rsid w:val="003364CC"/>
    <w:rsid w:val="0034009D"/>
    <w:rsid w:val="00344174"/>
    <w:rsid w:val="0035284A"/>
    <w:rsid w:val="00355D65"/>
    <w:rsid w:val="0037670C"/>
    <w:rsid w:val="00386CBA"/>
    <w:rsid w:val="003935E9"/>
    <w:rsid w:val="003A2744"/>
    <w:rsid w:val="003A67E1"/>
    <w:rsid w:val="003A707F"/>
    <w:rsid w:val="003B0DFE"/>
    <w:rsid w:val="003B2F8A"/>
    <w:rsid w:val="003B61C8"/>
    <w:rsid w:val="003C0ED7"/>
    <w:rsid w:val="003C2544"/>
    <w:rsid w:val="003C38FE"/>
    <w:rsid w:val="003D0894"/>
    <w:rsid w:val="003D568C"/>
    <w:rsid w:val="003D5F48"/>
    <w:rsid w:val="003E37C8"/>
    <w:rsid w:val="003E72A0"/>
    <w:rsid w:val="003E7A8E"/>
    <w:rsid w:val="003F68A7"/>
    <w:rsid w:val="003F7258"/>
    <w:rsid w:val="00410CF4"/>
    <w:rsid w:val="00410D30"/>
    <w:rsid w:val="00413821"/>
    <w:rsid w:val="00415C7C"/>
    <w:rsid w:val="00416E2D"/>
    <w:rsid w:val="00431EE0"/>
    <w:rsid w:val="00432DF1"/>
    <w:rsid w:val="0043575B"/>
    <w:rsid w:val="0044040B"/>
    <w:rsid w:val="004445A9"/>
    <w:rsid w:val="004470FB"/>
    <w:rsid w:val="004559C5"/>
    <w:rsid w:val="00456361"/>
    <w:rsid w:val="00462A91"/>
    <w:rsid w:val="00464B03"/>
    <w:rsid w:val="00477B8E"/>
    <w:rsid w:val="00481179"/>
    <w:rsid w:val="00481CC7"/>
    <w:rsid w:val="00490AF9"/>
    <w:rsid w:val="00493F0A"/>
    <w:rsid w:val="004953A5"/>
    <w:rsid w:val="004A0829"/>
    <w:rsid w:val="004A241A"/>
    <w:rsid w:val="004B0762"/>
    <w:rsid w:val="004B1A69"/>
    <w:rsid w:val="004B1D09"/>
    <w:rsid w:val="004B42F8"/>
    <w:rsid w:val="004C1071"/>
    <w:rsid w:val="004C1686"/>
    <w:rsid w:val="004C2ABA"/>
    <w:rsid w:val="004C484F"/>
    <w:rsid w:val="004E2120"/>
    <w:rsid w:val="004E3ABD"/>
    <w:rsid w:val="004E4A1D"/>
    <w:rsid w:val="004E6F6A"/>
    <w:rsid w:val="004F3D70"/>
    <w:rsid w:val="004F58A3"/>
    <w:rsid w:val="004F613B"/>
    <w:rsid w:val="00503240"/>
    <w:rsid w:val="005122F6"/>
    <w:rsid w:val="00524261"/>
    <w:rsid w:val="0053124D"/>
    <w:rsid w:val="005349BB"/>
    <w:rsid w:val="00541F6F"/>
    <w:rsid w:val="00541FF5"/>
    <w:rsid w:val="005526A3"/>
    <w:rsid w:val="00552A7E"/>
    <w:rsid w:val="00561A12"/>
    <w:rsid w:val="00564E32"/>
    <w:rsid w:val="00567C8E"/>
    <w:rsid w:val="005775C2"/>
    <w:rsid w:val="005800C7"/>
    <w:rsid w:val="00580A58"/>
    <w:rsid w:val="00586129"/>
    <w:rsid w:val="00586FDB"/>
    <w:rsid w:val="00595875"/>
    <w:rsid w:val="005971B4"/>
    <w:rsid w:val="005B333F"/>
    <w:rsid w:val="005B49EF"/>
    <w:rsid w:val="005B4CDD"/>
    <w:rsid w:val="005C74B8"/>
    <w:rsid w:val="005D51B8"/>
    <w:rsid w:val="005E6EF4"/>
    <w:rsid w:val="005F0BA6"/>
    <w:rsid w:val="005F1C3F"/>
    <w:rsid w:val="005F5B71"/>
    <w:rsid w:val="00602441"/>
    <w:rsid w:val="00615342"/>
    <w:rsid w:val="00622D7A"/>
    <w:rsid w:val="00627EA3"/>
    <w:rsid w:val="006479DF"/>
    <w:rsid w:val="00650207"/>
    <w:rsid w:val="00657868"/>
    <w:rsid w:val="006605F7"/>
    <w:rsid w:val="00660DCB"/>
    <w:rsid w:val="006719A0"/>
    <w:rsid w:val="006852E9"/>
    <w:rsid w:val="00687102"/>
    <w:rsid w:val="00697B85"/>
    <w:rsid w:val="006A1E6A"/>
    <w:rsid w:val="006A496E"/>
    <w:rsid w:val="006A5157"/>
    <w:rsid w:val="006A7DF2"/>
    <w:rsid w:val="006C3436"/>
    <w:rsid w:val="006C4317"/>
    <w:rsid w:val="006C4A7F"/>
    <w:rsid w:val="006C6A25"/>
    <w:rsid w:val="006D062A"/>
    <w:rsid w:val="006D082A"/>
    <w:rsid w:val="006D3B82"/>
    <w:rsid w:val="006F15B4"/>
    <w:rsid w:val="007075D6"/>
    <w:rsid w:val="00716E89"/>
    <w:rsid w:val="007324A7"/>
    <w:rsid w:val="00734CF5"/>
    <w:rsid w:val="00743A67"/>
    <w:rsid w:val="00744073"/>
    <w:rsid w:val="00744A1E"/>
    <w:rsid w:val="00763B83"/>
    <w:rsid w:val="0076414C"/>
    <w:rsid w:val="00765555"/>
    <w:rsid w:val="00766F2A"/>
    <w:rsid w:val="00771CC6"/>
    <w:rsid w:val="0077337C"/>
    <w:rsid w:val="007767D1"/>
    <w:rsid w:val="00777F4F"/>
    <w:rsid w:val="0078017B"/>
    <w:rsid w:val="00782970"/>
    <w:rsid w:val="00793568"/>
    <w:rsid w:val="00794FDC"/>
    <w:rsid w:val="007A13BD"/>
    <w:rsid w:val="007A60EF"/>
    <w:rsid w:val="007C0184"/>
    <w:rsid w:val="007E1726"/>
    <w:rsid w:val="007F0D9A"/>
    <w:rsid w:val="007F567B"/>
    <w:rsid w:val="007F7A88"/>
    <w:rsid w:val="00801225"/>
    <w:rsid w:val="00803014"/>
    <w:rsid w:val="00803EF5"/>
    <w:rsid w:val="00807413"/>
    <w:rsid w:val="008109A4"/>
    <w:rsid w:val="00815734"/>
    <w:rsid w:val="008205E0"/>
    <w:rsid w:val="00821013"/>
    <w:rsid w:val="00823107"/>
    <w:rsid w:val="008352FA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76D34"/>
    <w:rsid w:val="008806AC"/>
    <w:rsid w:val="00887AD2"/>
    <w:rsid w:val="00890458"/>
    <w:rsid w:val="008A1CF0"/>
    <w:rsid w:val="008A20CF"/>
    <w:rsid w:val="008A751A"/>
    <w:rsid w:val="008A78B6"/>
    <w:rsid w:val="008C271F"/>
    <w:rsid w:val="008C73FE"/>
    <w:rsid w:val="008D0F9C"/>
    <w:rsid w:val="008E18C8"/>
    <w:rsid w:val="008E627D"/>
    <w:rsid w:val="008F2627"/>
    <w:rsid w:val="008F2721"/>
    <w:rsid w:val="008F66AE"/>
    <w:rsid w:val="0090110D"/>
    <w:rsid w:val="00903629"/>
    <w:rsid w:val="00905DFC"/>
    <w:rsid w:val="00911005"/>
    <w:rsid w:val="00911D80"/>
    <w:rsid w:val="00912362"/>
    <w:rsid w:val="00916826"/>
    <w:rsid w:val="0092115C"/>
    <w:rsid w:val="00921921"/>
    <w:rsid w:val="00926284"/>
    <w:rsid w:val="0093081E"/>
    <w:rsid w:val="00934596"/>
    <w:rsid w:val="00952C25"/>
    <w:rsid w:val="009606FA"/>
    <w:rsid w:val="00965167"/>
    <w:rsid w:val="00976FFA"/>
    <w:rsid w:val="00977CF6"/>
    <w:rsid w:val="009836CF"/>
    <w:rsid w:val="00983E17"/>
    <w:rsid w:val="009B421D"/>
    <w:rsid w:val="009E0624"/>
    <w:rsid w:val="009E0DC8"/>
    <w:rsid w:val="009F1BF4"/>
    <w:rsid w:val="009F3D0B"/>
    <w:rsid w:val="00A01CEC"/>
    <w:rsid w:val="00A06BA2"/>
    <w:rsid w:val="00A06F34"/>
    <w:rsid w:val="00A144AE"/>
    <w:rsid w:val="00A20411"/>
    <w:rsid w:val="00A3288E"/>
    <w:rsid w:val="00A357CE"/>
    <w:rsid w:val="00A520FC"/>
    <w:rsid w:val="00A57E96"/>
    <w:rsid w:val="00A66701"/>
    <w:rsid w:val="00A671EA"/>
    <w:rsid w:val="00A82983"/>
    <w:rsid w:val="00A83838"/>
    <w:rsid w:val="00A851A1"/>
    <w:rsid w:val="00A9254C"/>
    <w:rsid w:val="00A94B2A"/>
    <w:rsid w:val="00AA10AA"/>
    <w:rsid w:val="00AB4577"/>
    <w:rsid w:val="00AB4B75"/>
    <w:rsid w:val="00AB755C"/>
    <w:rsid w:val="00AD49CF"/>
    <w:rsid w:val="00AD4EFF"/>
    <w:rsid w:val="00AE5E62"/>
    <w:rsid w:val="00AE6A49"/>
    <w:rsid w:val="00AE7988"/>
    <w:rsid w:val="00B014D9"/>
    <w:rsid w:val="00B10307"/>
    <w:rsid w:val="00B12061"/>
    <w:rsid w:val="00B13427"/>
    <w:rsid w:val="00B1360B"/>
    <w:rsid w:val="00B214DD"/>
    <w:rsid w:val="00B25225"/>
    <w:rsid w:val="00B265E4"/>
    <w:rsid w:val="00B315E9"/>
    <w:rsid w:val="00B4284E"/>
    <w:rsid w:val="00B43678"/>
    <w:rsid w:val="00B45EAB"/>
    <w:rsid w:val="00B5079A"/>
    <w:rsid w:val="00B53B4A"/>
    <w:rsid w:val="00B61863"/>
    <w:rsid w:val="00B660B0"/>
    <w:rsid w:val="00B66BB6"/>
    <w:rsid w:val="00B70FCD"/>
    <w:rsid w:val="00B713AF"/>
    <w:rsid w:val="00B72DC5"/>
    <w:rsid w:val="00B86EE6"/>
    <w:rsid w:val="00B86FC1"/>
    <w:rsid w:val="00B92FAA"/>
    <w:rsid w:val="00B940E5"/>
    <w:rsid w:val="00B948E0"/>
    <w:rsid w:val="00BA13ED"/>
    <w:rsid w:val="00BA4376"/>
    <w:rsid w:val="00BA5095"/>
    <w:rsid w:val="00BA7C1B"/>
    <w:rsid w:val="00BA7DCF"/>
    <w:rsid w:val="00BB1C05"/>
    <w:rsid w:val="00BC2C1C"/>
    <w:rsid w:val="00BC3557"/>
    <w:rsid w:val="00BC4BAC"/>
    <w:rsid w:val="00BF34DE"/>
    <w:rsid w:val="00BF4803"/>
    <w:rsid w:val="00BF4995"/>
    <w:rsid w:val="00C1160B"/>
    <w:rsid w:val="00C11731"/>
    <w:rsid w:val="00C13AF9"/>
    <w:rsid w:val="00C214B6"/>
    <w:rsid w:val="00C219BA"/>
    <w:rsid w:val="00C23F25"/>
    <w:rsid w:val="00C27AAC"/>
    <w:rsid w:val="00C34500"/>
    <w:rsid w:val="00C348A2"/>
    <w:rsid w:val="00C53567"/>
    <w:rsid w:val="00C56C00"/>
    <w:rsid w:val="00C6424B"/>
    <w:rsid w:val="00C6439D"/>
    <w:rsid w:val="00C65696"/>
    <w:rsid w:val="00C6577D"/>
    <w:rsid w:val="00C71D0A"/>
    <w:rsid w:val="00C74D24"/>
    <w:rsid w:val="00C7625A"/>
    <w:rsid w:val="00C76F19"/>
    <w:rsid w:val="00C77B0D"/>
    <w:rsid w:val="00C8347F"/>
    <w:rsid w:val="00C9104E"/>
    <w:rsid w:val="00C91298"/>
    <w:rsid w:val="00C92A49"/>
    <w:rsid w:val="00C92BF0"/>
    <w:rsid w:val="00CA208E"/>
    <w:rsid w:val="00CB33DE"/>
    <w:rsid w:val="00CB55BC"/>
    <w:rsid w:val="00CB5667"/>
    <w:rsid w:val="00CC1D6A"/>
    <w:rsid w:val="00CC72A8"/>
    <w:rsid w:val="00CD3D13"/>
    <w:rsid w:val="00CE08DB"/>
    <w:rsid w:val="00D05350"/>
    <w:rsid w:val="00D12077"/>
    <w:rsid w:val="00D238C9"/>
    <w:rsid w:val="00D30ABD"/>
    <w:rsid w:val="00D30F37"/>
    <w:rsid w:val="00D349CA"/>
    <w:rsid w:val="00D434C3"/>
    <w:rsid w:val="00D51CE3"/>
    <w:rsid w:val="00D52705"/>
    <w:rsid w:val="00D5558B"/>
    <w:rsid w:val="00D61BB6"/>
    <w:rsid w:val="00D71A7B"/>
    <w:rsid w:val="00D71BDB"/>
    <w:rsid w:val="00D7552C"/>
    <w:rsid w:val="00D82C7F"/>
    <w:rsid w:val="00D86DA2"/>
    <w:rsid w:val="00D90CF6"/>
    <w:rsid w:val="00D953D9"/>
    <w:rsid w:val="00DA3F93"/>
    <w:rsid w:val="00DB0798"/>
    <w:rsid w:val="00DB1B56"/>
    <w:rsid w:val="00DB3113"/>
    <w:rsid w:val="00DB4C4F"/>
    <w:rsid w:val="00DB798B"/>
    <w:rsid w:val="00DC187C"/>
    <w:rsid w:val="00DC3787"/>
    <w:rsid w:val="00DC4A83"/>
    <w:rsid w:val="00DD05E3"/>
    <w:rsid w:val="00DE2405"/>
    <w:rsid w:val="00E01EB8"/>
    <w:rsid w:val="00E02CB0"/>
    <w:rsid w:val="00E3213E"/>
    <w:rsid w:val="00E52737"/>
    <w:rsid w:val="00E52D37"/>
    <w:rsid w:val="00E5416A"/>
    <w:rsid w:val="00E55825"/>
    <w:rsid w:val="00E61D18"/>
    <w:rsid w:val="00E701EB"/>
    <w:rsid w:val="00E742C1"/>
    <w:rsid w:val="00E74EA1"/>
    <w:rsid w:val="00E7702D"/>
    <w:rsid w:val="00E90A2F"/>
    <w:rsid w:val="00E940E1"/>
    <w:rsid w:val="00EB2C56"/>
    <w:rsid w:val="00EB7E0A"/>
    <w:rsid w:val="00EC65FF"/>
    <w:rsid w:val="00EE70FE"/>
    <w:rsid w:val="00EF55AE"/>
    <w:rsid w:val="00F006D9"/>
    <w:rsid w:val="00F0607A"/>
    <w:rsid w:val="00F10B9D"/>
    <w:rsid w:val="00F1110E"/>
    <w:rsid w:val="00F13284"/>
    <w:rsid w:val="00F201CD"/>
    <w:rsid w:val="00F225BE"/>
    <w:rsid w:val="00F254CE"/>
    <w:rsid w:val="00F27075"/>
    <w:rsid w:val="00F350CC"/>
    <w:rsid w:val="00F3640F"/>
    <w:rsid w:val="00F37BD1"/>
    <w:rsid w:val="00F426CF"/>
    <w:rsid w:val="00F56E20"/>
    <w:rsid w:val="00F60497"/>
    <w:rsid w:val="00F64F3B"/>
    <w:rsid w:val="00F67126"/>
    <w:rsid w:val="00F67358"/>
    <w:rsid w:val="00F733B4"/>
    <w:rsid w:val="00F83000"/>
    <w:rsid w:val="00F854AC"/>
    <w:rsid w:val="00F97E8C"/>
    <w:rsid w:val="00FA075C"/>
    <w:rsid w:val="00FA45CC"/>
    <w:rsid w:val="00FB0606"/>
    <w:rsid w:val="00FB3DF7"/>
    <w:rsid w:val="00FB5DE7"/>
    <w:rsid w:val="00FC04A6"/>
    <w:rsid w:val="00FC0F30"/>
    <w:rsid w:val="00FC28EE"/>
    <w:rsid w:val="00FC471D"/>
    <w:rsid w:val="00FE1FB7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F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A414B54C64FF9A69C2E0055392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1362C-CC0A-4C07-B0AA-02E1A14DAB7C}"/>
      </w:docPartPr>
      <w:docPartBody>
        <w:p w:rsidR="00B95EBE" w:rsidRDefault="004A0DBE" w:rsidP="004A0DBE">
          <w:pPr>
            <w:pStyle w:val="C42A414B54C64FF9A69C2E00553920E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71957F1705A427BB22C3610AB849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E42A66-F213-4914-AEB6-7ED5183190C4}"/>
      </w:docPartPr>
      <w:docPartBody>
        <w:p w:rsidR="00447933" w:rsidRDefault="00D75BE6" w:rsidP="00D75BE6">
          <w:pPr>
            <w:pStyle w:val="971957F1705A427BB22C3610AB8494A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E0857D4CF514505AB7A9D5364326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FF720A-554E-42D6-A2EA-D1A0D1CB6FBB}"/>
      </w:docPartPr>
      <w:docPartBody>
        <w:p w:rsidR="00000000" w:rsidRDefault="004A0DBE">
          <w:pPr>
            <w:pStyle w:val="EE0857D4CF514505AB7A9D5364326F7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16385EA0428400C91182C31E82397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07F32-3399-4B51-806C-7B52F8106FE9}"/>
      </w:docPartPr>
      <w:docPartBody>
        <w:p w:rsidR="00000000" w:rsidRDefault="00D75BE6">
          <w:pPr>
            <w:pStyle w:val="D16385EA0428400C91182C31E82397D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138"/>
    <w:rsid w:val="00027D97"/>
    <w:rsid w:val="00071059"/>
    <w:rsid w:val="0007566D"/>
    <w:rsid w:val="00080E5C"/>
    <w:rsid w:val="000D451C"/>
    <w:rsid w:val="0014242D"/>
    <w:rsid w:val="00143224"/>
    <w:rsid w:val="00175F77"/>
    <w:rsid w:val="001A66DF"/>
    <w:rsid w:val="001B0138"/>
    <w:rsid w:val="00205BC2"/>
    <w:rsid w:val="002162D2"/>
    <w:rsid w:val="002837D2"/>
    <w:rsid w:val="002B15E2"/>
    <w:rsid w:val="002B41D1"/>
    <w:rsid w:val="003D3CB1"/>
    <w:rsid w:val="003F50EA"/>
    <w:rsid w:val="003F6ADA"/>
    <w:rsid w:val="003F7AAA"/>
    <w:rsid w:val="004109A1"/>
    <w:rsid w:val="00447933"/>
    <w:rsid w:val="00450C2C"/>
    <w:rsid w:val="0048019F"/>
    <w:rsid w:val="004859ED"/>
    <w:rsid w:val="004913D2"/>
    <w:rsid w:val="00495EC5"/>
    <w:rsid w:val="004966DE"/>
    <w:rsid w:val="004A0DBE"/>
    <w:rsid w:val="004F368F"/>
    <w:rsid w:val="005869AA"/>
    <w:rsid w:val="005A2E20"/>
    <w:rsid w:val="00750D29"/>
    <w:rsid w:val="0079584A"/>
    <w:rsid w:val="007E6B7E"/>
    <w:rsid w:val="00805D53"/>
    <w:rsid w:val="00822FE1"/>
    <w:rsid w:val="008371F3"/>
    <w:rsid w:val="008658A5"/>
    <w:rsid w:val="008A34D3"/>
    <w:rsid w:val="008D4054"/>
    <w:rsid w:val="0097155E"/>
    <w:rsid w:val="009817CA"/>
    <w:rsid w:val="00984D0D"/>
    <w:rsid w:val="009923D0"/>
    <w:rsid w:val="00A4263A"/>
    <w:rsid w:val="00AA4C5E"/>
    <w:rsid w:val="00AA6A65"/>
    <w:rsid w:val="00AA7045"/>
    <w:rsid w:val="00B83D5D"/>
    <w:rsid w:val="00B95EBE"/>
    <w:rsid w:val="00BB5E2E"/>
    <w:rsid w:val="00BF109C"/>
    <w:rsid w:val="00BF6657"/>
    <w:rsid w:val="00C13F67"/>
    <w:rsid w:val="00CA62CF"/>
    <w:rsid w:val="00CB47A5"/>
    <w:rsid w:val="00CC2DF3"/>
    <w:rsid w:val="00CC582B"/>
    <w:rsid w:val="00CE19D8"/>
    <w:rsid w:val="00D02241"/>
    <w:rsid w:val="00D27B87"/>
    <w:rsid w:val="00D35BBC"/>
    <w:rsid w:val="00D44A48"/>
    <w:rsid w:val="00D735A9"/>
    <w:rsid w:val="00D75BE6"/>
    <w:rsid w:val="00D84C31"/>
    <w:rsid w:val="00D96F67"/>
    <w:rsid w:val="00DB5966"/>
    <w:rsid w:val="00E30A23"/>
    <w:rsid w:val="00E31719"/>
    <w:rsid w:val="00E5765B"/>
    <w:rsid w:val="00E74CC3"/>
    <w:rsid w:val="00E872D2"/>
    <w:rsid w:val="00EA4802"/>
    <w:rsid w:val="00EE5F81"/>
    <w:rsid w:val="00F36952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6F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5BE6"/>
    <w:rPr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7509B67AA7CE8C47849E80510620B4FA">
    <w:name w:val="7509B67AA7CE8C47849E80510620B4FA"/>
    <w:rsid w:val="00D96F67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0469CFE0DB7D5D49816FC98085C052A5">
    <w:name w:val="0469CFE0DB7D5D49816FC98085C052A5"/>
    <w:rsid w:val="0007105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C42A414B54C64FF9A69C2E00553920ED">
    <w:name w:val="C42A414B54C64FF9A69C2E00553920ED"/>
    <w:rsid w:val="004A0DBE"/>
    <w:pPr>
      <w:spacing w:after="160" w:line="259" w:lineRule="auto"/>
    </w:pPr>
  </w:style>
  <w:style w:type="paragraph" w:customStyle="1" w:styleId="EEEF032856FC4086ADBC621FC43E4E8C1">
    <w:name w:val="EEEF032856FC4086ADBC621FC43E4E8C1"/>
    <w:rsid w:val="00D9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957F1705A427BB22C3610AB8494AE">
    <w:name w:val="971957F1705A427BB22C3610AB8494AE"/>
    <w:rsid w:val="00D75BE6"/>
  </w:style>
  <w:style w:type="paragraph" w:customStyle="1" w:styleId="B33EFFEE859F447893FC7715E7C384F1">
    <w:name w:val="B33EFFEE859F447893FC7715E7C384F1"/>
    <w:pPr>
      <w:spacing w:after="160" w:line="259" w:lineRule="auto"/>
    </w:pPr>
  </w:style>
  <w:style w:type="paragraph" w:customStyle="1" w:styleId="DD9E40AF170D4048A4B8A5199F5BB8E0">
    <w:name w:val="DD9E40AF170D4048A4B8A5199F5BB8E0"/>
    <w:pPr>
      <w:spacing w:after="160" w:line="259" w:lineRule="auto"/>
    </w:pPr>
  </w:style>
  <w:style w:type="paragraph" w:customStyle="1" w:styleId="EE0857D4CF514505AB7A9D5364326F7A">
    <w:name w:val="EE0857D4CF514505AB7A9D5364326F7A"/>
    <w:pPr>
      <w:spacing w:after="160" w:line="259" w:lineRule="auto"/>
    </w:pPr>
  </w:style>
  <w:style w:type="paragraph" w:customStyle="1" w:styleId="D16385EA0428400C91182C31E82397D6">
    <w:name w:val="D16385EA0428400C91182C31E82397D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E948F-1C2E-44DE-8A86-E7D5E85A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2018-10-12T10:55:00Z</dcterms:created>
  <dcterms:modified xsi:type="dcterms:W3CDTF">2019-10-24T06:54:00Z</dcterms:modified>
</cp:coreProperties>
</file>