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B619D" w14:textId="77777777" w:rsidR="00D61BB6" w:rsidRPr="006479DF" w:rsidRDefault="00A6323B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24C45F85" wp14:editId="1C913E6C">
            <wp:simplePos x="0" y="0"/>
            <wp:positionH relativeFrom="column">
              <wp:posOffset>4477385</wp:posOffset>
            </wp:positionH>
            <wp:positionV relativeFrom="paragraph">
              <wp:posOffset>96520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B146531" wp14:editId="287AC5DE">
            <wp:simplePos x="0" y="0"/>
            <wp:positionH relativeFrom="column">
              <wp:posOffset>43056</wp:posOffset>
            </wp:positionH>
            <wp:positionV relativeFrom="paragraph">
              <wp:posOffset>0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14:paraId="4CEC7DA8" w14:textId="77777777" w:rsidR="00D61BB6" w:rsidRPr="006479DF" w:rsidRDefault="00D61BB6" w:rsidP="00D61BB6">
      <w:pPr>
        <w:jc w:val="center"/>
        <w:rPr>
          <w:sz w:val="20"/>
          <w:szCs w:val="20"/>
        </w:rPr>
      </w:pPr>
    </w:p>
    <w:p w14:paraId="279D63A9" w14:textId="77777777" w:rsidR="00D61BB6" w:rsidRDefault="00A6323B" w:rsidP="00D61BB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</w:t>
      </w:r>
    </w:p>
    <w:p w14:paraId="5C0504C3" w14:textId="77777777" w:rsidR="009836CF" w:rsidRDefault="009836CF" w:rsidP="00D61BB6">
      <w:pPr>
        <w:jc w:val="center"/>
        <w:rPr>
          <w:b/>
          <w:sz w:val="20"/>
          <w:szCs w:val="20"/>
        </w:rPr>
      </w:pPr>
    </w:p>
    <w:p w14:paraId="479499C9" w14:textId="77777777" w:rsidR="00A6323B" w:rsidRDefault="00A6323B" w:rsidP="00D61BB6">
      <w:pPr>
        <w:jc w:val="center"/>
        <w:rPr>
          <w:b/>
          <w:sz w:val="20"/>
          <w:szCs w:val="20"/>
        </w:rPr>
      </w:pPr>
    </w:p>
    <w:p w14:paraId="2ADC91E8" w14:textId="77777777" w:rsidR="00A6323B" w:rsidRDefault="00A6323B" w:rsidP="00D61BB6">
      <w:pPr>
        <w:jc w:val="center"/>
        <w:rPr>
          <w:b/>
          <w:sz w:val="20"/>
          <w:szCs w:val="20"/>
        </w:rPr>
      </w:pPr>
    </w:p>
    <w:p w14:paraId="6AD63B9C" w14:textId="6E5738F4" w:rsidR="00A6323B" w:rsidRPr="00BF50ED" w:rsidRDefault="00A6323B" w:rsidP="00A6323B">
      <w:pPr>
        <w:ind w:right="6802"/>
        <w:jc w:val="center"/>
        <w:rPr>
          <w:rFonts w:ascii="Arial" w:hAnsi="Arial" w:cs="Arial"/>
          <w:sz w:val="20"/>
          <w:szCs w:val="20"/>
        </w:rPr>
      </w:pPr>
      <w:r w:rsidRPr="00A602DC">
        <w:rPr>
          <w:rFonts w:ascii="Arial" w:hAnsi="Arial"/>
          <w:sz w:val="20"/>
        </w:rPr>
        <w:t>Európska únia</w:t>
      </w:r>
    </w:p>
    <w:p w14:paraId="37B9B0B4" w14:textId="77777777" w:rsidR="00A6323B" w:rsidRPr="00BF50ED" w:rsidRDefault="00A6323B" w:rsidP="00A6323B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69BCCBEB" w14:textId="77777777" w:rsidR="00A6323B" w:rsidRPr="00BF50ED" w:rsidRDefault="00A6323B" w:rsidP="00A6323B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0AE7F11B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7F196083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995950">
            <w:rPr>
              <w:b/>
              <w:sz w:val="40"/>
              <w:szCs w:val="20"/>
            </w:rPr>
            <w:t>3</w:t>
          </w:r>
        </w:sdtContent>
      </w:sdt>
    </w:p>
    <w:p w14:paraId="0B987B47" w14:textId="3220027F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995950">
            <w:rPr>
              <w:b/>
              <w:sz w:val="32"/>
              <w:szCs w:val="32"/>
            </w:rPr>
            <w:t>2</w:t>
          </w:r>
        </w:sdtContent>
      </w:sdt>
    </w:p>
    <w:p w14:paraId="73BE05AB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5BEC57C6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14F01B14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5A4B8111" w14:textId="77777777" w:rsidR="00D61BB6" w:rsidRDefault="00D61BB6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389E5FAF" w14:textId="77777777" w:rsidTr="00A602DC">
        <w:tc>
          <w:tcPr>
            <w:tcW w:w="2268" w:type="dxa"/>
            <w:shd w:val="clear" w:color="auto" w:fill="B2A1C7" w:themeFill="accent4" w:themeFillTint="99"/>
          </w:tcPr>
          <w:p w14:paraId="1DA348D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1C2EF80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0EE62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4451A7E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A163FBF" w14:textId="77777777" w:rsidR="006C689C" w:rsidRDefault="00813EE6" w:rsidP="006C689C">
            <w:pPr>
              <w:pStyle w:val="Hlavika"/>
            </w:pPr>
            <w:r>
              <w:t>Manuál procedúr</w:t>
            </w:r>
          </w:p>
          <w:p w14:paraId="52985269" w14:textId="77777777" w:rsidR="009836CF" w:rsidRPr="009836CF" w:rsidRDefault="009836CF" w:rsidP="006A5157">
            <w:pPr>
              <w:jc w:val="both"/>
              <w:rPr>
                <w:szCs w:val="20"/>
              </w:rPr>
            </w:pPr>
          </w:p>
        </w:tc>
      </w:tr>
      <w:tr w:rsidR="009836CF" w:rsidRPr="009836CF" w14:paraId="22E0273D" w14:textId="77777777" w:rsidTr="00A602DC">
        <w:tc>
          <w:tcPr>
            <w:tcW w:w="2268" w:type="dxa"/>
            <w:shd w:val="clear" w:color="auto" w:fill="B2A1C7" w:themeFill="accent4" w:themeFillTint="99"/>
          </w:tcPr>
          <w:p w14:paraId="2EC998B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06F54E2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BC4BAB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53BB1F6" w14:textId="77777777" w:rsidR="006C689C" w:rsidRDefault="006C689C" w:rsidP="006C689C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2E26D5AD" w14:textId="77777777" w:rsidR="009836CF" w:rsidRPr="009836CF" w:rsidRDefault="006C689C" w:rsidP="006C689C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9836CF" w:rsidRPr="009836CF" w14:paraId="658B8BFC" w14:textId="77777777" w:rsidTr="00A602DC">
        <w:tc>
          <w:tcPr>
            <w:tcW w:w="2268" w:type="dxa"/>
            <w:shd w:val="clear" w:color="auto" w:fill="B2A1C7" w:themeFill="accent4" w:themeFillTint="99"/>
          </w:tcPr>
          <w:p w14:paraId="0C4E1D64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2BCA2AB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5D5A0D3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F87792B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3B406181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2FE9678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834B14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0882D754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1E8B6AC3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6F0E7166" w14:textId="77777777" w:rsidTr="00A602DC">
        <w:tc>
          <w:tcPr>
            <w:tcW w:w="2268" w:type="dxa"/>
            <w:shd w:val="clear" w:color="auto" w:fill="B2A1C7" w:themeFill="accent4" w:themeFillTint="99"/>
          </w:tcPr>
          <w:p w14:paraId="358637E3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791AC42C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12E4BB7B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BF91BF2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4EB210F1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040DB79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3307656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538C917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0E8736F9" w14:textId="7F2D1D64"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</w:t>
            </w:r>
            <w:r w:rsidR="00181AB0">
              <w:rPr>
                <w:szCs w:val="20"/>
              </w:rPr>
              <w:t xml:space="preserve">podpredsedu </w:t>
            </w:r>
            <w:r>
              <w:rPr>
                <w:szCs w:val="20"/>
              </w:rPr>
              <w:t>vlády SR</w:t>
            </w:r>
            <w:r w:rsidR="00A6323B">
              <w:t xml:space="preserve"> pre investície a informatizáciu</w:t>
            </w:r>
            <w:r w:rsidR="00A6323B">
              <w:rPr>
                <w:szCs w:val="20"/>
              </w:rPr>
              <w:t xml:space="preserve"> </w:t>
            </w:r>
          </w:p>
          <w:p w14:paraId="7454AA19" w14:textId="77777777"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7C410B40" w14:textId="77777777" w:rsidTr="00A602DC">
        <w:tc>
          <w:tcPr>
            <w:tcW w:w="2268" w:type="dxa"/>
            <w:shd w:val="clear" w:color="auto" w:fill="B2A1C7" w:themeFill="accent4" w:themeFillTint="99"/>
          </w:tcPr>
          <w:p w14:paraId="18213AB0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4DD52351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04B8A8CE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B309A2A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29700FE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060DF1E9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60061EC1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65D6CB45" w14:textId="77777777" w:rsidR="009836CF" w:rsidRPr="009836CF" w:rsidRDefault="00995950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14:paraId="4A7223D7" w14:textId="77777777" w:rsidTr="00A602DC">
        <w:tc>
          <w:tcPr>
            <w:tcW w:w="2268" w:type="dxa"/>
            <w:shd w:val="clear" w:color="auto" w:fill="B2A1C7" w:themeFill="accent4" w:themeFillTint="99"/>
          </w:tcPr>
          <w:p w14:paraId="665999BF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166C2C33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4EE86503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477FEAE" w14:textId="5EDAAD9A" w:rsidR="009836CF" w:rsidRPr="009836CF" w:rsidRDefault="00C90F08" w:rsidP="00812D5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A2CD399E15E44BC59049896DE3876F4A"/>
                </w:placeholder>
                <w:date w:fullDate="2019-10-24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4F0D1F">
                  <w:rPr>
                    <w:szCs w:val="20"/>
                  </w:rPr>
                  <w:t>24.10.2019</w:t>
                </w:r>
              </w:sdtContent>
            </w:sdt>
          </w:p>
        </w:tc>
      </w:tr>
      <w:tr w:rsidR="009836CF" w:rsidRPr="009836CF" w14:paraId="3D5495E7" w14:textId="77777777" w:rsidTr="00A602DC">
        <w:tc>
          <w:tcPr>
            <w:tcW w:w="2268" w:type="dxa"/>
            <w:shd w:val="clear" w:color="auto" w:fill="B2A1C7" w:themeFill="accent4" w:themeFillTint="99"/>
          </w:tcPr>
          <w:p w14:paraId="17D5C5A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7F0C4346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147DC9B2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8AF6F7B" w14:textId="31CB16E5" w:rsidR="009836CF" w:rsidRPr="009836CF" w:rsidRDefault="00C90F08" w:rsidP="006A515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2064137319"/>
                <w:placeholder>
                  <w:docPart w:val="4BDBD5E9AFED43D88630F59EEF6F57A6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12D57">
                  <w:rPr>
                    <w:szCs w:val="20"/>
                  </w:rPr>
                  <w:t>31.10.2019</w:t>
                </w:r>
              </w:sdtContent>
            </w:sdt>
            <w:bookmarkStart w:id="0" w:name="_GoBack"/>
            <w:bookmarkEnd w:id="0"/>
          </w:p>
        </w:tc>
      </w:tr>
      <w:tr w:rsidR="009836CF" w:rsidRPr="009836CF" w14:paraId="0FA0D82B" w14:textId="77777777" w:rsidTr="00A602DC">
        <w:tc>
          <w:tcPr>
            <w:tcW w:w="2268" w:type="dxa"/>
            <w:shd w:val="clear" w:color="auto" w:fill="B2A1C7" w:themeFill="accent4" w:themeFillTint="99"/>
          </w:tcPr>
          <w:p w14:paraId="71079F0C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C6D9149" w14:textId="3E201DAE" w:rsidR="009836CF" w:rsidRDefault="00A6323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JUDr. Denisa Žiláková</w:t>
            </w:r>
          </w:p>
          <w:p w14:paraId="226B7629" w14:textId="77777777" w:rsidR="00C214B6" w:rsidRPr="009836CF" w:rsidRDefault="00A6323B" w:rsidP="00A6323B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  <w:r>
              <w:rPr>
                <w:szCs w:val="20"/>
              </w:rPr>
              <w:t xml:space="preserve"> </w:t>
            </w:r>
          </w:p>
        </w:tc>
      </w:tr>
    </w:tbl>
    <w:p w14:paraId="289191DC" w14:textId="77777777" w:rsidR="00976A29" w:rsidRDefault="00976A29" w:rsidP="006479DF">
      <w:pPr>
        <w:sectPr w:rsidR="00976A29" w:rsidSect="00627EA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3956D26" w14:textId="77777777" w:rsidR="00813EE6" w:rsidRPr="00813EE6" w:rsidRDefault="00813EE6" w:rsidP="00813EE6">
      <w:pPr>
        <w:spacing w:after="200" w:line="276" w:lineRule="auto"/>
        <w:jc w:val="center"/>
        <w:rPr>
          <w:rFonts w:eastAsiaTheme="minorEastAsia"/>
          <w:sz w:val="40"/>
          <w:szCs w:val="22"/>
        </w:rPr>
      </w:pPr>
      <w:r w:rsidRPr="00813EE6">
        <w:rPr>
          <w:rFonts w:eastAsiaTheme="minorEastAsia"/>
          <w:sz w:val="40"/>
          <w:szCs w:val="22"/>
        </w:rPr>
        <w:lastRenderedPageBreak/>
        <w:t xml:space="preserve">Názov </w:t>
      </w:r>
      <w:r w:rsidR="00E20CE7">
        <w:rPr>
          <w:rFonts w:eastAsiaTheme="minorEastAsia"/>
          <w:sz w:val="40"/>
          <w:szCs w:val="22"/>
        </w:rPr>
        <w:t>subjektu</w:t>
      </w:r>
      <w:r w:rsidR="00AF35E0">
        <w:rPr>
          <w:rStyle w:val="Odkaznapoznmkupodiarou"/>
          <w:rFonts w:eastAsiaTheme="minorEastAsia"/>
          <w:sz w:val="40"/>
          <w:szCs w:val="22"/>
        </w:rPr>
        <w:footnoteReference w:id="2"/>
      </w:r>
    </w:p>
    <w:p w14:paraId="46894EE7" w14:textId="74CD8AFB" w:rsidR="00813EE6" w:rsidRPr="00813EE6" w:rsidRDefault="00813EE6" w:rsidP="00813EE6">
      <w:pPr>
        <w:spacing w:after="200" w:line="276" w:lineRule="auto"/>
        <w:rPr>
          <w:rFonts w:eastAsiaTheme="minorEastAsia"/>
          <w:sz w:val="4"/>
          <w:szCs w:val="4"/>
        </w:rPr>
      </w:pPr>
      <w:r w:rsidRPr="00813EE6">
        <w:rPr>
          <w:rFonts w:eastAsiaTheme="minorEastAsia"/>
          <w:sz w:val="21"/>
          <w:szCs w:val="21"/>
        </w:rPr>
        <w:t xml:space="preserve">                                               </w:t>
      </w:r>
      <w:r w:rsidRPr="00813EE6">
        <w:rPr>
          <w:rFonts w:eastAsiaTheme="minorEastAsia"/>
          <w:szCs w:val="22"/>
        </w:rPr>
        <w:tab/>
        <w:t xml:space="preserve">                          </w:t>
      </w:r>
      <w:r w:rsidRPr="00813EE6">
        <w:rPr>
          <w:rFonts w:eastAsiaTheme="minorEastAsia"/>
          <w:szCs w:val="22"/>
        </w:rPr>
        <w:tab/>
      </w:r>
    </w:p>
    <w:p w14:paraId="2E6DFA8F" w14:textId="607F5212" w:rsidR="00BB7857" w:rsidRDefault="00813EE6" w:rsidP="00813EE6">
      <w:pPr>
        <w:spacing w:after="200" w:line="276" w:lineRule="auto"/>
        <w:rPr>
          <w:rFonts w:eastAsiaTheme="minorEastAsia"/>
          <w:szCs w:val="22"/>
        </w:rPr>
      </w:pP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  <w:t xml:space="preserve">                 </w:t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</w:p>
    <w:p w14:paraId="03ABD12C" w14:textId="77777777" w:rsidR="00BB7857" w:rsidRDefault="00BB7857" w:rsidP="00813EE6">
      <w:pPr>
        <w:spacing w:after="200" w:line="276" w:lineRule="auto"/>
        <w:rPr>
          <w:rFonts w:eastAsiaTheme="minorEastAsia"/>
          <w:szCs w:val="22"/>
        </w:rPr>
      </w:pPr>
    </w:p>
    <w:p w14:paraId="1CA4D6C0" w14:textId="34AD9EA4" w:rsidR="00813EE6" w:rsidRPr="00813EE6" w:rsidRDefault="00813EE6" w:rsidP="00813EE6">
      <w:pPr>
        <w:spacing w:after="200" w:line="276" w:lineRule="auto"/>
        <w:rPr>
          <w:rFonts w:eastAsiaTheme="minorEastAsia"/>
          <w:color w:val="0070C0"/>
          <w:sz w:val="22"/>
          <w:szCs w:val="22"/>
        </w:rPr>
      </w:pP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</w:p>
    <w:p w14:paraId="7ACF4DA0" w14:textId="77777777" w:rsidR="00813EE6" w:rsidRPr="00813EE6" w:rsidRDefault="00813EE6" w:rsidP="00813EE6">
      <w:pPr>
        <w:jc w:val="center"/>
        <w:rPr>
          <w:sz w:val="40"/>
          <w:lang w:eastAsia="cs-CZ"/>
        </w:rPr>
      </w:pPr>
    </w:p>
    <w:p w14:paraId="7DE1F712" w14:textId="77777777" w:rsidR="00813EE6" w:rsidRPr="00813EE6" w:rsidRDefault="00813EE6" w:rsidP="00813EE6">
      <w:pPr>
        <w:jc w:val="center"/>
        <w:rPr>
          <w:sz w:val="40"/>
          <w:lang w:eastAsia="cs-CZ"/>
        </w:rPr>
      </w:pPr>
      <w:r w:rsidRPr="00813EE6">
        <w:rPr>
          <w:sz w:val="40"/>
          <w:lang w:eastAsia="cs-CZ"/>
        </w:rPr>
        <w:t>Manuál procedúr RO/SO/gestora HP</w:t>
      </w:r>
    </w:p>
    <w:p w14:paraId="60D068CB" w14:textId="77777777" w:rsidR="00813EE6" w:rsidRPr="00813EE6" w:rsidRDefault="00813EE6" w:rsidP="00813EE6">
      <w:pPr>
        <w:jc w:val="center"/>
        <w:rPr>
          <w:sz w:val="20"/>
          <w:lang w:eastAsia="cs-CZ"/>
        </w:rPr>
      </w:pPr>
    </w:p>
    <w:p w14:paraId="36512C4E" w14:textId="77777777" w:rsidR="00813EE6" w:rsidRPr="00813EE6" w:rsidRDefault="00813EE6" w:rsidP="00813EE6">
      <w:pPr>
        <w:spacing w:after="120" w:line="480" w:lineRule="auto"/>
        <w:jc w:val="center"/>
        <w:rPr>
          <w:sz w:val="20"/>
          <w:szCs w:val="20"/>
          <w:lang w:eastAsia="cs-CZ"/>
        </w:rPr>
      </w:pPr>
      <w:r w:rsidRPr="00813EE6">
        <w:rPr>
          <w:sz w:val="20"/>
          <w:szCs w:val="20"/>
          <w:lang w:eastAsia="cs-CZ"/>
        </w:rPr>
        <w:t>Verzia č. x</w:t>
      </w:r>
    </w:p>
    <w:p w14:paraId="631D9023" w14:textId="77777777" w:rsidR="00813EE6" w:rsidRPr="00813EE6" w:rsidRDefault="00813EE6" w:rsidP="00813EE6">
      <w:pPr>
        <w:spacing w:after="120" w:line="480" w:lineRule="auto"/>
        <w:jc w:val="center"/>
        <w:rPr>
          <w:sz w:val="20"/>
          <w:szCs w:val="20"/>
          <w:lang w:eastAsia="cs-CZ"/>
        </w:rPr>
      </w:pPr>
      <w:r w:rsidRPr="00813EE6">
        <w:rPr>
          <w:sz w:val="20"/>
          <w:szCs w:val="20"/>
          <w:lang w:eastAsia="cs-CZ"/>
        </w:rPr>
        <w:t xml:space="preserve">Dátum </w:t>
      </w:r>
      <w:r w:rsidR="00ED5216">
        <w:rPr>
          <w:i/>
          <w:sz w:val="20"/>
          <w:szCs w:val="20"/>
          <w:u w:val="single"/>
          <w:lang w:eastAsia="cs-CZ"/>
        </w:rPr>
        <w:t xml:space="preserve">účinnosti </w:t>
      </w:r>
      <w:r w:rsidRPr="00813EE6">
        <w:rPr>
          <w:sz w:val="20"/>
          <w:szCs w:val="20"/>
          <w:lang w:eastAsia="cs-CZ"/>
        </w:rPr>
        <w:t>od:</w:t>
      </w:r>
    </w:p>
    <w:p w14:paraId="5AAD61EA" w14:textId="77777777" w:rsidR="00BB7857" w:rsidRDefault="00BB7857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noProof/>
          <w:szCs w:val="20"/>
        </w:rPr>
      </w:pPr>
    </w:p>
    <w:p w14:paraId="70F0123D" w14:textId="77777777" w:rsidR="00BB7857" w:rsidRDefault="00BB7857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noProof/>
          <w:szCs w:val="20"/>
        </w:rPr>
      </w:pPr>
    </w:p>
    <w:p w14:paraId="5119FCA2" w14:textId="77777777" w:rsidR="00BB7857" w:rsidRDefault="00BB7857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noProof/>
          <w:szCs w:val="20"/>
        </w:rPr>
      </w:pPr>
    </w:p>
    <w:p w14:paraId="080FD848" w14:textId="77777777" w:rsidR="00BB7857" w:rsidRDefault="00BB7857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noProof/>
          <w:szCs w:val="20"/>
        </w:rPr>
      </w:pPr>
    </w:p>
    <w:p w14:paraId="620CDA25" w14:textId="77777777" w:rsidR="00BB7857" w:rsidRDefault="00BB7857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noProof/>
          <w:szCs w:val="20"/>
        </w:rPr>
      </w:pPr>
    </w:p>
    <w:p w14:paraId="349233CA" w14:textId="77777777" w:rsidR="00BB7857" w:rsidRDefault="00BB7857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noProof/>
          <w:szCs w:val="20"/>
        </w:rPr>
      </w:pPr>
    </w:p>
    <w:p w14:paraId="3B3A22AA" w14:textId="77777777" w:rsidR="00531DFC" w:rsidRDefault="00531DFC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</w:p>
    <w:p w14:paraId="4050AD73" w14:textId="77777777" w:rsidR="00ED5216" w:rsidRPr="00813EE6" w:rsidRDefault="00ED5216" w:rsidP="00FC17E0">
      <w:pPr>
        <w:tabs>
          <w:tab w:val="left" w:pos="709"/>
          <w:tab w:val="left" w:pos="5580"/>
        </w:tabs>
        <w:spacing w:line="276" w:lineRule="auto"/>
        <w:ind w:left="-567" w:right="-709"/>
        <w:rPr>
          <w:rFonts w:eastAsiaTheme="minorEastAsia"/>
          <w:szCs w:val="20"/>
        </w:rPr>
      </w:pPr>
      <w:r>
        <w:rPr>
          <w:rFonts w:eastAsiaTheme="minorEastAsia"/>
          <w:b/>
          <w:szCs w:val="20"/>
        </w:rPr>
        <w:t>Vypracoval:</w:t>
      </w:r>
      <w:r w:rsidRPr="00ED5216">
        <w:rPr>
          <w:rFonts w:eastAsiaTheme="minorEastAsia"/>
          <w:szCs w:val="20"/>
        </w:rPr>
        <w:t xml:space="preserve"> </w:t>
      </w:r>
      <w:r w:rsidRPr="00813EE6">
        <w:rPr>
          <w:rFonts w:eastAsiaTheme="minorEastAsia"/>
          <w:szCs w:val="20"/>
        </w:rPr>
        <w:t xml:space="preserve">Titul, meno, priezvisko                                </w:t>
      </w:r>
      <w:r w:rsidRPr="00813EE6">
        <w:rPr>
          <w:rFonts w:eastAsiaTheme="minorEastAsia"/>
          <w:szCs w:val="20"/>
        </w:rPr>
        <w:tab/>
      </w:r>
    </w:p>
    <w:p w14:paraId="721AE6E5" w14:textId="52661C8E" w:rsidR="00ED5216" w:rsidRPr="00813EE6" w:rsidRDefault="00FC17E0" w:rsidP="00FC17E0">
      <w:pPr>
        <w:tabs>
          <w:tab w:val="left" w:pos="709"/>
        </w:tabs>
        <w:spacing w:line="276" w:lineRule="auto"/>
        <w:ind w:left="-567" w:right="-709"/>
        <w:rPr>
          <w:rFonts w:eastAsiaTheme="minorEastAsia"/>
          <w:szCs w:val="20"/>
        </w:rPr>
      </w:pPr>
      <w:r>
        <w:rPr>
          <w:rFonts w:eastAsiaTheme="minorEastAsia"/>
          <w:szCs w:val="20"/>
        </w:rPr>
        <w:tab/>
      </w:r>
      <w:r w:rsidR="00ED5216" w:rsidRPr="00813EE6">
        <w:rPr>
          <w:rFonts w:eastAsiaTheme="minorEastAsia"/>
          <w:szCs w:val="20"/>
        </w:rPr>
        <w:t>funkcia</w:t>
      </w:r>
      <w:r w:rsidR="00ED5216" w:rsidRPr="00813EE6">
        <w:rPr>
          <w:rFonts w:eastAsiaTheme="minorEastAsia"/>
          <w:szCs w:val="20"/>
        </w:rPr>
        <w:tab/>
      </w:r>
      <w:r w:rsidR="00ED5216" w:rsidRPr="00813EE6">
        <w:rPr>
          <w:rFonts w:eastAsiaTheme="minorEastAsia"/>
          <w:szCs w:val="20"/>
        </w:rPr>
        <w:tab/>
      </w:r>
      <w:r w:rsidR="00ED5216" w:rsidRPr="00813EE6">
        <w:rPr>
          <w:rFonts w:eastAsiaTheme="minorEastAsia"/>
          <w:szCs w:val="20"/>
        </w:rPr>
        <w:tab/>
      </w:r>
      <w:r w:rsidR="00ED5216" w:rsidRPr="00813EE6">
        <w:rPr>
          <w:rFonts w:eastAsiaTheme="minorEastAsia"/>
          <w:szCs w:val="20"/>
        </w:rPr>
        <w:tab/>
      </w:r>
      <w:r w:rsidR="00ED5216" w:rsidRPr="00813EE6">
        <w:rPr>
          <w:rFonts w:eastAsiaTheme="minorEastAsia"/>
          <w:szCs w:val="20"/>
        </w:rPr>
        <w:tab/>
      </w:r>
      <w:r w:rsidR="00ED5216" w:rsidRPr="00813EE6">
        <w:rPr>
          <w:rFonts w:eastAsiaTheme="minorEastAsia"/>
          <w:szCs w:val="20"/>
        </w:rPr>
        <w:tab/>
      </w:r>
      <w:r w:rsidR="00ED5216" w:rsidRPr="00813EE6">
        <w:rPr>
          <w:rFonts w:eastAsiaTheme="minorEastAsia"/>
          <w:szCs w:val="20"/>
        </w:rPr>
        <w:tab/>
      </w:r>
      <w:r w:rsidR="00ED5216" w:rsidRPr="00813EE6">
        <w:rPr>
          <w:rFonts w:eastAsiaTheme="minorEastAsia"/>
          <w:szCs w:val="20"/>
        </w:rPr>
        <w:tab/>
      </w:r>
      <w:r w:rsidR="00ED5216" w:rsidRPr="00813EE6">
        <w:rPr>
          <w:rFonts w:eastAsiaTheme="minorEastAsia"/>
          <w:szCs w:val="20"/>
        </w:rPr>
        <w:tab/>
      </w:r>
      <w:r w:rsidR="00ED5216" w:rsidRPr="00813EE6">
        <w:rPr>
          <w:rFonts w:eastAsiaTheme="minorEastAsia"/>
          <w:szCs w:val="20"/>
        </w:rPr>
        <w:tab/>
        <w:t xml:space="preserve"> </w:t>
      </w:r>
    </w:p>
    <w:p w14:paraId="0EB1F245" w14:textId="10C0D6D4" w:rsidR="00ED5216" w:rsidRPr="00813EE6" w:rsidRDefault="00ED5216" w:rsidP="00343FE3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 xml:space="preserve">                    </w:t>
      </w:r>
    </w:p>
    <w:p w14:paraId="5BA7EFAC" w14:textId="77777777" w:rsidR="00813EE6" w:rsidRPr="00813EE6" w:rsidRDefault="00813EE6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</w:p>
    <w:p w14:paraId="54A27293" w14:textId="77777777" w:rsidR="00813EE6" w:rsidRPr="00813EE6" w:rsidRDefault="00813EE6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b/>
          <w:szCs w:val="20"/>
        </w:rPr>
        <w:t>Predkladá</w:t>
      </w:r>
      <w:r w:rsidRPr="00813EE6">
        <w:rPr>
          <w:rFonts w:eastAsiaTheme="minorEastAsia"/>
          <w:szCs w:val="20"/>
        </w:rPr>
        <w:t xml:space="preserve">: Titul, meno, priezvisko                                </w:t>
      </w:r>
      <w:r w:rsidRPr="00813EE6">
        <w:rPr>
          <w:rFonts w:eastAsiaTheme="minorEastAsia"/>
          <w:szCs w:val="20"/>
        </w:rPr>
        <w:tab/>
      </w:r>
    </w:p>
    <w:p w14:paraId="77124A1D" w14:textId="77777777" w:rsidR="00813EE6" w:rsidRPr="00813EE6" w:rsidRDefault="00813EE6" w:rsidP="000A173A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ab/>
        <w:t xml:space="preserve">      funkcia</w:t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  <w:t xml:space="preserve"> </w:t>
      </w:r>
    </w:p>
    <w:p w14:paraId="13B23D23" w14:textId="47458797" w:rsidR="00813EE6" w:rsidRPr="00813EE6" w:rsidRDefault="00813EE6" w:rsidP="000A173A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 xml:space="preserve">                    Dátum</w:t>
      </w:r>
      <w:bookmarkStart w:id="1" w:name="_Ref16085059"/>
      <w:r w:rsidR="00181AB0">
        <w:rPr>
          <w:rFonts w:eastAsiaTheme="minorEastAsia"/>
          <w:szCs w:val="20"/>
        </w:rPr>
        <w:t>:</w:t>
      </w:r>
      <w:r w:rsidR="00181AB0">
        <w:rPr>
          <w:rStyle w:val="Odkaznapoznmkupodiarou"/>
          <w:rFonts w:eastAsiaTheme="minorEastAsia"/>
          <w:szCs w:val="20"/>
        </w:rPr>
        <w:footnoteReference w:id="3"/>
      </w:r>
      <w:bookmarkEnd w:id="1"/>
      <w:r w:rsidRPr="00813EE6">
        <w:rPr>
          <w:rFonts w:eastAsiaTheme="minorEastAsia"/>
          <w:szCs w:val="20"/>
        </w:rPr>
        <w:t xml:space="preserve">    </w:t>
      </w:r>
    </w:p>
    <w:p w14:paraId="37E03245" w14:textId="516F949B" w:rsidR="00813EE6" w:rsidRPr="00813EE6" w:rsidRDefault="00813EE6" w:rsidP="000A173A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 xml:space="preserve">                    Podpis</w:t>
      </w:r>
      <w:r w:rsidR="00181AB0">
        <w:rPr>
          <w:rFonts w:eastAsiaTheme="minorEastAsia"/>
          <w:szCs w:val="20"/>
        </w:rPr>
        <w:t>:</w:t>
      </w:r>
      <w:bookmarkStart w:id="2" w:name="_Ref16085302"/>
      <w:r w:rsidR="00181AB0">
        <w:rPr>
          <w:rStyle w:val="Odkaznapoznmkupodiarou"/>
          <w:rFonts w:eastAsiaTheme="minorEastAsia"/>
          <w:szCs w:val="20"/>
        </w:rPr>
        <w:footnoteReference w:id="4"/>
      </w:r>
      <w:bookmarkEnd w:id="2"/>
      <w:r w:rsidRPr="00813EE6">
        <w:rPr>
          <w:rFonts w:eastAsiaTheme="minorEastAsia"/>
          <w:szCs w:val="20"/>
        </w:rPr>
        <w:t xml:space="preserve">         </w:t>
      </w:r>
    </w:p>
    <w:p w14:paraId="2EF550A4" w14:textId="77777777" w:rsidR="00813EE6" w:rsidRPr="00813EE6" w:rsidRDefault="00813EE6" w:rsidP="00813EE6">
      <w:pPr>
        <w:tabs>
          <w:tab w:val="left" w:pos="5580"/>
        </w:tabs>
        <w:spacing w:after="200" w:line="276" w:lineRule="auto"/>
        <w:ind w:right="-709"/>
        <w:rPr>
          <w:rFonts w:eastAsiaTheme="minorEastAsia"/>
          <w:b/>
          <w:szCs w:val="20"/>
        </w:rPr>
      </w:pPr>
    </w:p>
    <w:p w14:paraId="142379AC" w14:textId="77777777" w:rsidR="00813EE6" w:rsidRPr="00813EE6" w:rsidRDefault="00813EE6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b/>
          <w:szCs w:val="20"/>
        </w:rPr>
        <w:t>Schválil</w:t>
      </w:r>
      <w:r w:rsidRPr="00813EE6">
        <w:rPr>
          <w:rFonts w:eastAsiaTheme="minorEastAsia"/>
          <w:szCs w:val="20"/>
        </w:rPr>
        <w:t xml:space="preserve">:    Titul, meno, priezvisko                                </w:t>
      </w:r>
      <w:r w:rsidRPr="00813EE6">
        <w:rPr>
          <w:rFonts w:eastAsiaTheme="minorEastAsia"/>
          <w:szCs w:val="20"/>
        </w:rPr>
        <w:tab/>
      </w:r>
    </w:p>
    <w:p w14:paraId="2FFF8A03" w14:textId="77777777" w:rsidR="00813EE6" w:rsidRPr="00813EE6" w:rsidRDefault="00813EE6" w:rsidP="000A173A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ab/>
        <w:t xml:space="preserve">      funkcia</w:t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  <w:t xml:space="preserve"> </w:t>
      </w:r>
    </w:p>
    <w:p w14:paraId="795E5659" w14:textId="2D387862" w:rsidR="00813EE6" w:rsidRPr="00813EE6" w:rsidRDefault="00813EE6" w:rsidP="000A173A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 xml:space="preserve">                    Dátum</w:t>
      </w:r>
      <w:r w:rsidR="00181AB0">
        <w:rPr>
          <w:rFonts w:eastAsiaTheme="minorEastAsia"/>
          <w:szCs w:val="20"/>
        </w:rPr>
        <w:t>:</w:t>
      </w:r>
      <w:r w:rsidR="00181AB0" w:rsidRPr="00995950">
        <w:rPr>
          <w:rFonts w:eastAsiaTheme="minorEastAsia"/>
          <w:szCs w:val="20"/>
          <w:vertAlign w:val="superscript"/>
        </w:rPr>
        <w:fldChar w:fldCharType="begin"/>
      </w:r>
      <w:r w:rsidR="00181AB0" w:rsidRPr="00995950">
        <w:rPr>
          <w:rFonts w:eastAsiaTheme="minorEastAsia"/>
          <w:szCs w:val="20"/>
          <w:vertAlign w:val="superscript"/>
        </w:rPr>
        <w:instrText xml:space="preserve"> NOTEREF _Ref16085059 \h </w:instrText>
      </w:r>
      <w:r w:rsidR="00181AB0">
        <w:rPr>
          <w:rFonts w:eastAsiaTheme="minorEastAsia"/>
          <w:szCs w:val="20"/>
          <w:vertAlign w:val="superscript"/>
        </w:rPr>
        <w:instrText xml:space="preserve"> \* MERGEFORMAT </w:instrText>
      </w:r>
      <w:r w:rsidR="00181AB0" w:rsidRPr="00995950">
        <w:rPr>
          <w:rFonts w:eastAsiaTheme="minorEastAsia"/>
          <w:szCs w:val="20"/>
          <w:vertAlign w:val="superscript"/>
        </w:rPr>
      </w:r>
      <w:r w:rsidR="00181AB0" w:rsidRPr="00995950">
        <w:rPr>
          <w:rFonts w:eastAsiaTheme="minorEastAsia"/>
          <w:szCs w:val="20"/>
          <w:vertAlign w:val="superscript"/>
        </w:rPr>
        <w:fldChar w:fldCharType="separate"/>
      </w:r>
      <w:r w:rsidR="00024D9D">
        <w:rPr>
          <w:rFonts w:eastAsiaTheme="minorEastAsia"/>
          <w:szCs w:val="20"/>
          <w:vertAlign w:val="superscript"/>
        </w:rPr>
        <w:t>2</w:t>
      </w:r>
      <w:r w:rsidR="00181AB0" w:rsidRPr="00995950">
        <w:rPr>
          <w:rFonts w:eastAsiaTheme="minorEastAsia"/>
          <w:szCs w:val="20"/>
          <w:vertAlign w:val="superscript"/>
        </w:rPr>
        <w:fldChar w:fldCharType="end"/>
      </w:r>
      <w:r w:rsidRPr="00813EE6">
        <w:rPr>
          <w:rFonts w:eastAsiaTheme="minorEastAsia"/>
          <w:szCs w:val="20"/>
        </w:rPr>
        <w:t xml:space="preserve">    </w:t>
      </w:r>
    </w:p>
    <w:p w14:paraId="7506A896" w14:textId="6A6F1201" w:rsidR="00A031E9" w:rsidRDefault="00813EE6" w:rsidP="00BB7857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2"/>
        </w:rPr>
        <w:sectPr w:rsidR="00A031E9" w:rsidSect="00500978">
          <w:headerReference w:type="first" r:id="rId16"/>
          <w:footerReference w:type="first" r:id="rId17"/>
          <w:pgSz w:w="11906" w:h="16838"/>
          <w:pgMar w:top="461" w:right="1417" w:bottom="1417" w:left="1417" w:header="708" w:footer="708" w:gutter="0"/>
          <w:cols w:space="708"/>
          <w:docGrid w:linePitch="360"/>
        </w:sectPr>
      </w:pPr>
      <w:r w:rsidRPr="00813EE6">
        <w:rPr>
          <w:rFonts w:eastAsiaTheme="minorEastAsia"/>
          <w:szCs w:val="20"/>
        </w:rPr>
        <w:t xml:space="preserve">                    Podpis:</w:t>
      </w:r>
      <w:r w:rsidR="003C01A6" w:rsidRPr="00995950">
        <w:rPr>
          <w:rFonts w:eastAsiaTheme="minorEastAsia"/>
          <w:szCs w:val="20"/>
          <w:vertAlign w:val="superscript"/>
        </w:rPr>
        <w:fldChar w:fldCharType="begin"/>
      </w:r>
      <w:r w:rsidR="003C01A6" w:rsidRPr="00995950">
        <w:rPr>
          <w:rFonts w:eastAsiaTheme="minorEastAsia"/>
          <w:szCs w:val="20"/>
          <w:vertAlign w:val="superscript"/>
        </w:rPr>
        <w:instrText xml:space="preserve"> NOTEREF _Ref16085302 \h </w:instrText>
      </w:r>
      <w:r w:rsidR="003C01A6">
        <w:rPr>
          <w:rFonts w:eastAsiaTheme="minorEastAsia"/>
          <w:szCs w:val="20"/>
          <w:vertAlign w:val="superscript"/>
        </w:rPr>
        <w:instrText xml:space="preserve"> \* MERGEFORMAT </w:instrText>
      </w:r>
      <w:r w:rsidR="003C01A6" w:rsidRPr="00995950">
        <w:rPr>
          <w:rFonts w:eastAsiaTheme="minorEastAsia"/>
          <w:szCs w:val="20"/>
          <w:vertAlign w:val="superscript"/>
        </w:rPr>
      </w:r>
      <w:r w:rsidR="003C01A6" w:rsidRPr="00995950">
        <w:rPr>
          <w:rFonts w:eastAsiaTheme="minorEastAsia"/>
          <w:szCs w:val="20"/>
          <w:vertAlign w:val="superscript"/>
        </w:rPr>
        <w:fldChar w:fldCharType="separate"/>
      </w:r>
      <w:r w:rsidR="00024D9D">
        <w:rPr>
          <w:rFonts w:eastAsiaTheme="minorEastAsia"/>
          <w:szCs w:val="20"/>
          <w:vertAlign w:val="superscript"/>
        </w:rPr>
        <w:t>3</w:t>
      </w:r>
      <w:r w:rsidR="003C01A6" w:rsidRPr="00995950">
        <w:rPr>
          <w:rFonts w:eastAsiaTheme="minorEastAsia"/>
          <w:szCs w:val="20"/>
          <w:vertAlign w:val="superscript"/>
        </w:rPr>
        <w:fldChar w:fldCharType="end"/>
      </w:r>
      <w:r w:rsidRPr="00813EE6">
        <w:rPr>
          <w:rFonts w:eastAsiaTheme="minorEastAsia"/>
          <w:szCs w:val="20"/>
        </w:rPr>
        <w:t xml:space="preserve">  </w:t>
      </w:r>
    </w:p>
    <w:p w14:paraId="410B8D58" w14:textId="77777777" w:rsidR="00813EE6" w:rsidRPr="000A173A" w:rsidRDefault="00813EE6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 w:rsidRPr="00813EE6">
        <w:rPr>
          <w:rFonts w:eastAsiaTheme="minorEastAsia"/>
          <w:b/>
          <w:szCs w:val="22"/>
        </w:rPr>
        <w:lastRenderedPageBreak/>
        <w:t>Obsah</w:t>
      </w:r>
    </w:p>
    <w:p w14:paraId="733A505E" w14:textId="77777777" w:rsidR="00813EE6" w:rsidRPr="00813EE6" w:rsidRDefault="00813EE6" w:rsidP="00813EE6">
      <w:pPr>
        <w:spacing w:after="200" w:line="276" w:lineRule="auto"/>
        <w:ind w:left="720"/>
        <w:contextualSpacing/>
        <w:jc w:val="both"/>
        <w:rPr>
          <w:rFonts w:eastAsiaTheme="minorEastAsia"/>
          <w:b/>
          <w:szCs w:val="22"/>
        </w:rPr>
      </w:pPr>
    </w:p>
    <w:p w14:paraId="1F2A1977" w14:textId="77777777" w:rsidR="00813EE6" w:rsidRPr="00813EE6" w:rsidRDefault="00813EE6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00" w:line="276" w:lineRule="auto"/>
        <w:contextualSpacing/>
        <w:jc w:val="both"/>
        <w:rPr>
          <w:rFonts w:eastAsiaTheme="minorEastAsia"/>
          <w:b/>
          <w:szCs w:val="22"/>
        </w:rPr>
      </w:pPr>
      <w:r w:rsidRPr="00813EE6">
        <w:rPr>
          <w:rFonts w:eastAsiaTheme="minorEastAsia"/>
          <w:b/>
          <w:szCs w:val="22"/>
        </w:rPr>
        <w:t>Úvod</w:t>
      </w:r>
    </w:p>
    <w:p w14:paraId="2D1FB2B0" w14:textId="77777777" w:rsidR="000A173A" w:rsidRDefault="000A173A" w:rsidP="000A173A">
      <w:pPr>
        <w:spacing w:before="240" w:after="200" w:line="276" w:lineRule="auto"/>
        <w:ind w:left="1425"/>
        <w:contextualSpacing/>
        <w:jc w:val="both"/>
        <w:rPr>
          <w:rFonts w:eastAsiaTheme="minorEastAsia"/>
          <w:i/>
          <w:szCs w:val="22"/>
        </w:rPr>
      </w:pPr>
    </w:p>
    <w:p w14:paraId="3416D637" w14:textId="77777777" w:rsidR="00EC2867" w:rsidRDefault="00EC2867" w:rsidP="000A173A">
      <w:pPr>
        <w:numPr>
          <w:ilvl w:val="0"/>
          <w:numId w:val="7"/>
        </w:numPr>
        <w:spacing w:before="240" w:after="200" w:line="276" w:lineRule="auto"/>
        <w:contextualSpacing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 xml:space="preserve">Účel </w:t>
      </w:r>
    </w:p>
    <w:p w14:paraId="6B24D25F" w14:textId="6354930B" w:rsidR="00EC2867" w:rsidRDefault="00EC2867" w:rsidP="007A4572">
      <w:pPr>
        <w:spacing w:before="240" w:after="200" w:line="276" w:lineRule="auto"/>
        <w:ind w:left="1425" w:hanging="1425"/>
        <w:contextualSpacing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Subjekt s</w:t>
      </w:r>
      <w:r w:rsidRPr="00EC2867">
        <w:rPr>
          <w:rFonts w:eastAsiaTheme="minorEastAsia"/>
          <w:i/>
          <w:szCs w:val="22"/>
        </w:rPr>
        <w:t xml:space="preserve">tručne uvedie účel </w:t>
      </w:r>
      <w:r w:rsidR="00137F88">
        <w:rPr>
          <w:rFonts w:eastAsiaTheme="minorEastAsia"/>
          <w:i/>
          <w:szCs w:val="22"/>
        </w:rPr>
        <w:t xml:space="preserve"> </w:t>
      </w:r>
      <w:r w:rsidRPr="00EC2867">
        <w:rPr>
          <w:rFonts w:eastAsiaTheme="minorEastAsia"/>
          <w:i/>
          <w:szCs w:val="22"/>
        </w:rPr>
        <w:t>manuálu</w:t>
      </w:r>
      <w:r w:rsidR="007A4572">
        <w:rPr>
          <w:rFonts w:eastAsiaTheme="minorEastAsia"/>
          <w:i/>
          <w:szCs w:val="22"/>
        </w:rPr>
        <w:t xml:space="preserve"> procedúr</w:t>
      </w:r>
      <w:r w:rsidRPr="00EC2867">
        <w:rPr>
          <w:rFonts w:eastAsiaTheme="minorEastAsia"/>
          <w:i/>
          <w:szCs w:val="22"/>
        </w:rPr>
        <w:t xml:space="preserve"> s odkazom na relevantné dokumenty.</w:t>
      </w:r>
    </w:p>
    <w:p w14:paraId="7EA770E8" w14:textId="75C633BB" w:rsidR="00813EE6" w:rsidRPr="00813EE6" w:rsidRDefault="00813EE6" w:rsidP="00813EE6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Schvaľovanie a riadenie zmien manuálu</w:t>
      </w:r>
      <w:r w:rsidR="007A4572">
        <w:rPr>
          <w:rFonts w:eastAsiaTheme="minorEastAsia"/>
          <w:i/>
          <w:szCs w:val="22"/>
        </w:rPr>
        <w:t xml:space="preserve"> procedúr</w:t>
      </w:r>
    </w:p>
    <w:p w14:paraId="78A371C8" w14:textId="77777777" w:rsidR="00813EE6" w:rsidRPr="00813EE6" w:rsidRDefault="00AF35E0" w:rsidP="000A173A">
      <w:pPr>
        <w:spacing w:line="276" w:lineRule="auto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Subjekt</w:t>
      </w:r>
      <w:r w:rsidRPr="00813EE6">
        <w:rPr>
          <w:rFonts w:eastAsiaTheme="minorEastAsia"/>
          <w:i/>
          <w:szCs w:val="22"/>
        </w:rPr>
        <w:t xml:space="preserve"> </w:t>
      </w:r>
      <w:r w:rsidR="00813EE6" w:rsidRPr="00813EE6">
        <w:rPr>
          <w:rFonts w:eastAsiaTheme="minorEastAsia"/>
          <w:i/>
          <w:szCs w:val="22"/>
        </w:rPr>
        <w:t>uvedie proces aktualizácie so zodpovednosťami, zoznamom a popisom zmien (Zmenový list</w:t>
      </w:r>
      <w:r w:rsidR="00137F88">
        <w:rPr>
          <w:rFonts w:eastAsiaTheme="minorEastAsia"/>
          <w:i/>
          <w:szCs w:val="22"/>
        </w:rPr>
        <w:t>, ktorý obsahuje stručný prehľad vykonaných zmien</w:t>
      </w:r>
      <w:r w:rsidR="00813EE6" w:rsidRPr="00813EE6">
        <w:rPr>
          <w:rFonts w:eastAsiaTheme="minorEastAsia"/>
          <w:i/>
          <w:szCs w:val="22"/>
        </w:rPr>
        <w:t xml:space="preserve">). </w:t>
      </w:r>
      <w:r>
        <w:rPr>
          <w:rFonts w:eastAsiaTheme="minorEastAsia"/>
          <w:i/>
          <w:szCs w:val="22"/>
        </w:rPr>
        <w:t>Subjekt</w:t>
      </w:r>
      <w:r w:rsidRPr="00813EE6">
        <w:rPr>
          <w:rFonts w:eastAsiaTheme="minorEastAsia"/>
          <w:i/>
          <w:szCs w:val="22"/>
        </w:rPr>
        <w:t xml:space="preserve"> </w:t>
      </w:r>
      <w:r w:rsidR="00813EE6" w:rsidRPr="00813EE6">
        <w:rPr>
          <w:rFonts w:eastAsiaTheme="minorEastAsia"/>
          <w:i/>
          <w:szCs w:val="22"/>
        </w:rPr>
        <w:t>pri zmenách postupuje v súlade s kapitolou 2.3.1</w:t>
      </w:r>
      <w:r w:rsidR="00137F88">
        <w:rPr>
          <w:rFonts w:eastAsiaTheme="minorEastAsia"/>
          <w:i/>
          <w:szCs w:val="22"/>
        </w:rPr>
        <w:t xml:space="preserve">, </w:t>
      </w:r>
      <w:r w:rsidR="002B650A">
        <w:rPr>
          <w:rFonts w:eastAsiaTheme="minorEastAsia"/>
          <w:i/>
          <w:szCs w:val="22"/>
        </w:rPr>
        <w:t xml:space="preserve">ods. </w:t>
      </w:r>
      <w:r w:rsidR="00137F88">
        <w:rPr>
          <w:rFonts w:eastAsiaTheme="minorEastAsia"/>
          <w:i/>
          <w:szCs w:val="22"/>
        </w:rPr>
        <w:t>5</w:t>
      </w:r>
      <w:r w:rsidR="00813EE6" w:rsidRPr="00813EE6">
        <w:rPr>
          <w:rFonts w:eastAsiaTheme="minorEastAsia"/>
          <w:i/>
          <w:szCs w:val="22"/>
        </w:rPr>
        <w:t xml:space="preserve"> Systému riadenia EŠIF.</w:t>
      </w:r>
    </w:p>
    <w:p w14:paraId="31510F73" w14:textId="77777777" w:rsidR="00813EE6" w:rsidRPr="00813EE6" w:rsidRDefault="00813EE6" w:rsidP="00813EE6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 xml:space="preserve">Distribúcia </w:t>
      </w:r>
    </w:p>
    <w:p w14:paraId="0DCA8A1E" w14:textId="77777777" w:rsidR="00813EE6" w:rsidRPr="00813EE6" w:rsidRDefault="00AF35E0" w:rsidP="000A173A">
      <w:pPr>
        <w:spacing w:line="276" w:lineRule="auto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Subjekt</w:t>
      </w:r>
      <w:r w:rsidRPr="00813EE6">
        <w:rPr>
          <w:rFonts w:eastAsiaTheme="minorEastAsia"/>
          <w:i/>
          <w:szCs w:val="22"/>
        </w:rPr>
        <w:t xml:space="preserve"> </w:t>
      </w:r>
      <w:r w:rsidR="00813EE6" w:rsidRPr="00813EE6">
        <w:rPr>
          <w:rFonts w:eastAsiaTheme="minorEastAsia"/>
          <w:i/>
          <w:szCs w:val="22"/>
        </w:rPr>
        <w:t>uvedie počet autorizovaných papierových a elektronických verzií a ich umiestnenie/adresátov (RO, CO, OA a CKO).</w:t>
      </w:r>
    </w:p>
    <w:p w14:paraId="2E21647C" w14:textId="77777777" w:rsidR="00813EE6" w:rsidRDefault="00813EE6" w:rsidP="000A173A">
      <w:pPr>
        <w:numPr>
          <w:ilvl w:val="0"/>
          <w:numId w:val="7"/>
        </w:numPr>
        <w:spacing w:line="276" w:lineRule="auto"/>
        <w:contextualSpacing/>
        <w:jc w:val="both"/>
        <w:rPr>
          <w:rFonts w:eastAsiaTheme="minorEastAsia"/>
          <w:szCs w:val="22"/>
        </w:rPr>
      </w:pPr>
      <w:r w:rsidRPr="00813EE6">
        <w:rPr>
          <w:rFonts w:eastAsiaTheme="minorEastAsia"/>
          <w:i/>
          <w:szCs w:val="22"/>
        </w:rPr>
        <w:t>Skratky a definícia pojmov</w:t>
      </w:r>
      <w:r w:rsidRPr="00813EE6">
        <w:rPr>
          <w:rFonts w:eastAsiaTheme="minorEastAsia"/>
          <w:szCs w:val="22"/>
        </w:rPr>
        <w:t xml:space="preserve"> </w:t>
      </w:r>
    </w:p>
    <w:p w14:paraId="5218BCBE" w14:textId="77777777" w:rsidR="000A173A" w:rsidRDefault="000A173A" w:rsidP="000A173A">
      <w:pPr>
        <w:spacing w:after="200" w:line="276" w:lineRule="auto"/>
        <w:ind w:left="1425"/>
        <w:contextualSpacing/>
        <w:jc w:val="both"/>
        <w:rPr>
          <w:rFonts w:eastAsiaTheme="minorEastAsia"/>
          <w:szCs w:val="22"/>
        </w:rPr>
      </w:pPr>
    </w:p>
    <w:p w14:paraId="1A0D9ABE" w14:textId="77777777" w:rsidR="00B2064F" w:rsidRPr="00813EE6" w:rsidRDefault="009C6749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>
        <w:rPr>
          <w:rFonts w:eastAsiaTheme="minorEastAsia"/>
          <w:b/>
          <w:szCs w:val="22"/>
        </w:rPr>
        <w:t>Postavenie subjektu</w:t>
      </w:r>
    </w:p>
    <w:p w14:paraId="16F63D13" w14:textId="77777777" w:rsid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i/>
          <w:szCs w:val="22"/>
        </w:rPr>
      </w:pPr>
    </w:p>
    <w:p w14:paraId="7F91B167" w14:textId="4212985D" w:rsidR="005224B2" w:rsidRDefault="00B2064F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i/>
          <w:szCs w:val="22"/>
        </w:rPr>
      </w:pPr>
      <w:r w:rsidRPr="000A173A">
        <w:rPr>
          <w:rFonts w:eastAsiaTheme="minorEastAsia"/>
          <w:i/>
          <w:szCs w:val="22"/>
        </w:rPr>
        <w:t xml:space="preserve">Zadefinovanie úloh a právomocí </w:t>
      </w:r>
      <w:r w:rsidR="005224B2" w:rsidRPr="005224B2">
        <w:rPr>
          <w:rFonts w:eastAsiaTheme="minorEastAsia"/>
          <w:i/>
          <w:szCs w:val="22"/>
        </w:rPr>
        <w:t>subjektu</w:t>
      </w:r>
      <w:r w:rsidR="005224B2">
        <w:rPr>
          <w:rFonts w:eastAsiaTheme="minorEastAsia"/>
          <w:i/>
          <w:szCs w:val="22"/>
        </w:rPr>
        <w:t>, vrátane zodpovedajúcej organizačnej štruktúry.</w:t>
      </w:r>
      <w:r w:rsidRPr="000A173A">
        <w:rPr>
          <w:rFonts w:eastAsiaTheme="minorEastAsia"/>
          <w:i/>
          <w:szCs w:val="22"/>
        </w:rPr>
        <w:t xml:space="preserve"> V predmetnej časti </w:t>
      </w:r>
      <w:r>
        <w:rPr>
          <w:rFonts w:eastAsiaTheme="minorEastAsia"/>
          <w:i/>
          <w:szCs w:val="22"/>
        </w:rPr>
        <w:t>subjekt uvedie základný prehľad vykonávaných úloh a právomocí; pri subjektoch,</w:t>
      </w:r>
      <w:r w:rsidR="005224B2">
        <w:rPr>
          <w:rFonts w:eastAsiaTheme="minorEastAsia"/>
          <w:i/>
          <w:szCs w:val="22"/>
        </w:rPr>
        <w:t xml:space="preserve"> ktoré je potrebné v tejto časti definovať a pri ktorých </w:t>
      </w:r>
      <w:r>
        <w:rPr>
          <w:rFonts w:eastAsiaTheme="minorEastAsia"/>
          <w:i/>
          <w:szCs w:val="22"/>
        </w:rPr>
        <w:t>sú ich úlohy a právomoci upravené v iných záväzných dokumentoch (napr. Systém riaden</w:t>
      </w:r>
      <w:r w:rsidR="005224B2">
        <w:rPr>
          <w:rFonts w:eastAsiaTheme="minorEastAsia"/>
          <w:i/>
          <w:szCs w:val="22"/>
        </w:rPr>
        <w:t>ia EŠIF, Systém finančného riadenia) je postačujúce uvedenie odkazu na príslušn</w:t>
      </w:r>
      <w:r w:rsidR="007A4572">
        <w:rPr>
          <w:rFonts w:eastAsiaTheme="minorEastAsia"/>
          <w:i/>
          <w:szCs w:val="22"/>
        </w:rPr>
        <w:t>ú časť</w:t>
      </w:r>
      <w:r w:rsidR="005224B2">
        <w:rPr>
          <w:rFonts w:eastAsiaTheme="minorEastAsia"/>
          <w:i/>
          <w:szCs w:val="22"/>
        </w:rPr>
        <w:t xml:space="preserve"> dokumentu.</w:t>
      </w:r>
    </w:p>
    <w:p w14:paraId="134FC2C4" w14:textId="77777777" w:rsid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i/>
          <w:szCs w:val="22"/>
        </w:rPr>
      </w:pPr>
    </w:p>
    <w:p w14:paraId="75EFA6E7" w14:textId="77777777" w:rsidR="005224B2" w:rsidRPr="00813EE6" w:rsidRDefault="005224B2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>
        <w:rPr>
          <w:rFonts w:eastAsiaTheme="minorEastAsia"/>
          <w:b/>
          <w:szCs w:val="22"/>
        </w:rPr>
        <w:t>Ľudské zdroje</w:t>
      </w:r>
    </w:p>
    <w:p w14:paraId="05E2D39F" w14:textId="77777777" w:rsid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i/>
          <w:szCs w:val="22"/>
        </w:rPr>
      </w:pPr>
    </w:p>
    <w:p w14:paraId="69DD3D39" w14:textId="77777777" w:rsidR="005224B2" w:rsidRDefault="005224B2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Systém riadenia ľudských zdrojov, pracovné náplne pracovných pozícií, zastupiteľnosť a rozvoj ľudských zdrojov.</w:t>
      </w:r>
    </w:p>
    <w:p w14:paraId="678291F7" w14:textId="77777777" w:rsid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i/>
          <w:szCs w:val="22"/>
        </w:rPr>
      </w:pPr>
    </w:p>
    <w:p w14:paraId="17269DE7" w14:textId="77777777" w:rsidR="00813EE6" w:rsidRPr="00813EE6" w:rsidRDefault="00813EE6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 w:rsidRPr="00813EE6">
        <w:rPr>
          <w:rFonts w:eastAsiaTheme="minorEastAsia"/>
          <w:b/>
          <w:szCs w:val="22"/>
        </w:rPr>
        <w:t>Popis riadených procesov</w:t>
      </w:r>
      <w:r w:rsidR="00B31AAF">
        <w:rPr>
          <w:rStyle w:val="Odkaznapoznmkupodiarou"/>
          <w:rFonts w:eastAsiaTheme="minorEastAsia"/>
          <w:b/>
          <w:szCs w:val="22"/>
        </w:rPr>
        <w:footnoteReference w:id="5"/>
      </w:r>
    </w:p>
    <w:p w14:paraId="3F847358" w14:textId="77777777" w:rsidR="000A173A" w:rsidRDefault="000A173A" w:rsidP="009C582B">
      <w:pPr>
        <w:spacing w:after="200" w:line="276" w:lineRule="auto"/>
        <w:jc w:val="both"/>
        <w:rPr>
          <w:rFonts w:eastAsiaTheme="minorEastAsia"/>
          <w:i/>
          <w:szCs w:val="22"/>
        </w:rPr>
      </w:pPr>
    </w:p>
    <w:p w14:paraId="5749DB4C" w14:textId="77777777" w:rsidR="009C582B" w:rsidRPr="000A173A" w:rsidRDefault="00B31AAF" w:rsidP="000A173A">
      <w:pPr>
        <w:spacing w:after="200" w:line="276" w:lineRule="auto"/>
        <w:ind w:firstLine="360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 xml:space="preserve">Subjekt </w:t>
      </w:r>
      <w:r w:rsidR="00813EE6" w:rsidRPr="000A173A">
        <w:rPr>
          <w:rFonts w:eastAsiaTheme="minorEastAsia"/>
          <w:i/>
          <w:szCs w:val="22"/>
        </w:rPr>
        <w:t>prispôsobí túto kapitolu rozsahu vykonávaných procesov, vrátane priradenia zodpovednej pozície zamestnancov</w:t>
      </w:r>
      <w:r w:rsidR="009C582B">
        <w:rPr>
          <w:rFonts w:eastAsiaTheme="minorEastAsia"/>
          <w:i/>
          <w:szCs w:val="22"/>
        </w:rPr>
        <w:t xml:space="preserve">. </w:t>
      </w:r>
      <w:r w:rsidR="009C582B" w:rsidRPr="000A173A">
        <w:rPr>
          <w:rFonts w:eastAsiaTheme="minorEastAsia"/>
          <w:i/>
          <w:szCs w:val="22"/>
        </w:rPr>
        <w:t xml:space="preserve">Subjekt za každú kapitolu popisujúcu procesy zaradí prehľadný audit </w:t>
      </w:r>
      <w:proofErr w:type="spellStart"/>
      <w:r w:rsidR="009C582B" w:rsidRPr="000A173A">
        <w:rPr>
          <w:rFonts w:eastAsiaTheme="minorEastAsia"/>
          <w:i/>
          <w:szCs w:val="22"/>
        </w:rPr>
        <w:t>trail</w:t>
      </w:r>
      <w:proofErr w:type="spellEnd"/>
      <w:r w:rsidR="009C582B" w:rsidRPr="000A173A">
        <w:rPr>
          <w:rFonts w:eastAsiaTheme="minorEastAsia"/>
          <w:i/>
          <w:szCs w:val="22"/>
        </w:rPr>
        <w:t xml:space="preserve"> v nasledujúcom minimálnom členení (prehľadný audit </w:t>
      </w:r>
      <w:proofErr w:type="spellStart"/>
      <w:r w:rsidR="009C582B" w:rsidRPr="000A173A">
        <w:rPr>
          <w:rFonts w:eastAsiaTheme="minorEastAsia"/>
          <w:i/>
          <w:szCs w:val="22"/>
        </w:rPr>
        <w:t>trail</w:t>
      </w:r>
      <w:proofErr w:type="spellEnd"/>
      <w:r w:rsidR="009C582B" w:rsidRPr="000A173A">
        <w:rPr>
          <w:rFonts w:eastAsiaTheme="minorEastAsia"/>
          <w:i/>
          <w:szCs w:val="22"/>
        </w:rPr>
        <w:t xml:space="preserve"> môže byť </w:t>
      </w:r>
      <w:r w:rsidR="009C582B" w:rsidRPr="000A173A">
        <w:rPr>
          <w:rFonts w:eastAsiaTheme="minorEastAsia"/>
          <w:i/>
          <w:szCs w:val="22"/>
        </w:rPr>
        <w:lastRenderedPageBreak/>
        <w:t xml:space="preserve">zaradený ako samostatná komplexná časť manuálu procedúr v súlade s kapitolou 2.3.1. </w:t>
      </w:r>
      <w:r w:rsidR="002B650A">
        <w:rPr>
          <w:rFonts w:eastAsiaTheme="minorEastAsia"/>
          <w:i/>
          <w:szCs w:val="22"/>
        </w:rPr>
        <w:t>ods.</w:t>
      </w:r>
      <w:r w:rsidR="009C582B" w:rsidRPr="000A173A">
        <w:rPr>
          <w:rFonts w:eastAsiaTheme="minorEastAsia"/>
          <w:i/>
          <w:szCs w:val="22"/>
        </w:rPr>
        <w:t xml:space="preserve"> 3 Systému riadenia EŠIF pre programové obdobie 2014-2020):</w:t>
      </w:r>
    </w:p>
    <w:tbl>
      <w:tblPr>
        <w:tblStyle w:val="Mriekatabuky1"/>
        <w:tblW w:w="9482" w:type="dxa"/>
        <w:tblLook w:val="04A0" w:firstRow="1" w:lastRow="0" w:firstColumn="1" w:lastColumn="0" w:noHBand="0" w:noVBand="1"/>
      </w:tblPr>
      <w:tblGrid>
        <w:gridCol w:w="941"/>
        <w:gridCol w:w="603"/>
        <w:gridCol w:w="1833"/>
        <w:gridCol w:w="915"/>
        <w:gridCol w:w="1861"/>
        <w:gridCol w:w="1149"/>
        <w:gridCol w:w="993"/>
        <w:gridCol w:w="1187"/>
      </w:tblGrid>
      <w:tr w:rsidR="00995950" w:rsidRPr="00813EE6" w14:paraId="0BEE98A2" w14:textId="77777777" w:rsidTr="00DF6514">
        <w:trPr>
          <w:trHeight w:val="1276"/>
        </w:trPr>
        <w:tc>
          <w:tcPr>
            <w:tcW w:w="942" w:type="dxa"/>
            <w:shd w:val="clear" w:color="auto" w:fill="DBE5F1" w:themeFill="accent1" w:themeFillTint="33"/>
          </w:tcPr>
          <w:p w14:paraId="476ED4C4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813EE6">
              <w:rPr>
                <w:rFonts w:eastAsiaTheme="minorEastAsia"/>
                <w:b/>
                <w:sz w:val="18"/>
                <w:szCs w:val="18"/>
              </w:rPr>
              <w:t>Názov procesu</w:t>
            </w:r>
          </w:p>
        </w:tc>
        <w:tc>
          <w:tcPr>
            <w:tcW w:w="2427" w:type="dxa"/>
            <w:gridSpan w:val="2"/>
            <w:shd w:val="clear" w:color="auto" w:fill="DBE5F1" w:themeFill="accent1" w:themeFillTint="33"/>
          </w:tcPr>
          <w:p w14:paraId="01E53B19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813EE6">
              <w:rPr>
                <w:rFonts w:eastAsiaTheme="minorEastAsia"/>
                <w:b/>
                <w:sz w:val="18"/>
                <w:szCs w:val="18"/>
              </w:rPr>
              <w:t>Zodpovednosť (na úrovni pracovnej pozície)</w:t>
            </w:r>
          </w:p>
        </w:tc>
        <w:tc>
          <w:tcPr>
            <w:tcW w:w="916" w:type="dxa"/>
            <w:shd w:val="clear" w:color="auto" w:fill="DBE5F1" w:themeFill="accent1" w:themeFillTint="33"/>
          </w:tcPr>
          <w:p w14:paraId="5218E408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813EE6">
              <w:rPr>
                <w:rFonts w:eastAsiaTheme="minorEastAsia"/>
                <w:b/>
                <w:sz w:val="18"/>
                <w:szCs w:val="18"/>
              </w:rPr>
              <w:t>Časový limit</w:t>
            </w:r>
          </w:p>
        </w:tc>
        <w:tc>
          <w:tcPr>
            <w:tcW w:w="1864" w:type="dxa"/>
            <w:shd w:val="clear" w:color="auto" w:fill="DBE5F1" w:themeFill="accent1" w:themeFillTint="33"/>
          </w:tcPr>
          <w:p w14:paraId="1FF0D85C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813EE6">
              <w:rPr>
                <w:rFonts w:eastAsiaTheme="minorEastAsia"/>
                <w:b/>
                <w:sz w:val="18"/>
                <w:szCs w:val="18"/>
              </w:rPr>
              <w:t>Vstupný dokument/Podnet</w:t>
            </w:r>
          </w:p>
        </w:tc>
        <w:tc>
          <w:tcPr>
            <w:tcW w:w="1150" w:type="dxa"/>
            <w:shd w:val="clear" w:color="auto" w:fill="DBE5F1" w:themeFill="accent1" w:themeFillTint="33"/>
          </w:tcPr>
          <w:p w14:paraId="75A8F68B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813EE6">
              <w:rPr>
                <w:rFonts w:eastAsiaTheme="minorEastAsia"/>
                <w:b/>
                <w:sz w:val="18"/>
                <w:szCs w:val="18"/>
              </w:rPr>
              <w:t xml:space="preserve">Výstupný dokument </w:t>
            </w:r>
          </w:p>
        </w:tc>
        <w:tc>
          <w:tcPr>
            <w:tcW w:w="994" w:type="dxa"/>
            <w:shd w:val="clear" w:color="auto" w:fill="DBE5F1" w:themeFill="accent1" w:themeFillTint="33"/>
          </w:tcPr>
          <w:p w14:paraId="6E072A61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813EE6">
              <w:rPr>
                <w:rFonts w:eastAsiaTheme="minorEastAsia"/>
                <w:b/>
                <w:sz w:val="18"/>
                <w:szCs w:val="18"/>
              </w:rPr>
              <w:t>Podpora ITMS</w:t>
            </w:r>
          </w:p>
        </w:tc>
        <w:tc>
          <w:tcPr>
            <w:tcW w:w="1189" w:type="dxa"/>
            <w:shd w:val="clear" w:color="auto" w:fill="DBE5F1" w:themeFill="accent1" w:themeFillTint="33"/>
          </w:tcPr>
          <w:p w14:paraId="23F1BD0E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813EE6">
              <w:rPr>
                <w:rFonts w:eastAsiaTheme="minorEastAsia"/>
                <w:b/>
                <w:sz w:val="18"/>
                <w:szCs w:val="18"/>
              </w:rPr>
              <w:t>Poznámka</w:t>
            </w:r>
          </w:p>
        </w:tc>
      </w:tr>
      <w:tr w:rsidR="009C582B" w:rsidRPr="00813EE6" w14:paraId="6E5D0A8E" w14:textId="77777777" w:rsidTr="00A602DC">
        <w:tc>
          <w:tcPr>
            <w:tcW w:w="942" w:type="dxa"/>
          </w:tcPr>
          <w:p w14:paraId="5B622A75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592" w:type="dxa"/>
          </w:tcPr>
          <w:p w14:paraId="6003BFC4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  <w:r w:rsidRPr="00813EE6">
              <w:rPr>
                <w:rFonts w:eastAsiaTheme="minorEastAsia"/>
                <w:szCs w:val="22"/>
              </w:rPr>
              <w:t>PP1</w:t>
            </w:r>
          </w:p>
        </w:tc>
        <w:tc>
          <w:tcPr>
            <w:tcW w:w="1835" w:type="dxa"/>
          </w:tcPr>
          <w:p w14:paraId="0AE0A650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  <w:r w:rsidRPr="00813EE6">
              <w:rPr>
                <w:rFonts w:eastAsiaTheme="minorEastAsia"/>
                <w:szCs w:val="22"/>
              </w:rPr>
              <w:t>Zodpovedný</w:t>
            </w:r>
          </w:p>
        </w:tc>
        <w:tc>
          <w:tcPr>
            <w:tcW w:w="916" w:type="dxa"/>
          </w:tcPr>
          <w:p w14:paraId="6758F1F3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864" w:type="dxa"/>
          </w:tcPr>
          <w:p w14:paraId="5A46DB88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150" w:type="dxa"/>
          </w:tcPr>
          <w:p w14:paraId="6B60CB97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994" w:type="dxa"/>
          </w:tcPr>
          <w:p w14:paraId="7B6F623A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189" w:type="dxa"/>
          </w:tcPr>
          <w:p w14:paraId="7B184D5E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</w:tr>
      <w:tr w:rsidR="009C582B" w:rsidRPr="00813EE6" w14:paraId="4B724465" w14:textId="77777777" w:rsidTr="00A602DC">
        <w:tc>
          <w:tcPr>
            <w:tcW w:w="942" w:type="dxa"/>
          </w:tcPr>
          <w:p w14:paraId="026AC9B9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592" w:type="dxa"/>
          </w:tcPr>
          <w:p w14:paraId="55C9737B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>PP2</w:t>
            </w:r>
          </w:p>
        </w:tc>
        <w:tc>
          <w:tcPr>
            <w:tcW w:w="1835" w:type="dxa"/>
          </w:tcPr>
          <w:p w14:paraId="2C601525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>Schvaľujúci</w:t>
            </w:r>
          </w:p>
        </w:tc>
        <w:tc>
          <w:tcPr>
            <w:tcW w:w="916" w:type="dxa"/>
          </w:tcPr>
          <w:p w14:paraId="7D1806A7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864" w:type="dxa"/>
          </w:tcPr>
          <w:p w14:paraId="1DC4292F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150" w:type="dxa"/>
          </w:tcPr>
          <w:p w14:paraId="096CB4F0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994" w:type="dxa"/>
          </w:tcPr>
          <w:p w14:paraId="2A660BE4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189" w:type="dxa"/>
          </w:tcPr>
          <w:p w14:paraId="27E30637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</w:tr>
      <w:tr w:rsidR="009C582B" w:rsidRPr="00813EE6" w14:paraId="1324B267" w14:textId="77777777" w:rsidTr="00A602DC">
        <w:tc>
          <w:tcPr>
            <w:tcW w:w="942" w:type="dxa"/>
          </w:tcPr>
          <w:p w14:paraId="79B6BD6A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603" w:type="dxa"/>
          </w:tcPr>
          <w:p w14:paraId="728D8CD5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  <w:r w:rsidRPr="00813EE6">
              <w:rPr>
                <w:rFonts w:eastAsiaTheme="minorEastAsia"/>
                <w:szCs w:val="22"/>
              </w:rPr>
              <w:t>PP</w:t>
            </w:r>
            <w:r>
              <w:rPr>
                <w:rFonts w:eastAsiaTheme="minorEastAsia"/>
                <w:szCs w:val="22"/>
              </w:rPr>
              <w:t>3</w:t>
            </w:r>
          </w:p>
        </w:tc>
        <w:tc>
          <w:tcPr>
            <w:tcW w:w="1824" w:type="dxa"/>
          </w:tcPr>
          <w:p w14:paraId="3B60B500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  <w:r w:rsidRPr="00813EE6">
              <w:rPr>
                <w:rFonts w:eastAsiaTheme="minorEastAsia"/>
                <w:szCs w:val="22"/>
              </w:rPr>
              <w:t>Spolupracujúci</w:t>
            </w:r>
          </w:p>
        </w:tc>
        <w:tc>
          <w:tcPr>
            <w:tcW w:w="916" w:type="dxa"/>
          </w:tcPr>
          <w:p w14:paraId="080C90F4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864" w:type="dxa"/>
          </w:tcPr>
          <w:p w14:paraId="65218CD9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150" w:type="dxa"/>
          </w:tcPr>
          <w:p w14:paraId="5325411D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994" w:type="dxa"/>
          </w:tcPr>
          <w:p w14:paraId="573FDF08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189" w:type="dxa"/>
          </w:tcPr>
          <w:p w14:paraId="485C2C84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</w:tr>
    </w:tbl>
    <w:p w14:paraId="01DCC2DC" w14:textId="77777777" w:rsidR="000A173A" w:rsidRDefault="000A173A" w:rsidP="000A173A">
      <w:pPr>
        <w:spacing w:after="200" w:line="276" w:lineRule="auto"/>
        <w:jc w:val="center"/>
        <w:rPr>
          <w:rFonts w:eastAsiaTheme="minorEastAsia"/>
          <w:i/>
          <w:szCs w:val="22"/>
        </w:rPr>
      </w:pPr>
    </w:p>
    <w:p w14:paraId="0D2C1032" w14:textId="77777777" w:rsidR="009C582B" w:rsidRPr="00B31AAF" w:rsidRDefault="009C582B" w:rsidP="000A173A">
      <w:pPr>
        <w:spacing w:after="200" w:line="276" w:lineRule="auto"/>
        <w:jc w:val="center"/>
        <w:rPr>
          <w:rFonts w:eastAsiaTheme="minorEastAsia"/>
          <w:szCs w:val="22"/>
        </w:rPr>
      </w:pPr>
      <w:r>
        <w:rPr>
          <w:rFonts w:eastAsiaTheme="minorEastAsia"/>
          <w:i/>
          <w:szCs w:val="22"/>
        </w:rPr>
        <w:t>Odporúčaná</w:t>
      </w:r>
      <w:r w:rsidR="00813EE6" w:rsidRPr="000A173A">
        <w:rPr>
          <w:rFonts w:eastAsiaTheme="minorEastAsia"/>
          <w:i/>
          <w:szCs w:val="22"/>
        </w:rPr>
        <w:t xml:space="preserve"> štruktúra s ohľadom na procesy je nasledovná</w:t>
      </w:r>
      <w:r w:rsidR="00813EE6" w:rsidRPr="00B31AAF">
        <w:rPr>
          <w:rFonts w:eastAsiaTheme="minorEastAsia"/>
          <w:szCs w:val="22"/>
        </w:rPr>
        <w:t>:</w:t>
      </w:r>
    </w:p>
    <w:p w14:paraId="6E761053" w14:textId="77777777" w:rsidR="00813EE6" w:rsidRPr="00813EE6" w:rsidRDefault="00813EE6" w:rsidP="00813EE6">
      <w:pPr>
        <w:spacing w:after="200" w:line="276" w:lineRule="auto"/>
        <w:jc w:val="center"/>
        <w:rPr>
          <w:rFonts w:eastAsiaTheme="minorEastAsia"/>
          <w:b/>
          <w:color w:val="4F81BD" w:themeColor="accent1"/>
          <w:szCs w:val="22"/>
        </w:rPr>
      </w:pPr>
      <w:r w:rsidRPr="00813EE6">
        <w:rPr>
          <w:rFonts w:eastAsiaTheme="minorEastAsia"/>
          <w:b/>
          <w:color w:val="4F81BD" w:themeColor="accent1"/>
          <w:szCs w:val="22"/>
        </w:rPr>
        <w:t>Kapitola 1 Programovanie</w:t>
      </w:r>
    </w:p>
    <w:p w14:paraId="425D3FE5" w14:textId="77777777" w:rsidR="00813EE6" w:rsidRPr="00813EE6" w:rsidRDefault="00813EE6" w:rsidP="00813EE6">
      <w:pPr>
        <w:spacing w:after="200" w:line="276" w:lineRule="auto"/>
        <w:jc w:val="both"/>
        <w:rPr>
          <w:rFonts w:eastAsiaTheme="minorEastAsia"/>
          <w:szCs w:val="22"/>
        </w:rPr>
      </w:pPr>
      <w:r w:rsidRPr="00813EE6">
        <w:rPr>
          <w:rFonts w:eastAsiaTheme="minorEastAsia"/>
          <w:szCs w:val="22"/>
        </w:rPr>
        <w:t>Zmeny OP a ďalšej riadiacej dokumentácie (ak relevantné)</w:t>
      </w:r>
    </w:p>
    <w:p w14:paraId="0E691993" w14:textId="77777777" w:rsidR="00813EE6" w:rsidRPr="00813EE6" w:rsidRDefault="00813EE6" w:rsidP="00813EE6">
      <w:pPr>
        <w:spacing w:after="200" w:line="276" w:lineRule="auto"/>
        <w:jc w:val="center"/>
        <w:rPr>
          <w:rFonts w:eastAsiaTheme="minorEastAsia"/>
          <w:b/>
          <w:color w:val="4F81BD" w:themeColor="accent1"/>
          <w:szCs w:val="22"/>
        </w:rPr>
      </w:pPr>
      <w:r w:rsidRPr="00813EE6">
        <w:rPr>
          <w:rFonts w:eastAsiaTheme="minorEastAsia"/>
          <w:b/>
          <w:color w:val="4F81BD" w:themeColor="accent1"/>
          <w:szCs w:val="22"/>
        </w:rPr>
        <w:t>Kapitola 2 Výber projektov pre realizáciu OP</w:t>
      </w:r>
    </w:p>
    <w:p w14:paraId="7106C6A9" w14:textId="77777777" w:rsidR="00813EE6" w:rsidRPr="000A173A" w:rsidRDefault="00813EE6" w:rsidP="000A173A">
      <w:pPr>
        <w:pStyle w:val="Odsekzoznamu"/>
        <w:numPr>
          <w:ilvl w:val="1"/>
          <w:numId w:val="9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0A173A">
        <w:rPr>
          <w:rFonts w:eastAsiaTheme="minorEastAsia"/>
          <w:i/>
          <w:szCs w:val="22"/>
        </w:rPr>
        <w:t>Harmonogram výziev</w:t>
      </w:r>
    </w:p>
    <w:p w14:paraId="2C002C52" w14:textId="77777777" w:rsidR="00813EE6" w:rsidRDefault="00813EE6" w:rsidP="000A173A">
      <w:pPr>
        <w:pStyle w:val="Odsekzoznamu"/>
        <w:numPr>
          <w:ilvl w:val="1"/>
          <w:numId w:val="9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Príprava a zverejnenie výzvy</w:t>
      </w:r>
    </w:p>
    <w:p w14:paraId="1DB1010F" w14:textId="77777777" w:rsidR="00236837" w:rsidRPr="000A173A" w:rsidRDefault="00236837" w:rsidP="000A173A">
      <w:pPr>
        <w:pStyle w:val="Odsekzoznamu"/>
        <w:numPr>
          <w:ilvl w:val="1"/>
          <w:numId w:val="9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 xml:space="preserve">Schvaľovací proces </w:t>
      </w:r>
      <w:proofErr w:type="spellStart"/>
      <w:r>
        <w:rPr>
          <w:rFonts w:eastAsiaTheme="minorEastAsia"/>
          <w:i/>
          <w:szCs w:val="22"/>
        </w:rPr>
        <w:t>ŽoNFP</w:t>
      </w:r>
      <w:proofErr w:type="spellEnd"/>
      <w:r>
        <w:rPr>
          <w:rFonts w:eastAsiaTheme="minorEastAsia"/>
          <w:i/>
          <w:szCs w:val="22"/>
        </w:rPr>
        <w:t xml:space="preserve"> – overovanie podmienok poskytnutia príspevku</w:t>
      </w:r>
    </w:p>
    <w:p w14:paraId="2A8269ED" w14:textId="77777777" w:rsidR="00813EE6" w:rsidRPr="00813EE6" w:rsidRDefault="00813EE6" w:rsidP="000A173A">
      <w:pPr>
        <w:pStyle w:val="Odsekzoznamu"/>
        <w:numPr>
          <w:ilvl w:val="2"/>
          <w:numId w:val="9"/>
        </w:numPr>
        <w:spacing w:after="200" w:line="276" w:lineRule="auto"/>
        <w:ind w:left="709" w:hanging="142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 xml:space="preserve">Príjem a registrácia </w:t>
      </w:r>
      <w:proofErr w:type="spellStart"/>
      <w:r w:rsidRPr="00813EE6">
        <w:rPr>
          <w:rFonts w:eastAsiaTheme="minorEastAsia"/>
          <w:i/>
          <w:szCs w:val="22"/>
        </w:rPr>
        <w:t>ŽoNFP</w:t>
      </w:r>
      <w:proofErr w:type="spellEnd"/>
    </w:p>
    <w:p w14:paraId="68267BE4" w14:textId="77777777" w:rsidR="00813EE6" w:rsidRPr="00813EE6" w:rsidRDefault="00813EE6" w:rsidP="000A173A">
      <w:pPr>
        <w:pStyle w:val="Odsekzoznamu"/>
        <w:numPr>
          <w:ilvl w:val="2"/>
          <w:numId w:val="9"/>
        </w:numPr>
        <w:spacing w:after="200" w:line="276" w:lineRule="auto"/>
        <w:ind w:left="709" w:hanging="142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Administratívne overenie</w:t>
      </w:r>
    </w:p>
    <w:p w14:paraId="276BCF05" w14:textId="77777777" w:rsidR="00813EE6" w:rsidRPr="00813EE6" w:rsidRDefault="00813EE6" w:rsidP="000A173A">
      <w:pPr>
        <w:pStyle w:val="Odsekzoznamu"/>
        <w:numPr>
          <w:ilvl w:val="2"/>
          <w:numId w:val="9"/>
        </w:numPr>
        <w:spacing w:after="200" w:line="276" w:lineRule="auto"/>
        <w:ind w:left="709" w:hanging="142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Odborné hodnotenie a výber</w:t>
      </w:r>
    </w:p>
    <w:p w14:paraId="6DF1A996" w14:textId="77777777" w:rsidR="00813EE6" w:rsidRDefault="00813EE6" w:rsidP="000A173A">
      <w:pPr>
        <w:pStyle w:val="Odsekzoznamu"/>
        <w:numPr>
          <w:ilvl w:val="2"/>
          <w:numId w:val="9"/>
        </w:numPr>
        <w:spacing w:after="200" w:line="276" w:lineRule="auto"/>
        <w:ind w:left="709" w:hanging="142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Vydávanie rozhodnutí</w:t>
      </w:r>
    </w:p>
    <w:p w14:paraId="6B03D73A" w14:textId="77777777" w:rsidR="000E1E16" w:rsidRDefault="000E1E16" w:rsidP="000A173A">
      <w:pPr>
        <w:pStyle w:val="Odsekzoznamu"/>
        <w:numPr>
          <w:ilvl w:val="2"/>
          <w:numId w:val="9"/>
        </w:numPr>
        <w:spacing w:after="200" w:line="276" w:lineRule="auto"/>
        <w:ind w:left="709" w:hanging="142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Overovanie podmienok poskytnutia príspevku na mieste (ak relevantné)</w:t>
      </w:r>
    </w:p>
    <w:p w14:paraId="0D64B01A" w14:textId="77777777" w:rsidR="00CD7265" w:rsidRDefault="00CD7265" w:rsidP="000A173A">
      <w:pPr>
        <w:pStyle w:val="Odsekzoznamu"/>
        <w:numPr>
          <w:ilvl w:val="1"/>
          <w:numId w:val="9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Záverečná správa výzvy</w:t>
      </w:r>
    </w:p>
    <w:p w14:paraId="6AC49BCD" w14:textId="77777777" w:rsidR="00CD7265" w:rsidRPr="00813EE6" w:rsidRDefault="00CD7265" w:rsidP="000A173A">
      <w:pPr>
        <w:pStyle w:val="Odsekzoznamu"/>
        <w:numPr>
          <w:ilvl w:val="1"/>
          <w:numId w:val="9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Zverejňovanie</w:t>
      </w:r>
    </w:p>
    <w:p w14:paraId="1399F6D2" w14:textId="77777777" w:rsidR="00813EE6" w:rsidRPr="00813EE6" w:rsidRDefault="00813EE6" w:rsidP="000A173A">
      <w:pPr>
        <w:pStyle w:val="Odsekzoznamu"/>
        <w:numPr>
          <w:ilvl w:val="1"/>
          <w:numId w:val="9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 xml:space="preserve">Postup </w:t>
      </w:r>
      <w:r w:rsidR="00AF35E0">
        <w:rPr>
          <w:rFonts w:eastAsiaTheme="minorEastAsia"/>
          <w:i/>
          <w:szCs w:val="22"/>
        </w:rPr>
        <w:t>subjektu</w:t>
      </w:r>
      <w:r w:rsidRPr="00813EE6">
        <w:rPr>
          <w:rFonts w:eastAsiaTheme="minorEastAsia"/>
          <w:i/>
          <w:szCs w:val="22"/>
        </w:rPr>
        <w:t xml:space="preserve"> pri dvojkolovom výbere </w:t>
      </w:r>
      <w:proofErr w:type="spellStart"/>
      <w:r w:rsidRPr="00813EE6">
        <w:rPr>
          <w:rFonts w:eastAsiaTheme="minorEastAsia"/>
          <w:i/>
          <w:szCs w:val="22"/>
        </w:rPr>
        <w:t>ŽoNFP</w:t>
      </w:r>
      <w:proofErr w:type="spellEnd"/>
      <w:r w:rsidRPr="00813EE6">
        <w:rPr>
          <w:rFonts w:eastAsiaTheme="minorEastAsia"/>
          <w:i/>
          <w:szCs w:val="22"/>
          <w:vertAlign w:val="superscript"/>
        </w:rPr>
        <w:footnoteReference w:id="6"/>
      </w:r>
    </w:p>
    <w:p w14:paraId="149E869F" w14:textId="77777777" w:rsidR="00813EE6" w:rsidRPr="000A173A" w:rsidRDefault="00813EE6" w:rsidP="000A173A">
      <w:pPr>
        <w:pStyle w:val="Odsekzoznamu"/>
        <w:numPr>
          <w:ilvl w:val="1"/>
          <w:numId w:val="9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Opravné prostriedky, vrátane všeobecnej úpravy riešenia sťažností</w:t>
      </w:r>
    </w:p>
    <w:p w14:paraId="209F3B4F" w14:textId="77777777" w:rsidR="00813EE6" w:rsidRPr="00813EE6" w:rsidRDefault="00813EE6" w:rsidP="00813EE6">
      <w:pPr>
        <w:spacing w:after="200" w:line="276" w:lineRule="auto"/>
        <w:jc w:val="center"/>
        <w:rPr>
          <w:rFonts w:eastAsiaTheme="minorEastAsia"/>
          <w:b/>
          <w:color w:val="4F81BD" w:themeColor="accent1"/>
          <w:szCs w:val="22"/>
        </w:rPr>
      </w:pPr>
      <w:r w:rsidRPr="00813EE6">
        <w:rPr>
          <w:rFonts w:eastAsiaTheme="minorEastAsia"/>
          <w:b/>
          <w:color w:val="4F81BD" w:themeColor="accent1"/>
          <w:szCs w:val="22"/>
        </w:rPr>
        <w:t>Kapitola 3 Realizácia projektov</w:t>
      </w:r>
    </w:p>
    <w:p w14:paraId="17B30C5C" w14:textId="77777777" w:rsidR="00DB1BDB" w:rsidRPr="000A173A" w:rsidRDefault="00DB1BDB" w:rsidP="000A173A">
      <w:pPr>
        <w:pStyle w:val="Odsekzoznamu"/>
        <w:numPr>
          <w:ilvl w:val="1"/>
          <w:numId w:val="11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0A173A">
        <w:rPr>
          <w:rFonts w:eastAsiaTheme="minorEastAsia"/>
          <w:i/>
          <w:szCs w:val="22"/>
        </w:rPr>
        <w:t>Uzatvorenie zmluvy o NFP</w:t>
      </w:r>
      <w:r w:rsidR="00813EE6" w:rsidRPr="000A173A">
        <w:rPr>
          <w:rFonts w:eastAsiaTheme="minorEastAsia"/>
          <w:i/>
          <w:szCs w:val="22"/>
        </w:rPr>
        <w:t xml:space="preserve"> </w:t>
      </w:r>
    </w:p>
    <w:p w14:paraId="4AEDE3E9" w14:textId="77777777" w:rsidR="00813EE6" w:rsidRDefault="00813EE6" w:rsidP="000A173A">
      <w:pPr>
        <w:pStyle w:val="Odsekzoznamu"/>
        <w:numPr>
          <w:ilvl w:val="1"/>
          <w:numId w:val="11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Kontrola projektov</w:t>
      </w:r>
    </w:p>
    <w:p w14:paraId="234D4E38" w14:textId="77777777" w:rsidR="00105C05" w:rsidRPr="00813EE6" w:rsidRDefault="00105C05" w:rsidP="000A173A">
      <w:pPr>
        <w:pStyle w:val="Odsekzoznamu"/>
        <w:numPr>
          <w:ilvl w:val="1"/>
          <w:numId w:val="11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Kontrola verejného obstarávania a o</w:t>
      </w:r>
      <w:r w:rsidRPr="00105C05">
        <w:rPr>
          <w:rFonts w:eastAsiaTheme="minorEastAsia"/>
          <w:i/>
          <w:szCs w:val="22"/>
        </w:rPr>
        <w:t>právnenosť výdavkov, vrátane zjednodušeného vykazovania výdavkov</w:t>
      </w:r>
    </w:p>
    <w:p w14:paraId="67BE7563" w14:textId="77777777" w:rsidR="00813EE6" w:rsidRPr="00813EE6" w:rsidRDefault="00813EE6" w:rsidP="000A173A">
      <w:pPr>
        <w:pStyle w:val="Odsekzoznamu"/>
        <w:numPr>
          <w:ilvl w:val="1"/>
          <w:numId w:val="11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Monitorovanie projektov</w:t>
      </w:r>
    </w:p>
    <w:p w14:paraId="10AA35E7" w14:textId="77777777" w:rsidR="00813EE6" w:rsidRPr="00813EE6" w:rsidRDefault="00813EE6" w:rsidP="000A173A">
      <w:pPr>
        <w:pStyle w:val="Odsekzoznamu"/>
        <w:numPr>
          <w:ilvl w:val="1"/>
          <w:numId w:val="11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 xml:space="preserve">Zmeny projektov </w:t>
      </w:r>
    </w:p>
    <w:p w14:paraId="6CE297B6" w14:textId="77777777" w:rsidR="00813EE6" w:rsidRPr="00813EE6" w:rsidRDefault="00813EE6" w:rsidP="000A173A">
      <w:pPr>
        <w:pStyle w:val="Odsekzoznamu"/>
        <w:numPr>
          <w:ilvl w:val="1"/>
          <w:numId w:val="11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lastRenderedPageBreak/>
        <w:t>Ukončovanie zmluvného vzťahu</w:t>
      </w:r>
    </w:p>
    <w:p w14:paraId="4BE3152E" w14:textId="77777777" w:rsidR="00813EE6" w:rsidRPr="00813EE6" w:rsidRDefault="00813EE6" w:rsidP="000A173A">
      <w:pPr>
        <w:pStyle w:val="Odsekzoznamu"/>
        <w:numPr>
          <w:ilvl w:val="1"/>
          <w:numId w:val="11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 xml:space="preserve">Zabezpečenie </w:t>
      </w:r>
      <w:r w:rsidR="00C14AAA">
        <w:rPr>
          <w:rFonts w:eastAsiaTheme="minorEastAsia"/>
          <w:i/>
          <w:szCs w:val="22"/>
        </w:rPr>
        <w:t>pohľadávok</w:t>
      </w:r>
      <w:r w:rsidR="00C14AAA" w:rsidRPr="00813EE6">
        <w:rPr>
          <w:rFonts w:eastAsiaTheme="minorEastAsia"/>
          <w:i/>
          <w:szCs w:val="22"/>
        </w:rPr>
        <w:t xml:space="preserve"> </w:t>
      </w:r>
      <w:r w:rsidR="00AF35E0">
        <w:rPr>
          <w:rFonts w:eastAsiaTheme="minorEastAsia"/>
          <w:i/>
          <w:szCs w:val="22"/>
        </w:rPr>
        <w:t>subjektu</w:t>
      </w:r>
    </w:p>
    <w:p w14:paraId="61B06D7C" w14:textId="77777777" w:rsidR="00813EE6" w:rsidRPr="00813EE6" w:rsidRDefault="00813EE6" w:rsidP="00813EE6">
      <w:pPr>
        <w:spacing w:after="200" w:line="276" w:lineRule="auto"/>
        <w:jc w:val="center"/>
        <w:rPr>
          <w:rFonts w:eastAsiaTheme="minorEastAsia"/>
          <w:b/>
          <w:color w:val="4F81BD" w:themeColor="accent1"/>
          <w:szCs w:val="22"/>
        </w:rPr>
      </w:pPr>
      <w:r w:rsidRPr="00813EE6">
        <w:rPr>
          <w:rFonts w:eastAsiaTheme="minorEastAsia"/>
          <w:b/>
          <w:color w:val="4F81BD" w:themeColor="accent1"/>
          <w:szCs w:val="22"/>
        </w:rPr>
        <w:t>Kapitola 4 Osobitné spôsoby implementácie OP</w:t>
      </w:r>
    </w:p>
    <w:p w14:paraId="48651DD7" w14:textId="77777777" w:rsidR="00813EE6" w:rsidRDefault="00813EE6" w:rsidP="00813EE6">
      <w:pPr>
        <w:spacing w:after="200" w:line="276" w:lineRule="auto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Národné projekty, veľké projekty, technická pomoc, globálne granty a pod. – s úpravou procesných odlišností v porovnaní s</w:t>
      </w:r>
      <w:r w:rsidR="00F351D2">
        <w:rPr>
          <w:rFonts w:eastAsiaTheme="minorEastAsia"/>
          <w:i/>
          <w:szCs w:val="22"/>
        </w:rPr>
        <w:t> </w:t>
      </w:r>
      <w:r w:rsidRPr="00813EE6">
        <w:rPr>
          <w:rFonts w:eastAsiaTheme="minorEastAsia"/>
          <w:i/>
          <w:szCs w:val="22"/>
        </w:rPr>
        <w:t>kapitolami</w:t>
      </w:r>
      <w:r w:rsidR="00F351D2">
        <w:rPr>
          <w:rFonts w:eastAsiaTheme="minorEastAsia"/>
          <w:i/>
          <w:szCs w:val="22"/>
        </w:rPr>
        <w:t xml:space="preserve"> 2</w:t>
      </w:r>
      <w:r w:rsidRPr="00813EE6">
        <w:rPr>
          <w:rFonts w:eastAsiaTheme="minorEastAsia"/>
          <w:i/>
          <w:szCs w:val="22"/>
        </w:rPr>
        <w:t xml:space="preserve"> až 3.</w:t>
      </w:r>
    </w:p>
    <w:p w14:paraId="6A369B3E" w14:textId="77777777" w:rsidR="00C76803" w:rsidRPr="000A173A" w:rsidRDefault="00C76803" w:rsidP="000A173A">
      <w:pPr>
        <w:spacing w:after="200" w:line="276" w:lineRule="auto"/>
        <w:jc w:val="center"/>
        <w:rPr>
          <w:rFonts w:eastAsiaTheme="minorEastAsia"/>
          <w:b/>
          <w:color w:val="4F81BD" w:themeColor="accent1"/>
          <w:szCs w:val="22"/>
        </w:rPr>
      </w:pPr>
      <w:r>
        <w:rPr>
          <w:rFonts w:eastAsiaTheme="minorEastAsia"/>
          <w:b/>
          <w:color w:val="4F81BD" w:themeColor="accent1"/>
          <w:szCs w:val="22"/>
        </w:rPr>
        <w:t>Kapitola 5</w:t>
      </w:r>
      <w:r w:rsidRPr="00813EE6">
        <w:rPr>
          <w:rFonts w:eastAsiaTheme="minorEastAsia"/>
          <w:b/>
          <w:color w:val="4F81BD" w:themeColor="accent1"/>
          <w:szCs w:val="22"/>
        </w:rPr>
        <w:t xml:space="preserve"> </w:t>
      </w:r>
      <w:r>
        <w:rPr>
          <w:rFonts w:eastAsiaTheme="minorEastAsia"/>
          <w:b/>
          <w:color w:val="4F81BD" w:themeColor="accent1"/>
          <w:szCs w:val="22"/>
        </w:rPr>
        <w:t>Finančné riadenie</w:t>
      </w:r>
    </w:p>
    <w:p w14:paraId="4BEE8711" w14:textId="77777777" w:rsidR="00813EE6" w:rsidRDefault="00813EE6" w:rsidP="00813EE6">
      <w:pPr>
        <w:spacing w:after="200" w:line="276" w:lineRule="auto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</w:rPr>
        <w:t>Systém a procesy finančného riadenia</w:t>
      </w:r>
      <w:r w:rsidR="00582BB2">
        <w:rPr>
          <w:rFonts w:eastAsiaTheme="minorEastAsia"/>
          <w:i/>
        </w:rPr>
        <w:t xml:space="preserve"> </w:t>
      </w:r>
      <w:r w:rsidR="00531DFC">
        <w:rPr>
          <w:rFonts w:eastAsiaTheme="minorEastAsia"/>
          <w:i/>
        </w:rPr>
        <w:t>relevantné</w:t>
      </w:r>
      <w:r w:rsidR="00582BB2">
        <w:rPr>
          <w:rFonts w:eastAsiaTheme="minorEastAsia"/>
          <w:i/>
        </w:rPr>
        <w:t xml:space="preserve"> pre subjekt, napr. </w:t>
      </w:r>
      <w:r w:rsidR="00582BB2" w:rsidRPr="00582BB2">
        <w:rPr>
          <w:rFonts w:eastAsiaTheme="minorEastAsia"/>
          <w:i/>
        </w:rPr>
        <w:t>proces kontroly žiadosti o platbu, vypracovanie odhadov očakávaných výdavkov a pod.</w:t>
      </w:r>
      <w:r w:rsidR="00582BB2">
        <w:rPr>
          <w:rFonts w:eastAsiaTheme="minorEastAsia"/>
          <w:i/>
        </w:rPr>
        <w:t>, v súlade so</w:t>
      </w:r>
      <w:r w:rsidRPr="00813EE6">
        <w:rPr>
          <w:rFonts w:eastAsiaTheme="minorEastAsia"/>
          <w:i/>
          <w:szCs w:val="22"/>
        </w:rPr>
        <w:t xml:space="preserve"> Systémom finančného riadenia a Stratégiou financovania EŠIF pre programové obdobie 2014 – 2020.</w:t>
      </w:r>
    </w:p>
    <w:p w14:paraId="18C08672" w14:textId="77777777" w:rsidR="00C76803" w:rsidRPr="000A173A" w:rsidRDefault="00C76803" w:rsidP="000A173A">
      <w:pPr>
        <w:spacing w:after="200" w:line="276" w:lineRule="auto"/>
        <w:jc w:val="center"/>
        <w:rPr>
          <w:rFonts w:eastAsiaTheme="minorEastAsia"/>
          <w:b/>
          <w:color w:val="4F81BD" w:themeColor="accent1"/>
          <w:szCs w:val="22"/>
        </w:rPr>
      </w:pPr>
      <w:r>
        <w:rPr>
          <w:rFonts w:eastAsiaTheme="minorEastAsia"/>
          <w:b/>
          <w:color w:val="4F81BD" w:themeColor="accent1"/>
          <w:szCs w:val="22"/>
        </w:rPr>
        <w:t>Kapitola 6</w:t>
      </w:r>
      <w:r w:rsidRPr="00813EE6">
        <w:rPr>
          <w:rFonts w:eastAsiaTheme="minorEastAsia"/>
          <w:b/>
          <w:color w:val="4F81BD" w:themeColor="accent1"/>
          <w:szCs w:val="22"/>
        </w:rPr>
        <w:t xml:space="preserve"> </w:t>
      </w:r>
      <w:r w:rsidRPr="000A173A">
        <w:rPr>
          <w:rFonts w:eastAsiaTheme="minorEastAsia"/>
          <w:b/>
          <w:color w:val="4F81BD" w:themeColor="accent1"/>
          <w:szCs w:val="22"/>
        </w:rPr>
        <w:t>Proces zisťovania, riešenia a nahlasovania nezrovnalostí</w:t>
      </w:r>
    </w:p>
    <w:p w14:paraId="2CF29324" w14:textId="77777777" w:rsidR="00813EE6" w:rsidRDefault="00813EE6" w:rsidP="00813EE6">
      <w:pPr>
        <w:spacing w:after="200" w:line="276" w:lineRule="auto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Popis procesov zisťovania, riešenia a nahlasovania nezrovnalostí.</w:t>
      </w:r>
    </w:p>
    <w:p w14:paraId="710389BE" w14:textId="77777777" w:rsidR="00C76803" w:rsidRDefault="00C76803" w:rsidP="00C76803">
      <w:pPr>
        <w:spacing w:after="200" w:line="276" w:lineRule="auto"/>
        <w:jc w:val="center"/>
        <w:rPr>
          <w:rFonts w:eastAsiaTheme="minorEastAsia"/>
          <w:b/>
          <w:szCs w:val="22"/>
        </w:rPr>
      </w:pPr>
      <w:r>
        <w:rPr>
          <w:rFonts w:eastAsiaTheme="minorEastAsia"/>
          <w:b/>
          <w:color w:val="4F81BD" w:themeColor="accent1"/>
          <w:szCs w:val="22"/>
        </w:rPr>
        <w:t>Kapitola 7</w:t>
      </w:r>
      <w:r w:rsidRPr="00813EE6">
        <w:rPr>
          <w:rFonts w:eastAsiaTheme="minorEastAsia"/>
          <w:b/>
          <w:color w:val="4F81BD" w:themeColor="accent1"/>
          <w:szCs w:val="22"/>
        </w:rPr>
        <w:t xml:space="preserve"> </w:t>
      </w:r>
      <w:r w:rsidRPr="000A173A">
        <w:rPr>
          <w:rFonts w:eastAsiaTheme="minorEastAsia"/>
          <w:b/>
          <w:color w:val="4F81BD" w:themeColor="accent1"/>
          <w:szCs w:val="22"/>
        </w:rPr>
        <w:t>Monitorovanie a hodnotenie OP</w:t>
      </w:r>
    </w:p>
    <w:p w14:paraId="2FC82AAC" w14:textId="77777777" w:rsidR="00582BB2" w:rsidRDefault="00C76803" w:rsidP="000A173A">
      <w:pPr>
        <w:spacing w:after="200" w:line="276" w:lineRule="auto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 xml:space="preserve">Proces </w:t>
      </w:r>
      <w:r w:rsidR="001C161E">
        <w:rPr>
          <w:rFonts w:eastAsiaTheme="minorEastAsia"/>
          <w:i/>
          <w:szCs w:val="22"/>
        </w:rPr>
        <w:t>zhromažďovania</w:t>
      </w:r>
      <w:r>
        <w:rPr>
          <w:rFonts w:eastAsiaTheme="minorEastAsia"/>
          <w:i/>
          <w:szCs w:val="22"/>
        </w:rPr>
        <w:t xml:space="preserve"> a analýzy relevantných údajov a ich </w:t>
      </w:r>
      <w:r w:rsidR="00582BB2">
        <w:rPr>
          <w:rFonts w:eastAsiaTheme="minorEastAsia"/>
          <w:i/>
          <w:szCs w:val="22"/>
        </w:rPr>
        <w:t>reportovania,</w:t>
      </w:r>
      <w:r w:rsidR="00582BB2" w:rsidRPr="00582BB2">
        <w:rPr>
          <w:i/>
          <w:iCs/>
        </w:rPr>
        <w:t xml:space="preserve"> </w:t>
      </w:r>
      <w:r w:rsidR="00582BB2">
        <w:rPr>
          <w:i/>
          <w:iCs/>
        </w:rPr>
        <w:t>vrátane monitorovania výkonnostného rámca.</w:t>
      </w:r>
      <w:r>
        <w:rPr>
          <w:rFonts w:eastAsiaTheme="minorEastAsia"/>
          <w:i/>
          <w:szCs w:val="22"/>
        </w:rPr>
        <w:t xml:space="preserve"> </w:t>
      </w:r>
    </w:p>
    <w:p w14:paraId="2D19CAA6" w14:textId="77777777" w:rsidR="00C76803" w:rsidRDefault="00C76803" w:rsidP="000A173A">
      <w:pPr>
        <w:spacing w:after="200" w:line="276" w:lineRule="auto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Zloženie, úlohy a zabezpečenie činnosti monitorovacích výborov.</w:t>
      </w:r>
    </w:p>
    <w:p w14:paraId="518004B1" w14:textId="77777777" w:rsidR="00C76803" w:rsidRPr="000A173A" w:rsidRDefault="00C76803" w:rsidP="000A173A">
      <w:pPr>
        <w:spacing w:after="200" w:line="276" w:lineRule="auto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Procesy predbežného, priebežného a následného hodnotenia na programovej úrovni.</w:t>
      </w:r>
    </w:p>
    <w:p w14:paraId="3740D198" w14:textId="77777777" w:rsidR="00C76803" w:rsidRPr="000A173A" w:rsidRDefault="00C76803" w:rsidP="00C76803">
      <w:pPr>
        <w:spacing w:after="200" w:line="276" w:lineRule="auto"/>
        <w:jc w:val="center"/>
        <w:rPr>
          <w:rFonts w:eastAsiaTheme="minorEastAsia"/>
          <w:b/>
          <w:color w:val="4F81BD" w:themeColor="accent1"/>
          <w:szCs w:val="22"/>
        </w:rPr>
      </w:pPr>
      <w:r w:rsidRPr="00C76803">
        <w:rPr>
          <w:rFonts w:eastAsiaTheme="minorEastAsia"/>
          <w:b/>
          <w:color w:val="4F81BD" w:themeColor="accent1"/>
          <w:szCs w:val="22"/>
        </w:rPr>
        <w:t xml:space="preserve">Kapitola 8 </w:t>
      </w:r>
      <w:r w:rsidRPr="000A173A">
        <w:rPr>
          <w:rFonts w:eastAsiaTheme="minorEastAsia"/>
          <w:b/>
          <w:color w:val="4F81BD" w:themeColor="accent1"/>
          <w:szCs w:val="22"/>
        </w:rPr>
        <w:t>Informovanie a </w:t>
      </w:r>
      <w:r w:rsidR="002B19B9">
        <w:rPr>
          <w:rFonts w:eastAsiaTheme="minorEastAsia"/>
          <w:b/>
          <w:color w:val="4F81BD" w:themeColor="accent1"/>
          <w:szCs w:val="22"/>
        </w:rPr>
        <w:t>komunikácia</w:t>
      </w:r>
    </w:p>
    <w:p w14:paraId="4CB57F26" w14:textId="77777777" w:rsidR="00C76803" w:rsidRPr="00813EE6" w:rsidRDefault="00C76803" w:rsidP="000A173A">
      <w:pPr>
        <w:spacing w:after="200" w:line="276" w:lineRule="auto"/>
        <w:ind w:firstLine="360"/>
        <w:jc w:val="both"/>
        <w:rPr>
          <w:rFonts w:eastAsiaTheme="minorEastAsia"/>
          <w:i/>
          <w:szCs w:val="22"/>
        </w:rPr>
      </w:pPr>
      <w:r w:rsidRPr="000A173A">
        <w:rPr>
          <w:rFonts w:eastAsiaTheme="minorEastAsia"/>
          <w:i/>
          <w:szCs w:val="22"/>
        </w:rPr>
        <w:t>Proces prípravy, schvaľovania, implementácie, revidovania a hodnotenia komunikačnej stratégie.</w:t>
      </w:r>
    </w:p>
    <w:p w14:paraId="69DBA0DB" w14:textId="77777777" w:rsidR="00813EE6" w:rsidRPr="00813EE6" w:rsidRDefault="00813EE6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 w:rsidRPr="00813EE6">
        <w:rPr>
          <w:rFonts w:eastAsiaTheme="minorEastAsia"/>
          <w:b/>
          <w:szCs w:val="22"/>
        </w:rPr>
        <w:t>Systém riadenia rizík</w:t>
      </w:r>
    </w:p>
    <w:p w14:paraId="29B6D969" w14:textId="77777777" w:rsidR="000A173A" w:rsidRDefault="000A173A" w:rsidP="000A173A">
      <w:pPr>
        <w:spacing w:after="200" w:line="276" w:lineRule="auto"/>
        <w:ind w:firstLine="360"/>
        <w:jc w:val="both"/>
        <w:rPr>
          <w:rFonts w:eastAsiaTheme="minorEastAsia"/>
          <w:i/>
          <w:szCs w:val="22"/>
        </w:rPr>
      </w:pPr>
    </w:p>
    <w:p w14:paraId="66BF618A" w14:textId="2C510FF8" w:rsidR="00813EE6" w:rsidRPr="00813EE6" w:rsidRDefault="00813EE6" w:rsidP="000A173A">
      <w:pPr>
        <w:spacing w:after="200" w:line="276" w:lineRule="auto"/>
        <w:ind w:firstLine="360"/>
        <w:jc w:val="both"/>
        <w:rPr>
          <w:rFonts w:eastAsiaTheme="minorEastAsia"/>
          <w:b/>
          <w:szCs w:val="22"/>
        </w:rPr>
      </w:pPr>
      <w:r w:rsidRPr="000A173A">
        <w:rPr>
          <w:rFonts w:eastAsiaTheme="minorEastAsia"/>
          <w:i/>
          <w:szCs w:val="22"/>
        </w:rPr>
        <w:t>Riadenie rizík v boji proti podvodom minimálne v rozsahu požadovanom čl. 125 ods. 4, písm.</w:t>
      </w:r>
      <w:r w:rsidR="00E56B78">
        <w:rPr>
          <w:rFonts w:eastAsiaTheme="minorEastAsia"/>
          <w:i/>
          <w:szCs w:val="22"/>
        </w:rPr>
        <w:t xml:space="preserve"> </w:t>
      </w:r>
      <w:r w:rsidRPr="000A173A">
        <w:rPr>
          <w:rFonts w:eastAsiaTheme="minorEastAsia"/>
          <w:i/>
          <w:szCs w:val="22"/>
        </w:rPr>
        <w:t>c)</w:t>
      </w:r>
      <w:r w:rsidR="00EF050A">
        <w:rPr>
          <w:rFonts w:eastAsiaTheme="minorEastAsia"/>
          <w:i/>
          <w:szCs w:val="22"/>
        </w:rPr>
        <w:t xml:space="preserve"> </w:t>
      </w:r>
      <w:r w:rsidR="008B0732">
        <w:rPr>
          <w:rFonts w:eastAsiaTheme="minorEastAsia"/>
          <w:i/>
          <w:szCs w:val="22"/>
        </w:rPr>
        <w:t>všeobecného nariadenia</w:t>
      </w:r>
      <w:r w:rsidR="003A476D">
        <w:rPr>
          <w:rFonts w:eastAsiaTheme="minorEastAsia"/>
          <w:i/>
          <w:szCs w:val="22"/>
        </w:rPr>
        <w:t xml:space="preserve"> a </w:t>
      </w:r>
      <w:r w:rsidR="003A476D" w:rsidRPr="003A476D">
        <w:rPr>
          <w:rFonts w:eastAsiaTheme="minorEastAsia"/>
          <w:i/>
          <w:szCs w:val="22"/>
        </w:rPr>
        <w:t>Usmerneni</w:t>
      </w:r>
      <w:r w:rsidR="003A476D">
        <w:rPr>
          <w:rFonts w:eastAsiaTheme="minorEastAsia"/>
          <w:i/>
          <w:szCs w:val="22"/>
        </w:rPr>
        <w:t>a</w:t>
      </w:r>
      <w:r w:rsidR="003A476D" w:rsidRPr="003A476D">
        <w:rPr>
          <w:rFonts w:eastAsiaTheme="minorEastAsia"/>
          <w:i/>
          <w:szCs w:val="22"/>
        </w:rPr>
        <w:t xml:space="preserve"> EK č. EGESIF_14_0021_00 „Posúdenie rizika podvodu a účinné a primerané opatrenia proti podvodom“.</w:t>
      </w:r>
      <w:r w:rsidRPr="000A173A">
        <w:rPr>
          <w:rFonts w:eastAsiaTheme="minorEastAsia"/>
          <w:i/>
          <w:szCs w:val="22"/>
        </w:rPr>
        <w:t>.</w:t>
      </w:r>
    </w:p>
    <w:p w14:paraId="570DE783" w14:textId="77777777" w:rsidR="005224B2" w:rsidRPr="00813EE6" w:rsidRDefault="005224B2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>
        <w:rPr>
          <w:rFonts w:eastAsiaTheme="minorEastAsia"/>
          <w:b/>
          <w:szCs w:val="22"/>
        </w:rPr>
        <w:t>IT monitorovací systém</w:t>
      </w:r>
    </w:p>
    <w:p w14:paraId="4B777A82" w14:textId="77777777" w:rsid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bCs/>
          <w:i/>
          <w:szCs w:val="22"/>
          <w:lang w:eastAsia="en-US"/>
        </w:rPr>
      </w:pPr>
    </w:p>
    <w:p w14:paraId="41A3B8F9" w14:textId="77777777" w:rsidR="005224B2" w:rsidRDefault="005224B2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bCs/>
          <w:i/>
          <w:szCs w:val="22"/>
          <w:lang w:eastAsia="en-US"/>
        </w:rPr>
      </w:pPr>
      <w:r>
        <w:rPr>
          <w:rFonts w:eastAsiaTheme="minorEastAsia"/>
          <w:bCs/>
          <w:i/>
          <w:szCs w:val="22"/>
          <w:lang w:eastAsia="en-US"/>
        </w:rPr>
        <w:t>Riadenie</w:t>
      </w:r>
      <w:r w:rsidRPr="000A173A">
        <w:rPr>
          <w:rFonts w:eastAsiaTheme="minorEastAsia"/>
          <w:bCs/>
          <w:i/>
          <w:szCs w:val="22"/>
          <w:lang w:eastAsia="en-US"/>
        </w:rPr>
        <w:t xml:space="preserve"> jednotlivých procesov IT monitorovacieho systému.</w:t>
      </w:r>
    </w:p>
    <w:p w14:paraId="40FC09F0" w14:textId="77777777" w:rsidR="000A173A" w:rsidRP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bCs/>
          <w:i/>
          <w:szCs w:val="22"/>
          <w:lang w:eastAsia="en-US"/>
        </w:rPr>
      </w:pPr>
    </w:p>
    <w:p w14:paraId="20162218" w14:textId="77777777" w:rsidR="00813EE6" w:rsidRPr="00813EE6" w:rsidRDefault="00813EE6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 w:rsidRPr="00813EE6">
        <w:rPr>
          <w:rFonts w:eastAsiaTheme="minorEastAsia"/>
          <w:b/>
          <w:szCs w:val="22"/>
        </w:rPr>
        <w:t>Uchovávanie dokumentov</w:t>
      </w:r>
    </w:p>
    <w:p w14:paraId="0C26A766" w14:textId="77777777" w:rsid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szCs w:val="22"/>
        </w:rPr>
      </w:pPr>
    </w:p>
    <w:p w14:paraId="41F09BC4" w14:textId="77777777" w:rsidR="00813EE6" w:rsidRDefault="00C76803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szCs w:val="22"/>
        </w:rPr>
      </w:pPr>
      <w:r w:rsidRPr="000A173A">
        <w:rPr>
          <w:rFonts w:eastAsiaTheme="minorEastAsia"/>
          <w:szCs w:val="22"/>
        </w:rPr>
        <w:t>Systém registrácie uchovávania a ukladania dokumentov súvisiacich s riadením a</w:t>
      </w:r>
      <w:r w:rsidR="000A173A">
        <w:rPr>
          <w:rFonts w:eastAsiaTheme="minorEastAsia"/>
          <w:szCs w:val="22"/>
        </w:rPr>
        <w:t> </w:t>
      </w:r>
      <w:r w:rsidRPr="000A173A">
        <w:rPr>
          <w:rFonts w:eastAsiaTheme="minorEastAsia"/>
          <w:szCs w:val="22"/>
        </w:rPr>
        <w:t>implementáciou</w:t>
      </w:r>
      <w:r w:rsidR="000A173A">
        <w:rPr>
          <w:rFonts w:eastAsiaTheme="minorEastAsia"/>
          <w:szCs w:val="22"/>
        </w:rPr>
        <w:t>.</w:t>
      </w:r>
    </w:p>
    <w:p w14:paraId="46949262" w14:textId="77777777" w:rsidR="000A173A" w:rsidRP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szCs w:val="22"/>
        </w:rPr>
      </w:pPr>
    </w:p>
    <w:p w14:paraId="4CC08DD2" w14:textId="77777777" w:rsidR="00813EE6" w:rsidRPr="00813EE6" w:rsidRDefault="00813EE6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 w:rsidRPr="00813EE6">
        <w:rPr>
          <w:rFonts w:eastAsiaTheme="minorEastAsia"/>
          <w:b/>
          <w:szCs w:val="22"/>
        </w:rPr>
        <w:t>Prílohy</w:t>
      </w:r>
    </w:p>
    <w:p w14:paraId="120D916D" w14:textId="77777777" w:rsidR="000A173A" w:rsidRDefault="000A173A" w:rsidP="00813EE6">
      <w:pPr>
        <w:spacing w:after="200" w:line="276" w:lineRule="auto"/>
        <w:jc w:val="both"/>
        <w:rPr>
          <w:rFonts w:eastAsiaTheme="minorEastAsia"/>
          <w:szCs w:val="22"/>
        </w:rPr>
      </w:pPr>
    </w:p>
    <w:p w14:paraId="2D90B7CC" w14:textId="77777777" w:rsidR="00813EE6" w:rsidRPr="000A173A" w:rsidRDefault="00137F88" w:rsidP="000A173A">
      <w:pPr>
        <w:spacing w:after="200" w:line="276" w:lineRule="auto"/>
        <w:ind w:firstLine="360"/>
        <w:jc w:val="both"/>
        <w:rPr>
          <w:rFonts w:eastAsiaTheme="minorEastAsia"/>
          <w:szCs w:val="22"/>
        </w:rPr>
      </w:pPr>
      <w:r w:rsidRPr="000A173A">
        <w:rPr>
          <w:rFonts w:eastAsiaTheme="minorEastAsia"/>
          <w:szCs w:val="22"/>
        </w:rPr>
        <w:t xml:space="preserve">Napríklad </w:t>
      </w:r>
      <w:r w:rsidR="007C5A08" w:rsidRPr="00D813F7">
        <w:rPr>
          <w:szCs w:val="20"/>
        </w:rPr>
        <w:t>Zmluva o vykonávaní časti úloh riadiaceho orgánu sprostredkovateľským orgánom</w:t>
      </w:r>
      <w:r w:rsidR="007C5A08">
        <w:rPr>
          <w:szCs w:val="20"/>
        </w:rPr>
        <w:t>, kontrolné zoznamy, vstupné a výstupné dokumenty a pod.</w:t>
      </w:r>
      <w:r w:rsidR="007C5A08">
        <w:rPr>
          <w:rStyle w:val="Odkaznapoznmkupodiarou"/>
          <w:szCs w:val="20"/>
        </w:rPr>
        <w:footnoteReference w:id="7"/>
      </w:r>
    </w:p>
    <w:p w14:paraId="23E7E59A" w14:textId="77777777" w:rsidR="00071CD7" w:rsidRPr="005B1203" w:rsidRDefault="00071CD7" w:rsidP="00813EE6">
      <w:pPr>
        <w:jc w:val="center"/>
        <w:outlineLvl w:val="0"/>
      </w:pPr>
    </w:p>
    <w:sectPr w:rsidR="00071CD7" w:rsidRPr="005B1203" w:rsidSect="000A173A">
      <w:headerReference w:type="first" r:id="rId18"/>
      <w:type w:val="continuous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10090" w14:textId="77777777" w:rsidR="00C90F08" w:rsidRDefault="00C90F08" w:rsidP="00B948E0">
      <w:r>
        <w:separator/>
      </w:r>
    </w:p>
  </w:endnote>
  <w:endnote w:type="continuationSeparator" w:id="0">
    <w:p w14:paraId="52F066C4" w14:textId="77777777" w:rsidR="00C90F08" w:rsidRDefault="00C90F08" w:rsidP="00B948E0">
      <w:r>
        <w:continuationSeparator/>
      </w:r>
    </w:p>
  </w:endnote>
  <w:endnote w:type="continuationNotice" w:id="1">
    <w:p w14:paraId="73C38D54" w14:textId="77777777" w:rsidR="00C90F08" w:rsidRDefault="00C90F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725BE" w14:textId="77777777" w:rsidR="00725396" w:rsidRDefault="0072539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1E7F8" w14:textId="77777777" w:rsidR="00AA43F3" w:rsidRDefault="00AA43F3" w:rsidP="00AA43F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8A38A6" wp14:editId="00AC2D4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8A6099" id="Rovná spojnica 7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C1CD873" w14:textId="29C14318" w:rsidR="00AA43F3" w:rsidRDefault="00AA43F3" w:rsidP="00AA43F3">
    <w:pPr>
      <w:pStyle w:val="Pta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51785F" wp14:editId="1883B93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38849887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F0D1F">
          <w:rPr>
            <w:noProof/>
          </w:rPr>
          <w:t>6</w:t>
        </w:r>
        <w:r>
          <w:fldChar w:fldCharType="end"/>
        </w:r>
      </w:sdtContent>
    </w:sdt>
  </w:p>
  <w:p w14:paraId="79A8BF4A" w14:textId="77777777" w:rsidR="00AA43F3" w:rsidRDefault="00AA43F3" w:rsidP="00AA43F3">
    <w:pPr>
      <w:pStyle w:val="Pta"/>
    </w:pPr>
  </w:p>
  <w:p w14:paraId="59BF827A" w14:textId="77777777" w:rsidR="00AA43F3" w:rsidRDefault="00AA43F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10530" w14:textId="77777777" w:rsidR="00725396" w:rsidRDefault="00725396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05E44" w14:textId="77777777" w:rsidR="00AA43F3" w:rsidRDefault="00AA43F3" w:rsidP="00AA43F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2C9F817" wp14:editId="193F45C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5059D6" id="Rovná spojnica 5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OokyAM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559D2022" w14:textId="2CE3EA5A" w:rsidR="00AA43F3" w:rsidRDefault="00AA43F3" w:rsidP="00AA43F3">
    <w:pPr>
      <w:pStyle w:val="Pta"/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B649859" wp14:editId="4D35498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201021104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F0D1F">
          <w:rPr>
            <w:noProof/>
          </w:rPr>
          <w:t>3</w:t>
        </w:r>
        <w:r>
          <w:fldChar w:fldCharType="end"/>
        </w:r>
      </w:sdtContent>
    </w:sdt>
  </w:p>
  <w:p w14:paraId="07E6927E" w14:textId="77777777" w:rsidR="00AA43F3" w:rsidRDefault="00AA43F3" w:rsidP="00AA43F3">
    <w:pPr>
      <w:pStyle w:val="Pta"/>
    </w:pPr>
  </w:p>
  <w:p w14:paraId="338EB2F5" w14:textId="77777777" w:rsidR="00AA43F3" w:rsidRDefault="00AA43F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E9101" w14:textId="77777777" w:rsidR="00C90F08" w:rsidRDefault="00C90F08" w:rsidP="00B948E0">
      <w:r>
        <w:separator/>
      </w:r>
    </w:p>
  </w:footnote>
  <w:footnote w:type="continuationSeparator" w:id="0">
    <w:p w14:paraId="2774F623" w14:textId="77777777" w:rsidR="00C90F08" w:rsidRDefault="00C90F08" w:rsidP="00B948E0">
      <w:r>
        <w:continuationSeparator/>
      </w:r>
    </w:p>
  </w:footnote>
  <w:footnote w:type="continuationNotice" w:id="1">
    <w:p w14:paraId="7E0E5EE2" w14:textId="77777777" w:rsidR="00C90F08" w:rsidRDefault="00C90F08"/>
  </w:footnote>
  <w:footnote w:id="2">
    <w:p w14:paraId="12600C48" w14:textId="12C0E7AB" w:rsidR="00AF35E0" w:rsidRDefault="00AF35E0">
      <w:pPr>
        <w:pStyle w:val="Textpoznmkypodiarou"/>
      </w:pPr>
      <w:r>
        <w:rPr>
          <w:rStyle w:val="Odkaznapoznmkupodiarou"/>
        </w:rPr>
        <w:footnoteRef/>
      </w:r>
      <w:r>
        <w:t xml:space="preserve"> Subjektom sa rozumie všeobecné označenie pre autora manuálu procedúr, pričom pojem je následne rovnako použitý ďalej v</w:t>
      </w:r>
      <w:r w:rsidR="003524B9">
        <w:t> </w:t>
      </w:r>
      <w:r>
        <w:t>texte</w:t>
      </w:r>
      <w:r w:rsidR="003524B9">
        <w:t>.</w:t>
      </w:r>
    </w:p>
  </w:footnote>
  <w:footnote w:id="3">
    <w:p w14:paraId="09C3D6A3" w14:textId="49F1836A" w:rsidR="00181AB0" w:rsidRDefault="00181AB0">
      <w:pPr>
        <w:pStyle w:val="Textpoznmkypodiarou"/>
      </w:pPr>
      <w:r>
        <w:rPr>
          <w:rStyle w:val="Odkaznapoznmkupodiarou"/>
        </w:rPr>
        <w:footnoteRef/>
      </w:r>
      <w:r>
        <w:t xml:space="preserve"> Nevyžaduje sa, ak </w:t>
      </w:r>
      <w:r w:rsidR="003C01A6">
        <w:t xml:space="preserve">je </w:t>
      </w:r>
      <w:r>
        <w:t>tento údaj uvedený pri elektronickom podpise</w:t>
      </w:r>
      <w:r w:rsidR="003524B9">
        <w:t>.</w:t>
      </w:r>
    </w:p>
  </w:footnote>
  <w:footnote w:id="4">
    <w:p w14:paraId="390DF2B2" w14:textId="576A2BFC" w:rsidR="00181AB0" w:rsidRDefault="00181AB0" w:rsidP="00A602D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elektronick</w:t>
      </w:r>
      <w:r w:rsidR="003C01A6">
        <w:t>ého podpisu</w:t>
      </w:r>
      <w:r>
        <w:t xml:space="preserve"> uviesť </w:t>
      </w:r>
      <w:r w:rsidR="00024D9D">
        <w:t>iba informáciu, v súlade s postupom orgánu verejnej správy upravujúceho schvaľovani</w:t>
      </w:r>
      <w:r w:rsidR="00985FDF">
        <w:t>e</w:t>
      </w:r>
      <w:r w:rsidR="00024D9D">
        <w:t xml:space="preserve"> interných riadiacich aktov elektronicky, uvedením</w:t>
      </w:r>
      <w:r w:rsidR="00985FDF">
        <w:t xml:space="preserve"> textu</w:t>
      </w:r>
      <w:r w:rsidR="006D71B2">
        <w:t xml:space="preserve"> o elektronickom podpise dokumentu, napr.</w:t>
      </w:r>
      <w:r w:rsidR="00024D9D">
        <w:t xml:space="preserve"> </w:t>
      </w:r>
      <w:r>
        <w:t>„</w:t>
      </w:r>
      <w:r w:rsidRPr="00181AB0">
        <w:t>(podpísané elektronicky podľa zákona č. 272/2016 Z.</w:t>
      </w:r>
      <w:r w:rsidR="003524B9">
        <w:t xml:space="preserve"> </w:t>
      </w:r>
      <w:r w:rsidRPr="00181AB0">
        <w:t>z.</w:t>
      </w:r>
      <w:r w:rsidR="00024D9D">
        <w:t xml:space="preserve"> v znení neskorších predpisov</w:t>
      </w:r>
      <w:r w:rsidRPr="00181AB0">
        <w:t>)</w:t>
      </w:r>
      <w:r w:rsidR="003C01A6">
        <w:t>“</w:t>
      </w:r>
      <w:r w:rsidR="003524B9">
        <w:t>.</w:t>
      </w:r>
    </w:p>
  </w:footnote>
  <w:footnote w:id="5">
    <w:p w14:paraId="67247B71" w14:textId="77777777" w:rsidR="00B31AAF" w:rsidRDefault="00B31AAF" w:rsidP="000A173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Úprava procesov je definovaná tak, aby nedochádzalo ku </w:t>
      </w:r>
      <w:r w:rsidRPr="000A173A">
        <w:t>kopírovaniu metodických dokumentov, ako napr. Systému riadenia EŠIF, Systému finančného riadenia, ale ich relevantné rozpracovanie na úroveň reálnych procesov prebiehajúcich na úrovni RO/SO/gestora HP. V prípade,</w:t>
      </w:r>
      <w:r w:rsidR="007C5A08" w:rsidRPr="007C5A08">
        <w:t xml:space="preserve"> ak je text niektorej časti</w:t>
      </w:r>
      <w:r w:rsidRPr="000A173A">
        <w:t xml:space="preserve"> </w:t>
      </w:r>
      <w:r w:rsidR="007C5A08">
        <w:t>zhodný</w:t>
      </w:r>
      <w:r w:rsidRPr="000A173A">
        <w:t xml:space="preserve"> s textom v rámci týchto záväzných dokumentov</w:t>
      </w:r>
      <w:r>
        <w:t xml:space="preserve">, je postačujúce v relevantnej časti uviesť odkaz na </w:t>
      </w:r>
      <w:r w:rsidR="00582BB2">
        <w:t xml:space="preserve">relevantnú </w:t>
      </w:r>
      <w:r>
        <w:t xml:space="preserve">časť konkrétneho </w:t>
      </w:r>
      <w:r w:rsidR="00582BB2">
        <w:t>záväzného dokumentu.</w:t>
      </w:r>
    </w:p>
  </w:footnote>
  <w:footnote w:id="6">
    <w:p w14:paraId="7DA083A6" w14:textId="1D36BB67" w:rsidR="00813EE6" w:rsidRDefault="00813EE6" w:rsidP="00813EE6">
      <w:pPr>
        <w:pStyle w:val="Textpoznmkypodiarou"/>
      </w:pPr>
      <w:r>
        <w:rPr>
          <w:rStyle w:val="Odkaznapoznmkupodiarou"/>
        </w:rPr>
        <w:footnoteRef/>
      </w:r>
      <w:r>
        <w:t xml:space="preserve"> Relevantné pre OP plánujúce využiť dvojkolový výber </w:t>
      </w:r>
      <w:proofErr w:type="spellStart"/>
      <w:r>
        <w:t>ŽoNFP</w:t>
      </w:r>
      <w:proofErr w:type="spellEnd"/>
      <w:r w:rsidR="003524B9">
        <w:t>.</w:t>
      </w:r>
    </w:p>
  </w:footnote>
  <w:footnote w:id="7">
    <w:p w14:paraId="11E78333" w14:textId="0D8441CE" w:rsidR="007C5A08" w:rsidRDefault="007C5A08" w:rsidP="000A173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prípade, ak je vstupný/výstupný dokument zhodný so vzorom definovaným záväznými dokumentmi, napr. Systém riadenia EŠIF, Systém finančného riadenia, je možné v texte použiť odvolávku na relevantný dokument a nezavádzať ho ako osobitnú prílohu </w:t>
      </w:r>
      <w:r w:rsidR="007A4572">
        <w:t>manuálu procedúr</w:t>
      </w:r>
      <w:r w:rsidR="003524B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6BAD2" w14:textId="77777777" w:rsidR="00725396" w:rsidRDefault="0072539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0F3CC" w14:textId="77777777" w:rsidR="00A031E9" w:rsidRPr="00DF6514" w:rsidRDefault="00A031E9" w:rsidP="00A031E9">
    <w:pPr>
      <w:pStyle w:val="Hlavika"/>
      <w:rPr>
        <w:sz w:val="18"/>
        <w:szCs w:val="18"/>
      </w:rPr>
    </w:pPr>
    <w:r w:rsidRPr="00DF6514">
      <w:rPr>
        <w:sz w:val="18"/>
        <w:szCs w:val="18"/>
      </w:rPr>
      <w:t xml:space="preserve">Manuál procedúr </w:t>
    </w:r>
    <w:r>
      <w:rPr>
        <w:sz w:val="18"/>
        <w:szCs w:val="18"/>
      </w:rPr>
      <w:t>....</w:t>
    </w:r>
  </w:p>
  <w:p w14:paraId="2EB5C2C2" w14:textId="77777777" w:rsidR="00A031E9" w:rsidRPr="00DF6514" w:rsidRDefault="00A031E9" w:rsidP="00A031E9">
    <w:pPr>
      <w:pStyle w:val="Hlavika"/>
      <w:rPr>
        <w:sz w:val="18"/>
        <w:szCs w:val="18"/>
      </w:rPr>
    </w:pPr>
    <w:r w:rsidRPr="00DF6514">
      <w:rPr>
        <w:sz w:val="18"/>
        <w:szCs w:val="18"/>
      </w:rPr>
      <w:t>Verzia:</w:t>
    </w:r>
  </w:p>
  <w:p w14:paraId="4DF77B56" w14:textId="77777777" w:rsidR="00500978" w:rsidRDefault="00500978" w:rsidP="00500978">
    <w:pPr>
      <w:pStyle w:val="Hlavika"/>
      <w:tabs>
        <w:tab w:val="clear" w:pos="4536"/>
        <w:tab w:val="clear" w:pos="9072"/>
        <w:tab w:val="left" w:pos="382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331B3D1" wp14:editId="54CC3ED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0" name="Rovná spojnic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3E3A4B4" id="Rovná spojnica 10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TC01/MgBAADP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ab/>
    </w:r>
  </w:p>
  <w:sdt>
    <w:sdtPr>
      <w:rPr>
        <w:szCs w:val="20"/>
      </w:rPr>
      <w:id w:val="-1027562721"/>
      <w:placeholder>
        <w:docPart w:val="4A83B83100D34684AA6555B817C65EF7"/>
      </w:placeholder>
      <w:date w:fullDate="2019-10-31T00:00:00Z">
        <w:dateFormat w:val="dd.MM.yyyy"/>
        <w:lid w:val="sk-SK"/>
        <w:storeMappedDataAs w:val="dateTime"/>
        <w:calendar w:val="gregorian"/>
      </w:date>
    </w:sdtPr>
    <w:sdtEndPr/>
    <w:sdtContent>
      <w:p w14:paraId="2A4380EA" w14:textId="59425567" w:rsidR="00500978" w:rsidRPr="00627EA3" w:rsidRDefault="00812D57" w:rsidP="00500978">
        <w:pPr>
          <w:pStyle w:val="Hlavika"/>
          <w:jc w:val="right"/>
        </w:pPr>
        <w:r>
          <w:rPr>
            <w:szCs w:val="20"/>
          </w:rPr>
          <w:t>31.10.2019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C6683" w14:textId="77777777" w:rsidR="00725396" w:rsidRDefault="00725396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8D9C5" w14:textId="77777777" w:rsidR="00976A29" w:rsidRDefault="00813EE6">
    <w:pPr>
      <w:pStyle w:val="Hlavika"/>
    </w:pPr>
    <w:r>
      <w:t>Manuál procedúr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89F5D" w14:textId="77777777" w:rsidR="00A031E9" w:rsidRPr="000A173A" w:rsidRDefault="00A031E9">
    <w:pPr>
      <w:pStyle w:val="Hlavika"/>
      <w:rPr>
        <w:sz w:val="18"/>
        <w:szCs w:val="18"/>
      </w:rPr>
    </w:pPr>
    <w:r w:rsidRPr="000A173A">
      <w:rPr>
        <w:sz w:val="18"/>
        <w:szCs w:val="18"/>
      </w:rPr>
      <w:t xml:space="preserve">Manuál procedúr </w:t>
    </w:r>
    <w:r>
      <w:rPr>
        <w:sz w:val="18"/>
        <w:szCs w:val="18"/>
      </w:rPr>
      <w:t>....</w:t>
    </w:r>
  </w:p>
  <w:p w14:paraId="6986BD2D" w14:textId="77777777" w:rsidR="00A031E9" w:rsidRPr="000A173A" w:rsidRDefault="00A031E9">
    <w:pPr>
      <w:pStyle w:val="Hlavika"/>
      <w:rPr>
        <w:sz w:val="18"/>
        <w:szCs w:val="18"/>
      </w:rPr>
    </w:pPr>
    <w:r w:rsidRPr="000A173A">
      <w:rPr>
        <w:sz w:val="18"/>
        <w:szCs w:val="18"/>
      </w:rPr>
      <w:t>Verzia:</w:t>
    </w:r>
  </w:p>
  <w:p w14:paraId="33E9FF85" w14:textId="77777777" w:rsidR="00500978" w:rsidRDefault="00500978" w:rsidP="00500978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683955F" wp14:editId="61063AF2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92E2B75" id="Rovná spojnica 3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2089530281"/>
      <w:placeholder>
        <w:docPart w:val="306D303059D74FCDBFB1C24D716D7992"/>
      </w:placeholder>
      <w:date w:fullDate="2019-10-31T00:00:00Z">
        <w:dateFormat w:val="dd.MM.yyyy"/>
        <w:lid w:val="sk-SK"/>
        <w:storeMappedDataAs w:val="dateTime"/>
        <w:calendar w:val="gregorian"/>
      </w:date>
    </w:sdtPr>
    <w:sdtEndPr/>
    <w:sdtContent>
      <w:p w14:paraId="2F9A7B30" w14:textId="12431D34" w:rsidR="00812D57" w:rsidRDefault="00812D57" w:rsidP="00812D57">
        <w:pPr>
          <w:tabs>
            <w:tab w:val="center" w:pos="4536"/>
            <w:tab w:val="right" w:pos="9072"/>
          </w:tabs>
          <w:jc w:val="right"/>
          <w:rPr>
            <w:szCs w:val="20"/>
          </w:rPr>
        </w:pPr>
        <w:r>
          <w:rPr>
            <w:szCs w:val="20"/>
          </w:rPr>
          <w:t>31.10.2019</w:t>
        </w:r>
      </w:p>
    </w:sdtContent>
  </w:sdt>
  <w:p w14:paraId="32FC6829" w14:textId="36213BE2" w:rsidR="008B5850" w:rsidRPr="000A173A" w:rsidRDefault="008B5850" w:rsidP="00500978">
    <w:pPr>
      <w:pStyle w:val="Hlavika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10179"/>
    <w:multiLevelType w:val="hybridMultilevel"/>
    <w:tmpl w:val="53426E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54612"/>
    <w:multiLevelType w:val="hybridMultilevel"/>
    <w:tmpl w:val="B0983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C77A3"/>
    <w:multiLevelType w:val="hybridMultilevel"/>
    <w:tmpl w:val="C0ECA42C"/>
    <w:lvl w:ilvl="0" w:tplc="9314F942">
      <w:start w:val="1"/>
      <w:numFmt w:val="lowerLetter"/>
      <w:lvlText w:val="%1)"/>
      <w:lvlJc w:val="left"/>
      <w:pPr>
        <w:ind w:left="1425" w:hanging="360"/>
      </w:pPr>
      <w:rPr>
        <w:i/>
      </w:rPr>
    </w:lvl>
    <w:lvl w:ilvl="1" w:tplc="C2B2A22A">
      <w:start w:val="1"/>
      <w:numFmt w:val="decimal"/>
      <w:lvlText w:val="%2."/>
      <w:lvlJc w:val="left"/>
      <w:pPr>
        <w:ind w:left="2145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BD164E"/>
    <w:multiLevelType w:val="hybridMultilevel"/>
    <w:tmpl w:val="FCF2926E"/>
    <w:lvl w:ilvl="0" w:tplc="17403B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54B6B"/>
    <w:multiLevelType w:val="hybridMultilevel"/>
    <w:tmpl w:val="425046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9"/>
  </w:num>
  <w:num w:numId="5">
    <w:abstractNumId w:val="5"/>
  </w:num>
  <w:num w:numId="6">
    <w:abstractNumId w:val="10"/>
  </w:num>
  <w:num w:numId="7">
    <w:abstractNumId w:val="3"/>
  </w:num>
  <w:num w:numId="8">
    <w:abstractNumId w:val="7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24D9D"/>
    <w:rsid w:val="00050728"/>
    <w:rsid w:val="00066955"/>
    <w:rsid w:val="00071088"/>
    <w:rsid w:val="00071CD7"/>
    <w:rsid w:val="0008350C"/>
    <w:rsid w:val="000A173A"/>
    <w:rsid w:val="000D298C"/>
    <w:rsid w:val="000D6B86"/>
    <w:rsid w:val="000E1E16"/>
    <w:rsid w:val="000E2AA4"/>
    <w:rsid w:val="00105C05"/>
    <w:rsid w:val="00116F61"/>
    <w:rsid w:val="00137F88"/>
    <w:rsid w:val="00140B31"/>
    <w:rsid w:val="0014641E"/>
    <w:rsid w:val="0015233E"/>
    <w:rsid w:val="00173917"/>
    <w:rsid w:val="00181AB0"/>
    <w:rsid w:val="001873B5"/>
    <w:rsid w:val="0019700C"/>
    <w:rsid w:val="00197760"/>
    <w:rsid w:val="001A0B8B"/>
    <w:rsid w:val="001B12DC"/>
    <w:rsid w:val="001B27DA"/>
    <w:rsid w:val="001B6E9F"/>
    <w:rsid w:val="001C11D2"/>
    <w:rsid w:val="001C161E"/>
    <w:rsid w:val="001C513F"/>
    <w:rsid w:val="001D4B25"/>
    <w:rsid w:val="001F0193"/>
    <w:rsid w:val="001F78C9"/>
    <w:rsid w:val="002259C4"/>
    <w:rsid w:val="00225A05"/>
    <w:rsid w:val="00236837"/>
    <w:rsid w:val="00243FF6"/>
    <w:rsid w:val="00246970"/>
    <w:rsid w:val="00256687"/>
    <w:rsid w:val="00274479"/>
    <w:rsid w:val="002A1CD4"/>
    <w:rsid w:val="002A1E17"/>
    <w:rsid w:val="002B19B9"/>
    <w:rsid w:val="002B650A"/>
    <w:rsid w:val="002D65BD"/>
    <w:rsid w:val="002E611C"/>
    <w:rsid w:val="002E7F32"/>
    <w:rsid w:val="002E7F66"/>
    <w:rsid w:val="00320194"/>
    <w:rsid w:val="00343FE3"/>
    <w:rsid w:val="003524B9"/>
    <w:rsid w:val="00386CBA"/>
    <w:rsid w:val="003A476D"/>
    <w:rsid w:val="003A67E1"/>
    <w:rsid w:val="003B0DFE"/>
    <w:rsid w:val="003B2F8A"/>
    <w:rsid w:val="003B61C8"/>
    <w:rsid w:val="003C01A6"/>
    <w:rsid w:val="003C2544"/>
    <w:rsid w:val="003C55E6"/>
    <w:rsid w:val="003D0894"/>
    <w:rsid w:val="003D568C"/>
    <w:rsid w:val="003E3B13"/>
    <w:rsid w:val="00416E2D"/>
    <w:rsid w:val="00431EE0"/>
    <w:rsid w:val="00432DF1"/>
    <w:rsid w:val="004445A9"/>
    <w:rsid w:val="004470FB"/>
    <w:rsid w:val="00477B8E"/>
    <w:rsid w:val="00490AF9"/>
    <w:rsid w:val="00493F0A"/>
    <w:rsid w:val="004946A8"/>
    <w:rsid w:val="004A0829"/>
    <w:rsid w:val="004C1071"/>
    <w:rsid w:val="004C7695"/>
    <w:rsid w:val="004E0DF4"/>
    <w:rsid w:val="004E2120"/>
    <w:rsid w:val="004E3ABD"/>
    <w:rsid w:val="004E62A8"/>
    <w:rsid w:val="004F0D1F"/>
    <w:rsid w:val="004F0D6F"/>
    <w:rsid w:val="00500978"/>
    <w:rsid w:val="005122F6"/>
    <w:rsid w:val="005224B2"/>
    <w:rsid w:val="00531DFC"/>
    <w:rsid w:val="00541FF5"/>
    <w:rsid w:val="005800C7"/>
    <w:rsid w:val="00580A58"/>
    <w:rsid w:val="00582BB2"/>
    <w:rsid w:val="00586FDB"/>
    <w:rsid w:val="005B1203"/>
    <w:rsid w:val="005B49EF"/>
    <w:rsid w:val="005F184C"/>
    <w:rsid w:val="005F5B71"/>
    <w:rsid w:val="00612157"/>
    <w:rsid w:val="00622D7A"/>
    <w:rsid w:val="00627EA3"/>
    <w:rsid w:val="006455FE"/>
    <w:rsid w:val="006479DF"/>
    <w:rsid w:val="00660DCB"/>
    <w:rsid w:val="006719A0"/>
    <w:rsid w:val="00687102"/>
    <w:rsid w:val="006A5157"/>
    <w:rsid w:val="006A7DF2"/>
    <w:rsid w:val="006C689C"/>
    <w:rsid w:val="006C6A25"/>
    <w:rsid w:val="006D082A"/>
    <w:rsid w:val="006D3B82"/>
    <w:rsid w:val="006D71B2"/>
    <w:rsid w:val="006E5643"/>
    <w:rsid w:val="006F15B4"/>
    <w:rsid w:val="007144CB"/>
    <w:rsid w:val="00725396"/>
    <w:rsid w:val="0076414C"/>
    <w:rsid w:val="00765555"/>
    <w:rsid w:val="00771CC6"/>
    <w:rsid w:val="00776C28"/>
    <w:rsid w:val="00782970"/>
    <w:rsid w:val="007A4572"/>
    <w:rsid w:val="007A60EF"/>
    <w:rsid w:val="007C0637"/>
    <w:rsid w:val="007C5A08"/>
    <w:rsid w:val="007E0D84"/>
    <w:rsid w:val="007E2DF0"/>
    <w:rsid w:val="007F0D9A"/>
    <w:rsid w:val="00801225"/>
    <w:rsid w:val="00812D57"/>
    <w:rsid w:val="00813EE6"/>
    <w:rsid w:val="0084743A"/>
    <w:rsid w:val="0085642C"/>
    <w:rsid w:val="008743E6"/>
    <w:rsid w:val="008806AC"/>
    <w:rsid w:val="008B0732"/>
    <w:rsid w:val="008B5850"/>
    <w:rsid w:val="008C271F"/>
    <w:rsid w:val="008D0F9C"/>
    <w:rsid w:val="008D5665"/>
    <w:rsid w:val="008F2627"/>
    <w:rsid w:val="0090110D"/>
    <w:rsid w:val="00910CC6"/>
    <w:rsid w:val="00911D80"/>
    <w:rsid w:val="00926284"/>
    <w:rsid w:val="00976A29"/>
    <w:rsid w:val="00977CF6"/>
    <w:rsid w:val="009836CF"/>
    <w:rsid w:val="00985FDF"/>
    <w:rsid w:val="00995950"/>
    <w:rsid w:val="009B421D"/>
    <w:rsid w:val="009C582B"/>
    <w:rsid w:val="009C6749"/>
    <w:rsid w:val="009C7CAB"/>
    <w:rsid w:val="00A031E9"/>
    <w:rsid w:val="00A11B59"/>
    <w:rsid w:val="00A144AE"/>
    <w:rsid w:val="00A451F7"/>
    <w:rsid w:val="00A50953"/>
    <w:rsid w:val="00A602DC"/>
    <w:rsid w:val="00A6323B"/>
    <w:rsid w:val="00A670AE"/>
    <w:rsid w:val="00A7202A"/>
    <w:rsid w:val="00A9254C"/>
    <w:rsid w:val="00AA43F3"/>
    <w:rsid w:val="00AB755C"/>
    <w:rsid w:val="00AF35E0"/>
    <w:rsid w:val="00B00C4E"/>
    <w:rsid w:val="00B12061"/>
    <w:rsid w:val="00B16D96"/>
    <w:rsid w:val="00B2064F"/>
    <w:rsid w:val="00B315E9"/>
    <w:rsid w:val="00B31AAF"/>
    <w:rsid w:val="00B4284E"/>
    <w:rsid w:val="00B53B4A"/>
    <w:rsid w:val="00B713AF"/>
    <w:rsid w:val="00B7264C"/>
    <w:rsid w:val="00B948E0"/>
    <w:rsid w:val="00BA13ED"/>
    <w:rsid w:val="00BA4376"/>
    <w:rsid w:val="00BB7857"/>
    <w:rsid w:val="00BC4BAC"/>
    <w:rsid w:val="00BD75C7"/>
    <w:rsid w:val="00C1391F"/>
    <w:rsid w:val="00C14AAA"/>
    <w:rsid w:val="00C214B6"/>
    <w:rsid w:val="00C348A2"/>
    <w:rsid w:val="00C53567"/>
    <w:rsid w:val="00C6439D"/>
    <w:rsid w:val="00C76803"/>
    <w:rsid w:val="00C90F08"/>
    <w:rsid w:val="00C92BF0"/>
    <w:rsid w:val="00CA208E"/>
    <w:rsid w:val="00CB33DE"/>
    <w:rsid w:val="00CD3D13"/>
    <w:rsid w:val="00CD7265"/>
    <w:rsid w:val="00D05350"/>
    <w:rsid w:val="00D064C7"/>
    <w:rsid w:val="00D61BB6"/>
    <w:rsid w:val="00D86DA2"/>
    <w:rsid w:val="00DA50A5"/>
    <w:rsid w:val="00DA56B1"/>
    <w:rsid w:val="00DB1BDB"/>
    <w:rsid w:val="00DB3113"/>
    <w:rsid w:val="00DB798B"/>
    <w:rsid w:val="00E005B9"/>
    <w:rsid w:val="00E048C8"/>
    <w:rsid w:val="00E20CE7"/>
    <w:rsid w:val="00E52D37"/>
    <w:rsid w:val="00E5416A"/>
    <w:rsid w:val="00E5502C"/>
    <w:rsid w:val="00E56B78"/>
    <w:rsid w:val="00E742C1"/>
    <w:rsid w:val="00E742D1"/>
    <w:rsid w:val="00E74EA1"/>
    <w:rsid w:val="00E7702D"/>
    <w:rsid w:val="00E9278A"/>
    <w:rsid w:val="00EC2867"/>
    <w:rsid w:val="00ED5216"/>
    <w:rsid w:val="00EE414B"/>
    <w:rsid w:val="00EE70FE"/>
    <w:rsid w:val="00EF050A"/>
    <w:rsid w:val="00F0607A"/>
    <w:rsid w:val="00F10B9D"/>
    <w:rsid w:val="00F27075"/>
    <w:rsid w:val="00F351D2"/>
    <w:rsid w:val="00F76825"/>
    <w:rsid w:val="00F854AC"/>
    <w:rsid w:val="00F97E8C"/>
    <w:rsid w:val="00FC04A6"/>
    <w:rsid w:val="00FC0F30"/>
    <w:rsid w:val="00FC17E0"/>
    <w:rsid w:val="00FD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0195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Char">
    <w:name w:val="Char"/>
    <w:basedOn w:val="Normlny"/>
    <w:rsid w:val="00976A29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813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612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8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2CD399E15E44BC59049896DE3876F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C9F8FE-5875-4BB1-B44C-834477D02210}"/>
      </w:docPartPr>
      <w:docPartBody>
        <w:p w:rsidR="00AB5501" w:rsidRDefault="006A00BB" w:rsidP="006A00BB">
          <w:pPr>
            <w:pStyle w:val="A2CD399E15E44BC59049896DE3876F4A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BDBD5E9AFED43D88630F59EEF6F57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2D0DB2-B0D9-4E68-A677-A9455793427D}"/>
      </w:docPartPr>
      <w:docPartBody>
        <w:p w:rsidR="00AB5501" w:rsidRDefault="006A00BB" w:rsidP="006A00BB">
          <w:pPr>
            <w:pStyle w:val="4BDBD5E9AFED43D88630F59EEF6F57A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A83B83100D34684AA6555B817C65E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CCF036-39CE-4F03-94FA-BAA2F245F74D}"/>
      </w:docPartPr>
      <w:docPartBody>
        <w:p w:rsidR="00AB5501" w:rsidRDefault="006A00BB" w:rsidP="006A00BB">
          <w:pPr>
            <w:pStyle w:val="4A83B83100D34684AA6555B817C65EF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06D303059D74FCDBFB1C24D716D79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5C44D1-9744-4F46-8E27-4C67E98CF9DD}"/>
      </w:docPartPr>
      <w:docPartBody>
        <w:p w:rsidR="00334DED" w:rsidRDefault="00997038" w:rsidP="00997038">
          <w:pPr>
            <w:pStyle w:val="306D303059D74FCDBFB1C24D716D7992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E30BC"/>
    <w:rsid w:val="000F1BB4"/>
    <w:rsid w:val="00140858"/>
    <w:rsid w:val="00171105"/>
    <w:rsid w:val="00175388"/>
    <w:rsid w:val="0021550A"/>
    <w:rsid w:val="00217F9E"/>
    <w:rsid w:val="002C3A22"/>
    <w:rsid w:val="00334DED"/>
    <w:rsid w:val="003634BE"/>
    <w:rsid w:val="003D2703"/>
    <w:rsid w:val="00446FA5"/>
    <w:rsid w:val="0052622A"/>
    <w:rsid w:val="00616C33"/>
    <w:rsid w:val="006A00BB"/>
    <w:rsid w:val="006E7D02"/>
    <w:rsid w:val="00762B5D"/>
    <w:rsid w:val="007D015D"/>
    <w:rsid w:val="008225C7"/>
    <w:rsid w:val="00845353"/>
    <w:rsid w:val="00847BD7"/>
    <w:rsid w:val="0085402B"/>
    <w:rsid w:val="00855A0B"/>
    <w:rsid w:val="008612A8"/>
    <w:rsid w:val="008F33D9"/>
    <w:rsid w:val="0092092C"/>
    <w:rsid w:val="00932092"/>
    <w:rsid w:val="00960B4E"/>
    <w:rsid w:val="00997038"/>
    <w:rsid w:val="00AB3DBF"/>
    <w:rsid w:val="00AB5501"/>
    <w:rsid w:val="00B12684"/>
    <w:rsid w:val="00C16CB5"/>
    <w:rsid w:val="00C406DF"/>
    <w:rsid w:val="00CE2D99"/>
    <w:rsid w:val="00DF1217"/>
    <w:rsid w:val="00E32DAF"/>
    <w:rsid w:val="00F072E0"/>
    <w:rsid w:val="00F326A2"/>
    <w:rsid w:val="00F37E3B"/>
    <w:rsid w:val="00F836DD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97038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07BC5FAC939A445F9515A7C8AAFC929A">
    <w:name w:val="07BC5FAC939A445F9515A7C8AAFC929A"/>
    <w:rsid w:val="00932092"/>
  </w:style>
  <w:style w:type="paragraph" w:customStyle="1" w:styleId="FB7ED36CB39B4161B21682BB9A4CC239">
    <w:name w:val="FB7ED36CB39B4161B21682BB9A4CC239"/>
    <w:rsid w:val="00932092"/>
  </w:style>
  <w:style w:type="paragraph" w:customStyle="1" w:styleId="0F696797BF734BE28AEBCB01CA626FE8">
    <w:name w:val="0F696797BF734BE28AEBCB01CA626FE8"/>
    <w:rsid w:val="006A00BB"/>
  </w:style>
  <w:style w:type="paragraph" w:customStyle="1" w:styleId="A2CD399E15E44BC59049896DE3876F4A">
    <w:name w:val="A2CD399E15E44BC59049896DE3876F4A"/>
    <w:rsid w:val="006A00BB"/>
  </w:style>
  <w:style w:type="paragraph" w:customStyle="1" w:styleId="0ACAF7862E5C48BFB7526F24D58ED67A">
    <w:name w:val="0ACAF7862E5C48BFB7526F24D58ED67A"/>
    <w:rsid w:val="006A00BB"/>
  </w:style>
  <w:style w:type="paragraph" w:customStyle="1" w:styleId="4BDBD5E9AFED43D88630F59EEF6F57A6">
    <w:name w:val="4BDBD5E9AFED43D88630F59EEF6F57A6"/>
    <w:rsid w:val="006A00BB"/>
  </w:style>
  <w:style w:type="paragraph" w:customStyle="1" w:styleId="D4A453E4FEA541E6A40442B4D718A7D1">
    <w:name w:val="D4A453E4FEA541E6A40442B4D718A7D1"/>
    <w:rsid w:val="006A00BB"/>
  </w:style>
  <w:style w:type="paragraph" w:customStyle="1" w:styleId="8CB95B9A49A447E0AE99E23B8438FB28">
    <w:name w:val="8CB95B9A49A447E0AE99E23B8438FB28"/>
    <w:rsid w:val="006A00BB"/>
  </w:style>
  <w:style w:type="paragraph" w:customStyle="1" w:styleId="4A83B83100D34684AA6555B817C65EF7">
    <w:name w:val="4A83B83100D34684AA6555B817C65EF7"/>
    <w:rsid w:val="006A00BB"/>
  </w:style>
  <w:style w:type="paragraph" w:customStyle="1" w:styleId="8FE876A387444EF2A291CC97E01B2E52">
    <w:name w:val="8FE876A387444EF2A291CC97E01B2E52"/>
    <w:rsid w:val="006A00BB"/>
  </w:style>
  <w:style w:type="paragraph" w:customStyle="1" w:styleId="6F0ABFDBA0754E839B13AE98492EA0DF">
    <w:name w:val="6F0ABFDBA0754E839B13AE98492EA0DF"/>
    <w:pPr>
      <w:spacing w:after="160" w:line="259" w:lineRule="auto"/>
    </w:pPr>
  </w:style>
  <w:style w:type="paragraph" w:customStyle="1" w:styleId="2FFF5B140AAF47529E5B53004571B02E">
    <w:name w:val="2FFF5B140AAF47529E5B53004571B02E"/>
    <w:pPr>
      <w:spacing w:after="160" w:line="259" w:lineRule="auto"/>
    </w:pPr>
  </w:style>
  <w:style w:type="paragraph" w:customStyle="1" w:styleId="79AE15E3AD0946A4983ADC70223077B8">
    <w:name w:val="79AE15E3AD0946A4983ADC70223077B8"/>
    <w:pPr>
      <w:spacing w:after="160" w:line="259" w:lineRule="auto"/>
    </w:pPr>
  </w:style>
  <w:style w:type="paragraph" w:customStyle="1" w:styleId="A0B00EB8E27248FBB7CCBCD2619818EC">
    <w:name w:val="A0B00EB8E27248FBB7CCBCD2619818EC"/>
    <w:pPr>
      <w:spacing w:after="160" w:line="259" w:lineRule="auto"/>
    </w:pPr>
  </w:style>
  <w:style w:type="paragraph" w:customStyle="1" w:styleId="306D303059D74FCDBFB1C24D716D7992">
    <w:name w:val="306D303059D74FCDBFB1C24D716D7992"/>
    <w:rsid w:val="009970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BAA19-4BF9-4B58-990E-16CFB6200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890</Words>
  <Characters>5075</Characters>
  <Application>Microsoft Office Word</Application>
  <DocSecurity>0</DocSecurity>
  <Lines>42</Lines>
  <Paragraphs>11</Paragraphs>
  <ScaleCrop>false</ScaleCrop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2019-10-11T08:56:00Z</dcterms:created>
  <dcterms:modified xsi:type="dcterms:W3CDTF">2019-10-24T06:33:00Z</dcterms:modified>
</cp:coreProperties>
</file>