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bookmarkStart w:id="0" w:name="_GoBack"/>
      <w:bookmarkEnd w:id="0"/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</w:p>
    <w:p w14:paraId="168DA0D2" w14:textId="6066845F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r w:rsidR="00F20B7E" w:rsidRPr="00244491">
        <w:rPr>
          <w:b/>
          <w:sz w:val="32"/>
          <w:szCs w:val="32"/>
        </w:rPr>
        <w:t>2</w:t>
      </w:r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b/>
                <w:szCs w:val="20"/>
              </w:rPr>
            </w:pPr>
          </w:p>
          <w:p w14:paraId="122E0484" w14:textId="4C206A43" w:rsidR="0067228C" w:rsidRPr="00244491" w:rsidRDefault="00244491" w:rsidP="00244491">
            <w:pPr>
              <w:jc w:val="both"/>
              <w:rPr>
                <w:b/>
                <w:szCs w:val="20"/>
              </w:rPr>
            </w:pPr>
            <w:r w:rsidRPr="00244491">
              <w:rPr>
                <w:b/>
                <w:szCs w:val="20"/>
              </w:rPr>
              <w:t>R</w:t>
            </w:r>
            <w:r w:rsidR="00BC2571" w:rsidRPr="00244491">
              <w:rPr>
                <w:b/>
                <w:szCs w:val="20"/>
              </w:rPr>
              <w:t>iadeni</w:t>
            </w:r>
            <w:r w:rsidRPr="00244491">
              <w:rPr>
                <w:b/>
                <w:szCs w:val="20"/>
              </w:rPr>
              <w:t>e</w:t>
            </w:r>
            <w:r w:rsidR="00BC2571"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70C78958" w14:textId="72C33AB8" w:rsidR="001F0D86" w:rsidRPr="0026219B" w:rsidRDefault="00A72FA7" w:rsidP="001F0D86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a ďalšie orgány oprávnené na prístup do ARACHNE</w:t>
            </w: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30C3EC3" w14:textId="46B089C6" w:rsidR="0067228C" w:rsidRPr="00244491" w:rsidRDefault="0067228C" w:rsidP="001F0D86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 w:rsidP="009D08B3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-</w:t>
            </w:r>
          </w:p>
          <w:p w14:paraId="47D0A6B1" w14:textId="7DA23E2D" w:rsidR="0067228C" w:rsidRPr="0026219B" w:rsidRDefault="0067228C" w:rsidP="009D08B3">
            <w:pPr>
              <w:jc w:val="both"/>
              <w:rPr>
                <w:szCs w:val="20"/>
              </w:rPr>
            </w:pPr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4712B720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Úrad </w:t>
            </w:r>
            <w:r w:rsidR="00463E61" w:rsidRPr="004F08B3">
              <w:rPr>
                <w:szCs w:val="20"/>
              </w:rPr>
              <w:t xml:space="preserve">podpredsedu </w:t>
            </w:r>
            <w:r w:rsidRPr="004F08B3">
              <w:rPr>
                <w:szCs w:val="20"/>
              </w:rPr>
              <w:t>vlády SR</w:t>
            </w:r>
            <w:r w:rsidR="00463E61" w:rsidRPr="004F08B3">
              <w:rPr>
                <w:szCs w:val="20"/>
              </w:rPr>
              <w:t xml:space="preserve"> pre investície a</w:t>
            </w:r>
            <w:r w:rsidR="00297335" w:rsidRPr="0026219B">
              <w:rPr>
                <w:szCs w:val="20"/>
              </w:rPr>
              <w:t> </w:t>
            </w:r>
            <w:r w:rsidR="00463E61" w:rsidRPr="0026219B">
              <w:rPr>
                <w:szCs w:val="20"/>
              </w:rPr>
              <w:t>informatizáciu</w:t>
            </w:r>
            <w:r w:rsidR="00297335" w:rsidRPr="0026219B">
              <w:rPr>
                <w:szCs w:val="20"/>
              </w:rPr>
              <w:t xml:space="preserve"> </w:t>
            </w:r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35E69182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r w:rsidR="00A72FA7" w:rsidRPr="004F08B3">
              <w:rPr>
                <w:szCs w:val="20"/>
              </w:rPr>
              <w:t>pri využívaní a zriaďovaní prístupov do ARACHNE v podmienkach SR</w:t>
            </w:r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CD3A9F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6A754C0B" w:rsidR="0067228C" w:rsidRPr="0026219B" w:rsidRDefault="00826AC7" w:rsidP="00826AC7">
            <w:pPr>
              <w:jc w:val="both"/>
              <w:rPr>
                <w:szCs w:val="20"/>
              </w:rPr>
            </w:pPr>
            <w:r w:rsidRPr="009D08B3">
              <w:rPr>
                <w:szCs w:val="20"/>
              </w:rPr>
              <w:t>30.04.2019</w:t>
            </w:r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279F6D1" w14:textId="06929833" w:rsidR="0067228C" w:rsidRPr="00113C03" w:rsidRDefault="00826AC7" w:rsidP="001F0D86">
            <w:pPr>
              <w:jc w:val="both"/>
              <w:rPr>
                <w:szCs w:val="20"/>
              </w:rPr>
            </w:pPr>
            <w:r w:rsidRPr="009D08B3">
              <w:rPr>
                <w:szCs w:val="20"/>
              </w:rPr>
              <w:t>30.04.2019</w:t>
            </w:r>
          </w:p>
        </w:tc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77777777" w:rsidR="0067228C" w:rsidRPr="00244491" w:rsidRDefault="00062FB4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 xml:space="preserve">Ing. </w:t>
            </w:r>
            <w:r w:rsidR="007B5D8D" w:rsidRPr="00244491">
              <w:rPr>
                <w:szCs w:val="20"/>
              </w:rPr>
              <w:t>Ján Bačko</w:t>
            </w:r>
          </w:p>
          <w:p w14:paraId="4A75B366" w14:textId="77777777" w:rsidR="0067228C" w:rsidRPr="00244491" w:rsidRDefault="007B5D8D" w:rsidP="0062629C">
            <w:pPr>
              <w:jc w:val="both"/>
              <w:rPr>
                <w:szCs w:val="20"/>
              </w:rPr>
            </w:pPr>
            <w:r w:rsidRPr="00244491">
              <w:rPr>
                <w:szCs w:val="20"/>
              </w:rPr>
              <w:t>riaditeľ odboru riadenia IT projektov</w:t>
            </w:r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23DE3EE0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9D08B3">
            <w:fldChar w:fldCharType="separate"/>
          </w:r>
          <w:hyperlink w:anchor="_Toc7435150" w:history="1">
            <w:r w:rsidR="00387E40" w:rsidRPr="007B4DE2">
              <w:rPr>
                <w:rStyle w:val="Hypertextovprepojenie"/>
                <w:noProof/>
              </w:rPr>
              <w:t>1.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Úvod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_Toc7435150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2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DCBEC0" w14:textId="4E015FDD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1" w:history="1">
            <w:r w:rsidRPr="007B4DE2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Úrovne prístupov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E9361" w14:textId="531C59D7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2" w:history="1">
            <w:r w:rsidRPr="007B4DE2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Administrátor ARACHNE na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B8E2F4" w14:textId="05C69781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3" w:history="1">
            <w:r w:rsidRPr="007B4DE2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Národný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E78800" w14:textId="73067BCC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4" w:history="1">
            <w:r w:rsidRPr="007B4DE2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Lokálny administrátor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94E47" w14:textId="651EDC8F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5" w:history="1">
            <w:r w:rsidRPr="007B4DE2">
              <w:rPr>
                <w:rStyle w:val="Hypertextovprepojeni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Používateľ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CD14F" w14:textId="17AB3AB0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6" w:history="1">
            <w:r w:rsidRPr="007B4DE2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Správa prístupov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6A389" w14:textId="72931F82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7" w:history="1">
            <w:r w:rsidRPr="007B4DE2">
              <w:rPr>
                <w:rStyle w:val="Hypertextovprepojeni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Zriadenie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C7E89" w14:textId="6D2A61BA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8" w:history="1">
            <w:r w:rsidRPr="007B4DE2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Zmena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F175A" w14:textId="3DFE17E3" w:rsidR="00387E40" w:rsidRDefault="00387E40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9" w:history="1">
            <w:r w:rsidRPr="007B4DE2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Zrušenie prístupu do systému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F9969" w14:textId="6F73811B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1" w:history="1">
            <w:r w:rsidRPr="007B4DE2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Prihlásenie do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D1015" w14:textId="107A4407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2" w:history="1">
            <w:r w:rsidRPr="007B4DE2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Povinnosti používateľa ARACHNE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EE5A5" w14:textId="6F5E8FA3" w:rsidR="00387E40" w:rsidRDefault="00387E40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3" w:history="1">
            <w:r w:rsidRPr="007B4DE2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B4DE2">
              <w:rPr>
                <w:rStyle w:val="Hypertextovprepojenie"/>
                <w:noProof/>
              </w:rPr>
              <w:t>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_Toc7435163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F0D8F" w14:textId="77777777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3" w:name="_Toc417905935"/>
      <w:bookmarkEnd w:id="2"/>
      <w:bookmarkEnd w:id="1"/>
      <w:r w:rsidRPr="00244491">
        <w:br w:type="page"/>
      </w:r>
    </w:p>
    <w:p w14:paraId="6ED3DE26" w14:textId="7EBE3C93" w:rsidR="0067228C" w:rsidRPr="00244491" w:rsidRDefault="0067228C" w:rsidP="00DD37CE">
      <w:pPr>
        <w:pStyle w:val="Nadpis1"/>
      </w:pPr>
      <w:bookmarkStart w:id="4" w:name="_Toc7435150"/>
      <w:r w:rsidRPr="00244491">
        <w:lastRenderedPageBreak/>
        <w:t>Úvod</w:t>
      </w:r>
      <w:bookmarkEnd w:id="3"/>
      <w:bookmarkEnd w:id="4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0FED1DD9" w:rsidR="00D67477" w:rsidRPr="00244491" w:rsidRDefault="00BD5845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</w:t>
      </w:r>
      <w:proofErr w:type="spellStart"/>
      <w:r w:rsidR="00D67477" w:rsidRPr="00244491">
        <w:t>Frequently</w:t>
      </w:r>
      <w:proofErr w:type="spellEnd"/>
      <w:r w:rsidR="00FB6D14" w:rsidRPr="00244491">
        <w:t xml:space="preserve"> </w:t>
      </w:r>
      <w:proofErr w:type="spellStart"/>
      <w:r w:rsidR="00D67477" w:rsidRPr="00244491">
        <w:t>Asked</w:t>
      </w:r>
      <w:proofErr w:type="spellEnd"/>
      <w:r w:rsidR="00D67477" w:rsidRPr="00244491">
        <w:t xml:space="preserve"> </w:t>
      </w:r>
      <w:proofErr w:type="spellStart"/>
      <w:r w:rsidR="00D67477" w:rsidRPr="00244491">
        <w:t>Questions</w:t>
      </w:r>
      <w:proofErr w:type="spellEnd"/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r w:rsidR="007E7791" w:rsidRPr="00244491">
        <w:t>iadiacich orgánov</w:t>
      </w:r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r w:rsidR="007E7791" w:rsidRPr="00244491">
        <w:t>prostredkovateľských orgánov</w:t>
      </w:r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r w:rsidR="007E7791" w:rsidRPr="00244491">
        <w:t>ertifikačného orgánu</w:t>
      </w:r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r w:rsidR="007E7791" w:rsidRPr="00244491">
        <w:t>rgánu auditu</w:t>
      </w:r>
      <w:r w:rsidR="00A22C6E" w:rsidRPr="00244491">
        <w:t xml:space="preserve"> (ďalej aj „OA“)</w:t>
      </w:r>
      <w:r w:rsidR="007E7791" w:rsidRPr="00244491">
        <w:t xml:space="preserve">, Úradu vládneho auditu (ďalej aj „UVA“), </w:t>
      </w:r>
      <w:r w:rsidR="00FB6D14" w:rsidRPr="00244491">
        <w:t>C</w:t>
      </w:r>
      <w:r w:rsidR="007E7791" w:rsidRPr="00244491">
        <w:t xml:space="preserve">entrálneho koordinačného orgánu </w:t>
      </w:r>
      <w:r w:rsidR="00A22C6E" w:rsidRPr="00244491">
        <w:t>(ďalej aj „CKO“)</w:t>
      </w:r>
      <w:r w:rsidR="007E7791" w:rsidRPr="00244491">
        <w:t xml:space="preserve"> a Protimonopolného úradu SR (ďalej aj „PMU“)</w:t>
      </w:r>
      <w:r w:rsidR="007E7791" w:rsidRPr="00244491">
        <w:rPr>
          <w:rStyle w:val="Odkaznapoznmkupodiarou"/>
        </w:rPr>
        <w:footnoteReference w:id="1"/>
      </w:r>
      <w:r w:rsidR="0086510E" w:rsidRPr="00244491">
        <w:t>.</w:t>
      </w:r>
    </w:p>
    <w:p w14:paraId="52B8A183" w14:textId="1C00D279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r w:rsidR="00247D1F">
        <w:t xml:space="preserve">, </w:t>
      </w:r>
      <w:r w:rsidR="00923C07">
        <w:t>kontaktné osoby pre ARACHNE na prierezových orgánoch</w:t>
      </w:r>
      <w:r w:rsidRPr="00244491">
        <w:t xml:space="preserve"> a pre </w:t>
      </w:r>
      <w:r w:rsidR="003565C7" w:rsidRPr="00244491">
        <w:t xml:space="preserve">koncových </w:t>
      </w:r>
      <w:r w:rsidRPr="00244491">
        <w:t>používateľov ARACHNE</w:t>
      </w:r>
      <w:r w:rsidR="003565C7" w:rsidRPr="00244491">
        <w:t>.</w:t>
      </w:r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77777777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>je možné nájsť 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 xml:space="preserve">„ARACHNE </w:t>
      </w:r>
      <w:proofErr w:type="spellStart"/>
      <w:r w:rsidRPr="00244491">
        <w:t>Client</w:t>
      </w:r>
      <w:proofErr w:type="spellEnd"/>
      <w:r w:rsidRPr="00244491">
        <w:t xml:space="preserve"> User </w:t>
      </w:r>
      <w:proofErr w:type="spellStart"/>
      <w:r w:rsidRPr="00244491">
        <w:t>Manual</w:t>
      </w:r>
      <w:proofErr w:type="spellEnd"/>
      <w:r w:rsidRPr="00244491">
        <w:t xml:space="preserve">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2E97F7F1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</w:pPr>
      <w:r w:rsidRPr="00244491">
        <w:lastRenderedPageBreak/>
        <w:t>„ARACHNE – Výpočet rizika“ – dokument je dostupný priamo v aplikácii ARACHNE v menu „</w:t>
      </w:r>
      <w:proofErr w:type="spellStart"/>
      <w:r w:rsidRPr="00244491">
        <w:t>Help</w:t>
      </w:r>
      <w:proofErr w:type="spellEnd"/>
      <w:r w:rsidRPr="00244491">
        <w:t>“</w:t>
      </w:r>
      <w:r w:rsidR="00CA5F6B" w:rsidRPr="00244491">
        <w:t>;</w:t>
      </w:r>
    </w:p>
    <w:p w14:paraId="170FB743" w14:textId="77777777" w:rsidR="007F4AC0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 xml:space="preserve">„Charta k zavedeniu a používaniu nástroja ARACHNE pri overovaní zo strany riadiaceho orgánu“ – </w:t>
      </w:r>
      <w:hyperlink r:id="rId10" w:history="1">
        <w:r w:rsidR="007A6600" w:rsidRPr="00244491">
          <w:rPr>
            <w:rStyle w:val="Hypertextovprepojenie"/>
          </w:rPr>
          <w:t>http://ec.europa.eu/social/BlobServlet?docId=14836&amp;langId=skv</w:t>
        </w:r>
      </w:hyperlink>
      <w:r w:rsidR="00CA5F6B" w:rsidRPr="00244491">
        <w:t>;</w:t>
      </w:r>
    </w:p>
    <w:p w14:paraId="50F64F98" w14:textId="77777777" w:rsidR="00527BEB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 xml:space="preserve">„ARACHNE - </w:t>
      </w:r>
      <w:proofErr w:type="spellStart"/>
      <w:r w:rsidR="00A24629" w:rsidRPr="00244491">
        <w:t>Frequently</w:t>
      </w:r>
      <w:proofErr w:type="spellEnd"/>
      <w:r w:rsidR="00A24629" w:rsidRPr="00244491">
        <w:t xml:space="preserve"> </w:t>
      </w:r>
      <w:proofErr w:type="spellStart"/>
      <w:r w:rsidR="00A24629" w:rsidRPr="00244491">
        <w:t>Asked</w:t>
      </w:r>
      <w:proofErr w:type="spellEnd"/>
      <w:r w:rsidR="00A24629" w:rsidRPr="00244491">
        <w:t xml:space="preserve"> </w:t>
      </w:r>
      <w:proofErr w:type="spellStart"/>
      <w:r w:rsidR="00A24629" w:rsidRPr="00244491">
        <w:t>Questions</w:t>
      </w:r>
      <w:proofErr w:type="spellEnd"/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hyperlink r:id="rId11" w:history="1">
        <w:r w:rsidR="00156EBE" w:rsidRPr="00244491">
          <w:rPr>
            <w:rStyle w:val="Hypertextovprepojenie"/>
          </w:rPr>
          <w:t>http://ec.europa.eu/social/main.jsp?catId=325&amp;intPageId=3587&amp;langId=sk</w:t>
        </w:r>
      </w:hyperlink>
      <w:r w:rsidR="00CA5F6B" w:rsidRPr="00244491">
        <w:t>;</w:t>
      </w:r>
      <w:r w:rsidR="00527BEB" w:rsidRPr="00244491">
        <w:t xml:space="preserve"> </w:t>
      </w:r>
    </w:p>
    <w:p w14:paraId="14585449" w14:textId="77777777" w:rsidR="00CC567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</w:t>
      </w:r>
      <w:proofErr w:type="spellStart"/>
      <w:r w:rsidR="00092526" w:rsidRPr="00244491">
        <w:t>Brochure</w:t>
      </w:r>
      <w:proofErr w:type="spellEnd"/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hyperlink r:id="rId12" w:history="1">
        <w:r w:rsidR="00156EBE" w:rsidRPr="00244491">
          <w:rPr>
            <w:rStyle w:val="Hypertextovprepojenie"/>
          </w:rPr>
          <w:t>http://ec.europa.eu/social/main.jsp?catId=325&amp;intPageId=3587&amp;langId=sk</w:t>
        </w:r>
      </w:hyperlink>
      <w:r w:rsidR="00CA5F6B" w:rsidRPr="00244491">
        <w:t>;</w:t>
      </w:r>
    </w:p>
    <w:p w14:paraId="1BA634BC" w14:textId="2245FD39" w:rsidR="00257786" w:rsidRPr="00244491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</w:pPr>
      <w:r w:rsidRPr="00244491">
        <w:t>„</w:t>
      </w:r>
      <w:r w:rsidR="00D2723D" w:rsidRPr="00244491">
        <w:t>ARACHNE</w:t>
      </w:r>
      <w:r w:rsidR="00257786" w:rsidRPr="00244491">
        <w:t xml:space="preserve"> User Management Module</w:t>
      </w:r>
      <w:r w:rsidRPr="00244491">
        <w:t xml:space="preserve">“ </w:t>
      </w:r>
      <w:r w:rsidR="00257786" w:rsidRPr="00244491">
        <w:rPr>
          <w:rStyle w:val="Odkaznapoznmkupodiarou"/>
        </w:rPr>
        <w:footnoteReference w:id="3"/>
      </w:r>
      <w:r w:rsidR="00257786" w:rsidRPr="00244491">
        <w:t xml:space="preserve"> </w:t>
      </w:r>
      <w:r w:rsidR="00092526" w:rsidRPr="00244491">
        <w:t>(ďalej aj „UMM“)</w:t>
      </w:r>
      <w:r w:rsidR="00F07BAF" w:rsidRPr="00244491">
        <w:t>.</w:t>
      </w:r>
      <w:r w:rsidR="00092526" w:rsidRPr="00244491">
        <w:t xml:space="preserve"> </w:t>
      </w:r>
    </w:p>
    <w:p w14:paraId="5241DD53" w14:textId="66971DA2" w:rsidR="00F56A5A" w:rsidRPr="00244491" w:rsidRDefault="00F56A5A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Iné subjekty, ako tie, ktorým je usmernenie určené, môžu text usmernenia, alebo jeho časti, použiť iba s predchádzajúcim písomným súhlasom Úradu podpredsedu vlády </w:t>
      </w:r>
      <w:r w:rsidR="008F53F4" w:rsidRPr="00244491">
        <w:t>SR</w:t>
      </w:r>
      <w:r w:rsidRPr="00244491">
        <w:t xml:space="preserve"> pre investície a informatizáciu (ďalej </w:t>
      </w:r>
      <w:r w:rsidR="0027471C" w:rsidRPr="00244491">
        <w:t xml:space="preserve">aj </w:t>
      </w:r>
      <w:r w:rsidRPr="00244491">
        <w:t>„ÚPPVII“).</w:t>
      </w:r>
    </w:p>
    <w:p w14:paraId="43D48880" w14:textId="77777777" w:rsidR="00CD4287" w:rsidRPr="00244491" w:rsidRDefault="00C005CC" w:rsidP="002B0245">
      <w:pPr>
        <w:pStyle w:val="Nadpis1"/>
      </w:pPr>
      <w:bookmarkStart w:id="5" w:name="_Toc501551914"/>
      <w:bookmarkStart w:id="6" w:name="_Toc7435151"/>
      <w:bookmarkStart w:id="7" w:name="_Toc414266826"/>
      <w:bookmarkStart w:id="8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5"/>
      <w:r w:rsidR="00D2723D" w:rsidRPr="00244491">
        <w:t>ARACHNE</w:t>
      </w:r>
      <w:bookmarkEnd w:id="6"/>
    </w:p>
    <w:p w14:paraId="4B857E0D" w14:textId="4E58BA19" w:rsidR="005D2F38" w:rsidRPr="009D08B3" w:rsidRDefault="00CD4287" w:rsidP="00A45958">
      <w:pPr>
        <w:spacing w:before="120" w:after="120"/>
        <w:jc w:val="both"/>
        <w:rPr>
          <w:rStyle w:val="hps"/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r w:rsidR="00E028E7" w:rsidRPr="00244491">
        <w:rPr>
          <w:rStyle w:val="hps"/>
        </w:rPr>
        <w:t>:</w:t>
      </w:r>
    </w:p>
    <w:p w14:paraId="5B41939C" w14:textId="7E998CC6" w:rsidR="00CD4287" w:rsidRPr="00244491" w:rsidRDefault="00E928FB" w:rsidP="00761E9F">
      <w:pPr>
        <w:pStyle w:val="Nadpis2"/>
      </w:pPr>
      <w:bookmarkStart w:id="9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9"/>
    </w:p>
    <w:p w14:paraId="7DC8AE2C" w14:textId="77777777" w:rsidR="00A45958" w:rsidRPr="009D08B3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s cieľom umožniť členskému štátu odosielať údaje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0B7CA617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r w:rsidR="0027471C" w:rsidRPr="00244491">
        <w:rPr>
          <w:rStyle w:val="hps"/>
        </w:rPr>
        <w:t> sú o</w:t>
      </w:r>
      <w:r w:rsidR="00653BF2" w:rsidRPr="00244491">
        <w:rPr>
          <w:rStyle w:val="hps"/>
        </w:rPr>
        <w:t xml:space="preserve">právnené </w:t>
      </w:r>
      <w:r w:rsidR="00826AC7" w:rsidRPr="00244491">
        <w:rPr>
          <w:rStyle w:val="hps"/>
        </w:rPr>
        <w:t>požiadať</w:t>
      </w:r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r w:rsidR="0027471C" w:rsidRPr="00244491">
        <w:rPr>
          <w:rStyle w:val="hps"/>
        </w:rPr>
        <w:lastRenderedPageBreak/>
        <w:t>o zaslanie zoznamu</w:t>
      </w:r>
      <w:r w:rsidR="00ED3064" w:rsidRPr="00244491">
        <w:rPr>
          <w:rStyle w:val="hps"/>
        </w:rPr>
        <w:t xml:space="preserve"> 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10" w:name="_Toc7435153"/>
      <w:r w:rsidRPr="00244491"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10"/>
      <w:r w:rsidR="001B79D0" w:rsidRPr="00244491">
        <w:t xml:space="preserve"> </w:t>
      </w:r>
      <w:r w:rsidR="00CB6EDF" w:rsidRPr="00244491">
        <w:t xml:space="preserve"> </w:t>
      </w:r>
    </w:p>
    <w:p w14:paraId="31ADCD4F" w14:textId="47FC6A77" w:rsidR="001A26D6" w:rsidRPr="009D08B3" w:rsidRDefault="00092526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r w:rsidR="00156EBE" w:rsidRPr="00244491">
        <w:rPr>
          <w:rStyle w:val="hps"/>
        </w:rPr>
        <w:t>CKO</w:t>
      </w:r>
      <w:r w:rsidR="0027471C" w:rsidRPr="00244491">
        <w:rPr>
          <w:rStyle w:val="hps"/>
        </w:rPr>
        <w:t xml:space="preserve"> – odbor riadenia IT projektov.</w:t>
      </w:r>
    </w:p>
    <w:p w14:paraId="73AA2F88" w14:textId="65AD8717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r w:rsidR="00BD0A3F" w:rsidRPr="00244491">
        <w:rPr>
          <w:rStyle w:val="hps"/>
        </w:rPr>
        <w:t>riaditeľ odboru riadenia IT projektov v rámci ÚP</w:t>
      </w:r>
      <w:r w:rsidR="00A22C6E" w:rsidRPr="00244491">
        <w:rPr>
          <w:rStyle w:val="hps"/>
        </w:rPr>
        <w:t>P</w:t>
      </w:r>
      <w:r w:rsidR="00BD0A3F" w:rsidRPr="00244491">
        <w:rPr>
          <w:rStyle w:val="hps"/>
        </w:rPr>
        <w:t>VII.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 (UMM)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398D3438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r w:rsidR="00F20B7E" w:rsidRPr="00244491">
        <w:rPr>
          <w:rStyle w:val="hps"/>
        </w:rPr>
        <w:t xml:space="preserve">oblasti </w:t>
      </w:r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vypracováva a aktualizuje Usmernenie CKO č. 4 k riadeniu prístupov do ARACHNE v podmienkach SR; </w:t>
      </w:r>
    </w:p>
    <w:p w14:paraId="2418269B" w14:textId="79190BC7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r w:rsidR="003565C7" w:rsidRPr="00244491">
        <w:rPr>
          <w:rStyle w:val="hps"/>
        </w:rPr>
        <w:t>, CO, OA</w:t>
      </w:r>
      <w:r w:rsidR="00E028E7" w:rsidRPr="00244491">
        <w:rPr>
          <w:rStyle w:val="hps"/>
        </w:rPr>
        <w:t xml:space="preserve"> (ÚVA), PMÚ</w:t>
      </w:r>
      <w:r w:rsidR="003565C7" w:rsidRPr="00244491">
        <w:rPr>
          <w:rStyle w:val="hps"/>
        </w:rPr>
        <w:t xml:space="preserve"> a ďalších orgánov</w:t>
      </w:r>
      <w:r w:rsidR="0027471C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prierezového charakteru </w:t>
      </w:r>
      <w:r w:rsidR="00586DD3" w:rsidRPr="00244491">
        <w:rPr>
          <w:rStyle w:val="hps"/>
        </w:rPr>
        <w:t xml:space="preserve">oprávnených na prístup do ARACHNE </w:t>
      </w:r>
      <w:r w:rsidR="003565C7" w:rsidRPr="00244491">
        <w:rPr>
          <w:rStyle w:val="hps"/>
        </w:rPr>
        <w:t>(</w:t>
      </w:r>
      <w:proofErr w:type="spellStart"/>
      <w:r w:rsidR="003565C7" w:rsidRPr="00244491">
        <w:rPr>
          <w:rStyle w:val="hps"/>
        </w:rPr>
        <w:t>t.j</w:t>
      </w:r>
      <w:proofErr w:type="spellEnd"/>
      <w:r w:rsidR="003565C7" w:rsidRPr="00244491">
        <w:rPr>
          <w:rStyle w:val="hps"/>
        </w:rPr>
        <w:t>. pre tieto orgány plní funkciu lokálneho administrátora);</w:t>
      </w:r>
    </w:p>
    <w:p w14:paraId="4590AB42" w14:textId="374CC867" w:rsidR="007E737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aj </w:t>
      </w:r>
      <w:r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>orgánov RO</w:t>
      </w:r>
      <w:r w:rsidR="00F20B7E" w:rsidRPr="00244491">
        <w:rPr>
          <w:rStyle w:val="hps"/>
        </w:rPr>
        <w:t xml:space="preserve"> a</w:t>
      </w:r>
      <w:r w:rsidR="0027471C" w:rsidRPr="00244491">
        <w:rPr>
          <w:rStyle w:val="hps"/>
        </w:rPr>
        <w:t> </w:t>
      </w:r>
      <w:r w:rsidR="009E7120" w:rsidRPr="00244491">
        <w:rPr>
          <w:rStyle w:val="hps"/>
        </w:rPr>
        <w:t>SO</w:t>
      </w:r>
      <w:r w:rsidR="0027471C" w:rsidRPr="00244491">
        <w:rPr>
          <w:rStyle w:val="hps"/>
        </w:rPr>
        <w:t>;</w:t>
      </w:r>
    </w:p>
    <w:p w14:paraId="3CBF9F64" w14:textId="15B3CFB0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P</w:t>
      </w:r>
      <w:r w:rsidR="00156EBE" w:rsidRPr="00244491">
        <w:rPr>
          <w:rStyle w:val="hps"/>
        </w:rPr>
        <w:t xml:space="preserve">rostredníctvom emailovej adresy </w:t>
      </w:r>
      <w:hyperlink r:id="rId13" w:history="1">
        <w:r w:rsidR="007A6600" w:rsidRPr="00244491">
          <w:rPr>
            <w:rStyle w:val="Hypertextovprepojenie"/>
          </w:rPr>
          <w:t>arachne@vicepremier.gov.sk</w:t>
        </w:r>
      </w:hyperlink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r w:rsidR="00F20B7E" w:rsidRPr="00244491">
        <w:rPr>
          <w:rStyle w:val="hps"/>
        </w:rPr>
        <w:t>, problémov týkajúcich sa dát obsiahnutých v</w:t>
      </w:r>
      <w:r w:rsidR="00560590" w:rsidRPr="00244491">
        <w:rPr>
          <w:rStyle w:val="hps"/>
        </w:rPr>
        <w:t> </w:t>
      </w:r>
      <w:r w:rsidR="00F20B7E" w:rsidRPr="00244491">
        <w:rPr>
          <w:rStyle w:val="hps"/>
        </w:rPr>
        <w:t>ARACHNE</w:t>
      </w:r>
      <w:r w:rsidR="00560590" w:rsidRPr="00244491">
        <w:rPr>
          <w:rStyle w:val="hps"/>
        </w:rPr>
        <w:t>,</w:t>
      </w:r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r w:rsidR="00F20B7E" w:rsidRPr="00244491">
        <w:rPr>
          <w:rStyle w:val="hps"/>
        </w:rPr>
        <w:t>. Uvedené oblasti Národný Administrátor zabezpečuje ako</w:t>
      </w:r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77777777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zasielanie dát vo formáte </w:t>
      </w:r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11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11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Lokálny administrátor prideľuje prostredníctvom UMM prístup k operačným programom </w:t>
      </w:r>
      <w:r w:rsidRPr="004F08B3">
        <w:rPr>
          <w:rStyle w:val="hps"/>
          <w:u w:val="single"/>
        </w:rPr>
        <w:t>výhradne</w:t>
      </w:r>
      <w:r w:rsidRPr="004F08B3">
        <w:rPr>
          <w:rStyle w:val="hps"/>
        </w:rPr>
        <w:t xml:space="preserve"> pre používateľov zo svojho orgánu, resp. z orgánov zapojených do implementácie svojho OP</w:t>
      </w:r>
      <w:r w:rsidRPr="004F08B3">
        <w:rPr>
          <w:rStyle w:val="Odkaznapoznmkupodiarou"/>
        </w:rPr>
        <w:footnoteReference w:id="4"/>
      </w:r>
      <w:r w:rsidRPr="004F08B3">
        <w:rPr>
          <w:rStyle w:val="hps"/>
        </w:rPr>
        <w:t>,</w:t>
      </w:r>
    </w:p>
    <w:p w14:paraId="1A14554F" w14:textId="6B0DCABD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>V zmysle metodiky EK, f</w:t>
      </w:r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r w:rsidR="00E028E7" w:rsidRPr="004F08B3">
        <w:rPr>
          <w:rStyle w:val="hps"/>
        </w:rPr>
        <w:t>môže byť</w:t>
      </w:r>
      <w:r w:rsidR="00560590" w:rsidRPr="004F08B3">
        <w:rPr>
          <w:rStyle w:val="hps"/>
        </w:rPr>
        <w:t xml:space="preserve"> </w:t>
      </w:r>
      <w:r w:rsidR="00A5105B" w:rsidRPr="004F08B3">
        <w:rPr>
          <w:rStyle w:val="hps"/>
        </w:rPr>
        <w:t>zriadená a vykonávaná</w:t>
      </w:r>
      <w:r w:rsidR="00E028E7" w:rsidRPr="004F08B3">
        <w:rPr>
          <w:rStyle w:val="hps"/>
        </w:rPr>
        <w:t xml:space="preserve"> len</w:t>
      </w:r>
      <w:r w:rsidR="00560590" w:rsidRPr="004F08B3">
        <w:rPr>
          <w:rStyle w:val="hps"/>
        </w:rPr>
        <w:t xml:space="preserve"> </w:t>
      </w:r>
      <w:r w:rsidR="00E028E7" w:rsidRPr="004F08B3">
        <w:rPr>
          <w:rStyle w:val="hps"/>
        </w:rPr>
        <w:t xml:space="preserve">na </w:t>
      </w:r>
      <w:r w:rsidR="009E7120" w:rsidRPr="004F08B3">
        <w:rPr>
          <w:rStyle w:val="hps"/>
        </w:rPr>
        <w:t>RO</w:t>
      </w:r>
      <w:r w:rsidR="003565C7" w:rsidRPr="004F08B3">
        <w:rPr>
          <w:rStyle w:val="hps"/>
        </w:rPr>
        <w:t>.</w:t>
      </w:r>
      <w:r w:rsidR="009D186D" w:rsidRPr="004F08B3">
        <w:rPr>
          <w:rStyle w:val="hps"/>
        </w:rPr>
        <w:t xml:space="preserve"> </w:t>
      </w:r>
    </w:p>
    <w:p w14:paraId="36E852C0" w14:textId="6ADC6478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F08B3">
        <w:rPr>
          <w:rStyle w:val="hps"/>
        </w:rPr>
        <w:t>V</w:t>
      </w:r>
      <w:r w:rsidR="00A5105B" w:rsidRPr="004F08B3">
        <w:rPr>
          <w:rStyle w:val="hps"/>
        </w:rPr>
        <w:t xml:space="preserve"> prípade orgánov prierezového charakteru (CKO, CO, OA (ÚVA), PMÚ), </w:t>
      </w:r>
      <w:r w:rsidRPr="004F08B3">
        <w:rPr>
          <w:rStyle w:val="hps"/>
        </w:rPr>
        <w:t>výkon úloh</w:t>
      </w:r>
      <w:r w:rsidR="005E031C" w:rsidRPr="004F08B3">
        <w:rPr>
          <w:rStyle w:val="hps"/>
        </w:rPr>
        <w:t xml:space="preserve"> lokálneho administrátora ARACHNE</w:t>
      </w:r>
      <w:r w:rsidR="00561C9D" w:rsidRPr="004F08B3">
        <w:rPr>
          <w:rStyle w:val="hps"/>
        </w:rPr>
        <w:t xml:space="preserve"> </w:t>
      </w:r>
      <w:r w:rsidRPr="004F08B3">
        <w:rPr>
          <w:rStyle w:val="hps"/>
        </w:rPr>
        <w:t>zabezpečuje</w:t>
      </w:r>
      <w:r w:rsidR="004764BF" w:rsidRPr="004F08B3">
        <w:rPr>
          <w:rStyle w:val="hps"/>
        </w:rPr>
        <w:t xml:space="preserve"> Národ</w:t>
      </w:r>
      <w:r w:rsidR="00672A7E" w:rsidRPr="004F08B3">
        <w:rPr>
          <w:rStyle w:val="hps"/>
        </w:rPr>
        <w:t>ný administrátor ARACHNE na CKO</w:t>
      </w:r>
      <w:r w:rsidR="00F76C9E" w:rsidRPr="004F08B3">
        <w:rPr>
          <w:rStyle w:val="hps"/>
        </w:rPr>
        <w:t xml:space="preserve"> a to </w:t>
      </w:r>
      <w:r w:rsidR="00A5105B" w:rsidRPr="004F08B3">
        <w:rPr>
          <w:rStyle w:val="hps"/>
        </w:rPr>
        <w:t xml:space="preserve">na </w:t>
      </w:r>
      <w:r w:rsidR="00F6077C" w:rsidRPr="004F08B3">
        <w:rPr>
          <w:rStyle w:val="hps"/>
        </w:rPr>
        <w:t xml:space="preserve">základe podkladov vypracovaných kontaktnou osobou pre ARACHNE na danom </w:t>
      </w:r>
      <w:r w:rsidR="00752FB9" w:rsidRPr="004F08B3">
        <w:rPr>
          <w:rStyle w:val="hps"/>
        </w:rPr>
        <w:t xml:space="preserve">prierezovom </w:t>
      </w:r>
      <w:r w:rsidR="00F6077C" w:rsidRPr="004F08B3">
        <w:rPr>
          <w:rStyle w:val="hps"/>
        </w:rPr>
        <w:t xml:space="preserve">orgáne. </w:t>
      </w:r>
      <w:r w:rsidRPr="004F08B3">
        <w:t>Kontaktnú osobu pre ARACHNE nominuje príslušný prierezový orgán listom generálneho riaditeľa adresovaným na riaditeľa odboru riadenia IT projektov v rámci ÚPPVII.</w:t>
      </w:r>
      <w:r w:rsidRPr="009D08B3">
        <w:rPr>
          <w:rStyle w:val="hps"/>
        </w:rPr>
        <w:t xml:space="preserve"> </w:t>
      </w:r>
      <w:r w:rsidR="008E71E7" w:rsidRPr="009D08B3">
        <w:rPr>
          <w:rStyle w:val="hps"/>
        </w:rPr>
        <w:t xml:space="preserve"> </w:t>
      </w:r>
    </w:p>
    <w:p w14:paraId="09BB6ED6" w14:textId="47BB14C9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lastRenderedPageBreak/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r w:rsidR="00F6077C" w:rsidRPr="004F08B3">
        <w:rPr>
          <w:rStyle w:val="hps"/>
        </w:rPr>
        <w:t xml:space="preserve">za príslušný RO </w:t>
      </w:r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r w:rsidR="00F6077C" w:rsidRPr="004F08B3">
        <w:rPr>
          <w:rStyle w:val="hps"/>
        </w:rPr>
        <w:t xml:space="preserve">RO </w:t>
      </w:r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generálneho riaditeľa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r w:rsidR="00BD0A3F" w:rsidRPr="004F08B3">
        <w:rPr>
          <w:rStyle w:val="hps"/>
        </w:rPr>
        <w:t>riaditeľa odboru riade</w:t>
      </w:r>
      <w:r w:rsidR="00AD6DCF" w:rsidRPr="004F08B3">
        <w:rPr>
          <w:rStyle w:val="hps"/>
        </w:rPr>
        <w:t>nia</w:t>
      </w:r>
      <w:r w:rsidR="00AD6DCF" w:rsidRPr="00244491">
        <w:rPr>
          <w:rStyle w:val="hps"/>
        </w:rPr>
        <w:t xml:space="preserve"> IT projektov v rámci Ú</w:t>
      </w:r>
      <w:r w:rsidR="00A22C6E" w:rsidRPr="00244491">
        <w:rPr>
          <w:rStyle w:val="hps"/>
        </w:rPr>
        <w:t>P</w:t>
      </w:r>
      <w:r w:rsidR="00AD6DCF" w:rsidRPr="00244491">
        <w:rPr>
          <w:rStyle w:val="hps"/>
        </w:rPr>
        <w:t xml:space="preserve">PVII.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r w:rsidR="004764BF" w:rsidRPr="00244491">
        <w:rPr>
          <w:rStyle w:val="hps"/>
        </w:rPr>
        <w:t xml:space="preserve">prijatú </w:t>
      </w:r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r w:rsidR="00865982" w:rsidRPr="00244491">
        <w:rPr>
          <w:rStyle w:val="hps"/>
        </w:rPr>
        <w:t xml:space="preserve">Prípadnú zmenu na </w:t>
      </w:r>
      <w:r w:rsidR="00A5105B" w:rsidRPr="00244491">
        <w:rPr>
          <w:rStyle w:val="hps"/>
        </w:rPr>
        <w:t xml:space="preserve">pozícii Lokálneho administrátora za príslušný RO </w:t>
      </w:r>
      <w:r w:rsidR="00865982" w:rsidRPr="00244491">
        <w:rPr>
          <w:rStyle w:val="hps"/>
        </w:rPr>
        <w:t xml:space="preserve">je potrebné oznámiť listom generálneho riaditeľa adresovaného na riaditeľa odboru riadenia IT projektov v rámci ÚPPVII. </w:t>
      </w:r>
      <w:r w:rsidR="00A5105B" w:rsidRPr="00244491">
        <w:rPr>
          <w:rStyle w:val="hps"/>
        </w:rPr>
        <w:t xml:space="preserve"> </w:t>
      </w:r>
    </w:p>
    <w:p w14:paraId="7697CE79" w14:textId="6F194E2A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oblasti správy prístupov Lokálny administrátor </w:t>
      </w:r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r w:rsidR="007248D3" w:rsidRPr="00244491">
        <w:rPr>
          <w:rStyle w:val="hps"/>
        </w:rPr>
        <w:t xml:space="preserve"> k licenčnej skupine ARACHNE a</w:t>
      </w:r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r w:rsidR="00F6077C" w:rsidRPr="00244491">
        <w:rPr>
          <w:rStyle w:val="hps"/>
        </w:rPr>
        <w:t xml:space="preserve">a kontaktných </w:t>
      </w:r>
      <w:r w:rsidR="007A6600" w:rsidRPr="00244491">
        <w:rPr>
          <w:rStyle w:val="hps"/>
        </w:rPr>
        <w:t>údajov používateľov;</w:t>
      </w:r>
    </w:p>
    <w:p w14:paraId="3F5CA2D3" w14:textId="0E544270" w:rsidR="00CF2DF1" w:rsidRPr="00244491" w:rsidRDefault="005E1424" w:rsidP="009D08B3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r w:rsidR="00A5105B" w:rsidRPr="00244491">
        <w:rPr>
          <w:rStyle w:val="hps"/>
        </w:rPr>
        <w:t>y</w:t>
      </w:r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r w:rsidR="00A5105B" w:rsidRPr="00244491">
        <w:rPr>
          <w:rStyle w:val="hps"/>
        </w:rPr>
        <w:t>é</w:t>
      </w:r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r w:rsidR="004764BF" w:rsidRPr="00244491">
        <w:t>. V</w:t>
      </w:r>
      <w:r w:rsidR="00322BAE" w:rsidRPr="00244491">
        <w:t xml:space="preserve">ýsledky kontroly </w:t>
      </w:r>
      <w:r w:rsidR="004764BF" w:rsidRPr="00244491">
        <w:t xml:space="preserve">Lokálny administrátor </w:t>
      </w:r>
      <w:r w:rsidR="00322BAE" w:rsidRPr="00244491">
        <w:t>archivuje pre prípadnú kontrolu zo strany Národného administrátora alebo EK. T</w:t>
      </w:r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 w:rsidP="009D08B3">
      <w:pPr>
        <w:spacing w:before="120" w:after="120"/>
        <w:ind w:left="851"/>
        <w:jc w:val="both"/>
        <w:rPr>
          <w:rStyle w:val="hps"/>
        </w:rPr>
      </w:pPr>
      <w:r w:rsidRPr="00244491">
        <w:rPr>
          <w:rStyle w:val="hps"/>
        </w:rPr>
        <w:t xml:space="preserve">V prípade </w:t>
      </w:r>
      <w:r w:rsidR="007248D3" w:rsidRPr="00244491">
        <w:rPr>
          <w:rStyle w:val="hps"/>
        </w:rPr>
        <w:t xml:space="preserve">prierezových </w:t>
      </w:r>
      <w:r w:rsidRPr="00244491">
        <w:rPr>
          <w:rStyle w:val="hps"/>
        </w:rPr>
        <w:t>orgánov</w:t>
      </w:r>
      <w:r w:rsidR="007248D3" w:rsidRPr="00244491">
        <w:rPr>
          <w:rStyle w:val="hps"/>
        </w:rPr>
        <w:t xml:space="preserve">, ktorých prístupy </w:t>
      </w:r>
      <w:r w:rsidR="00FC44F3" w:rsidRPr="00244491">
        <w:rPr>
          <w:rStyle w:val="hps"/>
        </w:rPr>
        <w:t>do ARACHNE</w:t>
      </w:r>
      <w:r w:rsidR="007248D3" w:rsidRPr="00244491">
        <w:rPr>
          <w:rStyle w:val="hps"/>
        </w:rPr>
        <w:t xml:space="preserve"> </w:t>
      </w:r>
      <w:r w:rsidR="00A5105B" w:rsidRPr="00244491">
        <w:rPr>
          <w:rStyle w:val="hps"/>
        </w:rPr>
        <w:t>spravuje</w:t>
      </w:r>
      <w:r w:rsidR="007248D3" w:rsidRPr="00244491">
        <w:rPr>
          <w:rStyle w:val="hps"/>
        </w:rPr>
        <w:t xml:space="preserve"> Národný </w:t>
      </w:r>
      <w:r w:rsidR="00FD2D33" w:rsidRPr="00244491">
        <w:rPr>
          <w:rStyle w:val="hps"/>
        </w:rPr>
        <w:t xml:space="preserve">  </w:t>
      </w:r>
      <w:r w:rsidR="007248D3" w:rsidRPr="00244491">
        <w:rPr>
          <w:rStyle w:val="hps"/>
        </w:rPr>
        <w:t xml:space="preserve">administrátor ARACHNE, </w:t>
      </w:r>
      <w:r w:rsidR="0096240B">
        <w:rPr>
          <w:rStyle w:val="hps"/>
        </w:rPr>
        <w:t xml:space="preserve">kontrolu aktuálnosti prístupov za prierezový orgán </w:t>
      </w:r>
      <w:r w:rsidR="00FC44F3" w:rsidRPr="00244491">
        <w:rPr>
          <w:rStyle w:val="hps"/>
        </w:rPr>
        <w:t xml:space="preserve">vykoná </w:t>
      </w:r>
      <w:r w:rsidR="0096240B">
        <w:rPr>
          <w:rStyle w:val="hps"/>
        </w:rPr>
        <w:t xml:space="preserve">kontaktná osoba pre ARACHNE na príslušnom prierezovom orgáne </w:t>
      </w:r>
      <w:r w:rsidR="00FC44F3" w:rsidRPr="00244491">
        <w:rPr>
          <w:rStyle w:val="hps"/>
        </w:rPr>
        <w:t xml:space="preserve"> a jej výsledky zašle elektronicky Národnému administrátorovi ARACHNE na adresu </w:t>
      </w:r>
      <w:hyperlink r:id="rId14" w:history="1">
        <w:r w:rsidR="00FC44F3" w:rsidRPr="00244491">
          <w:rPr>
            <w:rStyle w:val="Hypertextovprepojenie"/>
          </w:rPr>
          <w:t>arachne@vicepremier.gov.sk</w:t>
        </w:r>
      </w:hyperlink>
      <w:r w:rsidR="0096240B">
        <w:rPr>
          <w:rStyle w:val="hps"/>
        </w:rPr>
        <w:t xml:space="preserve"> </w:t>
      </w:r>
      <w:r w:rsidR="00F23FBD" w:rsidRPr="00244491">
        <w:rPr>
          <w:rStyle w:val="hps"/>
        </w:rPr>
        <w:t xml:space="preserve">v termíne uvedenom v tabuľke. </w:t>
      </w:r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2E64AAFA" w14:textId="3FB53427" w:rsidR="00A45958" w:rsidRPr="00244491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</w:t>
      </w:r>
      <w:r w:rsidR="008D6FAD" w:rsidRPr="00244491">
        <w:rPr>
          <w:rStyle w:val="hps"/>
        </w:rPr>
        <w:t xml:space="preserve">spolupráci s IT oddelením v rámci svojho orgánu zabezpečuje distribúciu a nainštalovanie inštalačného súboru </w:t>
      </w:r>
      <w:r w:rsidR="00D2723D" w:rsidRPr="00244491">
        <w:rPr>
          <w:rStyle w:val="hps"/>
        </w:rPr>
        <w:t>ARACHNE</w:t>
      </w:r>
      <w:r w:rsidR="008D6FAD" w:rsidRPr="00244491">
        <w:rPr>
          <w:rStyle w:val="hps"/>
        </w:rPr>
        <w:t xml:space="preserve"> klienta na pracovnú stanicu používateľa;</w:t>
      </w:r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lastRenderedPageBreak/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12" w:name="_Toc506564202"/>
      <w:bookmarkStart w:id="13" w:name="_Toc505950502"/>
      <w:bookmarkStart w:id="14" w:name="_Toc505950658"/>
      <w:bookmarkStart w:id="15" w:name="_Toc505950708"/>
      <w:bookmarkStart w:id="16" w:name="_Toc505955018"/>
      <w:bookmarkStart w:id="17" w:name="_Toc505958496"/>
      <w:bookmarkStart w:id="18" w:name="_Toc7435155"/>
      <w:bookmarkEnd w:id="12"/>
      <w:bookmarkEnd w:id="13"/>
      <w:bookmarkEnd w:id="14"/>
      <w:bookmarkEnd w:id="15"/>
      <w:bookmarkEnd w:id="16"/>
      <w:bookmarkEnd w:id="17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18"/>
    </w:p>
    <w:p w14:paraId="2310917B" w14:textId="4E6CDAEA" w:rsidR="002A6545" w:rsidRPr="009D08B3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r w:rsidR="007B70BD" w:rsidRPr="00244491">
        <w:rPr>
          <w:rStyle w:val="hps"/>
        </w:rPr>
        <w:t xml:space="preserve">CO, </w:t>
      </w:r>
      <w:r w:rsidR="00CD4287" w:rsidRPr="00244491">
        <w:rPr>
          <w:rStyle w:val="hps"/>
        </w:rPr>
        <w:t>OA</w:t>
      </w:r>
      <w:r w:rsidR="00F23FBD" w:rsidRPr="00244491">
        <w:rPr>
          <w:rStyle w:val="hps"/>
        </w:rPr>
        <w:t xml:space="preserve"> (</w:t>
      </w:r>
      <w:r w:rsidR="007B70BD" w:rsidRPr="00244491">
        <w:rPr>
          <w:rStyle w:val="hps"/>
        </w:rPr>
        <w:t>ÚVA</w:t>
      </w:r>
      <w:r w:rsidR="00F23FBD" w:rsidRPr="00244491">
        <w:rPr>
          <w:rStyle w:val="hps"/>
        </w:rPr>
        <w:t>), PMÚ</w:t>
      </w:r>
      <w:r w:rsidR="00F76C9E" w:rsidRPr="00244491">
        <w:rPr>
          <w:rStyle w:val="Odkaznapoznmkupodiarou"/>
        </w:rPr>
        <w:footnoteReference w:id="5"/>
      </w:r>
      <w:bookmarkStart w:id="19" w:name="_Toc475953563"/>
      <w:r w:rsidR="00F23FBD" w:rsidRPr="00244491">
        <w:rPr>
          <w:rStyle w:val="hps"/>
        </w:rPr>
        <w:t>.</w:t>
      </w:r>
    </w:p>
    <w:p w14:paraId="4DA9D1C8" w14:textId="77777777" w:rsidR="00376A3A" w:rsidRPr="00244491" w:rsidRDefault="00376A3A" w:rsidP="00376A3A">
      <w:pPr>
        <w:pStyle w:val="Nadpis1"/>
      </w:pPr>
      <w:bookmarkStart w:id="20" w:name="_Toc507408320"/>
      <w:bookmarkStart w:id="21" w:name="_Toc7435156"/>
      <w:bookmarkEnd w:id="19"/>
      <w:bookmarkEnd w:id="20"/>
      <w:r w:rsidRPr="00244491">
        <w:t xml:space="preserve">Správa prístupov do </w:t>
      </w:r>
      <w:r w:rsidR="00D2723D" w:rsidRPr="00244491">
        <w:t>ARACHNE</w:t>
      </w:r>
      <w:bookmarkEnd w:id="21"/>
    </w:p>
    <w:p w14:paraId="06E1C50B" w14:textId="77777777" w:rsidR="00376A3A" w:rsidRPr="00244491" w:rsidRDefault="00376A3A" w:rsidP="00376A3A">
      <w:pPr>
        <w:pStyle w:val="Nadpis2"/>
      </w:pPr>
      <w:bookmarkStart w:id="22" w:name="_Toc7435157"/>
      <w:r w:rsidRPr="00244491">
        <w:t xml:space="preserve">Zriadenie prístupu do systému </w:t>
      </w:r>
      <w:r w:rsidR="00D2723D" w:rsidRPr="00244491">
        <w:t>ARACHNE</w:t>
      </w:r>
      <w:bookmarkEnd w:id="22"/>
    </w:p>
    <w:p w14:paraId="1E50F33E" w14:textId="41172B29" w:rsidR="00376A3A" w:rsidRPr="00244491" w:rsidRDefault="00376A3A" w:rsidP="009D08B3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6"/>
      </w:r>
      <w:r w:rsidRPr="00244491">
        <w:t xml:space="preserve"> prostredníctvom modulu UMM, ktorý je dostupný na </w:t>
      </w:r>
      <w:r w:rsidR="00F23FBD" w:rsidRPr="00244491">
        <w:rPr>
          <w:rStyle w:val="Hypertextovprepojenie"/>
        </w:rPr>
        <w:t>https://webgate.ec.europa.eu/arachne/Admin/login.aspx</w:t>
      </w:r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30DF89CE" w:rsidR="00376A3A" w:rsidRPr="009D08B3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</w:t>
      </w:r>
      <w:proofErr w:type="spellStart"/>
      <w:r w:rsidRPr="00244491">
        <w:t>Login</w:t>
      </w:r>
      <w:proofErr w:type="spellEnd"/>
      <w:r w:rsidRPr="00244491">
        <w:rPr>
          <w:rStyle w:val="Odkaznapoznmkupodiarou"/>
        </w:rPr>
        <w:footnoteReference w:id="7"/>
      </w:r>
      <w:r w:rsidRPr="00244491">
        <w:t xml:space="preserve"> na svoje meno. O zriadenie EU </w:t>
      </w:r>
      <w:proofErr w:type="spellStart"/>
      <w:r w:rsidRPr="00244491">
        <w:t>Login</w:t>
      </w:r>
      <w:proofErr w:type="spellEnd"/>
      <w:r w:rsidRPr="00244491">
        <w:t xml:space="preserve">-u zamestnanec požiada na nasledujúcej adrese: </w:t>
      </w:r>
      <w:hyperlink r:id="rId15" w:history="1">
        <w:r w:rsidRPr="00244491">
          <w:rPr>
            <w:rStyle w:val="Hypertextovprepojenie"/>
          </w:rPr>
          <w:t>https://webgate.ec.europa.eu/cas/eim/external/register.cgi</w:t>
        </w:r>
      </w:hyperlink>
      <w:r w:rsidRPr="00244491">
        <w:rPr>
          <w:rStyle w:val="Odkaznapoznmkupodiarou"/>
        </w:rPr>
        <w:footnoteReference w:id="8"/>
      </w:r>
      <w:r w:rsidRPr="00244491">
        <w:t xml:space="preserve">. Ďalšie informácie o EU </w:t>
      </w:r>
      <w:proofErr w:type="spellStart"/>
      <w:r w:rsidRPr="00244491">
        <w:t>Login</w:t>
      </w:r>
      <w:proofErr w:type="spellEnd"/>
      <w:r w:rsidRPr="00244491">
        <w:t xml:space="preserve"> sú dostupné na adrese </w:t>
      </w:r>
      <w:hyperlink r:id="rId16" w:history="1">
        <w:r w:rsidRPr="00244491">
          <w:rPr>
            <w:rStyle w:val="Hypertextovprepojenie"/>
          </w:rPr>
          <w:t>https://webgate.ec.europa.eu/cas/about.html</w:t>
        </w:r>
      </w:hyperlink>
      <w:r w:rsidR="00BD5A28" w:rsidRPr="00244491">
        <w:rPr>
          <w:rStyle w:val="Hypertextovprepojenie"/>
        </w:rPr>
        <w:t xml:space="preserve"> a </w:t>
      </w:r>
      <w:hyperlink r:id="rId17" w:history="1">
        <w:r w:rsidR="00BD5A28" w:rsidRPr="00244491">
          <w:rPr>
            <w:rStyle w:val="Hypertextovprepojenie"/>
          </w:rPr>
          <w:t>https://webgate.ec.europa.eu/arachne/Admin/documents/New%20ECAS%20Account-%20V1.0.pdf</w:t>
        </w:r>
      </w:hyperlink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</w:t>
      </w:r>
      <w:proofErr w:type="spellStart"/>
      <w:r w:rsidRPr="00244491">
        <w:t>Loginu</w:t>
      </w:r>
      <w:proofErr w:type="spellEnd"/>
      <w:r w:rsidRPr="00244491">
        <w:t xml:space="preserve"> zamestnanec </w:t>
      </w:r>
      <w:proofErr w:type="spellStart"/>
      <w:r w:rsidRPr="00244491">
        <w:t>obdrží</w:t>
      </w:r>
      <w:proofErr w:type="spellEnd"/>
      <w:r w:rsidRPr="00244491">
        <w:t xml:space="preserve"> email z Autentifikačnej služby EK s odkazom na stránku pre nastavenie hesla k účtu. Heslo je potrebné nastaviť v limite do </w:t>
      </w:r>
      <w:r w:rsidR="00BD5A28" w:rsidRPr="00244491">
        <w:t>90 minút</w:t>
      </w:r>
      <w:r w:rsidRPr="00244491">
        <w:t xml:space="preserve"> od doručenia emailu. Po vytvorení EU </w:t>
      </w:r>
      <w:proofErr w:type="spellStart"/>
      <w:r w:rsidRPr="00244491">
        <w:t>Loginu</w:t>
      </w:r>
      <w:proofErr w:type="spellEnd"/>
      <w:r w:rsidRPr="00244491">
        <w:t xml:space="preserve">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9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0AA17D65" w:rsidR="000305CE" w:rsidRPr="00244491" w:rsidRDefault="000305CE" w:rsidP="009D08B3">
      <w:pPr>
        <w:pStyle w:val="Odsekzoznamu"/>
        <w:spacing w:before="120" w:after="120"/>
        <w:ind w:left="426"/>
        <w:contextualSpacing w:val="0"/>
        <w:jc w:val="both"/>
      </w:pPr>
      <w:r>
        <w:t xml:space="preserve">V prípade, ak o pridelenie prístupu do ARACHNE žiada zamestnanec, ktorý v minulosti disponoval </w:t>
      </w:r>
      <w:r w:rsidR="00347ECF">
        <w:t xml:space="preserve">prístupom do ARACHNE, resp. </w:t>
      </w:r>
      <w:r>
        <w:t xml:space="preserve">EU </w:t>
      </w:r>
      <w:proofErr w:type="spellStart"/>
      <w:r>
        <w:t>Loginom</w:t>
      </w:r>
      <w:proofErr w:type="spellEnd"/>
      <w:r w:rsidR="004C7C26">
        <w:t>,</w:t>
      </w:r>
      <w:r>
        <w:t xml:space="preserve"> odporúča sa využiť tento už existujúci EU </w:t>
      </w:r>
      <w:proofErr w:type="spellStart"/>
      <w:r>
        <w:t>Login</w:t>
      </w:r>
      <w:proofErr w:type="spellEnd"/>
      <w:r>
        <w:t xml:space="preserve">. Podmienkou pre využitie už existujúceho EU </w:t>
      </w:r>
      <w:proofErr w:type="spellStart"/>
      <w:r>
        <w:t>Loginu</w:t>
      </w:r>
      <w:proofErr w:type="spellEnd"/>
      <w:r>
        <w:t xml:space="preserve"> je prístup k prihlasovacím </w:t>
      </w:r>
      <w:r w:rsidR="004C7C26">
        <w:t xml:space="preserve">údajom, a v prípade potreby aj aktualizácia kontaktných údajov majiteľa EU </w:t>
      </w:r>
      <w:proofErr w:type="spellStart"/>
      <w:r w:rsidR="004C7C26">
        <w:t>Loginu</w:t>
      </w:r>
      <w:proofErr w:type="spellEnd"/>
      <w:r w:rsidR="004C7C26">
        <w:t xml:space="preserve"> na stránke </w:t>
      </w:r>
      <w:hyperlink r:id="rId18" w:history="1">
        <w:r w:rsidR="004C7C26">
          <w:rPr>
            <w:rStyle w:val="Hypertextovprepojenie"/>
          </w:rPr>
          <w:t>https://webgate.ec.europa.eu/cas/eim/external/restricted/edit.cgi</w:t>
        </w:r>
      </w:hyperlink>
      <w:r w:rsidR="004C7C26">
        <w:t xml:space="preserve">. </w:t>
      </w:r>
      <w:r w:rsidR="004C7C26">
        <w:lastRenderedPageBreak/>
        <w:t xml:space="preserve">V prípade, ak zamestnanec v minulosti disponoval EU </w:t>
      </w:r>
      <w:proofErr w:type="spellStart"/>
      <w:r w:rsidR="004C7C26">
        <w:t>Loginom</w:t>
      </w:r>
      <w:proofErr w:type="spellEnd"/>
      <w:r w:rsidR="004C7C26">
        <w:t xml:space="preserve">, ale nemá prístup k prihlasovacím údajov, je potrebné aby si zriadil nový EU </w:t>
      </w:r>
      <w:proofErr w:type="spellStart"/>
      <w:r w:rsidR="004C7C26">
        <w:t>Login</w:t>
      </w:r>
      <w:proofErr w:type="spellEnd"/>
      <w:r w:rsidR="004C7C26">
        <w:t>.</w:t>
      </w:r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 xml:space="preserve">prideľuje </w:t>
      </w:r>
      <w:proofErr w:type="spellStart"/>
      <w:r w:rsidR="007A6600" w:rsidRPr="00244491">
        <w:rPr>
          <w:b/>
        </w:rPr>
        <w:t>vizibilita</w:t>
      </w:r>
      <w:proofErr w:type="spellEnd"/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</w:t>
      </w:r>
      <w:proofErr w:type="spellStart"/>
      <w:r w:rsidRPr="00244491">
        <w:rPr>
          <w:rStyle w:val="hps"/>
        </w:rPr>
        <w:t>Case</w:t>
      </w:r>
      <w:proofErr w:type="spellEnd"/>
      <w:r w:rsidRPr="00244491">
        <w:rPr>
          <w:rStyle w:val="hps"/>
        </w:rPr>
        <w:t xml:space="preserve">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10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None</w:t>
      </w:r>
      <w:proofErr w:type="spellEnd"/>
      <w:r w:rsidRPr="00244491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Guest</w:t>
      </w:r>
      <w:proofErr w:type="spellEnd"/>
      <w:r w:rsidRPr="00244491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Supervisor</w:t>
      </w:r>
      <w:proofErr w:type="spellEnd"/>
      <w:r w:rsidRPr="00244491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proofErr w:type="spellStart"/>
      <w:r w:rsidRPr="00244491">
        <w:t>None</w:t>
      </w:r>
      <w:proofErr w:type="spellEnd"/>
      <w:r w:rsidRPr="00244491">
        <w:t>“ / „</w:t>
      </w:r>
      <w:proofErr w:type="spellStart"/>
      <w:r w:rsidRPr="00244491">
        <w:t>Guest</w:t>
      </w:r>
      <w:proofErr w:type="spellEnd"/>
      <w:r w:rsidRPr="00244491">
        <w:t>“ / „</w:t>
      </w:r>
      <w:proofErr w:type="spellStart"/>
      <w:r w:rsidRPr="00244491">
        <w:t>Supervisor</w:t>
      </w:r>
      <w:proofErr w:type="spellEnd"/>
      <w:r w:rsidRPr="00244491">
        <w:t>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1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2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lastRenderedPageBreak/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0AB6695F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Po schválení žiadosti 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Pri práci s UMM sa </w:t>
      </w:r>
      <w:r w:rsidR="00951DBE" w:rsidRPr="00244491">
        <w:t>L</w:t>
      </w:r>
      <w:r w:rsidRPr="00244491">
        <w:t>okálny administrátor riadi postupom uvedeným v </w:t>
      </w:r>
      <w:r w:rsidR="00D2723D" w:rsidRPr="00244491">
        <w:t>ARACHNE</w:t>
      </w:r>
      <w:r w:rsidRPr="00244491">
        <w:t xml:space="preserve"> UMM </w:t>
      </w:r>
      <w:proofErr w:type="spellStart"/>
      <w:r w:rsidRPr="00244491">
        <w:t>Manual</w:t>
      </w:r>
      <w:proofErr w:type="spellEnd"/>
      <w:r w:rsidRPr="00244491">
        <w:t xml:space="preserve">. </w:t>
      </w:r>
    </w:p>
    <w:p w14:paraId="3CAE24C3" w14:textId="4A098511" w:rsidR="000628BE" w:rsidRPr="00244491" w:rsidRDefault="00376A3A" w:rsidP="009D08B3">
      <w:pPr>
        <w:pStyle w:val="Odsekzoznamu"/>
        <w:spacing w:before="120" w:after="120"/>
        <w:ind w:left="426" w:hanging="69"/>
        <w:contextualSpacing w:val="0"/>
        <w:jc w:val="both"/>
      </w:pPr>
      <w:r w:rsidRPr="00244491"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</w:t>
      </w:r>
      <w:proofErr w:type="spellStart"/>
      <w:r w:rsidRPr="00244491">
        <w:t>Create</w:t>
      </w:r>
      <w:proofErr w:type="spellEnd"/>
      <w:r w:rsidRPr="00244491">
        <w:t xml:space="preserve">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</w:p>
    <w:p w14:paraId="7FC52999" w14:textId="77777777" w:rsidR="000628BE" w:rsidRPr="00244491" w:rsidRDefault="000628BE" w:rsidP="002D603D">
      <w:pPr>
        <w:pStyle w:val="Odsekzoznamu"/>
        <w:ind w:left="357"/>
        <w:contextualSpacing w:val="0"/>
        <w:jc w:val="both"/>
      </w:pPr>
      <w:r w:rsidRPr="00247D1F">
        <w:rPr>
          <w:noProof/>
        </w:rPr>
        <w:drawing>
          <wp:inline distT="0" distB="0" distL="0" distR="0" wp14:anchorId="6A04CAF8" wp14:editId="54EB6C4D">
            <wp:extent cx="5756910" cy="842645"/>
            <wp:effectExtent l="19050" t="19050" r="15240" b="14605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42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77777777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77777777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Arachne user </w:t>
      </w:r>
      <w:proofErr w:type="spellStart"/>
      <w:r w:rsidRPr="00244491">
        <w:rPr>
          <w:b/>
        </w:rPr>
        <w:t>account</w:t>
      </w:r>
      <w:proofErr w:type="spellEnd"/>
      <w:r w:rsidRPr="00244491">
        <w:rPr>
          <w:b/>
        </w:rPr>
        <w:t xml:space="preserve">“ </w:t>
      </w:r>
      <w:r w:rsidRPr="00244491">
        <w:t xml:space="preserve">– uvedie sa ECAS </w:t>
      </w:r>
      <w:proofErr w:type="spellStart"/>
      <w:r w:rsidRPr="00244491">
        <w:t>Uid</w:t>
      </w:r>
      <w:proofErr w:type="spellEnd"/>
      <w:r w:rsidRPr="00244491">
        <w:t xml:space="preserve"> používateľa.</w:t>
      </w:r>
      <w:r w:rsidRPr="00244491">
        <w:rPr>
          <w:b/>
        </w:rPr>
        <w:t xml:space="preserve"> </w:t>
      </w:r>
    </w:p>
    <w:p w14:paraId="576789FE" w14:textId="12F52A92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</w:t>
      </w:r>
      <w:proofErr w:type="spellStart"/>
      <w:r w:rsidRPr="00244491">
        <w:rPr>
          <w:b/>
        </w:rPr>
        <w:t>information</w:t>
      </w:r>
      <w:proofErr w:type="spellEnd"/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 xml:space="preserve">„User </w:t>
      </w:r>
      <w:proofErr w:type="spellStart"/>
      <w:r w:rsidRPr="00244491">
        <w:rPr>
          <w:b/>
        </w:rPr>
        <w:t>details</w:t>
      </w:r>
      <w:proofErr w:type="spellEnd"/>
      <w:r w:rsidRPr="00244491">
        <w:rPr>
          <w:b/>
        </w:rPr>
        <w:t>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 xml:space="preserve">prideliť používateľovi </w:t>
      </w:r>
      <w:proofErr w:type="spellStart"/>
      <w:r w:rsidRPr="00244491">
        <w:t>vizibilitu</w:t>
      </w:r>
      <w:proofErr w:type="spellEnd"/>
      <w:r w:rsidRPr="00244491">
        <w:t xml:space="preserve">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</w:t>
      </w:r>
      <w:proofErr w:type="spellStart"/>
      <w:r w:rsidRPr="00244491">
        <w:t>t.j</w:t>
      </w:r>
      <w:proofErr w:type="spellEnd"/>
      <w:r w:rsidRPr="00244491">
        <w:t xml:space="preserve">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</w:t>
      </w:r>
      <w:proofErr w:type="spellStart"/>
      <w:r w:rsidRPr="00244491">
        <w:rPr>
          <w:b/>
        </w:rPr>
        <w:t>Select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all</w:t>
      </w:r>
      <w:proofErr w:type="spellEnd"/>
      <w:r w:rsidRPr="00244491">
        <w:rPr>
          <w:b/>
        </w:rPr>
        <w:t>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</w:t>
      </w:r>
      <w:proofErr w:type="spellStart"/>
      <w:r w:rsidRPr="00244491">
        <w:t>vizibilitu</w:t>
      </w:r>
      <w:proofErr w:type="spellEnd"/>
      <w:r w:rsidRPr="00244491">
        <w:t xml:space="preserve">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52A6D81" w14:textId="626EDA56" w:rsidR="00BD5A28" w:rsidRPr="00244491" w:rsidRDefault="00341940" w:rsidP="009D08B3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t>V sekcii</w:t>
      </w:r>
      <w:r w:rsidRPr="00244491">
        <w:rPr>
          <w:b/>
        </w:rPr>
        <w:t xml:space="preserve"> „</w:t>
      </w:r>
      <w:proofErr w:type="spellStart"/>
      <w:r w:rsidRPr="00244491">
        <w:rPr>
          <w:b/>
        </w:rPr>
        <w:t>Client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rights</w:t>
      </w:r>
      <w:proofErr w:type="spellEnd"/>
      <w:r w:rsidRPr="00244491">
        <w:rPr>
          <w:b/>
        </w:rPr>
        <w:t xml:space="preserve">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>távacie polia s výnimkou poľa „</w:t>
      </w:r>
      <w:proofErr w:type="spellStart"/>
      <w:r w:rsidRPr="00244491">
        <w:t>Upload</w:t>
      </w:r>
      <w:proofErr w:type="spellEnd"/>
      <w:r w:rsidRPr="00244491">
        <w:t xml:space="preserve"> </w:t>
      </w:r>
      <w:proofErr w:type="spellStart"/>
      <w:r w:rsidRPr="00244491">
        <w:t>data</w:t>
      </w:r>
      <w:proofErr w:type="spellEnd"/>
      <w:r w:rsidRPr="00244491">
        <w:t xml:space="preserve"> </w:t>
      </w:r>
      <w:proofErr w:type="spellStart"/>
      <w:r w:rsidRPr="00244491">
        <w:t>files</w:t>
      </w:r>
      <w:proofErr w:type="spellEnd"/>
      <w:r w:rsidRPr="00244491">
        <w:t xml:space="preserve">“. </w:t>
      </w:r>
      <w:r w:rsidRPr="00244491">
        <w:rPr>
          <w:b/>
          <w:u w:val="single"/>
        </w:rPr>
        <w:t xml:space="preserve">V prípade </w:t>
      </w:r>
      <w:r w:rsidR="008D65F4" w:rsidRPr="00244491">
        <w:rPr>
          <w:b/>
          <w:u w:val="single"/>
        </w:rPr>
        <w:t xml:space="preserve">používateľov z CO, OA a CKO </w:t>
      </w:r>
      <w:r w:rsidR="008D65F4" w:rsidRPr="00244491">
        <w:rPr>
          <w:u w:val="single"/>
        </w:rPr>
        <w:t xml:space="preserve">je </w:t>
      </w:r>
      <w:r w:rsidR="00A80E2B" w:rsidRPr="00244491">
        <w:rPr>
          <w:u w:val="single"/>
        </w:rPr>
        <w:t xml:space="preserve">súlade s pravidlami uvedenými v bode 4 tejto kapitoly </w:t>
      </w:r>
      <w:r w:rsidRPr="00244491">
        <w:rPr>
          <w:u w:val="single"/>
        </w:rPr>
        <w:t xml:space="preserve">zároveň </w:t>
      </w:r>
      <w:r w:rsidR="008D65F4" w:rsidRPr="00244491">
        <w:rPr>
          <w:u w:val="single"/>
        </w:rPr>
        <w:t xml:space="preserve">potrebné </w:t>
      </w:r>
      <w:proofErr w:type="spellStart"/>
      <w:r w:rsidR="009E1FB4" w:rsidRPr="00244491">
        <w:rPr>
          <w:b/>
          <w:u w:val="single"/>
        </w:rPr>
        <w:t>odznačiť</w:t>
      </w:r>
      <w:proofErr w:type="spellEnd"/>
      <w:r w:rsidR="009E1FB4" w:rsidRPr="00244491">
        <w:rPr>
          <w:b/>
          <w:u w:val="single"/>
        </w:rPr>
        <w:t xml:space="preserve"> zaškrtávacie pole „Access </w:t>
      </w:r>
      <w:proofErr w:type="spellStart"/>
      <w:r w:rsidR="009E1FB4" w:rsidRPr="00244491">
        <w:rPr>
          <w:b/>
          <w:u w:val="single"/>
        </w:rPr>
        <w:t>case</w:t>
      </w:r>
      <w:proofErr w:type="spellEnd"/>
      <w:r w:rsidR="009E1FB4" w:rsidRPr="00244491">
        <w:rPr>
          <w:b/>
          <w:u w:val="single"/>
        </w:rPr>
        <w:t xml:space="preserve">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338D4B26" w14:textId="144CD4F1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rPr>
          <w:u w:val="single"/>
        </w:rPr>
        <w:t xml:space="preserve">V Sekcii </w:t>
      </w:r>
      <w:r w:rsidRPr="009D08B3">
        <w:rPr>
          <w:b/>
          <w:u w:val="single"/>
        </w:rPr>
        <w:t>„</w:t>
      </w:r>
      <w:proofErr w:type="spellStart"/>
      <w:r w:rsidRPr="009D08B3">
        <w:rPr>
          <w:b/>
          <w:u w:val="single"/>
        </w:rPr>
        <w:t>License</w:t>
      </w:r>
      <w:proofErr w:type="spellEnd"/>
      <w:r w:rsidRPr="009D08B3">
        <w:rPr>
          <w:b/>
          <w:u w:val="single"/>
        </w:rPr>
        <w:t xml:space="preserve"> </w:t>
      </w:r>
      <w:proofErr w:type="spellStart"/>
      <w:r w:rsidRPr="009D08B3">
        <w:rPr>
          <w:b/>
          <w:u w:val="single"/>
        </w:rPr>
        <w:t>allocation</w:t>
      </w:r>
      <w:proofErr w:type="spellEnd"/>
      <w:r w:rsidRPr="009D08B3">
        <w:rPr>
          <w:b/>
          <w:u w:val="single"/>
        </w:rPr>
        <w:t>“</w:t>
      </w:r>
      <w:r w:rsidRPr="00244491">
        <w:rPr>
          <w:u w:val="single"/>
        </w:rPr>
        <w:t xml:space="preserve"> </w:t>
      </w:r>
      <w:r w:rsidR="00387E40">
        <w:rPr>
          <w:u w:val="single"/>
        </w:rPr>
        <w:t xml:space="preserve">v pravej časti obrazovky, </w:t>
      </w:r>
      <w:r w:rsidRPr="00244491">
        <w:rPr>
          <w:u w:val="single"/>
        </w:rPr>
        <w:t>je potrebné mať zvolenú licenciu s názvom „</w:t>
      </w:r>
      <w:proofErr w:type="spellStart"/>
      <w:r w:rsidRPr="00244491">
        <w:rPr>
          <w:u w:val="single"/>
        </w:rPr>
        <w:t>European</w:t>
      </w:r>
      <w:proofErr w:type="spellEnd"/>
      <w:r w:rsidRPr="00244491">
        <w:rPr>
          <w:u w:val="single"/>
        </w:rPr>
        <w:t xml:space="preserve"> </w:t>
      </w:r>
      <w:proofErr w:type="spellStart"/>
      <w:r w:rsidRPr="00244491">
        <w:rPr>
          <w:u w:val="single"/>
        </w:rPr>
        <w:t>Commision</w:t>
      </w:r>
      <w:proofErr w:type="spellEnd"/>
      <w:r w:rsidRPr="00244491">
        <w:rPr>
          <w:u w:val="single"/>
        </w:rPr>
        <w:t xml:space="preserve"> (PROD)“.</w:t>
      </w:r>
    </w:p>
    <w:p w14:paraId="0D553F29" w14:textId="77777777" w:rsidR="00BD5A28" w:rsidRPr="00244491" w:rsidRDefault="00BD5A28" w:rsidP="009D08B3">
      <w:pPr>
        <w:pStyle w:val="Odsekzoznamu"/>
        <w:ind w:left="851"/>
        <w:rPr>
          <w:u w:val="single"/>
        </w:rPr>
      </w:pPr>
    </w:p>
    <w:p w14:paraId="29D9B36D" w14:textId="77777777" w:rsidR="005763D1" w:rsidRPr="009D08B3" w:rsidRDefault="005763D1" w:rsidP="009D08B3">
      <w:pPr>
        <w:pStyle w:val="Odsekzoznamu"/>
        <w:spacing w:before="120" w:after="120"/>
        <w:ind w:left="851"/>
        <w:jc w:val="both"/>
        <w:rPr>
          <w:highlight w:val="yellow"/>
        </w:rPr>
      </w:pPr>
    </w:p>
    <w:p w14:paraId="73797CFD" w14:textId="0F012D26" w:rsidR="002D603D" w:rsidRPr="00244491" w:rsidRDefault="002D603D" w:rsidP="009D08B3">
      <w:pPr>
        <w:pStyle w:val="Odsekzoznamu"/>
        <w:ind w:left="142"/>
      </w:pPr>
      <w:r w:rsidRPr="00247D1F">
        <w:rPr>
          <w:noProof/>
        </w:rPr>
        <w:lastRenderedPageBreak/>
        <w:drawing>
          <wp:inline distT="0" distB="0" distL="0" distR="0" wp14:anchorId="2264CD64" wp14:editId="11FAC37E">
            <wp:extent cx="5756910" cy="5287645"/>
            <wp:effectExtent l="19050" t="19050" r="22860" b="1905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287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</w:pPr>
    </w:p>
    <w:p w14:paraId="13885E18" w14:textId="77777777" w:rsidR="00B64060" w:rsidRPr="00244491" w:rsidRDefault="00B64060" w:rsidP="005E2392">
      <w:pPr>
        <w:ind w:left="284"/>
        <w:jc w:val="both"/>
      </w:pPr>
    </w:p>
    <w:p w14:paraId="69F76D39" w14:textId="77777777" w:rsidR="00BC2571" w:rsidRPr="00244491" w:rsidRDefault="00BC2571" w:rsidP="005E2392">
      <w:pPr>
        <w:ind w:left="284"/>
        <w:jc w:val="both"/>
      </w:pPr>
    </w:p>
    <w:p w14:paraId="54261659" w14:textId="42619F80" w:rsidR="00BC2571" w:rsidRPr="00244491" w:rsidRDefault="00B64060" w:rsidP="005E2392">
      <w:pPr>
        <w:ind w:left="284"/>
        <w:jc w:val="both"/>
      </w:pPr>
      <w:r w:rsidRPr="00247D1F">
        <w:rPr>
          <w:noProof/>
        </w:rPr>
        <w:drawing>
          <wp:anchor distT="0" distB="0" distL="114300" distR="114300" simplePos="0" relativeHeight="251658240" behindDoc="0" locked="0" layoutInCell="1" allowOverlap="1" wp14:anchorId="49789579" wp14:editId="3630BC94">
            <wp:simplePos x="0" y="0"/>
            <wp:positionH relativeFrom="column">
              <wp:posOffset>112395</wp:posOffset>
            </wp:positionH>
            <wp:positionV relativeFrom="paragraph">
              <wp:posOffset>-263525</wp:posOffset>
            </wp:positionV>
            <wp:extent cx="4010025" cy="1756410"/>
            <wp:effectExtent l="19050" t="19050" r="28575" b="1524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756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42AB9" w14:textId="40E23D97" w:rsidR="00BC2571" w:rsidRPr="00244491" w:rsidRDefault="00BC2571" w:rsidP="005E2392">
      <w:pPr>
        <w:ind w:left="284"/>
        <w:jc w:val="both"/>
      </w:pPr>
    </w:p>
    <w:p w14:paraId="23867BFC" w14:textId="77777777" w:rsidR="00BC2571" w:rsidRPr="00244491" w:rsidRDefault="00BC2571" w:rsidP="005E2392">
      <w:pPr>
        <w:ind w:left="284"/>
        <w:jc w:val="both"/>
      </w:pPr>
    </w:p>
    <w:p w14:paraId="794F4AA9" w14:textId="77777777" w:rsidR="00BC2571" w:rsidRPr="00244491" w:rsidRDefault="00BC2571" w:rsidP="005E2392">
      <w:pPr>
        <w:ind w:left="284"/>
        <w:jc w:val="both"/>
      </w:pPr>
    </w:p>
    <w:p w14:paraId="71F0269C" w14:textId="77777777" w:rsidR="00BC2571" w:rsidRPr="00244491" w:rsidRDefault="00BC2571" w:rsidP="005E2392">
      <w:pPr>
        <w:ind w:left="284"/>
        <w:jc w:val="both"/>
      </w:pPr>
    </w:p>
    <w:p w14:paraId="25061A32" w14:textId="77777777" w:rsidR="00BC2571" w:rsidRPr="00244491" w:rsidRDefault="00BC2571" w:rsidP="005E2392">
      <w:pPr>
        <w:ind w:left="284"/>
        <w:jc w:val="both"/>
      </w:pPr>
    </w:p>
    <w:p w14:paraId="7057E59A" w14:textId="77777777" w:rsidR="00BC2571" w:rsidRPr="00244491" w:rsidRDefault="00BC2571" w:rsidP="005E2392">
      <w:pPr>
        <w:ind w:left="284"/>
        <w:jc w:val="both"/>
      </w:pPr>
    </w:p>
    <w:p w14:paraId="77104272" w14:textId="77777777" w:rsidR="00BC2571" w:rsidRPr="00244491" w:rsidRDefault="00BC2571" w:rsidP="005E2392">
      <w:pPr>
        <w:ind w:left="284"/>
        <w:jc w:val="both"/>
      </w:pPr>
    </w:p>
    <w:p w14:paraId="3D1E22A7" w14:textId="06E86DAF" w:rsidR="002D603D" w:rsidRPr="00244491" w:rsidRDefault="002D603D" w:rsidP="005E2392">
      <w:pPr>
        <w:ind w:left="284"/>
        <w:jc w:val="both"/>
      </w:pPr>
    </w:p>
    <w:p w14:paraId="6BC212CB" w14:textId="7EA78E79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</w:t>
      </w:r>
      <w:proofErr w:type="spellStart"/>
      <w:r w:rsidRPr="00244491">
        <w:rPr>
          <w:sz w:val="22"/>
        </w:rPr>
        <w:t>Client</w:t>
      </w:r>
      <w:proofErr w:type="spellEnd"/>
      <w:r w:rsidRPr="00244491">
        <w:rPr>
          <w:sz w:val="22"/>
        </w:rPr>
        <w:t xml:space="preserve"> </w:t>
      </w:r>
      <w:proofErr w:type="spellStart"/>
      <w:r w:rsidRPr="00244491">
        <w:rPr>
          <w:sz w:val="22"/>
        </w:rPr>
        <w:t>rights</w:t>
      </w:r>
      <w:proofErr w:type="spellEnd"/>
      <w:r w:rsidRPr="00244491">
        <w:rPr>
          <w:sz w:val="22"/>
        </w:rPr>
        <w:t>“ pre používateľov z</w:t>
      </w:r>
      <w:r w:rsidR="00746A1F" w:rsidRPr="00244491">
        <w:rPr>
          <w:sz w:val="22"/>
        </w:rPr>
        <w:t xml:space="preserve"> prierezových orgánov </w:t>
      </w:r>
      <w:r w:rsidR="00B40C66" w:rsidRPr="00244491">
        <w:rPr>
          <w:sz w:val="22"/>
        </w:rPr>
        <w:t>(s</w:t>
      </w:r>
      <w:r w:rsidR="00746A1F" w:rsidRPr="00244491">
        <w:rPr>
          <w:sz w:val="22"/>
        </w:rPr>
        <w:t> </w:t>
      </w:r>
      <w:r w:rsidR="00B40C66" w:rsidRPr="00244491">
        <w:rPr>
          <w:sz w:val="22"/>
        </w:rPr>
        <w:t>výnimkou Národného administrátora a Centrálneho kontaktného bodu pre ARACHNE)</w:t>
      </w:r>
    </w:p>
    <w:p w14:paraId="5DAACA5F" w14:textId="77777777" w:rsidR="00376A3A" w:rsidRPr="00244491" w:rsidRDefault="00376A3A" w:rsidP="00376A3A">
      <w:pPr>
        <w:pStyle w:val="Nadpis2"/>
      </w:pPr>
      <w:bookmarkStart w:id="23" w:name="_Toc507408323"/>
      <w:bookmarkStart w:id="24" w:name="_Toc7435158"/>
      <w:bookmarkEnd w:id="23"/>
      <w:r w:rsidRPr="00244491">
        <w:lastRenderedPageBreak/>
        <w:t xml:space="preserve">Zmena prístupu do systému </w:t>
      </w:r>
      <w:r w:rsidR="00D2723D" w:rsidRPr="00244491">
        <w:t>ARACHNE</w:t>
      </w:r>
      <w:bookmarkEnd w:id="24"/>
    </w:p>
    <w:p w14:paraId="7C22981E" w14:textId="675965C3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informovať Lokálneho administrátora. </w:t>
      </w:r>
    </w:p>
    <w:p w14:paraId="5632AF88" w14:textId="77777777" w:rsidR="00376A3A" w:rsidRPr="00244491" w:rsidRDefault="00376A3A" w:rsidP="00BC2571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="00D6099E" w:rsidRPr="00244491">
        <w:t xml:space="preserve"> (P</w:t>
      </w:r>
      <w:r w:rsidRPr="00244491">
        <w:t xml:space="preserve">ríloha č. 1), a po zabezpečení jeho schválenia príslušným generálnym riaditeľom, prostredníctvom UMM vykoná požadované zmeny na konte používateľa.  </w:t>
      </w:r>
    </w:p>
    <w:p w14:paraId="7184DF54" w14:textId="77777777" w:rsidR="00376A3A" w:rsidRPr="00244491" w:rsidRDefault="00376A3A" w:rsidP="00376A3A">
      <w:pPr>
        <w:pStyle w:val="Nadpis2"/>
      </w:pPr>
      <w:bookmarkStart w:id="25" w:name="_Toc7435159"/>
      <w:r w:rsidRPr="00244491">
        <w:t xml:space="preserve">Zrušenie prístupu do systému </w:t>
      </w:r>
      <w:r w:rsidR="00D2723D" w:rsidRPr="00244491">
        <w:t>ARACHNE</w:t>
      </w:r>
      <w:bookmarkEnd w:id="25"/>
    </w:p>
    <w:p w14:paraId="11787B13" w14:textId="2D3A1E67" w:rsidR="00376A3A" w:rsidRPr="009D08B3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zabezpečí </w:t>
      </w:r>
      <w:proofErr w:type="spellStart"/>
      <w:r w:rsidR="000A371D" w:rsidRPr="00244491">
        <w:rPr>
          <w:rStyle w:val="hps"/>
        </w:rPr>
        <w:t>deaktiváciu</w:t>
      </w:r>
      <w:proofErr w:type="spellEnd"/>
      <w:r w:rsidR="000A371D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používateľského konta </w:t>
      </w:r>
      <w:r w:rsidR="00387E40">
        <w:rPr>
          <w:rStyle w:val="hps"/>
        </w:rPr>
        <w:t xml:space="preserve">používateľa </w:t>
      </w:r>
      <w:r w:rsidRPr="00244491">
        <w:rPr>
          <w:rStyle w:val="hps"/>
        </w:rPr>
        <w:t xml:space="preserve">najneskôr ku dňu ukončenia pracovného pomeru, resp. </w:t>
      </w:r>
      <w:r w:rsidR="00092526" w:rsidRPr="00244491">
        <w:rPr>
          <w:rStyle w:val="hps"/>
        </w:rPr>
        <w:t xml:space="preserve">najneskôr </w:t>
      </w:r>
      <w:r w:rsidRPr="00244491">
        <w:rPr>
          <w:rStyle w:val="hps"/>
        </w:rPr>
        <w:t xml:space="preserve">ku dňu straty oprávnenia na prístup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3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26" w:name="_Toc7435160"/>
      <w:bookmarkStart w:id="27" w:name="_Toc394670745"/>
      <w:bookmarkStart w:id="28" w:name="_Toc7435161"/>
      <w:bookmarkStart w:id="29" w:name="_Toc501551918"/>
      <w:bookmarkEnd w:id="26"/>
      <w:r w:rsidRPr="00244491">
        <w:t xml:space="preserve">Prihlásenie do </w:t>
      </w:r>
      <w:bookmarkEnd w:id="27"/>
      <w:r w:rsidR="00D2723D" w:rsidRPr="00244491">
        <w:t>ARACHNE</w:t>
      </w:r>
      <w:bookmarkEnd w:id="28"/>
    </w:p>
    <w:p w14:paraId="628D6F1C" w14:textId="29AD1E7A" w:rsidR="001D1791" w:rsidRPr="00244491" w:rsidRDefault="00387E40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Systém </w:t>
      </w:r>
      <w:r w:rsidR="00D2723D" w:rsidRPr="00244491">
        <w:t>ARACHNE</w:t>
      </w:r>
      <w:r w:rsidR="008D6FAD" w:rsidRPr="00244491">
        <w:t xml:space="preserve"> je </w:t>
      </w:r>
      <w:r w:rsidR="001D1791" w:rsidRPr="00244491">
        <w:t>používateľom dostupný:</w:t>
      </w:r>
    </w:p>
    <w:p w14:paraId="2C436068" w14:textId="1C1A8A8C" w:rsidR="008D6FAD" w:rsidRPr="00244491" w:rsidRDefault="001D1791" w:rsidP="009D08B3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</w:t>
      </w:r>
      <w:r w:rsidR="00D2723D" w:rsidRPr="00244491">
        <w:t>ARACHNE</w:t>
      </w:r>
      <w:r w:rsidR="008D6FAD" w:rsidRPr="00244491">
        <w:t xml:space="preserve"> klienta</w:t>
      </w:r>
      <w:r w:rsidRPr="00244491">
        <w:t xml:space="preserve"> nainštalovaného na pracovnej stanici používateľa - d</w:t>
      </w:r>
      <w:r w:rsidR="008D6FAD" w:rsidRPr="00244491">
        <w:t xml:space="preserve">istribúciu a inštaláciu inštalačného súboru </w:t>
      </w:r>
      <w:r w:rsidR="00D2723D" w:rsidRPr="00244491">
        <w:t>ARACHNE</w:t>
      </w:r>
      <w:r w:rsidR="008D6FAD" w:rsidRPr="00244491">
        <w:t xml:space="preserve"> pre používateľov v rámci svojho orgánu zabezpečuje Lokálny administrátor</w:t>
      </w:r>
      <w:r w:rsidRPr="00244491">
        <w:t>;</w:t>
      </w:r>
    </w:p>
    <w:p w14:paraId="1F4119CB" w14:textId="2FD9832C" w:rsidR="001D1791" w:rsidRPr="00244491" w:rsidRDefault="001D1791" w:rsidP="009D08B3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</w:pPr>
      <w:r w:rsidRPr="00244491">
        <w:t xml:space="preserve">vo forme webového rozhrania </w:t>
      </w:r>
      <w:r w:rsidR="00387E40">
        <w:t xml:space="preserve">na adrese </w:t>
      </w:r>
      <w:hyperlink r:id="rId22" w:history="1">
        <w:r w:rsidRPr="00244491">
          <w:rPr>
            <w:rStyle w:val="Hypertextovprepojenie"/>
          </w:rPr>
          <w:t>https://webgate.ec.europa.eu/arachneweb</w:t>
        </w:r>
      </w:hyperlink>
      <w:r w:rsidRPr="00244491">
        <w:t>.</w:t>
      </w:r>
    </w:p>
    <w:p w14:paraId="2FD62E5A" w14:textId="170FEBD4" w:rsidR="008D6FAD" w:rsidRPr="00244491" w:rsidRDefault="008D6FAD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>Po otvor</w:t>
      </w:r>
      <w:r w:rsidR="00DA1D2B" w:rsidRPr="00244491">
        <w:t xml:space="preserve">ení </w:t>
      </w:r>
      <w:r w:rsidR="001D1791" w:rsidRPr="00244491">
        <w:t xml:space="preserve">nainštalovaného </w:t>
      </w:r>
      <w:r w:rsidR="00D2723D" w:rsidRPr="00244491">
        <w:t>ARACHNE</w:t>
      </w:r>
      <w:r w:rsidR="001D1791" w:rsidRPr="00244491">
        <w:t xml:space="preserve"> klienta</w:t>
      </w:r>
      <w:r w:rsidR="00DA1D2B" w:rsidRPr="00244491">
        <w:t xml:space="preserve">, </w:t>
      </w:r>
      <w:r w:rsidR="001D1791" w:rsidRPr="00244491">
        <w:t xml:space="preserve">resp. po vložení </w:t>
      </w:r>
      <w:r w:rsidR="00387E40">
        <w:t>adresy</w:t>
      </w:r>
      <w:r w:rsidR="001D1791" w:rsidRPr="00244491">
        <w:t xml:space="preserve"> webové</w:t>
      </w:r>
      <w:r w:rsidR="00387E40">
        <w:t>ho rozhrania</w:t>
      </w:r>
      <w:r w:rsidR="001D1791" w:rsidRPr="00244491">
        <w:t xml:space="preserve"> ARACHNE, </w:t>
      </w:r>
      <w:r w:rsidR="00DA1D2B" w:rsidRPr="00244491">
        <w:t>je používateľ prostredníctvom interne</w:t>
      </w:r>
      <w:r w:rsidR="005109BD" w:rsidRPr="00244491">
        <w:t>t</w:t>
      </w:r>
      <w:r w:rsidR="00DA1D2B" w:rsidRPr="00244491">
        <w:t>ového prehliadača automaticky presmerovaný na prihlasovaciu stránku Centrálneho Autentifikačného Systému Európskej komisie, kde zadá svoj</w:t>
      </w:r>
      <w:r w:rsidR="009C6C22" w:rsidRPr="00244491">
        <w:t>e prihlasovacie údaje</w:t>
      </w:r>
      <w:r w:rsidR="00DA1D2B" w:rsidRPr="00244491">
        <w:t>. Po</w:t>
      </w:r>
      <w:r w:rsidR="002D214A" w:rsidRPr="00244491">
        <w:t> </w:t>
      </w:r>
      <w:r w:rsidR="00DA1D2B" w:rsidRPr="00244491">
        <w:t xml:space="preserve">korektnom zadaní prihlasovacích údajov je možné </w:t>
      </w:r>
      <w:r w:rsidR="00B5066A" w:rsidRPr="00244491">
        <w:t xml:space="preserve">okno </w:t>
      </w:r>
      <w:r w:rsidR="00DA1D2B" w:rsidRPr="00244491">
        <w:t xml:space="preserve">internetového prehliadača zavrieť a vstúpiť do aplikácie </w:t>
      </w:r>
      <w:r w:rsidR="00D2723D" w:rsidRPr="00244491">
        <w:t>ARACHNE</w:t>
      </w:r>
      <w:r w:rsidR="00DA1D2B" w:rsidRPr="00244491">
        <w:t xml:space="preserve">. </w:t>
      </w:r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</w:t>
      </w:r>
      <w:proofErr w:type="spellStart"/>
      <w:r w:rsidR="005C72B6" w:rsidRPr="00244491">
        <w:t>Login</w:t>
      </w:r>
      <w:proofErr w:type="spellEnd"/>
      <w:r w:rsidR="005C72B6" w:rsidRPr="00244491">
        <w:t xml:space="preserve">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hyperlink r:id="rId23" w:history="1">
        <w:r w:rsidRPr="00244491">
          <w:rPr>
            <w:rStyle w:val="Hypertextovprepojenie"/>
          </w:rPr>
          <w:t>https://webgate.ec.europa.eu/cas/init/passwordResetRequest.cgi</w:t>
        </w:r>
      </w:hyperlink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</w:t>
      </w:r>
      <w:proofErr w:type="spellStart"/>
      <w:r w:rsidRPr="00244491">
        <w:t>external</w:t>
      </w:r>
      <w:proofErr w:type="spellEnd"/>
      <w:r w:rsidRPr="00244491">
        <w:t xml:space="preserve">“) vyplniť email viažuci sa k svojmu EU  </w:t>
      </w:r>
      <w:proofErr w:type="spellStart"/>
      <w:r w:rsidRPr="00244491">
        <w:t>Login</w:t>
      </w:r>
      <w:proofErr w:type="spellEnd"/>
      <w:r w:rsidRPr="00244491">
        <w:t>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lastRenderedPageBreak/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30" w:name="_Toc505844261"/>
      <w:bookmarkStart w:id="31" w:name="_Toc505855771"/>
      <w:bookmarkStart w:id="32" w:name="_Toc505950717"/>
      <w:bookmarkStart w:id="33" w:name="_Toc505955027"/>
      <w:bookmarkStart w:id="34" w:name="_Toc505958505"/>
      <w:bookmarkStart w:id="35" w:name="_Toc505844262"/>
      <w:bookmarkStart w:id="36" w:name="_Toc505855772"/>
      <w:bookmarkStart w:id="37" w:name="_Toc505950718"/>
      <w:bookmarkStart w:id="38" w:name="_Toc505955028"/>
      <w:bookmarkStart w:id="39" w:name="_Toc505958506"/>
      <w:bookmarkStart w:id="40" w:name="_Toc7435162"/>
      <w:bookmarkStart w:id="41" w:name="_Toc414266834"/>
      <w:bookmarkStart w:id="42" w:name="_Toc417905945"/>
      <w:bookmarkEnd w:id="7"/>
      <w:bookmarkEnd w:id="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44491">
        <w:t xml:space="preserve">Povinnosti používateľa </w:t>
      </w:r>
      <w:r w:rsidR="00D2723D" w:rsidRPr="00244491">
        <w:t>ARACHNE</w:t>
      </w:r>
      <w:bookmarkEnd w:id="40"/>
    </w:p>
    <w:p w14:paraId="74F264BE" w14:textId="3BC22F02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</w:t>
      </w:r>
      <w:proofErr w:type="spellStart"/>
      <w:r w:rsidR="00CE1CD6" w:rsidRPr="00244491">
        <w:t>Login</w:t>
      </w:r>
      <w:proofErr w:type="spellEnd"/>
      <w:r w:rsidR="00CE1CD6" w:rsidRPr="00244491">
        <w:t xml:space="preserve">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</w:t>
      </w:r>
      <w:proofErr w:type="spellStart"/>
      <w:r w:rsidR="006D4B68" w:rsidRPr="00244491">
        <w:t>Loginu</w:t>
      </w:r>
      <w:proofErr w:type="spellEnd"/>
      <w:r w:rsidR="006D4B68" w:rsidRPr="00244491">
        <w:t xml:space="preserve">: </w:t>
      </w:r>
      <w:hyperlink r:id="rId24" w:history="1">
        <w:r w:rsidR="006D4B68" w:rsidRPr="00244491">
          <w:rPr>
            <w:rStyle w:val="Hypertextovprepojenie"/>
          </w:rPr>
          <w:t>https://webgate.ec.europa.eu/cas/userdata/myAccount.cgi</w:t>
        </w:r>
      </w:hyperlink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r w:rsidR="005C72B6" w:rsidRPr="00244491">
        <w:t xml:space="preserve">týchto </w:t>
      </w:r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4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43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45F0449E" w:rsidR="00BC59EF" w:rsidRPr="009D08B3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</w:rPr>
      </w:pPr>
      <w:r w:rsidRPr="009D08B3">
        <w:rPr>
          <w:rStyle w:val="hps"/>
          <w:b/>
        </w:rPr>
        <w:t xml:space="preserve">V prípade technických problémov s ARACHNE klientom, s prístupom do ARACHNE, </w:t>
      </w:r>
      <w:r w:rsidR="00F20B7E" w:rsidRPr="009D08B3">
        <w:rPr>
          <w:rStyle w:val="hps"/>
          <w:b/>
        </w:rPr>
        <w:t xml:space="preserve">v prípade potreby metodického usmernenia </w:t>
      </w:r>
      <w:r w:rsidR="005E0306" w:rsidRPr="00244491">
        <w:rPr>
          <w:rStyle w:val="hps"/>
          <w:b/>
        </w:rPr>
        <w:t xml:space="preserve">pri práci s ARACHNE </w:t>
      </w:r>
      <w:r w:rsidR="00F20B7E" w:rsidRPr="009D08B3">
        <w:rPr>
          <w:rStyle w:val="hps"/>
          <w:b/>
        </w:rPr>
        <w:t xml:space="preserve">alebo v prípade zistenia chyby v dátach nachádzajúcich sa v ARACHNE, </w:t>
      </w:r>
      <w:r w:rsidRPr="009D08B3">
        <w:rPr>
          <w:rStyle w:val="hps"/>
          <w:b/>
        </w:rPr>
        <w:t>sa používateľ ARACHNE obracia výlučne na svojho Lokálneho administrátora</w:t>
      </w:r>
      <w:r w:rsidR="00387E40">
        <w:rPr>
          <w:rStyle w:val="hps"/>
          <w:b/>
        </w:rPr>
        <w:t>, resp. na kontaktnú osobu ARACHNE (v prípade prierezových orgánov)</w:t>
      </w:r>
      <w:r w:rsidR="002A6999" w:rsidRPr="00244491">
        <w:rPr>
          <w:rStyle w:val="hps"/>
          <w:b/>
        </w:rPr>
        <w:t>.</w:t>
      </w:r>
    </w:p>
    <w:p w14:paraId="052C510F" w14:textId="4DA2B028" w:rsidR="0067228C" w:rsidRPr="00244491" w:rsidRDefault="0067228C" w:rsidP="00E928FB">
      <w:pPr>
        <w:pStyle w:val="Nadpis1"/>
      </w:pPr>
      <w:bookmarkStart w:id="44" w:name="_Toc414266843"/>
      <w:bookmarkStart w:id="45" w:name="_Toc417905954"/>
      <w:bookmarkStart w:id="46" w:name="_Toc7435163"/>
      <w:bookmarkEnd w:id="41"/>
      <w:bookmarkEnd w:id="42"/>
      <w:bookmarkEnd w:id="43"/>
      <w:r w:rsidRPr="00244491">
        <w:t>Zoznam príloh</w:t>
      </w:r>
      <w:bookmarkEnd w:id="44"/>
      <w:bookmarkEnd w:id="45"/>
      <w:bookmarkEnd w:id="46"/>
    </w:p>
    <w:p w14:paraId="102E6420" w14:textId="77777777" w:rsidR="009C15C2" w:rsidRPr="00244491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žiadosti o prístup do </w:t>
      </w:r>
      <w:r w:rsidR="00D2723D" w:rsidRPr="00244491">
        <w:t>ARACHNE</w:t>
      </w:r>
      <w:r w:rsidR="006C13A6" w:rsidRPr="00244491">
        <w:t xml:space="preserve"> </w:t>
      </w:r>
    </w:p>
    <w:p w14:paraId="5EC3DFE6" w14:textId="4293D7E4" w:rsidR="00F2130F" w:rsidRPr="00244491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244491">
        <w:t xml:space="preserve">Formulár </w:t>
      </w:r>
      <w:r w:rsidR="00CF127A" w:rsidRPr="00244491">
        <w:t xml:space="preserve">evidencie </w:t>
      </w:r>
      <w:r w:rsidRPr="00244491">
        <w:t xml:space="preserve">používateľských prístupov do </w:t>
      </w:r>
      <w:r w:rsidR="00D2723D" w:rsidRPr="00244491">
        <w:t>ARACHNE</w:t>
      </w:r>
      <w:r w:rsidR="002A6999" w:rsidRPr="00244491">
        <w:t xml:space="preserve"> </w:t>
      </w:r>
    </w:p>
    <w:sectPr w:rsidR="00F2130F" w:rsidRPr="00244491" w:rsidSect="0062629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75341" w14:textId="77777777" w:rsidR="00CD3A9F" w:rsidRDefault="00CD3A9F">
      <w:r>
        <w:separator/>
      </w:r>
    </w:p>
  </w:endnote>
  <w:endnote w:type="continuationSeparator" w:id="0">
    <w:p w14:paraId="1C99CFF3" w14:textId="77777777" w:rsidR="00CD3A9F" w:rsidRDefault="00CD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765C" w14:textId="77777777" w:rsidR="00A768F7" w:rsidRDefault="00A768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40A38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784C0C72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D08B3">
          <w:rPr>
            <w:noProof/>
          </w:rPr>
          <w:t>11</w:t>
        </w:r>
        <w:r w:rsidRPr="00CF60E2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82621" w14:textId="77777777" w:rsidR="00A768F7" w:rsidRDefault="00A768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98819" w14:textId="77777777" w:rsidR="00CD3A9F" w:rsidRDefault="00CD3A9F">
      <w:r>
        <w:separator/>
      </w:r>
    </w:p>
  </w:footnote>
  <w:footnote w:type="continuationSeparator" w:id="0">
    <w:p w14:paraId="3642D203" w14:textId="77777777" w:rsidR="00CD3A9F" w:rsidRDefault="00CD3A9F">
      <w:r>
        <w:continuationSeparator/>
      </w:r>
    </w:p>
  </w:footnote>
  <w:footnote w:id="1">
    <w:p w14:paraId="5D7D043D" w14:textId="507C1A82" w:rsidR="007E7791" w:rsidRPr="009D08B3" w:rsidRDefault="007E7791" w:rsidP="009D08B3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76C9E">
        <w:rPr>
          <w:rFonts w:ascii="Times New Roman" w:hAnsi="Times New Roman"/>
        </w:rPr>
        <w:t>P</w:t>
      </w:r>
      <w:r w:rsidRPr="006F0085">
        <w:rPr>
          <w:rFonts w:ascii="Times New Roman" w:hAnsi="Times New Roman"/>
        </w:rPr>
        <w:t xml:space="preserve">rípadné rozšírenie </w:t>
      </w:r>
      <w:r>
        <w:rPr>
          <w:rFonts w:ascii="Times New Roman" w:hAnsi="Times New Roman"/>
          <w:lang w:val="sk-SK"/>
        </w:rPr>
        <w:t xml:space="preserve">zoznamu </w:t>
      </w:r>
      <w:r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>
        <w:rPr>
          <w:rFonts w:ascii="Times New Roman" w:hAnsi="Times New Roman"/>
          <w:lang w:val="sk-SK"/>
        </w:rPr>
        <w:t xml:space="preserve">ÚPPVII, </w:t>
      </w:r>
      <w:r w:rsidR="009C72F4">
        <w:rPr>
          <w:rFonts w:ascii="Times New Roman" w:hAnsi="Times New Roman"/>
          <w:lang w:val="sk-SK"/>
        </w:rPr>
        <w:t xml:space="preserve">v prípade potreby </w:t>
      </w:r>
      <w:r w:rsidR="009C72F4" w:rsidRPr="006F0085">
        <w:rPr>
          <w:rFonts w:ascii="Times New Roman" w:hAnsi="Times New Roman"/>
        </w:rPr>
        <w:t xml:space="preserve">po konzultácii </w:t>
      </w:r>
      <w:r w:rsidR="009C72F4">
        <w:rPr>
          <w:rFonts w:ascii="Times New Roman" w:hAnsi="Times New Roman"/>
          <w:lang w:val="sk-SK"/>
        </w:rPr>
        <w:t xml:space="preserve">s </w:t>
      </w:r>
      <w:r w:rsidR="009C72F4" w:rsidRPr="006F0085">
        <w:rPr>
          <w:rFonts w:ascii="Times New Roman" w:hAnsi="Times New Roman"/>
        </w:rPr>
        <w:t>EK</w:t>
      </w:r>
      <w:r w:rsidRPr="00746A1F">
        <w:rPr>
          <w:rFonts w:ascii="Times New Roman" w:hAnsi="Times New Roman"/>
        </w:rPr>
        <w:t>, a bude zohľadnené v</w:t>
      </w:r>
      <w:r>
        <w:rPr>
          <w:rFonts w:ascii="Times New Roman" w:hAnsi="Times New Roman"/>
        </w:rPr>
        <w:t xml:space="preserve"> najbližšej aktualizácii</w:t>
      </w:r>
      <w:r>
        <w:rPr>
          <w:rFonts w:ascii="Times New Roman" w:hAnsi="Times New Roman"/>
          <w:lang w:val="sk-SK"/>
        </w:rPr>
        <w:t xml:space="preserve"> usmernenia.</w:t>
      </w:r>
    </w:p>
  </w:footnote>
  <w:footnote w:id="2">
    <w:p w14:paraId="1399FB9B" w14:textId="77777777" w:rsidR="003952B3" w:rsidRPr="009D4F11" w:rsidRDefault="003952B3" w:rsidP="009D08B3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155614C5" w14:textId="77777777" w:rsidR="003952B3" w:rsidRPr="00092526" w:rsidRDefault="003952B3">
      <w:pPr>
        <w:pStyle w:val="Textpoznmkypodiarou"/>
        <w:rPr>
          <w:rFonts w:ascii="Times New Roman" w:hAnsi="Times New Roman"/>
          <w:lang w:val="sk-SK"/>
        </w:rPr>
      </w:pPr>
      <w:r w:rsidRPr="00092526">
        <w:rPr>
          <w:rStyle w:val="Odkaznapoznmkupodiarou"/>
          <w:rFonts w:ascii="Times New Roman" w:hAnsi="Times New Roman"/>
        </w:rPr>
        <w:footnoteRef/>
      </w:r>
      <w:r w:rsidRPr="00092526">
        <w:rPr>
          <w:rFonts w:ascii="Times New Roman" w:hAnsi="Times New Roman"/>
        </w:rPr>
        <w:t xml:space="preserve"> </w:t>
      </w:r>
      <w:r w:rsidRPr="00092526">
        <w:rPr>
          <w:rFonts w:ascii="Times New Roman" w:hAnsi="Times New Roman"/>
          <w:lang w:val="sk-SK"/>
        </w:rPr>
        <w:t xml:space="preserve">Dokument sa vzťahuje </w:t>
      </w:r>
      <w:r>
        <w:rPr>
          <w:rFonts w:ascii="Times New Roman" w:hAnsi="Times New Roman"/>
          <w:lang w:val="sk-SK"/>
        </w:rPr>
        <w:t xml:space="preserve">výlučne </w:t>
      </w:r>
      <w:r w:rsidRPr="00092526">
        <w:rPr>
          <w:rFonts w:ascii="Times New Roman" w:hAnsi="Times New Roman"/>
          <w:lang w:val="sk-SK"/>
        </w:rPr>
        <w:t>k </w:t>
      </w:r>
      <w:r>
        <w:rPr>
          <w:rFonts w:ascii="Times New Roman" w:hAnsi="Times New Roman"/>
          <w:lang w:val="sk-SK"/>
        </w:rPr>
        <w:t>povinnostiam</w:t>
      </w:r>
      <w:r w:rsidRPr="00092526">
        <w:rPr>
          <w:rFonts w:ascii="Times New Roman" w:hAnsi="Times New Roman"/>
          <w:lang w:val="sk-SK"/>
        </w:rPr>
        <w:t xml:space="preserve"> Lokálneho </w:t>
      </w:r>
      <w:r>
        <w:rPr>
          <w:rFonts w:ascii="Times New Roman" w:hAnsi="Times New Roman"/>
          <w:lang w:val="sk-SK"/>
        </w:rPr>
        <w:t xml:space="preserve">administrátora </w:t>
      </w:r>
      <w:r w:rsidRPr="00092526">
        <w:rPr>
          <w:rFonts w:ascii="Times New Roman" w:hAnsi="Times New Roman"/>
          <w:lang w:val="sk-SK"/>
        </w:rPr>
        <w:t>a Národného administrátora</w:t>
      </w:r>
      <w:r>
        <w:rPr>
          <w:rFonts w:ascii="Times New Roman" w:hAnsi="Times New Roman"/>
          <w:lang w:val="sk-SK"/>
        </w:rPr>
        <w:t>.</w:t>
      </w:r>
      <w:r w:rsidRPr="00092526">
        <w:rPr>
          <w:rFonts w:ascii="Times New Roman" w:hAnsi="Times New Roman"/>
          <w:lang w:val="sk-SK"/>
        </w:rPr>
        <w:t xml:space="preserve"> </w:t>
      </w:r>
    </w:p>
  </w:footnote>
  <w:footnote w:id="4">
    <w:p w14:paraId="5239904E" w14:textId="77777777" w:rsidR="004764BF" w:rsidRPr="002D603D" w:rsidRDefault="004764BF" w:rsidP="004764BF">
      <w:pPr>
        <w:pStyle w:val="Textpoznmkypodiarou"/>
        <w:contextualSpacing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>
        <w:rPr>
          <w:rFonts w:ascii="Times New Roman" w:hAnsi="Times New Roman"/>
          <w:lang w:val="sk-SK"/>
        </w:rPr>
        <w:t>aj používateľov zo SO implementujúcich OP, pre ktorý je príslušný Lokálny administrátor zadefinovaný.</w:t>
      </w:r>
    </w:p>
  </w:footnote>
  <w:footnote w:id="5">
    <w:p w14:paraId="24ECCAB4" w14:textId="3118CCE3" w:rsidR="00F76C9E" w:rsidRPr="009D08B3" w:rsidRDefault="00F76C9E">
      <w:pPr>
        <w:pStyle w:val="Textpoznmkypodiarou"/>
        <w:contextualSpacing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F268D" w:rsidRPr="00F76C9E">
        <w:rPr>
          <w:rFonts w:ascii="Times New Roman" w:hAnsi="Times New Roman"/>
        </w:rPr>
        <w:t>P</w:t>
      </w:r>
      <w:r w:rsidR="00CF268D" w:rsidRPr="006F0085">
        <w:rPr>
          <w:rFonts w:ascii="Times New Roman" w:hAnsi="Times New Roman"/>
        </w:rPr>
        <w:t xml:space="preserve">rípadné rozšírenie </w:t>
      </w:r>
      <w:r w:rsidR="00CF268D">
        <w:rPr>
          <w:rFonts w:ascii="Times New Roman" w:hAnsi="Times New Roman"/>
          <w:lang w:val="sk-SK"/>
        </w:rPr>
        <w:t xml:space="preserve">zoznamu </w:t>
      </w:r>
      <w:r w:rsidR="00CF268D"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 w:rsidR="009C72F4">
        <w:rPr>
          <w:rFonts w:ascii="Times New Roman" w:hAnsi="Times New Roman"/>
          <w:lang w:val="sk-SK"/>
        </w:rPr>
        <w:t xml:space="preserve">ÚPPVII, v prípade potreby </w:t>
      </w:r>
      <w:r w:rsidR="00CF268D" w:rsidRPr="006F0085">
        <w:rPr>
          <w:rFonts w:ascii="Times New Roman" w:hAnsi="Times New Roman"/>
        </w:rPr>
        <w:t xml:space="preserve">po konzultácii </w:t>
      </w:r>
      <w:r w:rsidR="00CF268D">
        <w:rPr>
          <w:rFonts w:ascii="Times New Roman" w:hAnsi="Times New Roman"/>
          <w:lang w:val="sk-SK"/>
        </w:rPr>
        <w:t xml:space="preserve">s </w:t>
      </w:r>
      <w:r w:rsidR="00CF268D" w:rsidRPr="006F0085">
        <w:rPr>
          <w:rFonts w:ascii="Times New Roman" w:hAnsi="Times New Roman"/>
        </w:rPr>
        <w:t>EK</w:t>
      </w:r>
      <w:r w:rsidR="00CF268D" w:rsidRPr="00746A1F">
        <w:rPr>
          <w:rFonts w:ascii="Times New Roman" w:hAnsi="Times New Roman"/>
        </w:rPr>
        <w:t>, a bude zohľadnené v</w:t>
      </w:r>
      <w:r w:rsidR="00CF268D">
        <w:rPr>
          <w:rFonts w:ascii="Times New Roman" w:hAnsi="Times New Roman"/>
        </w:rPr>
        <w:t xml:space="preserve"> najbližšej aktualizácii</w:t>
      </w:r>
      <w:r w:rsidR="00CF268D">
        <w:rPr>
          <w:rFonts w:ascii="Times New Roman" w:hAnsi="Times New Roman"/>
          <w:lang w:val="sk-SK"/>
        </w:rPr>
        <w:t xml:space="preserve"> usmernenia.</w:t>
      </w:r>
    </w:p>
  </w:footnote>
  <w:footnote w:id="6">
    <w:p w14:paraId="22678A88" w14:textId="05BD5C2E" w:rsidR="003952B3" w:rsidRPr="000628BE" w:rsidRDefault="003952B3" w:rsidP="009D08B3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9D08B3">
        <w:rPr>
          <w:rFonts w:ascii="Times New Roman" w:hAnsi="Times New Roman"/>
        </w:rPr>
        <w:t xml:space="preserve">Národný administrátor spravuje prístupy do ARACHNE za používateľov </w:t>
      </w:r>
      <w:r w:rsidR="00F23FBD">
        <w:rPr>
          <w:rFonts w:ascii="Times New Roman" w:hAnsi="Times New Roman"/>
          <w:lang w:val="sk-SK"/>
        </w:rPr>
        <w:t xml:space="preserve">orgánov prierezového charakteru, konkrétne </w:t>
      </w:r>
      <w:r w:rsidRPr="009D08B3">
        <w:rPr>
          <w:rFonts w:ascii="Times New Roman" w:hAnsi="Times New Roman"/>
        </w:rPr>
        <w:t>CKO,</w:t>
      </w:r>
      <w:r w:rsidR="00D0543B" w:rsidRPr="009D08B3">
        <w:rPr>
          <w:rFonts w:ascii="Times New Roman" w:hAnsi="Times New Roman"/>
        </w:rPr>
        <w:t xml:space="preserve"> CO, OA</w:t>
      </w:r>
      <w:r w:rsidR="00F23FBD">
        <w:rPr>
          <w:rFonts w:ascii="Times New Roman" w:hAnsi="Times New Roman"/>
          <w:lang w:val="sk-SK"/>
        </w:rPr>
        <w:t xml:space="preserve"> (ÚVA), PMÚ. </w:t>
      </w:r>
      <w:r w:rsidRPr="000628BE">
        <w:rPr>
          <w:rFonts w:ascii="Times New Roman" w:hAnsi="Times New Roman"/>
          <w:lang w:val="sk-SK"/>
        </w:rPr>
        <w:t xml:space="preserve"> </w:t>
      </w:r>
    </w:p>
  </w:footnote>
  <w:footnote w:id="7">
    <w:p w14:paraId="793A4963" w14:textId="1C17EA44" w:rsidR="003952B3" w:rsidRPr="000628BE" w:rsidRDefault="003952B3" w:rsidP="009D08B3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</w:rPr>
        <w:t xml:space="preserve">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8">
    <w:p w14:paraId="4C1E4DD4" w14:textId="77777777" w:rsidR="003952B3" w:rsidRPr="000628BE" w:rsidRDefault="003952B3" w:rsidP="009D08B3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</w:rPr>
        <w:t xml:space="preserve">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9">
    <w:p w14:paraId="419CA963" w14:textId="6F84D479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Service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užívateľ nájde svoj v</w:t>
      </w:r>
      <w:r w:rsidR="00BD5A28">
        <w:rPr>
          <w:rFonts w:ascii="Times New Roman" w:hAnsi="Times New Roman"/>
          <w:lang w:val="sk-SK"/>
        </w:rPr>
        <w:t xml:space="preserve"> 3. riadku v </w:t>
      </w:r>
      <w:r w:rsidRPr="000628BE">
        <w:rPr>
          <w:rFonts w:ascii="Times New Roman" w:hAnsi="Times New Roman"/>
          <w:lang w:val="sk-SK"/>
        </w:rPr>
        <w:t xml:space="preserve">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</w:p>
  </w:footnote>
  <w:footnote w:id="10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1">
    <w:p w14:paraId="3BE42FBA" w14:textId="7A39A07A" w:rsidR="005E767E" w:rsidRPr="00884295" w:rsidRDefault="005E767E">
      <w:pPr>
        <w:pStyle w:val="Textpoznmkypodiarou"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proofErr w:type="spellStart"/>
      <w:r w:rsidR="00C812EF">
        <w:rPr>
          <w:rFonts w:ascii="Times New Roman" w:hAnsi="Times New Roman"/>
          <w:lang w:val="sk-SK"/>
        </w:rPr>
        <w:t>vizibilitu</w:t>
      </w:r>
      <w:proofErr w:type="spellEnd"/>
      <w:r w:rsidR="00C812EF">
        <w:rPr>
          <w:rFonts w:ascii="Times New Roman" w:hAnsi="Times New Roman"/>
          <w:lang w:val="sk-SK"/>
        </w:rPr>
        <w:t xml:space="preserve">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2">
    <w:p w14:paraId="55A6413D" w14:textId="3A207B10" w:rsidR="003952B3" w:rsidRPr="00DC67BB" w:rsidRDefault="003952B3">
      <w:pPr>
        <w:pStyle w:val="Textpoznmkypodiarou"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3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r w:rsidR="00244491">
        <w:rPr>
          <w:rFonts w:ascii="Times New Roman" w:hAnsi="Times New Roman"/>
          <w:lang w:val="sk-SK"/>
        </w:rPr>
        <w:t xml:space="preserve"> </w:t>
      </w:r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4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705F" w14:textId="77777777" w:rsidR="00A768F7" w:rsidRDefault="00A768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218E8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6972446A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date w:fullDate="2019-04-30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A768F7">
          <w:rPr>
            <w:szCs w:val="20"/>
          </w:rPr>
          <w:t>30.04.2019</w:t>
        </w:r>
      </w:sdtContent>
    </w:sdt>
  </w:p>
  <w:p w14:paraId="097B5BD1" w14:textId="77777777" w:rsidR="003952B3" w:rsidRPr="00416890" w:rsidRDefault="003952B3" w:rsidP="004168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B729B" w14:textId="77777777" w:rsidR="00A768F7" w:rsidRDefault="00A768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26F32"/>
    <w:rsid w:val="000305CE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94C4C"/>
    <w:rsid w:val="000A15CA"/>
    <w:rsid w:val="000A369D"/>
    <w:rsid w:val="000A371D"/>
    <w:rsid w:val="000B5239"/>
    <w:rsid w:val="000B554E"/>
    <w:rsid w:val="000C04E3"/>
    <w:rsid w:val="000C3A52"/>
    <w:rsid w:val="000C74D5"/>
    <w:rsid w:val="000E0A4D"/>
    <w:rsid w:val="000E4AF7"/>
    <w:rsid w:val="000E4D37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A12"/>
    <w:rsid w:val="00184E91"/>
    <w:rsid w:val="001925D4"/>
    <w:rsid w:val="001A26D6"/>
    <w:rsid w:val="001B682D"/>
    <w:rsid w:val="001B79D0"/>
    <w:rsid w:val="001C48B5"/>
    <w:rsid w:val="001D1791"/>
    <w:rsid w:val="001D3B64"/>
    <w:rsid w:val="001D622E"/>
    <w:rsid w:val="001E2710"/>
    <w:rsid w:val="001E2EC1"/>
    <w:rsid w:val="001E44D1"/>
    <w:rsid w:val="001E4E78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2D22"/>
    <w:rsid w:val="0030358D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C22"/>
    <w:rsid w:val="0041558E"/>
    <w:rsid w:val="0041659B"/>
    <w:rsid w:val="00416890"/>
    <w:rsid w:val="00423D84"/>
    <w:rsid w:val="00424CE3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D1607"/>
    <w:rsid w:val="008D2EBD"/>
    <w:rsid w:val="008D65F4"/>
    <w:rsid w:val="008D6FAD"/>
    <w:rsid w:val="008E0E0C"/>
    <w:rsid w:val="008E6F84"/>
    <w:rsid w:val="008E71E7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82DAC"/>
    <w:rsid w:val="009A07B6"/>
    <w:rsid w:val="009A4296"/>
    <w:rsid w:val="009A7ED3"/>
    <w:rsid w:val="009B6796"/>
    <w:rsid w:val="009C15C2"/>
    <w:rsid w:val="009C5567"/>
    <w:rsid w:val="009C6C22"/>
    <w:rsid w:val="009C72F4"/>
    <w:rsid w:val="009D08B3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292D"/>
    <w:rsid w:val="00A45958"/>
    <w:rsid w:val="00A4717E"/>
    <w:rsid w:val="00A47201"/>
    <w:rsid w:val="00A5105B"/>
    <w:rsid w:val="00A653B0"/>
    <w:rsid w:val="00A72FA7"/>
    <w:rsid w:val="00A768F7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3A9F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206F6"/>
    <w:rsid w:val="00D2723D"/>
    <w:rsid w:val="00D45E23"/>
    <w:rsid w:val="00D46D78"/>
    <w:rsid w:val="00D605AC"/>
    <w:rsid w:val="00D6099E"/>
    <w:rsid w:val="00D67477"/>
    <w:rsid w:val="00D73313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91915"/>
    <w:rsid w:val="00E928FB"/>
    <w:rsid w:val="00E93763"/>
    <w:rsid w:val="00E973F7"/>
    <w:rsid w:val="00EC065F"/>
    <w:rsid w:val="00EC324C"/>
    <w:rsid w:val="00EC763C"/>
    <w:rsid w:val="00ED2238"/>
    <w:rsid w:val="00ED3064"/>
    <w:rsid w:val="00ED3FD1"/>
    <w:rsid w:val="00ED510C"/>
    <w:rsid w:val="00ED7E14"/>
    <w:rsid w:val="00EE11EA"/>
    <w:rsid w:val="00EF1592"/>
    <w:rsid w:val="00EF174F"/>
    <w:rsid w:val="00EF59DF"/>
    <w:rsid w:val="00F00CA7"/>
    <w:rsid w:val="00F06207"/>
    <w:rsid w:val="00F07BAF"/>
    <w:rsid w:val="00F14616"/>
    <w:rsid w:val="00F20B7E"/>
    <w:rsid w:val="00F2130F"/>
    <w:rsid w:val="00F237B7"/>
    <w:rsid w:val="00F23FBD"/>
    <w:rsid w:val="00F24140"/>
    <w:rsid w:val="00F275D0"/>
    <w:rsid w:val="00F3624D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rachne@vicepremier.gov.sk" TargetMode="External"/><Relationship Id="rId18" Type="http://schemas.openxmlformats.org/officeDocument/2006/relationships/hyperlink" Target="https://webgate.ec.europa.eu/cas/eim/external/restricted/edit.cgi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ec.europa.eu/social/main.jsp?catId=325&amp;intPageId=3587&amp;langId=sk" TargetMode="External"/><Relationship Id="rId17" Type="http://schemas.openxmlformats.org/officeDocument/2006/relationships/hyperlink" Target="https://webgate.ec.europa.eu/arachne/Admin/documents/New%20ECAS%20Account-%20V1.0.pdf" TargetMode="External"/><Relationship Id="rId25" Type="http://schemas.openxmlformats.org/officeDocument/2006/relationships/header" Target="header1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about.html" TargetMode="External"/><Relationship Id="rId20" Type="http://schemas.openxmlformats.org/officeDocument/2006/relationships/image" Target="media/image4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social/main.jsp?catId=325&amp;intPageId=3587&amp;langId=sk" TargetMode="External"/><Relationship Id="rId24" Type="http://schemas.openxmlformats.org/officeDocument/2006/relationships/hyperlink" Target="https://webgate.ec.europa.eu/cas/userdata/myAccount.cgi" TargetMode="External"/><Relationship Id="rId32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eim/external/register.cgi" TargetMode="External"/><Relationship Id="rId23" Type="http://schemas.openxmlformats.org/officeDocument/2006/relationships/hyperlink" Target="https://webgate.ec.europa.eu/cas/init/passwordResetRequest.cgi" TargetMode="External"/><Relationship Id="rId28" Type="http://schemas.openxmlformats.org/officeDocument/2006/relationships/footer" Target="footer2.xml"/><Relationship Id="rId10" Type="http://schemas.openxmlformats.org/officeDocument/2006/relationships/hyperlink" Target="http://ec.europa.eu/social/BlobServlet?docId=14836&amp;langId=skv" TargetMode="Externa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rachne@vicepremier.gov.sk" TargetMode="External"/><Relationship Id="rId22" Type="http://schemas.openxmlformats.org/officeDocument/2006/relationships/hyperlink" Target="https://webgate.ec.europa.eu/arachneweb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8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5C9F"/>
    <w:rsid w:val="00110698"/>
    <w:rsid w:val="0011111D"/>
    <w:rsid w:val="001668E9"/>
    <w:rsid w:val="00166EAA"/>
    <w:rsid w:val="001949F6"/>
    <w:rsid w:val="001A451C"/>
    <w:rsid w:val="001B55BA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93A97"/>
    <w:rsid w:val="009C588F"/>
    <w:rsid w:val="009E1689"/>
    <w:rsid w:val="00A011BF"/>
    <w:rsid w:val="00A51C81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C6839"/>
    <w:rsid w:val="00BE45BE"/>
    <w:rsid w:val="00BF5A9C"/>
    <w:rsid w:val="00C00FC0"/>
    <w:rsid w:val="00C07F8F"/>
    <w:rsid w:val="00C146A9"/>
    <w:rsid w:val="00C560A1"/>
    <w:rsid w:val="00C64EA8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1C52-FC63-4A69-A1BD-5A8CAB70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Tibor Barna</cp:lastModifiedBy>
  <cp:revision>3</cp:revision>
  <cp:lastPrinted>2019-04-29T08:22:00Z</cp:lastPrinted>
  <dcterms:created xsi:type="dcterms:W3CDTF">2019-04-29T15:42:00Z</dcterms:created>
  <dcterms:modified xsi:type="dcterms:W3CDTF">2019-04-30T13:12:00Z</dcterms:modified>
</cp:coreProperties>
</file>