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11D3C">
            <w:rPr>
              <w:b/>
              <w:sz w:val="32"/>
              <w:szCs w:val="32"/>
            </w:rPr>
            <w:t>5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CF56E3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011D3C" w:rsidRDefault="006C7870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Najvyšší </w:t>
            </w:r>
            <w:r w:rsidR="00CF56E3">
              <w:rPr>
                <w:szCs w:val="20"/>
              </w:rPr>
              <w:t>kontrolný úrad SR</w:t>
            </w:r>
          </w:p>
          <w:p w:rsidR="00E24C55" w:rsidRDefault="00011D3C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Koordinačný orgán pre finančné nástroje</w:t>
            </w:r>
            <w:r w:rsidR="0067228C" w:rsidRPr="00C85A7F">
              <w:rPr>
                <w:szCs w:val="20"/>
              </w:rPr>
              <w:t xml:space="preserve"> </w:t>
            </w:r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846677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C0579A" w:rsidP="00C0579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03.12.2018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79362E" w:rsidP="003964C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03.12.2018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84667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8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3" w:name="_Toc491873838"/>
      <w:r w:rsidRPr="00C85A7F">
        <w:lastRenderedPageBreak/>
        <w:t>Úvod</w:t>
      </w:r>
      <w:bookmarkStart w:id="4" w:name="_GoBack"/>
      <w:bookmarkEnd w:id="2"/>
      <w:bookmarkEnd w:id="3"/>
      <w:bookmarkEnd w:id="4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6C7870">
        <w:t xml:space="preserve">, </w:t>
      </w:r>
      <w:r w:rsidRPr="00C85A7F">
        <w:t xml:space="preserve">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6C7870">
        <w:t xml:space="preserve">, Najvyššom kontrolnom úrade SR (NKÚ) a </w:t>
      </w:r>
      <w:r w:rsidR="006C7870">
        <w:rPr>
          <w:szCs w:val="20"/>
        </w:rPr>
        <w:t>Koordinačnom orgáne pre finančné nástroje.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</w:t>
      </w:r>
      <w:r w:rsidR="00061B06">
        <w:t> </w:t>
      </w:r>
      <w:r w:rsidRPr="00C85A7F">
        <w:t xml:space="preserve">prístupom do SFC2014 na RO, CKO a SZ SR pri EÚ.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5" w:name="_Toc491873839"/>
      <w:r w:rsidRPr="00C85A7F">
        <w:t>Základné informácie o SFC2014</w:t>
      </w:r>
      <w:bookmarkEnd w:id="5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6" w:name="_Toc414266826"/>
      <w:bookmarkStart w:id="7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8" w:name="_Toc491873840"/>
      <w:bookmarkEnd w:id="6"/>
      <w:bookmarkEnd w:id="7"/>
      <w:r w:rsidRPr="00C85A7F">
        <w:lastRenderedPageBreak/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8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9" w:name="_Toc414266827"/>
      <w:bookmarkStart w:id="10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>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r w:rsidR="000C3A52">
        <w:t xml:space="preserve">, </w:t>
      </w:r>
      <w:r w:rsidRPr="00C85A7F">
        <w:t>SZ SR pri EÚ</w:t>
      </w:r>
      <w:r w:rsidR="006C7870">
        <w:t xml:space="preserve">, </w:t>
      </w:r>
      <w:r w:rsidR="000C3A52">
        <w:t xml:space="preserve">NKÚ </w:t>
      </w:r>
      <w:r w:rsidR="006C7870">
        <w:t xml:space="preserve">a </w:t>
      </w:r>
      <w:r w:rsidR="006C7870">
        <w:rPr>
          <w:szCs w:val="20"/>
        </w:rPr>
        <w:t>Koordinačný orgán pre finančné nástroje</w:t>
      </w:r>
      <w:r w:rsidR="006C7870" w:rsidRPr="00C85A7F">
        <w:t xml:space="preserve"> </w:t>
      </w:r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r w:rsidRPr="00C85A7F">
              <w:t>RO</w:t>
            </w:r>
            <w:r w:rsidR="001603B8">
              <w:br/>
              <w:t>SZ SR pri EÚ</w:t>
            </w:r>
          </w:p>
          <w:p w:rsidR="000C3A52" w:rsidRDefault="000C3A52" w:rsidP="0062629C">
            <w:r>
              <w:t>NKÚ</w:t>
            </w:r>
          </w:p>
          <w:p w:rsidR="006C7870" w:rsidRPr="00C85A7F" w:rsidRDefault="006C7870" w:rsidP="0062629C">
            <w:r>
              <w:rPr>
                <w:szCs w:val="20"/>
              </w:rPr>
              <w:t>Koordinačný orgán pre finančné nástroje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1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11" w:name="_Toc491873841"/>
      <w:bookmarkEnd w:id="9"/>
      <w:bookmarkEnd w:id="10"/>
      <w:r w:rsidRPr="00C85A7F">
        <w:lastRenderedPageBreak/>
        <w:t>Žiadosti o prístup do SFC2014</w:t>
      </w:r>
      <w:bookmarkEnd w:id="11"/>
    </w:p>
    <w:p w:rsidR="00820943" w:rsidRPr="00C85A7F" w:rsidRDefault="00820943" w:rsidP="00DD37CE">
      <w:pPr>
        <w:pStyle w:val="Nadpis2"/>
      </w:pPr>
      <w:bookmarkStart w:id="12" w:name="_Toc394670739"/>
      <w:bookmarkStart w:id="13" w:name="_Toc491873842"/>
      <w:bookmarkStart w:id="14" w:name="_Toc414266834"/>
      <w:bookmarkStart w:id="15" w:name="_Toc417905945"/>
      <w:r w:rsidRPr="00C85A7F">
        <w:t>Žiadosť o zriadenie nového prístupu</w:t>
      </w:r>
      <w:bookmarkEnd w:id="12"/>
      <w:bookmarkEnd w:id="13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3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</w:t>
      </w:r>
      <w:proofErr w:type="spellStart"/>
      <w:r w:rsidR="005240D4">
        <w:rPr>
          <w:rStyle w:val="Hypertextovprepojenie"/>
        </w:rPr>
        <w:t>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proofErr w:type="spellEnd"/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16" w:name="_Toc394670740"/>
      <w:bookmarkStart w:id="17" w:name="_Toc491873843"/>
      <w:r w:rsidRPr="00C85A7F">
        <w:lastRenderedPageBreak/>
        <w:t>Žiadosť o zmenu prístupu</w:t>
      </w:r>
      <w:bookmarkEnd w:id="16"/>
      <w:bookmarkEnd w:id="17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18" w:name="_Toc394670741"/>
      <w:bookmarkStart w:id="19" w:name="_Toc491867343"/>
      <w:bookmarkStart w:id="20" w:name="_Toc491873844"/>
      <w:r w:rsidRPr="00DD37CE">
        <w:t>Žiadosť o zmenu v roliach a oprávneniach</w:t>
      </w:r>
      <w:bookmarkEnd w:id="18"/>
      <w:bookmarkEnd w:id="19"/>
      <w:bookmarkEnd w:id="20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21" w:name="_Toc394670742"/>
      <w:bookmarkStart w:id="22" w:name="_Toc491867344"/>
      <w:bookmarkStart w:id="23" w:name="_Toc491873845"/>
      <w:r w:rsidRPr="00C85A7F">
        <w:t>Žiadosť o zmenu kontaktných údajov</w:t>
      </w:r>
      <w:bookmarkEnd w:id="21"/>
      <w:bookmarkEnd w:id="22"/>
      <w:bookmarkEnd w:id="23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24" w:name="_Toc394670743"/>
      <w:bookmarkStart w:id="25" w:name="_Toc491873846"/>
      <w:r w:rsidRPr="00C85A7F">
        <w:t>Zrušenie prístupu</w:t>
      </w:r>
      <w:bookmarkEnd w:id="24"/>
      <w:bookmarkEnd w:id="25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5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26" w:name="_Toc394670744"/>
      <w:bookmarkStart w:id="27" w:name="_Toc491873847"/>
      <w:r w:rsidRPr="00C85A7F">
        <w:t>Postup pre používateľov v rámci CKO</w:t>
      </w:r>
      <w:bookmarkEnd w:id="26"/>
      <w:bookmarkEnd w:id="27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lastRenderedPageBreak/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28" w:name="_Toc394670745"/>
      <w:bookmarkStart w:id="29" w:name="_Toc491873848"/>
      <w:r w:rsidRPr="00C85A7F">
        <w:t>Prihlásenie do SFC2014</w:t>
      </w:r>
      <w:bookmarkEnd w:id="28"/>
      <w:bookmarkEnd w:id="29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6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7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30" w:name="_Toc394670746"/>
      <w:bookmarkStart w:id="31" w:name="_Toc491873849"/>
      <w:r w:rsidRPr="00C85A7F">
        <w:t>Strata hesla</w:t>
      </w:r>
      <w:bookmarkEnd w:id="30"/>
      <w:bookmarkEnd w:id="31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8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r w:rsidR="000F4530">
        <w:t>-u</w:t>
      </w:r>
      <w:proofErr w:type="spellEnd"/>
      <w:r w:rsidR="000F4530">
        <w:t xml:space="preserve">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proofErr w:type="spellStart"/>
      <w:r w:rsidR="000F4530">
        <w:t>reset</w:t>
      </w:r>
      <w:proofErr w:type="spellEnd"/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32" w:name="_Toc394670748"/>
      <w:bookmarkStart w:id="33" w:name="_Toc491873850"/>
      <w:r w:rsidRPr="00C85A7F">
        <w:t>Povinnosti jednotlivých subjektov v oblasti správy prístupov a povinnosti používateľov SFC2014</w:t>
      </w:r>
      <w:bookmarkEnd w:id="32"/>
      <w:bookmarkEnd w:id="33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4" w:name="_Toc394670749"/>
      <w:bookmarkStart w:id="35" w:name="_Toc491873851"/>
      <w:bookmarkEnd w:id="14"/>
      <w:bookmarkEnd w:id="15"/>
      <w:r w:rsidRPr="00C85A7F">
        <w:t xml:space="preserve">Úroveň MSL / </w:t>
      </w:r>
      <w:proofErr w:type="spellStart"/>
      <w:r w:rsidRPr="00C85A7F">
        <w:t>MSLd</w:t>
      </w:r>
      <w:bookmarkEnd w:id="34"/>
      <w:bookmarkEnd w:id="35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6" w:name="_Toc394670750"/>
      <w:bookmarkStart w:id="37" w:name="_Toc491873852"/>
      <w:r w:rsidRPr="00C85A7F">
        <w:t>Úroveň rezortnej kontaktnej osoby pre SFC</w:t>
      </w:r>
      <w:bookmarkEnd w:id="36"/>
      <w:bookmarkEnd w:id="37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lastRenderedPageBreak/>
        <w:t xml:space="preserve">Nomináciu osoby poverenej výkonom funkcie </w:t>
      </w:r>
      <w:r w:rsidR="00E93763">
        <w:t xml:space="preserve">rezortnej koordinačnej osoby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9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011D3C" w:rsidRDefault="00011D3C" w:rsidP="009D2894">
      <w:pPr>
        <w:pStyle w:val="Odsekzoznamu"/>
        <w:spacing w:before="120" w:after="120"/>
        <w:ind w:left="360"/>
        <w:contextualSpacing w:val="0"/>
        <w:jc w:val="both"/>
      </w:pPr>
      <w:r>
        <w:t>Formulár pre kontrolu prístupov do SFC2014</w:t>
      </w:r>
      <w:r w:rsidR="009D2894">
        <w:t xml:space="preserve"> sa nachádza v P</w:t>
      </w:r>
      <w:r>
        <w:t>rílohe č. 2.</w:t>
      </w:r>
    </w:p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8" w:name="_Toc394670751"/>
      <w:bookmarkStart w:id="39" w:name="_Toc491873853"/>
      <w:r w:rsidRPr="00C85A7F">
        <w:t>Úroveň koncového používateľa SFC2014</w:t>
      </w:r>
      <w:bookmarkEnd w:id="38"/>
      <w:bookmarkEnd w:id="39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20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1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40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</w:t>
      </w:r>
      <w:r w:rsidRPr="00C85A7F">
        <w:lastRenderedPageBreak/>
        <w:t xml:space="preserve">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41" w:name="_Toc414266843"/>
      <w:bookmarkStart w:id="42" w:name="_Toc417905954"/>
      <w:bookmarkStart w:id="43" w:name="_Toc491873854"/>
      <w:bookmarkEnd w:id="40"/>
      <w:r>
        <w:t xml:space="preserve">8 </w:t>
      </w:r>
      <w:r w:rsidR="0067228C" w:rsidRPr="00C85A7F">
        <w:t>Zoznam príloh</w:t>
      </w:r>
      <w:bookmarkEnd w:id="41"/>
      <w:bookmarkEnd w:id="42"/>
      <w:bookmarkEnd w:id="43"/>
    </w:p>
    <w:p w:rsidR="009C15C2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</w:t>
      </w:r>
      <w:r w:rsidR="00C0579A">
        <w:t> 03.12</w:t>
      </w:r>
      <w:r w:rsidRPr="00E54B70">
        <w:t>.201</w:t>
      </w:r>
      <w:r w:rsidR="00011D3C">
        <w:t>8</w:t>
      </w:r>
      <w:r w:rsidRPr="00E54B70">
        <w:t>)</w:t>
      </w:r>
    </w:p>
    <w:p w:rsidR="00011D3C" w:rsidRPr="00A377D4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</w:pPr>
      <w:r>
        <w:t xml:space="preserve">Formulár pre kontrolu prístupov do SFC2014 </w:t>
      </w:r>
    </w:p>
    <w:p w:rsidR="00011D3C" w:rsidRPr="00683388" w:rsidRDefault="00011D3C" w:rsidP="009D2894">
      <w:pPr>
        <w:spacing w:before="120" w:after="120"/>
        <w:jc w:val="both"/>
      </w:pPr>
    </w:p>
    <w:sectPr w:rsidR="00011D3C" w:rsidRPr="00683388" w:rsidSect="0062629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77" w:rsidRDefault="00846677">
      <w:r>
        <w:separator/>
      </w:r>
    </w:p>
  </w:endnote>
  <w:endnote w:type="continuationSeparator" w:id="0">
    <w:p w:rsidR="00846677" w:rsidRDefault="0084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F45873" wp14:editId="7EF228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73D8A1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2B0C0997" wp14:editId="07D8AC8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9362E">
          <w:rPr>
            <w:noProof/>
          </w:rPr>
          <w:t>8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77" w:rsidRDefault="00846677">
      <w:r>
        <w:separator/>
      </w:r>
    </w:p>
  </w:footnote>
  <w:footnote w:type="continuationSeparator" w:id="0">
    <w:p w:rsidR="00846677" w:rsidRDefault="00846677">
      <w:r>
        <w:continuationSeparator/>
      </w:r>
    </w:p>
  </w:footnote>
  <w:footnote w:id="1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https://eur-lex.europa.eu/legal-content/SK/ALL/?uri=CELEX%3A02014R0184-20140228</w:t>
      </w:r>
    </w:p>
  </w:footnote>
  <w:footnote w:id="2">
    <w:p w:rsidR="00F56A5A" w:rsidRPr="006C7870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https://eur-lex.europa.eu/legal-content/SK/TXT/?uri=CELEX:52015PC0365</w:t>
      </w:r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Service</w:t>
      </w:r>
      <w:proofErr w:type="spellEnd"/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1B682D" w:rsidRPr="001B682D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Service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B224A3" w:rsidRPr="00651BD7" w:rsidRDefault="00651BD7" w:rsidP="00B224A3">
      <w:pPr>
        <w:pStyle w:val="Textpoznmkypodiarou"/>
        <w:contextualSpacing/>
        <w:rPr>
          <w:rFonts w:ascii="Times New Roman" w:hAnsi="Times New Roman"/>
        </w:rPr>
      </w:pPr>
      <w:hyperlink r:id="rId4" w:history="1">
        <w:r w:rsidRPr="00651BD7">
          <w:rPr>
            <w:rFonts w:ascii="Times New Roman" w:hAnsi="Times New Roman"/>
          </w:rPr>
          <w:t>https://ec.europa.eu/sfc/sites/sfc2014/files/sfc-files/IT-security-terms.pdf</w:t>
        </w:r>
      </w:hyperlink>
      <w:r w:rsidRPr="00651BD7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ACA6F3" wp14:editId="0D8D7B9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C134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 w:rsidR="00C0579A">
      <w:rPr>
        <w:szCs w:val="20"/>
      </w:rPr>
      <w:t>03.12</w:t>
    </w:r>
    <w:r w:rsidR="00D23FB1">
      <w:rPr>
        <w:szCs w:val="20"/>
      </w:rPr>
      <w:t>.2018</w:t>
    </w:r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1D3C"/>
    <w:rsid w:val="000179BC"/>
    <w:rsid w:val="000229FE"/>
    <w:rsid w:val="00035BBB"/>
    <w:rsid w:val="000527ED"/>
    <w:rsid w:val="00061B06"/>
    <w:rsid w:val="00062FB4"/>
    <w:rsid w:val="00063102"/>
    <w:rsid w:val="00070BCB"/>
    <w:rsid w:val="0008108B"/>
    <w:rsid w:val="0008540C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14DF0"/>
    <w:rsid w:val="00123802"/>
    <w:rsid w:val="00123C4D"/>
    <w:rsid w:val="00137822"/>
    <w:rsid w:val="001429F1"/>
    <w:rsid w:val="00145EAD"/>
    <w:rsid w:val="001603B8"/>
    <w:rsid w:val="00184E91"/>
    <w:rsid w:val="001B682D"/>
    <w:rsid w:val="001D3B64"/>
    <w:rsid w:val="001E2EC1"/>
    <w:rsid w:val="001E44D1"/>
    <w:rsid w:val="001F2CF3"/>
    <w:rsid w:val="001F5CFA"/>
    <w:rsid w:val="00204A9E"/>
    <w:rsid w:val="002178F6"/>
    <w:rsid w:val="0022384A"/>
    <w:rsid w:val="0023697E"/>
    <w:rsid w:val="002405AE"/>
    <w:rsid w:val="00256E87"/>
    <w:rsid w:val="00271B73"/>
    <w:rsid w:val="00275E8B"/>
    <w:rsid w:val="00286BFB"/>
    <w:rsid w:val="002A05CB"/>
    <w:rsid w:val="002A3E69"/>
    <w:rsid w:val="002A6E8D"/>
    <w:rsid w:val="002B71AA"/>
    <w:rsid w:val="002C008B"/>
    <w:rsid w:val="002C4F5C"/>
    <w:rsid w:val="002E127C"/>
    <w:rsid w:val="002E14E6"/>
    <w:rsid w:val="002E5122"/>
    <w:rsid w:val="002E6975"/>
    <w:rsid w:val="002F0FD9"/>
    <w:rsid w:val="002F3C67"/>
    <w:rsid w:val="00300068"/>
    <w:rsid w:val="0030358D"/>
    <w:rsid w:val="00311197"/>
    <w:rsid w:val="00312AB3"/>
    <w:rsid w:val="003240FA"/>
    <w:rsid w:val="0036606D"/>
    <w:rsid w:val="003758F9"/>
    <w:rsid w:val="00395442"/>
    <w:rsid w:val="003964C8"/>
    <w:rsid w:val="003D7E9C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3292"/>
    <w:rsid w:val="00486C38"/>
    <w:rsid w:val="00495C25"/>
    <w:rsid w:val="004A3B2B"/>
    <w:rsid w:val="004A70EB"/>
    <w:rsid w:val="004B158B"/>
    <w:rsid w:val="004B45B6"/>
    <w:rsid w:val="004B7EF5"/>
    <w:rsid w:val="004C1506"/>
    <w:rsid w:val="0050407C"/>
    <w:rsid w:val="00504C45"/>
    <w:rsid w:val="005240D4"/>
    <w:rsid w:val="00555649"/>
    <w:rsid w:val="00593F3E"/>
    <w:rsid w:val="005A4F6D"/>
    <w:rsid w:val="005C2580"/>
    <w:rsid w:val="005C6882"/>
    <w:rsid w:val="005D619E"/>
    <w:rsid w:val="005E41C6"/>
    <w:rsid w:val="005E609B"/>
    <w:rsid w:val="0062629C"/>
    <w:rsid w:val="00627113"/>
    <w:rsid w:val="00627DC5"/>
    <w:rsid w:val="00637F6D"/>
    <w:rsid w:val="006500FF"/>
    <w:rsid w:val="00651BD7"/>
    <w:rsid w:val="0067228C"/>
    <w:rsid w:val="00683388"/>
    <w:rsid w:val="006A7FC4"/>
    <w:rsid w:val="006C13A6"/>
    <w:rsid w:val="006C312E"/>
    <w:rsid w:val="006C5C6C"/>
    <w:rsid w:val="006C7870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362E"/>
    <w:rsid w:val="007941B6"/>
    <w:rsid w:val="007A5D43"/>
    <w:rsid w:val="007B5D8D"/>
    <w:rsid w:val="007D3655"/>
    <w:rsid w:val="007F055E"/>
    <w:rsid w:val="00802436"/>
    <w:rsid w:val="00820943"/>
    <w:rsid w:val="00823028"/>
    <w:rsid w:val="00825F80"/>
    <w:rsid w:val="00826535"/>
    <w:rsid w:val="0082668C"/>
    <w:rsid w:val="00827732"/>
    <w:rsid w:val="00827AEC"/>
    <w:rsid w:val="00846677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9D2894"/>
    <w:rsid w:val="00A13CB9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4C36"/>
    <w:rsid w:val="00C0579A"/>
    <w:rsid w:val="00C141D8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C53"/>
    <w:rsid w:val="00CD7E65"/>
    <w:rsid w:val="00CE1730"/>
    <w:rsid w:val="00CF56E3"/>
    <w:rsid w:val="00D05E16"/>
    <w:rsid w:val="00D23FB1"/>
    <w:rsid w:val="00D45E23"/>
    <w:rsid w:val="00DA3073"/>
    <w:rsid w:val="00DB5DBD"/>
    <w:rsid w:val="00DD37CE"/>
    <w:rsid w:val="00DD71EA"/>
    <w:rsid w:val="00DE434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7B8D"/>
    <w:rsid w:val="00FA1E21"/>
    <w:rsid w:val="00FA1E55"/>
    <w:rsid w:val="00FA35D3"/>
    <w:rsid w:val="00FB34CD"/>
    <w:rsid w:val="00FC421B"/>
    <w:rsid w:val="00FC520C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gate.ec.europa.eu/cas/about.html" TargetMode="External"/><Relationship Id="rId18" Type="http://schemas.openxmlformats.org/officeDocument/2006/relationships/hyperlink" Target="https://webgate.ec.europa.eu/cas/init/passwordResetRequest.cg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userdata/myAccount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help.cgi" TargetMode="External"/><Relationship Id="rId20" Type="http://schemas.openxmlformats.org/officeDocument/2006/relationships/hyperlink" Target="https://ec.europa.eu/sfc/en/2014/support-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fc@vicepremier.gov.s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sfc@vicepremier.gov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sfc@vicepremier.gov.sk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Relationship Id="rId4" Type="http://schemas.openxmlformats.org/officeDocument/2006/relationships/hyperlink" Target="https://ec.europa.eu/sfc/sites/sfc2014/files/sfc-files/IT-security-terms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A12E6"/>
    <w:rsid w:val="002B2FEB"/>
    <w:rsid w:val="002B468D"/>
    <w:rsid w:val="002E2D03"/>
    <w:rsid w:val="00321389"/>
    <w:rsid w:val="00321515"/>
    <w:rsid w:val="003C5C8E"/>
    <w:rsid w:val="003D0082"/>
    <w:rsid w:val="003F0C49"/>
    <w:rsid w:val="00420EED"/>
    <w:rsid w:val="004279E9"/>
    <w:rsid w:val="004348B6"/>
    <w:rsid w:val="00475A95"/>
    <w:rsid w:val="004D10D1"/>
    <w:rsid w:val="004D5976"/>
    <w:rsid w:val="004F3ECE"/>
    <w:rsid w:val="00514153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945FC"/>
    <w:rsid w:val="009C588F"/>
    <w:rsid w:val="009E1689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D22D-3575-4016-BE6B-6F9D4BCB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3</cp:revision>
  <cp:lastPrinted>2017-12-01T11:44:00Z</cp:lastPrinted>
  <dcterms:created xsi:type="dcterms:W3CDTF">2018-12-03T09:27:00Z</dcterms:created>
  <dcterms:modified xsi:type="dcterms:W3CDTF">2018-12-03T09:27:00Z</dcterms:modified>
</cp:coreProperties>
</file>