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EA540" w14:textId="77777777" w:rsidR="00D84FE7" w:rsidRDefault="00D84FE7" w:rsidP="00EC0ABA">
      <w:pPr>
        <w:jc w:val="center"/>
        <w:rPr>
          <w:del w:id="0" w:author="Autor"/>
          <w:b/>
        </w:rPr>
      </w:pPr>
      <w:bookmarkStart w:id="1" w:name="_GoBack"/>
      <w:bookmarkEnd w:id="1"/>
    </w:p>
    <w:p w14:paraId="50366636" w14:textId="77777777" w:rsidR="00D84FE7" w:rsidRPr="00D84FE7" w:rsidRDefault="00D84FE7" w:rsidP="00D84FE7">
      <w:pPr>
        <w:spacing w:after="0" w:line="240" w:lineRule="auto"/>
        <w:rPr>
          <w:del w:id="2" w:author="Autor"/>
          <w:rFonts w:eastAsia="Times New Roman" w:cs="Times New Roman"/>
          <w:sz w:val="20"/>
          <w:szCs w:val="20"/>
        </w:rPr>
      </w:pPr>
      <w:del w:id="3" w:author="Autor">
        <w:r w:rsidRPr="00D84FE7">
          <w:rPr>
            <w:rFonts w:ascii="Arial" w:eastAsia="Times New Roman" w:hAnsi="Arial" w:cs="Arial"/>
            <w:noProof/>
            <w:sz w:val="20"/>
            <w:szCs w:val="20"/>
          </w:rPr>
          <w:drawing>
            <wp:anchor distT="0" distB="0" distL="114300" distR="114300" simplePos="0" relativeHeight="251661312" behindDoc="1" locked="0" layoutInCell="1" allowOverlap="1" wp14:anchorId="20580827" wp14:editId="6C3D94FC">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noProof/>
            <w:sz w:val="20"/>
            <w:szCs w:val="20"/>
          </w:rPr>
          <w:drawing>
            <wp:anchor distT="0" distB="0" distL="114300" distR="114300" simplePos="0" relativeHeight="251660288" behindDoc="0" locked="0" layoutInCell="1" allowOverlap="1" wp14:anchorId="11897911" wp14:editId="61F63BD8">
              <wp:simplePos x="0" y="0"/>
              <wp:positionH relativeFrom="column">
                <wp:posOffset>-4445</wp:posOffset>
              </wp:positionH>
              <wp:positionV relativeFrom="paragraph">
                <wp:posOffset>-4445</wp:posOffset>
              </wp:positionV>
              <wp:extent cx="1351280" cy="9398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D84FE7" w:rsidDel="00E701EB">
          <w:rPr>
            <w:rFonts w:eastAsia="Times New Roman" w:cs="Times New Roman"/>
            <w:sz w:val="20"/>
            <w:szCs w:val="20"/>
          </w:rPr>
          <w:delText xml:space="preserve"> </w:delTex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noProof/>
            <w:sz w:val="20"/>
            <w:szCs w:val="20"/>
          </w:rPr>
          <w:drawing>
            <wp:anchor distT="0" distB="0" distL="114300" distR="114300" simplePos="0" relativeHeight="251659264" behindDoc="0" locked="1" layoutInCell="1" allowOverlap="1" wp14:anchorId="3E62AFED" wp14:editId="6B03E47F">
              <wp:simplePos x="0" y="0"/>
              <wp:positionH relativeFrom="character">
                <wp:posOffset>3016885</wp:posOffset>
              </wp:positionH>
              <wp:positionV relativeFrom="line">
                <wp:posOffset>-4445</wp:posOffset>
              </wp:positionV>
              <wp:extent cx="733425" cy="937895"/>
              <wp:effectExtent l="0" t="0" r="9525" b="0"/>
              <wp:wrapSquare wrapText="bothSides"/>
              <wp:docPr id="5" name="Obrázok 5"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sz w:val="20"/>
            <w:szCs w:val="20"/>
          </w:rPr>
          <w:delText xml:space="preserve">    </w:delTex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delText xml:space="preserve">         </w:delText>
        </w:r>
      </w:del>
    </w:p>
    <w:p w14:paraId="51FBF6EA" w14:textId="77777777" w:rsidR="00D84FE7" w:rsidRPr="00D84FE7" w:rsidRDefault="00D84FE7" w:rsidP="00D84FE7">
      <w:pPr>
        <w:spacing w:after="0" w:line="240" w:lineRule="auto"/>
        <w:jc w:val="center"/>
        <w:rPr>
          <w:del w:id="4" w:author="Autor"/>
          <w:rFonts w:eastAsia="Times New Roman" w:cs="Times New Roman"/>
          <w:sz w:val="20"/>
          <w:szCs w:val="20"/>
        </w:rPr>
      </w:pPr>
    </w:p>
    <w:p w14:paraId="4A3C4BEB" w14:textId="77777777" w:rsidR="00D84FE7" w:rsidRPr="00D84FE7" w:rsidRDefault="00D84FE7" w:rsidP="00D84FE7">
      <w:pPr>
        <w:spacing w:after="0" w:line="240" w:lineRule="auto"/>
        <w:jc w:val="center"/>
        <w:rPr>
          <w:del w:id="5" w:author="Autor"/>
          <w:rFonts w:eastAsia="Times New Roman" w:cs="Times New Roman"/>
          <w:b/>
          <w:sz w:val="20"/>
          <w:szCs w:val="20"/>
        </w:rPr>
      </w:pPr>
    </w:p>
    <w:p w14:paraId="06395935" w14:textId="77777777" w:rsidR="00D84FE7" w:rsidRPr="00D84FE7" w:rsidRDefault="00D84FE7" w:rsidP="00D84FE7">
      <w:pPr>
        <w:spacing w:after="0" w:line="240" w:lineRule="auto"/>
        <w:jc w:val="center"/>
        <w:rPr>
          <w:del w:id="6" w:author="Autor"/>
          <w:rFonts w:eastAsia="Times New Roman" w:cs="Times New Roman"/>
          <w:b/>
          <w:sz w:val="20"/>
          <w:szCs w:val="20"/>
        </w:rPr>
      </w:pPr>
    </w:p>
    <w:p w14:paraId="611FE9C5" w14:textId="77777777" w:rsidR="00D84FE7" w:rsidRPr="00D84FE7" w:rsidRDefault="00D84FE7" w:rsidP="00D84FE7">
      <w:pPr>
        <w:spacing w:after="0" w:line="240" w:lineRule="auto"/>
        <w:jc w:val="center"/>
        <w:rPr>
          <w:del w:id="7" w:author="Autor"/>
          <w:rFonts w:eastAsia="Times New Roman" w:cs="Times New Roman"/>
          <w:b/>
          <w:sz w:val="20"/>
          <w:szCs w:val="20"/>
        </w:rPr>
      </w:pPr>
    </w:p>
    <w:p w14:paraId="7189046D" w14:textId="77777777" w:rsidR="00950F81" w:rsidRPr="00BE5FF2" w:rsidRDefault="00950F81" w:rsidP="00950F81">
      <w:pPr>
        <w:spacing w:after="0" w:line="240" w:lineRule="auto"/>
        <w:rPr>
          <w:ins w:id="8" w:author="Autor"/>
          <w:rFonts w:eastAsia="Times New Roman" w:cs="Times New Roman"/>
          <w:sz w:val="20"/>
          <w:szCs w:val="20"/>
        </w:rPr>
      </w:pPr>
      <w:ins w:id="9" w:author="Autor">
        <w:r w:rsidRPr="00BE5FF2">
          <w:rPr>
            <w:rFonts w:eastAsia="Times New Roman" w:cs="Times New Roman"/>
            <w:b/>
            <w:noProof/>
            <w:szCs w:val="24"/>
          </w:rPr>
          <w:drawing>
            <wp:anchor distT="0" distB="0" distL="114300" distR="114300" simplePos="0" relativeHeight="251656192" behindDoc="0" locked="0" layoutInCell="1" allowOverlap="1" wp14:anchorId="219A6F62" wp14:editId="3CAFB3C1">
              <wp:simplePos x="0" y="0"/>
              <wp:positionH relativeFrom="column">
                <wp:posOffset>10795</wp:posOffset>
              </wp:positionH>
              <wp:positionV relativeFrom="paragraph">
                <wp:posOffset>86995</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Pr>
            <w:rFonts w:ascii="Arial" w:eastAsia="Times New Roman" w:hAnsi="Arial" w:cs="Arial"/>
            <w:noProof/>
            <w:sz w:val="20"/>
            <w:szCs w:val="20"/>
          </w:rPr>
          <w:drawing>
            <wp:anchor distT="0" distB="0" distL="114300" distR="114300" simplePos="0" relativeHeight="251654144" behindDoc="1" locked="0" layoutInCell="1" allowOverlap="1" wp14:anchorId="3B8FD2F2" wp14:editId="179C73F8">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sidDel="00E701EB">
          <w:rPr>
            <w:rFonts w:eastAsia="Times New Roman" w:cs="Times New Roman"/>
            <w:sz w:val="20"/>
            <w:szCs w:val="20"/>
          </w:rPr>
          <w:t xml:space="preserve"> </w:t>
        </w:r>
        <w:r w:rsidRPr="00BE5FF2">
          <w:rPr>
            <w:rFonts w:eastAsia="Times New Roman" w:cs="Times New Roman"/>
            <w:sz w:val="20"/>
            <w:szCs w:val="20"/>
          </w:rPr>
          <w:tab/>
        </w:r>
        <w:r w:rsidRPr="00BE5FF2">
          <w:rPr>
            <w:rFonts w:eastAsia="Times New Roman" w:cs="Times New Roman"/>
            <w:sz w:val="20"/>
            <w:szCs w:val="20"/>
          </w:rPr>
          <w:tab/>
        </w:r>
      </w:ins>
    </w:p>
    <w:p w14:paraId="307BB26C" w14:textId="77777777" w:rsidR="00950F81" w:rsidRPr="00BE5FF2" w:rsidRDefault="00950F81" w:rsidP="00950F81">
      <w:pPr>
        <w:spacing w:after="0" w:line="240" w:lineRule="auto"/>
        <w:rPr>
          <w:ins w:id="10" w:author="Autor"/>
          <w:rFonts w:eastAsia="Times New Roman" w:cs="Times New Roman"/>
          <w:sz w:val="20"/>
          <w:szCs w:val="20"/>
        </w:rPr>
      </w:pPr>
    </w:p>
    <w:p w14:paraId="1478B792" w14:textId="77777777" w:rsidR="00950F81" w:rsidRPr="00BE5FF2" w:rsidRDefault="00950F81" w:rsidP="00950F81">
      <w:pPr>
        <w:spacing w:after="0" w:line="240" w:lineRule="auto"/>
        <w:rPr>
          <w:ins w:id="11" w:author="Autor"/>
          <w:rFonts w:eastAsia="Times New Roman" w:cs="Times New Roman"/>
          <w:b/>
          <w:sz w:val="20"/>
          <w:szCs w:val="20"/>
        </w:rPr>
      </w:pPr>
      <w:ins w:id="12" w:author="Auto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t xml:space="preserve">    </w:t>
        </w: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r>
      </w:ins>
    </w:p>
    <w:p w14:paraId="762729D0" w14:textId="77777777" w:rsidR="00950F81" w:rsidRPr="00BE5FF2" w:rsidRDefault="00950F81" w:rsidP="00950F81">
      <w:pPr>
        <w:spacing w:after="0" w:line="240" w:lineRule="auto"/>
        <w:rPr>
          <w:ins w:id="13" w:author="Autor"/>
          <w:rFonts w:eastAsia="Times New Roman" w:cs="Times New Roman"/>
          <w:b/>
          <w:sz w:val="20"/>
          <w:szCs w:val="20"/>
        </w:rPr>
      </w:pPr>
    </w:p>
    <w:p w14:paraId="577BFF3B" w14:textId="77777777" w:rsidR="00950F81" w:rsidRPr="00BE5FF2" w:rsidRDefault="00950F81" w:rsidP="00950F81">
      <w:pPr>
        <w:spacing w:after="0" w:line="240" w:lineRule="auto"/>
        <w:rPr>
          <w:ins w:id="14" w:author="Autor"/>
          <w:rFonts w:eastAsia="Times New Roman" w:cs="Times New Roman"/>
          <w:b/>
          <w:sz w:val="20"/>
          <w:szCs w:val="20"/>
        </w:rPr>
      </w:pPr>
    </w:p>
    <w:p w14:paraId="4AFB5F36" w14:textId="77777777" w:rsidR="00950F81" w:rsidRPr="00BE5FF2" w:rsidRDefault="00950F81" w:rsidP="00950F81">
      <w:pPr>
        <w:spacing w:after="0" w:line="240" w:lineRule="auto"/>
        <w:rPr>
          <w:ins w:id="15" w:author="Autor"/>
          <w:rFonts w:eastAsia="Times New Roman" w:cs="Times New Roman"/>
          <w:b/>
          <w:sz w:val="20"/>
          <w:szCs w:val="20"/>
        </w:rPr>
      </w:pPr>
    </w:p>
    <w:p w14:paraId="28808039" w14:textId="77777777" w:rsidR="00950F81" w:rsidRPr="00BE5FF2" w:rsidRDefault="00950F81" w:rsidP="00950F81">
      <w:pPr>
        <w:spacing w:after="0" w:line="240" w:lineRule="auto"/>
        <w:rPr>
          <w:ins w:id="16" w:author="Autor"/>
          <w:rFonts w:eastAsia="Times New Roman" w:cs="Times New Roman"/>
          <w:b/>
          <w:sz w:val="20"/>
          <w:szCs w:val="20"/>
        </w:rPr>
      </w:pPr>
    </w:p>
    <w:p w14:paraId="64C3C9DF" w14:textId="77777777" w:rsidR="00950F81" w:rsidRPr="00BE5FF2" w:rsidRDefault="00950F81" w:rsidP="00950F81">
      <w:pPr>
        <w:spacing w:after="0" w:line="240" w:lineRule="auto"/>
        <w:ind w:right="6802"/>
        <w:jc w:val="center"/>
        <w:rPr>
          <w:ins w:id="17" w:author="Autor"/>
          <w:rFonts w:ascii="Arial" w:eastAsia="Times New Roman" w:hAnsi="Arial" w:cs="Arial"/>
          <w:sz w:val="20"/>
          <w:szCs w:val="20"/>
        </w:rPr>
      </w:pPr>
      <w:ins w:id="18" w:author="Autor">
        <w:r w:rsidRPr="00BE5FF2">
          <w:rPr>
            <w:rFonts w:ascii="Arial" w:eastAsia="Times New Roman" w:hAnsi="Arial" w:cs="Arial"/>
            <w:sz w:val="20"/>
            <w:szCs w:val="20"/>
          </w:rPr>
          <w:t>Európska únia</w:t>
        </w:r>
      </w:ins>
    </w:p>
    <w:p w14:paraId="46244E92" w14:textId="77777777" w:rsidR="00950F81" w:rsidRPr="00BE5FF2" w:rsidRDefault="00950F81" w:rsidP="00950F81">
      <w:pPr>
        <w:spacing w:after="0" w:line="240" w:lineRule="auto"/>
        <w:ind w:right="6802"/>
        <w:jc w:val="center"/>
        <w:rPr>
          <w:ins w:id="19" w:author="Autor"/>
          <w:rFonts w:ascii="Arial" w:eastAsia="Times New Roman" w:hAnsi="Arial" w:cs="Arial"/>
          <w:sz w:val="20"/>
          <w:szCs w:val="20"/>
        </w:rPr>
      </w:pPr>
      <w:ins w:id="20" w:author="Autor">
        <w:r w:rsidRPr="00BE5FF2">
          <w:rPr>
            <w:rFonts w:ascii="Arial" w:eastAsia="Times New Roman" w:hAnsi="Arial" w:cs="Arial"/>
            <w:sz w:val="20"/>
            <w:szCs w:val="20"/>
          </w:rPr>
          <w:t>Európsky fond regionálneho</w:t>
        </w:r>
      </w:ins>
    </w:p>
    <w:p w14:paraId="79E719B7" w14:textId="77777777" w:rsidR="00950F81" w:rsidRPr="00BE5FF2" w:rsidRDefault="00950F81" w:rsidP="00950F81">
      <w:pPr>
        <w:spacing w:after="0" w:line="240" w:lineRule="auto"/>
        <w:ind w:right="6802"/>
        <w:jc w:val="center"/>
        <w:rPr>
          <w:ins w:id="21" w:author="Autor"/>
          <w:rFonts w:eastAsia="Times New Roman" w:cs="Times New Roman"/>
          <w:b/>
          <w:sz w:val="20"/>
          <w:szCs w:val="20"/>
        </w:rPr>
      </w:pPr>
      <w:ins w:id="22" w:author="Autor">
        <w:r w:rsidRPr="00BE5FF2">
          <w:rPr>
            <w:rFonts w:ascii="Arial" w:eastAsia="Times New Roman" w:hAnsi="Arial" w:cs="Arial"/>
            <w:sz w:val="20"/>
            <w:szCs w:val="20"/>
          </w:rPr>
          <w:t>rozvoja</w:t>
        </w:r>
      </w:ins>
    </w:p>
    <w:p w14:paraId="31D28A27" w14:textId="77777777" w:rsidR="00950F81" w:rsidRPr="008803BF" w:rsidRDefault="00950F81" w:rsidP="00950F81">
      <w:pPr>
        <w:spacing w:after="0" w:line="240" w:lineRule="auto"/>
        <w:jc w:val="center"/>
        <w:rPr>
          <w:b/>
          <w:sz w:val="40"/>
          <w:rPrChange w:id="23" w:author="Autor">
            <w:rPr>
              <w:b/>
              <w:sz w:val="20"/>
            </w:rPr>
          </w:rPrChange>
        </w:rPr>
      </w:pPr>
    </w:p>
    <w:p w14:paraId="750AB9A1" w14:textId="77777777"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8803BF">
            <w:rPr>
              <w:rFonts w:eastAsia="Times New Roman" w:cs="Times New Roman"/>
              <w:b/>
              <w:sz w:val="40"/>
              <w:szCs w:val="20"/>
            </w:rPr>
            <w:t>16</w:t>
          </w:r>
        </w:sdtContent>
      </w:sdt>
    </w:p>
    <w:p w14:paraId="37804FEC" w14:textId="33D06EA1"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customXmlDelRangeStart w:id="24" w:author="Autor"/>
      <w:sdt>
        <w:sdtPr>
          <w:rPr>
            <w:rFonts w:eastAsia="Times New Roman" w:cs="Times New Roman"/>
            <w:b/>
            <w:sz w:val="32"/>
            <w:szCs w:val="32"/>
          </w:rPr>
          <w:alias w:val="Poradové číslo vzoru"/>
          <w:tag w:val="Poradové číslo vzoru"/>
          <w:id w:val="-569267606"/>
          <w:placeholder>
            <w:docPart w:val="2A59565C2AEA4723B534F6AC3CA8E789"/>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24"/>
          <w:del w:id="25" w:author="Autor">
            <w:r w:rsidR="00C7477D">
              <w:rPr>
                <w:rFonts w:eastAsia="Times New Roman" w:cs="Times New Roman"/>
                <w:b/>
                <w:sz w:val="32"/>
                <w:szCs w:val="32"/>
              </w:rPr>
              <w:delText>2</w:delText>
            </w:r>
          </w:del>
          <w:customXmlDelRangeStart w:id="26" w:author="Autor"/>
        </w:sdtContent>
      </w:sdt>
      <w:customXmlDelRangeEnd w:id="26"/>
      <w:customXmlInsRangeStart w:id="27" w:author="Auto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27"/>
          <w:ins w:id="28" w:author="Autor">
            <w:r w:rsidR="008803BF">
              <w:rPr>
                <w:rFonts w:eastAsia="Times New Roman" w:cs="Times New Roman"/>
                <w:b/>
                <w:sz w:val="32"/>
                <w:szCs w:val="32"/>
              </w:rPr>
              <w:t>3</w:t>
            </w:r>
          </w:ins>
          <w:customXmlInsRangeStart w:id="29" w:author="Autor"/>
        </w:sdtContent>
      </w:sdt>
      <w:customXmlInsRangeEnd w:id="29"/>
    </w:p>
    <w:p w14:paraId="5E30EB61" w14:textId="77777777" w:rsidR="00D84FE7" w:rsidRPr="00D84FE7" w:rsidRDefault="00D84FE7" w:rsidP="00D84FE7">
      <w:pPr>
        <w:spacing w:after="0" w:line="240" w:lineRule="auto"/>
        <w:jc w:val="center"/>
        <w:rPr>
          <w:del w:id="30" w:author="Autor"/>
          <w:rFonts w:eastAsia="Times New Roman" w:cs="Times New Roman"/>
          <w:b/>
          <w:sz w:val="20"/>
          <w:szCs w:val="20"/>
        </w:rPr>
      </w:pPr>
    </w:p>
    <w:p w14:paraId="5086E314" w14:textId="77777777" w:rsidR="00D84FE7" w:rsidRPr="00D84FE7" w:rsidRDefault="00D84FE7" w:rsidP="00D84FE7">
      <w:pPr>
        <w:spacing w:after="0" w:line="240" w:lineRule="auto"/>
        <w:jc w:val="center"/>
        <w:rPr>
          <w:rFonts w:eastAsia="Times New Roman" w:cs="Times New Roman"/>
          <w:b/>
          <w:sz w:val="20"/>
          <w:szCs w:val="20"/>
        </w:rPr>
      </w:pPr>
    </w:p>
    <w:p w14:paraId="61C2680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p w14:paraId="15C2E0BA" w14:textId="77777777" w:rsidR="00D84FE7" w:rsidRPr="00D84FE7" w:rsidRDefault="00D84FE7" w:rsidP="00D84FE7">
      <w:pPr>
        <w:spacing w:after="0" w:line="240" w:lineRule="auto"/>
        <w:rPr>
          <w:del w:id="31" w:author="Autor"/>
          <w:rFonts w:eastAsia="Times New Roman" w:cs="Times New Roman"/>
          <w:sz w:val="20"/>
          <w:szCs w:val="20"/>
        </w:rPr>
      </w:pPr>
    </w:p>
    <w:p w14:paraId="7033F60A" w14:textId="77777777" w:rsidR="00D84FE7" w:rsidRPr="00D84FE7" w:rsidRDefault="00D84FE7" w:rsidP="00D84FE7">
      <w:pPr>
        <w:spacing w:after="0" w:line="240" w:lineRule="auto"/>
        <w:rPr>
          <w:del w:id="32" w:author="Autor"/>
          <w:rFonts w:eastAsia="Times New Roman" w:cs="Times New Roman"/>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Change w:id="33" w:author="Autor">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PrChange>
      </w:tblPr>
      <w:tblGrid>
        <w:gridCol w:w="2268"/>
        <w:gridCol w:w="6696"/>
        <w:tblGridChange w:id="34">
          <w:tblGrid>
            <w:gridCol w:w="2268"/>
            <w:gridCol w:w="6696"/>
          </w:tblGrid>
        </w:tblGridChange>
      </w:tblGrid>
      <w:tr w:rsidR="00D84FE7" w:rsidRPr="00D84FE7" w14:paraId="19CAFBF9" w14:textId="77777777" w:rsidTr="008803BF">
        <w:tc>
          <w:tcPr>
            <w:tcW w:w="2268" w:type="dxa"/>
            <w:shd w:val="clear" w:color="auto" w:fill="B2A1C7" w:themeFill="accent4" w:themeFillTint="99"/>
            <w:tcPrChange w:id="35" w:author="Autor">
              <w:tcPr>
                <w:tcW w:w="2268" w:type="dxa"/>
                <w:shd w:val="clear" w:color="auto" w:fill="B2A1C7" w:themeFill="accent4" w:themeFillTint="99"/>
              </w:tcPr>
            </w:tcPrChange>
          </w:tcPr>
          <w:p w14:paraId="7A1CE43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416C5432" w14:textId="77777777" w:rsidR="00D84FE7" w:rsidRPr="00D84FE7" w:rsidRDefault="00D84FE7" w:rsidP="00D84FE7">
            <w:pPr>
              <w:rPr>
                <w:rFonts w:eastAsia="Times New Roman" w:cs="Times New Roman"/>
                <w:b/>
                <w:sz w:val="26"/>
                <w:szCs w:val="26"/>
              </w:rPr>
            </w:pPr>
          </w:p>
          <w:p w14:paraId="73E6D4CF" w14:textId="77777777" w:rsidR="00D84FE7" w:rsidRPr="00D84FE7" w:rsidRDefault="00D84FE7" w:rsidP="00D84FE7">
            <w:pPr>
              <w:rPr>
                <w:rFonts w:eastAsia="Times New Roman" w:cs="Times New Roman"/>
                <w:b/>
                <w:sz w:val="26"/>
                <w:szCs w:val="26"/>
              </w:rPr>
            </w:pPr>
          </w:p>
          <w:p w14:paraId="797EF072"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36" w:author="Autor">
              <w:tcPr>
                <w:tcW w:w="6696" w:type="dxa"/>
                <w:shd w:val="clear" w:color="auto" w:fill="B2A1C7" w:themeFill="accent4" w:themeFillTint="99"/>
              </w:tcPr>
            </w:tcPrChange>
          </w:tcPr>
          <w:p w14:paraId="15DB514F" w14:textId="77777777" w:rsidR="00D84FE7" w:rsidRPr="00D84FE7" w:rsidRDefault="00D813F7" w:rsidP="00913053">
            <w:pPr>
              <w:jc w:val="both"/>
              <w:rPr>
                <w:rFonts w:eastAsia="Times New Roman" w:cs="Times New Roman"/>
                <w:szCs w:val="20"/>
              </w:rPr>
            </w:pPr>
            <w:r w:rsidRPr="00D813F7">
              <w:rPr>
                <w:rFonts w:eastAsia="Times New Roman" w:cs="Times New Roman"/>
                <w:szCs w:val="20"/>
              </w:rPr>
              <w:t>Zmluva o vykonávaní časti úloh riadiaceho orgánu sprostredkovateľským orgánom</w:t>
            </w:r>
            <w:r w:rsidR="00913053">
              <w:rPr>
                <w:rFonts w:eastAsia="Times New Roman" w:cs="Times New Roman"/>
                <w:szCs w:val="20"/>
              </w:rPr>
              <w:t xml:space="preserve"> (čl. 123 </w:t>
            </w:r>
            <w:r w:rsidR="00913053">
              <w:rPr>
                <w:szCs w:val="24"/>
              </w:rPr>
              <w:t>ods. 6 všeobecného nariadenia)</w:t>
            </w:r>
          </w:p>
        </w:tc>
      </w:tr>
      <w:tr w:rsidR="00D84FE7" w:rsidRPr="00D84FE7" w14:paraId="250AC587" w14:textId="77777777" w:rsidTr="008803BF">
        <w:tc>
          <w:tcPr>
            <w:tcW w:w="2268" w:type="dxa"/>
            <w:shd w:val="clear" w:color="auto" w:fill="B2A1C7" w:themeFill="accent4" w:themeFillTint="99"/>
            <w:tcPrChange w:id="37" w:author="Autor">
              <w:tcPr>
                <w:tcW w:w="2268" w:type="dxa"/>
                <w:shd w:val="clear" w:color="auto" w:fill="B2A1C7" w:themeFill="accent4" w:themeFillTint="99"/>
              </w:tcPr>
            </w:tcPrChange>
          </w:tcPr>
          <w:p w14:paraId="1B3142BF"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4BDA5135" w14:textId="77777777" w:rsidR="00D84FE7" w:rsidRPr="00D84FE7" w:rsidRDefault="00D84FE7" w:rsidP="00D84FE7">
            <w:pPr>
              <w:rPr>
                <w:rFonts w:eastAsia="Times New Roman" w:cs="Times New Roman"/>
                <w:b/>
                <w:sz w:val="26"/>
                <w:szCs w:val="26"/>
              </w:rPr>
            </w:pPr>
          </w:p>
          <w:p w14:paraId="116A4476"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38" w:author="Autor">
              <w:tcPr>
                <w:tcW w:w="6696" w:type="dxa"/>
                <w:shd w:val="clear" w:color="auto" w:fill="B2A1C7" w:themeFill="accent4" w:themeFillTint="99"/>
              </w:tcPr>
            </w:tcPrChange>
          </w:tcPr>
          <w:p w14:paraId="34D10D0E"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52EE8FAD"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7E7C72FE" w14:textId="77777777" w:rsidTr="008803BF">
        <w:tc>
          <w:tcPr>
            <w:tcW w:w="2268" w:type="dxa"/>
            <w:shd w:val="clear" w:color="auto" w:fill="B2A1C7" w:themeFill="accent4" w:themeFillTint="99"/>
            <w:tcPrChange w:id="39" w:author="Autor">
              <w:tcPr>
                <w:tcW w:w="2268" w:type="dxa"/>
                <w:shd w:val="clear" w:color="auto" w:fill="B2A1C7" w:themeFill="accent4" w:themeFillTint="99"/>
              </w:tcPr>
            </w:tcPrChange>
          </w:tcPr>
          <w:p w14:paraId="2948922D"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01CA2C9" w14:textId="77777777" w:rsidR="00D84FE7" w:rsidRPr="00D84FE7" w:rsidRDefault="00D84FE7" w:rsidP="00D84FE7">
            <w:pPr>
              <w:rPr>
                <w:rFonts w:eastAsia="Times New Roman" w:cs="Times New Roman"/>
                <w:b/>
                <w:sz w:val="26"/>
                <w:szCs w:val="26"/>
              </w:rPr>
            </w:pPr>
          </w:p>
          <w:p w14:paraId="459DDC13" w14:textId="77777777" w:rsidR="00D84FE7" w:rsidRPr="00D84FE7" w:rsidRDefault="00D84FE7" w:rsidP="00D84FE7">
            <w:pPr>
              <w:rPr>
                <w:rFonts w:eastAsia="Times New Roman" w:cs="Times New Roman"/>
                <w:b/>
                <w:sz w:val="26"/>
                <w:szCs w:val="26"/>
              </w:rPr>
            </w:pPr>
          </w:p>
          <w:p w14:paraId="5410A3B0" w14:textId="77777777" w:rsidR="00D84FE7" w:rsidRPr="00D84FE7" w:rsidRDefault="00D84FE7" w:rsidP="00D84FE7">
            <w:pPr>
              <w:rPr>
                <w:rFonts w:eastAsia="Times New Roman" w:cs="Times New Roman"/>
                <w:b/>
                <w:sz w:val="26"/>
                <w:szCs w:val="26"/>
              </w:rPr>
            </w:pPr>
          </w:p>
          <w:p w14:paraId="1D64682A" w14:textId="77777777" w:rsidR="00D84FE7" w:rsidRPr="00D84FE7" w:rsidRDefault="00D84FE7" w:rsidP="00D84FE7">
            <w:pPr>
              <w:rPr>
                <w:rFonts w:eastAsia="Times New Roman" w:cs="Times New Roman"/>
                <w:b/>
                <w:sz w:val="26"/>
                <w:szCs w:val="26"/>
              </w:rPr>
            </w:pPr>
          </w:p>
          <w:p w14:paraId="2FFCC2D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40" w:author="Autor">
              <w:tcPr>
                <w:tcW w:w="6696" w:type="dxa"/>
                <w:shd w:val="clear" w:color="auto" w:fill="B2A1C7" w:themeFill="accent4" w:themeFillTint="99"/>
              </w:tcPr>
            </w:tcPrChange>
          </w:tcPr>
          <w:p w14:paraId="0ECB72B2"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2DFBE02C"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32D3B2BB"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3FD779D" w14:textId="77777777" w:rsidTr="008803BF">
        <w:tc>
          <w:tcPr>
            <w:tcW w:w="2268" w:type="dxa"/>
            <w:shd w:val="clear" w:color="auto" w:fill="B2A1C7" w:themeFill="accent4" w:themeFillTint="99"/>
            <w:tcPrChange w:id="41" w:author="Autor">
              <w:tcPr>
                <w:tcW w:w="2268" w:type="dxa"/>
                <w:shd w:val="clear" w:color="auto" w:fill="B2A1C7" w:themeFill="accent4" w:themeFillTint="99"/>
              </w:tcPr>
            </w:tcPrChange>
          </w:tcPr>
          <w:p w14:paraId="075469EC"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4C7028B9" w14:textId="77777777" w:rsidR="00D84FE7" w:rsidRPr="00D84FE7" w:rsidRDefault="00D84FE7" w:rsidP="00D84FE7">
            <w:pPr>
              <w:rPr>
                <w:rFonts w:eastAsia="Times New Roman" w:cs="Times New Roman"/>
                <w:b/>
                <w:sz w:val="16"/>
                <w:szCs w:val="20"/>
              </w:rPr>
            </w:pPr>
          </w:p>
          <w:p w14:paraId="05D71E92" w14:textId="77777777" w:rsidR="00D84FE7" w:rsidRPr="00D84FE7" w:rsidRDefault="00D84FE7" w:rsidP="00D84FE7">
            <w:pPr>
              <w:rPr>
                <w:rFonts w:eastAsia="Times New Roman" w:cs="Times New Roman"/>
                <w:b/>
                <w:sz w:val="16"/>
                <w:szCs w:val="20"/>
              </w:rPr>
            </w:pPr>
          </w:p>
          <w:p w14:paraId="28BC86F4" w14:textId="77777777" w:rsidR="00D84FE7" w:rsidRPr="00D84FE7" w:rsidRDefault="00D84FE7" w:rsidP="00D84FE7">
            <w:pPr>
              <w:rPr>
                <w:rFonts w:eastAsia="Times New Roman" w:cs="Times New Roman"/>
                <w:b/>
                <w:sz w:val="16"/>
                <w:szCs w:val="20"/>
              </w:rPr>
            </w:pPr>
          </w:p>
          <w:p w14:paraId="63921628" w14:textId="77777777" w:rsidR="00D84FE7" w:rsidRPr="00D84FE7" w:rsidRDefault="00D84FE7" w:rsidP="00D84FE7">
            <w:pPr>
              <w:rPr>
                <w:rFonts w:eastAsia="Times New Roman" w:cs="Times New Roman"/>
                <w:b/>
                <w:sz w:val="16"/>
                <w:szCs w:val="20"/>
              </w:rPr>
            </w:pPr>
          </w:p>
          <w:p w14:paraId="7668DC5D" w14:textId="77777777" w:rsidR="00D84FE7" w:rsidRPr="00D84FE7" w:rsidRDefault="00D84FE7" w:rsidP="00D84FE7">
            <w:pPr>
              <w:rPr>
                <w:rFonts w:eastAsia="Times New Roman" w:cs="Times New Roman"/>
                <w:b/>
                <w:sz w:val="16"/>
                <w:szCs w:val="20"/>
              </w:rPr>
            </w:pPr>
          </w:p>
          <w:p w14:paraId="2FDAC1D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42" w:author="Autor">
              <w:tcPr>
                <w:tcW w:w="6696" w:type="dxa"/>
                <w:shd w:val="clear" w:color="auto" w:fill="B2A1C7" w:themeFill="accent4" w:themeFillTint="99"/>
              </w:tcPr>
            </w:tcPrChange>
          </w:tcPr>
          <w:p w14:paraId="764B17DD"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39DF736B" w14:textId="77777777" w:rsidR="00950F81" w:rsidRDefault="00950F81" w:rsidP="00950F81">
            <w:pPr>
              <w:jc w:val="both"/>
              <w:rPr>
                <w:szCs w:val="20"/>
              </w:rPr>
            </w:pPr>
            <w:r>
              <w:rPr>
                <w:szCs w:val="20"/>
              </w:rPr>
              <w:t xml:space="preserve">Úrad </w:t>
            </w:r>
            <w:ins w:id="43" w:author="Autor">
              <w:r>
                <w:rPr>
                  <w:szCs w:val="20"/>
                </w:rPr>
                <w:t xml:space="preserve">podpredsedu </w:t>
              </w:r>
            </w:ins>
            <w:r>
              <w:rPr>
                <w:szCs w:val="20"/>
              </w:rPr>
              <w:t xml:space="preserve">vlády </w:t>
            </w:r>
            <w:ins w:id="44" w:author="Autor">
              <w:r>
                <w:rPr>
                  <w:szCs w:val="20"/>
                </w:rPr>
                <w:t xml:space="preserve"> </w:t>
              </w:r>
            </w:ins>
            <w:r>
              <w:rPr>
                <w:szCs w:val="20"/>
              </w:rPr>
              <w:t>SR</w:t>
            </w:r>
            <w:ins w:id="45" w:author="Autor">
              <w:r>
                <w:rPr>
                  <w:szCs w:val="20"/>
                </w:rPr>
                <w:t xml:space="preserve"> pre investície a informatizáciu </w:t>
              </w:r>
            </w:ins>
          </w:p>
          <w:p w14:paraId="4C5BACB5"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79793DBA" w14:textId="77777777" w:rsidTr="008803BF">
        <w:tc>
          <w:tcPr>
            <w:tcW w:w="2268" w:type="dxa"/>
            <w:shd w:val="clear" w:color="auto" w:fill="B2A1C7" w:themeFill="accent4" w:themeFillTint="99"/>
            <w:tcPrChange w:id="46" w:author="Autor">
              <w:tcPr>
                <w:tcW w:w="2268" w:type="dxa"/>
                <w:shd w:val="clear" w:color="auto" w:fill="B2A1C7" w:themeFill="accent4" w:themeFillTint="99"/>
              </w:tcPr>
            </w:tcPrChange>
          </w:tcPr>
          <w:p w14:paraId="5DE2B66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5D7C4457" w14:textId="77777777" w:rsidR="00D84FE7" w:rsidRPr="00D84FE7" w:rsidRDefault="00D84FE7" w:rsidP="00D84FE7">
            <w:pPr>
              <w:rPr>
                <w:rFonts w:eastAsia="Times New Roman" w:cs="Times New Roman"/>
                <w:b/>
                <w:sz w:val="16"/>
                <w:szCs w:val="16"/>
              </w:rPr>
            </w:pPr>
          </w:p>
          <w:p w14:paraId="03569CEB" w14:textId="77777777" w:rsidR="00D84FE7" w:rsidRPr="00D84FE7" w:rsidRDefault="00D84FE7" w:rsidP="00D84FE7">
            <w:pPr>
              <w:rPr>
                <w:rFonts w:eastAsia="Times New Roman" w:cs="Times New Roman"/>
                <w:b/>
                <w:sz w:val="16"/>
                <w:szCs w:val="16"/>
              </w:rPr>
            </w:pPr>
          </w:p>
          <w:p w14:paraId="2CCE98A6" w14:textId="77777777" w:rsidR="00D84FE7" w:rsidRPr="00D84FE7" w:rsidRDefault="00D84FE7" w:rsidP="00D84FE7">
            <w:pPr>
              <w:rPr>
                <w:rFonts w:eastAsia="Times New Roman" w:cs="Times New Roman"/>
                <w:b/>
                <w:sz w:val="16"/>
                <w:szCs w:val="16"/>
              </w:rPr>
            </w:pPr>
          </w:p>
          <w:p w14:paraId="0CC2D167" w14:textId="77777777" w:rsidR="00D84FE7" w:rsidRPr="00D84FE7" w:rsidRDefault="00D84FE7" w:rsidP="00D84FE7">
            <w:pPr>
              <w:rPr>
                <w:rFonts w:eastAsia="Times New Roman" w:cs="Times New Roman"/>
                <w:b/>
                <w:sz w:val="16"/>
                <w:szCs w:val="16"/>
              </w:rPr>
            </w:pPr>
          </w:p>
          <w:p w14:paraId="28E81FA1" w14:textId="77777777" w:rsidR="00D84FE7" w:rsidRPr="00D84FE7" w:rsidRDefault="00D84FE7" w:rsidP="00D84FE7">
            <w:pPr>
              <w:rPr>
                <w:rFonts w:eastAsia="Times New Roman" w:cs="Times New Roman"/>
                <w:b/>
                <w:sz w:val="16"/>
                <w:szCs w:val="16"/>
              </w:rPr>
            </w:pPr>
          </w:p>
          <w:p w14:paraId="6C123AB4"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Change w:id="47" w:author="Autor">
              <w:tcPr>
                <w:tcW w:w="6696" w:type="dxa"/>
                <w:shd w:val="clear" w:color="auto" w:fill="B2A1C7" w:themeFill="accent4" w:themeFillTint="99"/>
              </w:tcPr>
            </w:tcPrChange>
          </w:tcPr>
          <w:p w14:paraId="1262F5B8" w14:textId="7BD5785E" w:rsidR="00D84FE7" w:rsidRPr="00D84FE7" w:rsidRDefault="00F74EA1" w:rsidP="00D84FE7">
            <w:pPr>
              <w:jc w:val="both"/>
              <w:rPr>
                <w:rFonts w:eastAsia="Times New Roman" w:cs="Times New Roman"/>
                <w:szCs w:val="20"/>
              </w:rPr>
            </w:pPr>
            <w:customXmlDelRangeStart w:id="48" w:author="Autor"/>
            <w:sdt>
              <w:sdtPr>
                <w:rPr>
                  <w:rFonts w:eastAsia="Times New Roman" w:cs="Times New Roman"/>
                  <w:szCs w:val="20"/>
                </w:rPr>
                <w:alias w:val="Záväznosť"/>
                <w:tag w:val="Záväznosť"/>
                <w:id w:val="-1980362399"/>
                <w:placeholder>
                  <w:docPart w:val="79A69A228C0E47EDA1DCD5B33BAE588C"/>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 w:value="Vzor má odporúčací charakter "/>
                </w:dropDownList>
              </w:sdtPr>
              <w:sdtEndPr/>
              <w:sdtContent>
                <w:customXmlDelRangeEnd w:id="48"/>
                <w:del w:id="49" w:author="Autor">
                  <w:r w:rsidR="0024137B">
                    <w:rPr>
                      <w:rFonts w:eastAsia="Times New Roman" w:cs="Times New Roman"/>
                      <w:szCs w:val="20"/>
                    </w:rPr>
                    <w:delText xml:space="preserve">Vzor má odporúčací charakter </w:delText>
                  </w:r>
                </w:del>
                <w:customXmlDelRangeStart w:id="50" w:author="Autor"/>
              </w:sdtContent>
            </w:sdt>
            <w:customXmlDelRangeEnd w:id="50"/>
            <w:customXmlInsRangeStart w:id="51" w:author="Auto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InsRangeEnd w:id="51"/>
                <w:ins w:id="52" w:author="Autor">
                  <w:r w:rsidR="008803BF">
                    <w:rPr>
                      <w:rFonts w:eastAsia="Times New Roman" w:cs="Times New Roman"/>
                      <w:szCs w:val="20"/>
                    </w:rPr>
                    <w:t>Vzor má odporúčací charakter a subjekty, ktorým je vzor určený sú oprávnené využiť iný vzor.</w:t>
                  </w:r>
                </w:ins>
                <w:customXmlInsRangeStart w:id="53" w:author="Autor"/>
              </w:sdtContent>
            </w:sdt>
            <w:customXmlInsRangeEnd w:id="53"/>
          </w:p>
        </w:tc>
      </w:tr>
      <w:tr w:rsidR="00D84FE7" w:rsidRPr="00D84FE7" w14:paraId="023C201F" w14:textId="77777777" w:rsidTr="008803BF">
        <w:tc>
          <w:tcPr>
            <w:tcW w:w="2268" w:type="dxa"/>
            <w:shd w:val="clear" w:color="auto" w:fill="B2A1C7" w:themeFill="accent4" w:themeFillTint="99"/>
            <w:tcPrChange w:id="54" w:author="Autor">
              <w:tcPr>
                <w:tcW w:w="2268" w:type="dxa"/>
                <w:shd w:val="clear" w:color="auto" w:fill="B2A1C7" w:themeFill="accent4" w:themeFillTint="99"/>
              </w:tcPr>
            </w:tcPrChange>
          </w:tcPr>
          <w:p w14:paraId="3B41F70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lastRenderedPageBreak/>
              <w:t>Dátum vydania:</w:t>
            </w:r>
          </w:p>
          <w:p w14:paraId="6CAE2466" w14:textId="77777777" w:rsidR="00D84FE7" w:rsidRPr="00D84FE7" w:rsidRDefault="00D84FE7" w:rsidP="00D84FE7">
            <w:pPr>
              <w:rPr>
                <w:rFonts w:eastAsia="Times New Roman" w:cs="Times New Roman"/>
                <w:b/>
                <w:sz w:val="26"/>
                <w:szCs w:val="26"/>
              </w:rPr>
            </w:pPr>
          </w:p>
          <w:p w14:paraId="6FB755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55" w:author="Autor">
              <w:tcPr>
                <w:tcW w:w="6696" w:type="dxa"/>
                <w:shd w:val="clear" w:color="auto" w:fill="B2A1C7" w:themeFill="accent4" w:themeFillTint="99"/>
              </w:tcPr>
            </w:tcPrChange>
          </w:tcPr>
          <w:p w14:paraId="676AAB57" w14:textId="6BF8968E" w:rsidR="00D84FE7" w:rsidRPr="00D84FE7" w:rsidRDefault="00F74EA1" w:rsidP="00D84FE7">
            <w:pPr>
              <w:jc w:val="both"/>
              <w:rPr>
                <w:rFonts w:eastAsia="Times New Roman" w:cs="Times New Roman"/>
                <w:szCs w:val="20"/>
              </w:rPr>
            </w:pPr>
            <w:customXmlDelRangeStart w:id="56" w:author="Autor"/>
            <w:sdt>
              <w:sdtPr>
                <w:rPr>
                  <w:rFonts w:eastAsia="Times New Roman" w:cs="Times New Roman"/>
                  <w:szCs w:val="20"/>
                </w:rPr>
                <w:id w:val="-679728890"/>
                <w:placeholder>
                  <w:docPart w:val="F38657B94CF342D6BF903E20971B3A48"/>
                </w:placeholder>
                <w:date w:fullDate="2016-02-11T00:00:00Z">
                  <w:dateFormat w:val="dd.MM.yyyy"/>
                  <w:lid w:val="sk-SK"/>
                  <w:storeMappedDataAs w:val="dateTime"/>
                  <w:calendar w:val="gregorian"/>
                </w:date>
              </w:sdtPr>
              <w:sdtEndPr/>
              <w:sdtContent>
                <w:customXmlDelRangeEnd w:id="56"/>
                <w:del w:id="57" w:author="Autor">
                  <w:r w:rsidR="00694B40">
                    <w:rPr>
                      <w:rFonts w:eastAsia="Times New Roman" w:cs="Times New Roman"/>
                      <w:szCs w:val="20"/>
                    </w:rPr>
                    <w:delText>11.02.2016</w:delText>
                  </w:r>
                </w:del>
                <w:customXmlDelRangeStart w:id="58" w:author="Autor"/>
              </w:sdtContent>
            </w:sdt>
            <w:customXmlDelRangeEnd w:id="58"/>
            <w:customXmlInsRangeStart w:id="59" w:author="Autor"/>
            <w:sdt>
              <w:sdtPr>
                <w:rPr>
                  <w:rFonts w:eastAsia="Times New Roman" w:cs="Times New Roman"/>
                  <w:szCs w:val="20"/>
                </w:rPr>
                <w:id w:val="88820667"/>
                <w:placeholder>
                  <w:docPart w:val="F05EFD0A53204E4096FB6FA7068E99BA"/>
                </w:placeholder>
                <w:date w:fullDate="2018-10-31T00:00:00Z">
                  <w:dateFormat w:val="dd.MM.yyyy"/>
                  <w:lid w:val="sk-SK"/>
                  <w:storeMappedDataAs w:val="dateTime"/>
                  <w:calendar w:val="gregorian"/>
                </w:date>
              </w:sdtPr>
              <w:sdtEndPr/>
              <w:sdtContent>
                <w:customXmlInsRangeEnd w:id="59"/>
                <w:r w:rsidR="008803BF">
                  <w:rPr>
                    <w:rFonts w:eastAsia="Times New Roman" w:cs="Times New Roman"/>
                    <w:szCs w:val="20"/>
                  </w:rPr>
                  <w:t>31.10.2018</w:t>
                </w:r>
                <w:customXmlInsRangeStart w:id="60" w:author="Autor"/>
              </w:sdtContent>
            </w:sdt>
            <w:customXmlInsRangeEnd w:id="60"/>
          </w:p>
        </w:tc>
      </w:tr>
      <w:tr w:rsidR="00D84FE7" w:rsidRPr="00D84FE7" w14:paraId="58D26BED" w14:textId="77777777" w:rsidTr="008803BF">
        <w:tc>
          <w:tcPr>
            <w:tcW w:w="2268" w:type="dxa"/>
            <w:shd w:val="clear" w:color="auto" w:fill="B2A1C7" w:themeFill="accent4" w:themeFillTint="99"/>
            <w:tcPrChange w:id="61" w:author="Autor">
              <w:tcPr>
                <w:tcW w:w="2268" w:type="dxa"/>
                <w:shd w:val="clear" w:color="auto" w:fill="B2A1C7" w:themeFill="accent4" w:themeFillTint="99"/>
              </w:tcPr>
            </w:tcPrChange>
          </w:tcPr>
          <w:p w14:paraId="57A8EDDF"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06BA6F17" w14:textId="77777777" w:rsidR="00D84FE7" w:rsidRPr="00D84FE7" w:rsidRDefault="00D84FE7" w:rsidP="00D84FE7">
            <w:pPr>
              <w:rPr>
                <w:rFonts w:eastAsia="Times New Roman" w:cs="Times New Roman"/>
                <w:b/>
                <w:sz w:val="26"/>
                <w:szCs w:val="26"/>
              </w:rPr>
            </w:pPr>
          </w:p>
          <w:p w14:paraId="39447F2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62" w:author="Autor">
              <w:tcPr>
                <w:tcW w:w="6696" w:type="dxa"/>
                <w:shd w:val="clear" w:color="auto" w:fill="B2A1C7" w:themeFill="accent4" w:themeFillTint="99"/>
              </w:tcPr>
            </w:tcPrChange>
          </w:tcPr>
          <w:p w14:paraId="13CDCA31" w14:textId="7275C1D4" w:rsidR="00D84FE7" w:rsidRPr="00D84FE7" w:rsidRDefault="00F74EA1" w:rsidP="00D84FE7">
            <w:pPr>
              <w:jc w:val="both"/>
              <w:rPr>
                <w:rFonts w:eastAsia="Times New Roman" w:cs="Times New Roman"/>
                <w:szCs w:val="20"/>
              </w:rPr>
            </w:pPr>
            <w:customXmlDelRangeStart w:id="63" w:author="Autor"/>
            <w:sdt>
              <w:sdtPr>
                <w:rPr>
                  <w:rFonts w:eastAsia="Times New Roman" w:cs="Times New Roman"/>
                  <w:szCs w:val="20"/>
                </w:rPr>
                <w:id w:val="1042561607"/>
                <w:placeholder>
                  <w:docPart w:val="D75DCE44CCD94090A5A0D5F527413CB6"/>
                </w:placeholder>
                <w:date w:fullDate="2016-02-11T00:00:00Z">
                  <w:dateFormat w:val="dd.MM.yyyy"/>
                  <w:lid w:val="sk-SK"/>
                  <w:storeMappedDataAs w:val="dateTime"/>
                  <w:calendar w:val="gregorian"/>
                </w:date>
              </w:sdtPr>
              <w:sdtEndPr/>
              <w:sdtContent>
                <w:customXmlDelRangeEnd w:id="63"/>
                <w:del w:id="64" w:author="Autor">
                  <w:r w:rsidR="00694B40">
                    <w:rPr>
                      <w:rFonts w:eastAsia="Times New Roman" w:cs="Times New Roman"/>
                      <w:szCs w:val="20"/>
                    </w:rPr>
                    <w:delText>11.02.2016</w:delText>
                  </w:r>
                </w:del>
                <w:customXmlDelRangeStart w:id="65" w:author="Autor"/>
              </w:sdtContent>
            </w:sdt>
            <w:customXmlDelRangeEnd w:id="65"/>
            <w:customXmlInsRangeStart w:id="66" w:author="Autor"/>
            <w:sdt>
              <w:sdtPr>
                <w:rPr>
                  <w:rFonts w:eastAsia="Times New Roman" w:cs="Times New Roman"/>
                  <w:szCs w:val="20"/>
                </w:rPr>
                <w:id w:val="-1813329615"/>
                <w:placeholder>
                  <w:docPart w:val="8FA81C4443104A38AE9095223999EEE4"/>
                </w:placeholder>
                <w:date w:fullDate="2018-10-31T00:00:00Z">
                  <w:dateFormat w:val="dd.MM.yyyy"/>
                  <w:lid w:val="sk-SK"/>
                  <w:storeMappedDataAs w:val="dateTime"/>
                  <w:calendar w:val="gregorian"/>
                </w:date>
              </w:sdtPr>
              <w:sdtEndPr/>
              <w:sdtContent>
                <w:customXmlInsRangeEnd w:id="66"/>
                <w:r w:rsidR="008803BF">
                  <w:rPr>
                    <w:rFonts w:eastAsia="Times New Roman" w:cs="Times New Roman"/>
                    <w:szCs w:val="20"/>
                  </w:rPr>
                  <w:t>31.10.2018</w:t>
                </w:r>
                <w:customXmlInsRangeStart w:id="67" w:author="Autor"/>
              </w:sdtContent>
            </w:sdt>
            <w:customXmlInsRangeEnd w:id="67"/>
          </w:p>
        </w:tc>
      </w:tr>
      <w:tr w:rsidR="00D84FE7" w:rsidRPr="00D84FE7" w14:paraId="4B27F205" w14:textId="77777777" w:rsidTr="008803BF">
        <w:tc>
          <w:tcPr>
            <w:tcW w:w="2268" w:type="dxa"/>
            <w:shd w:val="clear" w:color="auto" w:fill="B2A1C7" w:themeFill="accent4" w:themeFillTint="99"/>
            <w:tcPrChange w:id="68" w:author="Autor">
              <w:tcPr>
                <w:tcW w:w="2268" w:type="dxa"/>
                <w:shd w:val="clear" w:color="auto" w:fill="B2A1C7" w:themeFill="accent4" w:themeFillTint="99"/>
              </w:tcPr>
            </w:tcPrChange>
          </w:tcPr>
          <w:p w14:paraId="1B8350CC"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Change w:id="69" w:author="Autor">
              <w:tcPr>
                <w:tcW w:w="6696" w:type="dxa"/>
                <w:shd w:val="clear" w:color="auto" w:fill="B2A1C7" w:themeFill="accent4" w:themeFillTint="99"/>
              </w:tcPr>
            </w:tcPrChange>
          </w:tcPr>
          <w:p w14:paraId="4198CEF2" w14:textId="77777777" w:rsidR="00D84FE7" w:rsidRPr="00D84FE7" w:rsidRDefault="00D84FE7" w:rsidP="00D84FE7">
            <w:pPr>
              <w:jc w:val="both"/>
              <w:rPr>
                <w:del w:id="70" w:author="Autor"/>
                <w:rFonts w:eastAsia="Times New Roman" w:cs="Times New Roman"/>
                <w:szCs w:val="20"/>
              </w:rPr>
            </w:pPr>
            <w:del w:id="71" w:author="Autor">
              <w:r w:rsidRPr="00D84FE7">
                <w:rPr>
                  <w:rFonts w:eastAsia="Times New Roman" w:cs="Times New Roman"/>
                  <w:szCs w:val="20"/>
                </w:rPr>
                <w:delText>Ing. Igor Federič</w:delText>
              </w:r>
            </w:del>
          </w:p>
          <w:p w14:paraId="17BF5297" w14:textId="1E47F64E" w:rsidR="00950F81" w:rsidRDefault="00D84FE7" w:rsidP="00950F81">
            <w:pPr>
              <w:jc w:val="both"/>
              <w:rPr>
                <w:ins w:id="72" w:author="Autor"/>
                <w:szCs w:val="20"/>
              </w:rPr>
            </w:pPr>
            <w:del w:id="73" w:author="Autor">
              <w:r w:rsidRPr="00D84FE7">
                <w:rPr>
                  <w:rFonts w:eastAsia="Times New Roman" w:cs="Times New Roman"/>
                  <w:szCs w:val="20"/>
                </w:rPr>
                <w:delText>vedúci Úradu vlády SR</w:delText>
              </w:r>
            </w:del>
            <w:ins w:id="74" w:author="Autor">
              <w:r w:rsidR="00950F81">
                <w:rPr>
                  <w:szCs w:val="20"/>
                </w:rPr>
                <w:t>JUDr. Denisa Žiláková</w:t>
              </w:r>
            </w:ins>
          </w:p>
          <w:p w14:paraId="21D03257" w14:textId="77777777" w:rsidR="00D84FE7" w:rsidRPr="00D84FE7" w:rsidRDefault="00950F81" w:rsidP="00950F81">
            <w:pPr>
              <w:jc w:val="both"/>
              <w:rPr>
                <w:rFonts w:eastAsia="Times New Roman" w:cs="Times New Roman"/>
                <w:szCs w:val="20"/>
              </w:rPr>
            </w:pPr>
            <w:ins w:id="75" w:author="Autor">
              <w:r>
                <w:rPr>
                  <w:szCs w:val="20"/>
                </w:rPr>
                <w:t>generálna riaditeľka sekcie centrálny koordinačný orgán</w:t>
              </w:r>
            </w:ins>
          </w:p>
        </w:tc>
      </w:tr>
    </w:tbl>
    <w:p w14:paraId="567C8F6B" w14:textId="77777777" w:rsidR="00D84FE7" w:rsidRDefault="00D84FE7" w:rsidP="00473B77">
      <w:pPr>
        <w:rPr>
          <w:b/>
        </w:rPr>
      </w:pPr>
    </w:p>
    <w:p w14:paraId="0396E167" w14:textId="77777777" w:rsidR="003377A7" w:rsidRPr="00EC0ABA" w:rsidRDefault="00761054" w:rsidP="00EC0ABA">
      <w:pPr>
        <w:jc w:val="center"/>
        <w:rPr>
          <w:b/>
        </w:rPr>
      </w:pPr>
      <w:r w:rsidRPr="00EC0ABA">
        <w:rPr>
          <w:b/>
        </w:rPr>
        <w:t>Zmluva o vykonávaní časti úloh riadiaceho orgánu sprostredkovateľský</w:t>
      </w:r>
      <w:r w:rsidR="00EC0ABA" w:rsidRPr="00EC0ABA">
        <w:rPr>
          <w:b/>
        </w:rPr>
        <w:t>m</w:t>
      </w:r>
      <w:r w:rsidRPr="00EC0ABA">
        <w:rPr>
          <w:b/>
        </w:rPr>
        <w:t xml:space="preserve"> orgán</w:t>
      </w:r>
      <w:r w:rsidR="00EC0ABA" w:rsidRPr="00EC0ABA">
        <w:rPr>
          <w:b/>
        </w:rPr>
        <w:t>om</w:t>
      </w:r>
    </w:p>
    <w:p w14:paraId="4E51E49D" w14:textId="77777777" w:rsidR="00761054" w:rsidRDefault="00761054" w:rsidP="00EC0ABA">
      <w:pPr>
        <w:jc w:val="center"/>
        <w:rPr>
          <w:sz w:val="18"/>
          <w:szCs w:val="18"/>
        </w:rPr>
      </w:pPr>
      <w:r w:rsidRPr="00EC0ABA">
        <w:rPr>
          <w:sz w:val="18"/>
          <w:szCs w:val="18"/>
        </w:rPr>
        <w:t xml:space="preserve">podľa </w:t>
      </w:r>
      <w:r w:rsidR="00EC0ABA" w:rsidRPr="00EC0ABA">
        <w:rPr>
          <w:sz w:val="18"/>
          <w:szCs w:val="18"/>
        </w:rPr>
        <w:t>§ 7 ods. 3 a § 8 ods. 2 zákona č. 292/2014 Z. z. o príspevku poskytovanom z európskych štrukturálnych a investičných fondov a o zmene a doplnení niektorých zákonov</w:t>
      </w:r>
      <w:r w:rsidR="00F54A88">
        <w:rPr>
          <w:sz w:val="18"/>
          <w:szCs w:val="18"/>
        </w:rPr>
        <w:t xml:space="preserve"> </w:t>
      </w:r>
      <w:ins w:id="76" w:author="Autor">
        <w:r w:rsidR="00F54A88">
          <w:rPr>
            <w:sz w:val="18"/>
            <w:szCs w:val="18"/>
          </w:rPr>
          <w:t>v znení neskorších predpisov</w:t>
        </w:r>
        <w:r w:rsidR="00EC0ABA" w:rsidRPr="00EC0ABA">
          <w:rPr>
            <w:sz w:val="18"/>
            <w:szCs w:val="18"/>
          </w:rPr>
          <w:t xml:space="preserve"> </w:t>
        </w:r>
      </w:ins>
      <w:r w:rsidR="00EC0ABA" w:rsidRPr="00EC0ABA">
        <w:rPr>
          <w:sz w:val="18"/>
          <w:szCs w:val="18"/>
        </w:rPr>
        <w:t>a podľa § 23 a § 31 zákona č. 40/1964 Zb. Občiansky zákonník v znení neskorších predpisov</w:t>
      </w:r>
    </w:p>
    <w:p w14:paraId="36BC3DB7" w14:textId="77777777" w:rsidR="004424F1" w:rsidRDefault="004424F1" w:rsidP="00EC0ABA">
      <w:pPr>
        <w:jc w:val="center"/>
        <w:rPr>
          <w:sz w:val="18"/>
          <w:szCs w:val="18"/>
        </w:rPr>
      </w:pPr>
      <w:r>
        <w:rPr>
          <w:sz w:val="18"/>
          <w:szCs w:val="18"/>
        </w:rPr>
        <w:t>(ďalej len ,,zmluva“)</w:t>
      </w:r>
    </w:p>
    <w:p w14:paraId="6E9877C9" w14:textId="77777777" w:rsidR="00EC0ABA" w:rsidRDefault="006B45DE" w:rsidP="00EC0ABA">
      <w:pPr>
        <w:jc w:val="both"/>
        <w:rPr>
          <w:szCs w:val="24"/>
        </w:rPr>
      </w:pPr>
      <w:r w:rsidRPr="00EC0ABA">
        <w:rPr>
          <w:szCs w:val="24"/>
        </w:rPr>
        <w:t>uza</w:t>
      </w:r>
      <w:r>
        <w:rPr>
          <w:szCs w:val="24"/>
        </w:rPr>
        <w:t>tvorená</w:t>
      </w:r>
      <w:r w:rsidRPr="00EC0ABA">
        <w:rPr>
          <w:szCs w:val="24"/>
        </w:rPr>
        <w:t xml:space="preserve"> </w:t>
      </w:r>
      <w:r w:rsidR="00EC0ABA" w:rsidRPr="00EC0ABA">
        <w:rPr>
          <w:szCs w:val="24"/>
        </w:rPr>
        <w:t>medzi</w:t>
      </w:r>
      <w:r w:rsidR="00EC0ABA">
        <w:rPr>
          <w:szCs w:val="24"/>
        </w:rPr>
        <w:t>:</w:t>
      </w:r>
    </w:p>
    <w:p w14:paraId="6A383FD8" w14:textId="77777777" w:rsidR="00EC0ABA" w:rsidRPr="00EC0ABA" w:rsidRDefault="00EC0ABA" w:rsidP="00EC0ABA">
      <w:pPr>
        <w:jc w:val="both"/>
        <w:rPr>
          <w:b/>
          <w:szCs w:val="24"/>
        </w:rPr>
      </w:pPr>
      <w:r w:rsidRPr="00EC0ABA">
        <w:rPr>
          <w:b/>
          <w:szCs w:val="24"/>
        </w:rPr>
        <w:t>Riadiaci orgán:</w:t>
      </w:r>
    </w:p>
    <w:p w14:paraId="0AF63BFB" w14:textId="77777777" w:rsidR="00EC0ABA" w:rsidRDefault="00EC0ABA" w:rsidP="00EC0ABA">
      <w:pPr>
        <w:spacing w:line="240" w:lineRule="auto"/>
        <w:jc w:val="both"/>
        <w:rPr>
          <w:szCs w:val="24"/>
        </w:rPr>
      </w:pPr>
      <w:r>
        <w:rPr>
          <w:szCs w:val="24"/>
        </w:rPr>
        <w:t>Názov:</w:t>
      </w:r>
    </w:p>
    <w:p w14:paraId="2367BEFD" w14:textId="77777777" w:rsidR="00EC0ABA" w:rsidRDefault="00EC0ABA" w:rsidP="00EC0ABA">
      <w:pPr>
        <w:spacing w:line="240" w:lineRule="auto"/>
        <w:jc w:val="both"/>
        <w:rPr>
          <w:szCs w:val="24"/>
        </w:rPr>
      </w:pPr>
      <w:r>
        <w:rPr>
          <w:szCs w:val="24"/>
        </w:rPr>
        <w:t>Sídlo</w:t>
      </w:r>
    </w:p>
    <w:p w14:paraId="5E16A93B" w14:textId="77777777" w:rsidR="00EC0ABA" w:rsidRDefault="00EC0ABA" w:rsidP="00EC0ABA">
      <w:pPr>
        <w:spacing w:line="240" w:lineRule="auto"/>
        <w:jc w:val="both"/>
        <w:rPr>
          <w:szCs w:val="24"/>
        </w:rPr>
      </w:pPr>
      <w:r>
        <w:rPr>
          <w:szCs w:val="24"/>
        </w:rPr>
        <w:t>IČO:</w:t>
      </w:r>
    </w:p>
    <w:p w14:paraId="2667148D" w14:textId="77777777" w:rsidR="00EC0ABA" w:rsidRDefault="00EC0ABA" w:rsidP="00EC0ABA">
      <w:pPr>
        <w:spacing w:line="240" w:lineRule="auto"/>
        <w:jc w:val="both"/>
        <w:rPr>
          <w:szCs w:val="24"/>
        </w:rPr>
      </w:pPr>
      <w:r>
        <w:rPr>
          <w:szCs w:val="24"/>
        </w:rPr>
        <w:t>Štatutárny orgán:</w:t>
      </w:r>
    </w:p>
    <w:p w14:paraId="5B8C3013" w14:textId="77777777" w:rsidR="00246CA1" w:rsidRDefault="00246CA1" w:rsidP="00EC0ABA">
      <w:pPr>
        <w:spacing w:line="240" w:lineRule="auto"/>
        <w:jc w:val="both"/>
        <w:rPr>
          <w:szCs w:val="24"/>
        </w:rPr>
      </w:pPr>
      <w:r>
        <w:rPr>
          <w:szCs w:val="24"/>
        </w:rPr>
        <w:t>(ďalej ako ,,RO“)</w:t>
      </w:r>
    </w:p>
    <w:p w14:paraId="2C1D345A" w14:textId="77777777" w:rsidR="00EC0ABA" w:rsidRDefault="00EC0ABA" w:rsidP="00EC0ABA">
      <w:pPr>
        <w:jc w:val="center"/>
        <w:rPr>
          <w:szCs w:val="24"/>
        </w:rPr>
      </w:pPr>
      <w:r>
        <w:rPr>
          <w:szCs w:val="24"/>
        </w:rPr>
        <w:t>a</w:t>
      </w:r>
    </w:p>
    <w:p w14:paraId="776E264D" w14:textId="77777777" w:rsidR="00EC0ABA" w:rsidRPr="00EC0ABA" w:rsidRDefault="00EC0ABA" w:rsidP="00EC0ABA">
      <w:pPr>
        <w:jc w:val="both"/>
        <w:rPr>
          <w:b/>
          <w:szCs w:val="24"/>
        </w:rPr>
      </w:pPr>
      <w:r w:rsidRPr="00EC0ABA">
        <w:rPr>
          <w:b/>
          <w:szCs w:val="24"/>
        </w:rPr>
        <w:t>Sprostredkovateľský orgán</w:t>
      </w:r>
    </w:p>
    <w:p w14:paraId="57C04E5C" w14:textId="77777777" w:rsidR="00EC0ABA" w:rsidRDefault="00EC0ABA" w:rsidP="00EC0ABA">
      <w:pPr>
        <w:spacing w:line="240" w:lineRule="auto"/>
        <w:jc w:val="both"/>
        <w:rPr>
          <w:szCs w:val="24"/>
        </w:rPr>
      </w:pPr>
      <w:r>
        <w:rPr>
          <w:szCs w:val="24"/>
        </w:rPr>
        <w:t>Názov:</w:t>
      </w:r>
    </w:p>
    <w:p w14:paraId="078AF8F7" w14:textId="77777777" w:rsidR="00EC0ABA" w:rsidRDefault="00EC0ABA" w:rsidP="00EC0ABA">
      <w:pPr>
        <w:spacing w:line="240" w:lineRule="auto"/>
        <w:jc w:val="both"/>
        <w:rPr>
          <w:szCs w:val="24"/>
        </w:rPr>
      </w:pPr>
      <w:r>
        <w:rPr>
          <w:szCs w:val="24"/>
        </w:rPr>
        <w:t>Sídlo</w:t>
      </w:r>
    </w:p>
    <w:p w14:paraId="797DD187" w14:textId="77777777" w:rsidR="00EC0ABA" w:rsidRDefault="00EC0ABA" w:rsidP="00EC0ABA">
      <w:pPr>
        <w:spacing w:line="240" w:lineRule="auto"/>
        <w:jc w:val="both"/>
        <w:rPr>
          <w:szCs w:val="24"/>
        </w:rPr>
      </w:pPr>
      <w:r>
        <w:rPr>
          <w:szCs w:val="24"/>
        </w:rPr>
        <w:t>IČO:</w:t>
      </w:r>
    </w:p>
    <w:p w14:paraId="6ADC11EA" w14:textId="77777777" w:rsidR="00EC0ABA" w:rsidRDefault="00EC0ABA" w:rsidP="00EC0ABA">
      <w:pPr>
        <w:spacing w:line="240" w:lineRule="auto"/>
        <w:jc w:val="both"/>
        <w:rPr>
          <w:szCs w:val="24"/>
        </w:rPr>
      </w:pPr>
      <w:r>
        <w:rPr>
          <w:szCs w:val="24"/>
        </w:rPr>
        <w:t>Štatutárny orgán:</w:t>
      </w:r>
    </w:p>
    <w:p w14:paraId="17A8312D" w14:textId="77777777" w:rsidR="00EC0ABA" w:rsidRDefault="00246CA1" w:rsidP="00EC0ABA">
      <w:pPr>
        <w:jc w:val="both"/>
        <w:rPr>
          <w:szCs w:val="24"/>
        </w:rPr>
      </w:pPr>
      <w:r>
        <w:rPr>
          <w:szCs w:val="24"/>
        </w:rPr>
        <w:t>(ďalej ako ,,SO“)</w:t>
      </w:r>
    </w:p>
    <w:p w14:paraId="2A7345DE" w14:textId="77777777" w:rsidR="00EC0ABA" w:rsidRDefault="00EC0ABA" w:rsidP="00EC0ABA">
      <w:pPr>
        <w:jc w:val="both"/>
        <w:rPr>
          <w:szCs w:val="24"/>
        </w:rPr>
      </w:pPr>
      <w:r>
        <w:rPr>
          <w:szCs w:val="24"/>
        </w:rPr>
        <w:t>(riadiaci orgán a sprostredkovateľský orgán spoločne aj ako ,,zmluvné strany“ alebo jednotlivo ,,zmluvná strana“)</w:t>
      </w:r>
    </w:p>
    <w:p w14:paraId="234C2A2B" w14:textId="77777777" w:rsidR="00246CA1" w:rsidRPr="00246CA1" w:rsidRDefault="00246CA1" w:rsidP="00246CA1">
      <w:pPr>
        <w:jc w:val="center"/>
        <w:rPr>
          <w:b/>
          <w:szCs w:val="24"/>
        </w:rPr>
      </w:pPr>
      <w:r w:rsidRPr="00246CA1">
        <w:rPr>
          <w:b/>
          <w:szCs w:val="24"/>
        </w:rPr>
        <w:lastRenderedPageBreak/>
        <w:t>Článok 1</w:t>
      </w:r>
    </w:p>
    <w:p w14:paraId="3BFA8944" w14:textId="77777777" w:rsidR="00246CA1" w:rsidRDefault="00246CA1" w:rsidP="00246CA1">
      <w:pPr>
        <w:jc w:val="center"/>
        <w:rPr>
          <w:b/>
          <w:szCs w:val="24"/>
        </w:rPr>
      </w:pPr>
      <w:r w:rsidRPr="00246CA1">
        <w:rPr>
          <w:b/>
          <w:szCs w:val="24"/>
        </w:rPr>
        <w:t>Úvodné ustanovenia</w:t>
      </w:r>
      <w:r w:rsidR="00ED2BCD">
        <w:rPr>
          <w:b/>
          <w:szCs w:val="24"/>
        </w:rPr>
        <w:t xml:space="preserve"> a definície pojmov</w:t>
      </w:r>
    </w:p>
    <w:p w14:paraId="1570C0C9" w14:textId="49C0C063" w:rsidR="00330133" w:rsidRPr="00330133" w:rsidRDefault="00330133" w:rsidP="00330133">
      <w:pPr>
        <w:pStyle w:val="Odsekzoznamu"/>
        <w:numPr>
          <w:ilvl w:val="0"/>
          <w:numId w:val="1"/>
        </w:numPr>
        <w:ind w:left="426" w:hanging="426"/>
        <w:jc w:val="both"/>
        <w:rPr>
          <w:b/>
          <w:szCs w:val="24"/>
        </w:rPr>
      </w:pPr>
      <w:r>
        <w:rPr>
          <w:szCs w:val="24"/>
        </w:rPr>
        <w:t>Uznesením vlády SR č.........zo dňa......bolo........ určené v súlade s § 4 písm. a) bod 1 zákona č. 292/2014 Z.</w:t>
      </w:r>
      <w:ins w:id="77" w:author="Autor">
        <w:r w:rsidR="00FE1FCC">
          <w:rPr>
            <w:szCs w:val="24"/>
          </w:rPr>
          <w:t xml:space="preserve"> </w:t>
        </w:r>
      </w:ins>
      <w:r>
        <w:rPr>
          <w:szCs w:val="24"/>
        </w:rPr>
        <w:t xml:space="preserve">z. o príspevku poskytovanom z európskych štrukturálnych a investičných fondov a o zmene a doplnení niektorých zákonov </w:t>
      </w:r>
      <w:ins w:id="78" w:author="Autor">
        <w:r w:rsidR="00F54A88">
          <w:rPr>
            <w:szCs w:val="24"/>
          </w:rPr>
          <w:t xml:space="preserve">v znení neskorších predpisov </w:t>
        </w:r>
      </w:ins>
      <w:r>
        <w:rPr>
          <w:szCs w:val="24"/>
        </w:rPr>
        <w:t>(ďalej len ,,zákon o</w:t>
      </w:r>
      <w:r w:rsidR="00791C50">
        <w:rPr>
          <w:szCs w:val="24"/>
        </w:rPr>
        <w:t xml:space="preserve"> príspevku z </w:t>
      </w:r>
      <w:r>
        <w:rPr>
          <w:szCs w:val="24"/>
        </w:rPr>
        <w:t>EŠIF“)</w:t>
      </w:r>
      <w:del w:id="79" w:author="Autor">
        <w:r>
          <w:rPr>
            <w:szCs w:val="24"/>
          </w:rPr>
          <w:delText xml:space="preserve"> </w:delText>
        </w:r>
      </w:del>
      <w:r>
        <w:rPr>
          <w:szCs w:val="24"/>
        </w:rPr>
        <w:t xml:space="preserve"> ako RO pre operačný program</w:t>
      </w:r>
      <w:r w:rsidR="00C146FE">
        <w:rPr>
          <w:rStyle w:val="Odkaznapoznmkupodiarou"/>
          <w:szCs w:val="24"/>
        </w:rPr>
        <w:footnoteReference w:id="2"/>
      </w:r>
      <w:r>
        <w:rPr>
          <w:szCs w:val="24"/>
        </w:rPr>
        <w:t>............</w:t>
      </w:r>
    </w:p>
    <w:p w14:paraId="21A092A6" w14:textId="77777777" w:rsidR="00246CA1" w:rsidRPr="007F44D1" w:rsidRDefault="00330133" w:rsidP="00330133">
      <w:pPr>
        <w:pStyle w:val="Odsekzoznamu"/>
        <w:numPr>
          <w:ilvl w:val="0"/>
          <w:numId w:val="1"/>
        </w:numPr>
        <w:ind w:left="426" w:hanging="426"/>
        <w:jc w:val="both"/>
        <w:rPr>
          <w:b/>
          <w:szCs w:val="24"/>
        </w:rPr>
      </w:pPr>
      <w:r>
        <w:rPr>
          <w:szCs w:val="24"/>
        </w:rPr>
        <w:t>Uznesením vlády SR č.........zo dňa......bolo........ určené v súlade s § 4, písm. a) bod 2 zákona o</w:t>
      </w:r>
      <w:r w:rsidR="00791C50">
        <w:rPr>
          <w:szCs w:val="24"/>
        </w:rPr>
        <w:t xml:space="preserve"> príspevku z </w:t>
      </w:r>
      <w:r>
        <w:rPr>
          <w:szCs w:val="24"/>
        </w:rPr>
        <w:t>EŠIF ako SO pre operačný program.............</w:t>
      </w:r>
    </w:p>
    <w:p w14:paraId="2826A38D" w14:textId="02A17CB2" w:rsidR="00CC66A4" w:rsidRPr="007F44D1" w:rsidRDefault="00CC66A4" w:rsidP="00CC66A4">
      <w:pPr>
        <w:pStyle w:val="Odsekzoznamu"/>
        <w:numPr>
          <w:ilvl w:val="0"/>
          <w:numId w:val="1"/>
        </w:numPr>
        <w:ind w:left="426" w:hanging="426"/>
        <w:jc w:val="both"/>
        <w:rPr>
          <w:b/>
          <w:szCs w:val="24"/>
        </w:rPr>
      </w:pPr>
      <w:r w:rsidRPr="00CC66A4">
        <w:rPr>
          <w:szCs w:val="24"/>
        </w:rPr>
        <w:t>RO týmto udeľuje plnomocenstvo na výkon časti úloh RO v rozsahu definovanom v</w:t>
      </w:r>
      <w:r>
        <w:rPr>
          <w:szCs w:val="24"/>
        </w:rPr>
        <w:t> článku 3 tejto zmluvy</w:t>
      </w:r>
      <w:r w:rsidRPr="00CC66A4">
        <w:rPr>
          <w:szCs w:val="24"/>
        </w:rPr>
        <w:t>, ktorá zakladá právny vzťah zastúpenia a predstavuje dohodu zmluvných strán o plnomocenstve medzi RO a SO.</w:t>
      </w:r>
      <w:r>
        <w:rPr>
          <w:szCs w:val="24"/>
        </w:rPr>
        <w:t xml:space="preserve"> Plnomocenstvo sa udeľuje na dobu trvania tejto zmluvy</w:t>
      </w:r>
      <w:r w:rsidR="00EA12C7">
        <w:rPr>
          <w:szCs w:val="24"/>
        </w:rPr>
        <w:t>, ak nedošlo k jeho odvolaniu zo strany RO alebo výpovedi zo strany SO pred</w:t>
      </w:r>
      <w:del w:id="80" w:author="Autor">
        <w:r w:rsidR="00EA12C7">
          <w:rPr>
            <w:szCs w:val="24"/>
          </w:rPr>
          <w:delText xml:space="preserve"> </w:delText>
        </w:r>
      </w:del>
      <w:ins w:id="81" w:author="Autor">
        <w:r w:rsidR="00470481">
          <w:rPr>
            <w:szCs w:val="24"/>
          </w:rPr>
          <w:t> </w:t>
        </w:r>
      </w:ins>
      <w:r w:rsidR="00EA12C7">
        <w:rPr>
          <w:szCs w:val="24"/>
        </w:rPr>
        <w:t>ukončením účinnosti tejto zmluvy v plnom alebo čiastočnom rozsahu podľa čl. 9 zmluvy</w:t>
      </w:r>
      <w:r>
        <w:rPr>
          <w:szCs w:val="24"/>
        </w:rPr>
        <w:t>.</w:t>
      </w:r>
    </w:p>
    <w:p w14:paraId="6D5D295E" w14:textId="08396D44" w:rsidR="00330133" w:rsidRPr="0072019A" w:rsidRDefault="00330133" w:rsidP="0072019A">
      <w:pPr>
        <w:pStyle w:val="Odsekzoznamu"/>
        <w:numPr>
          <w:ilvl w:val="0"/>
          <w:numId w:val="1"/>
        </w:numPr>
        <w:ind w:left="426" w:hanging="426"/>
        <w:jc w:val="both"/>
        <w:rPr>
          <w:b/>
          <w:szCs w:val="24"/>
        </w:rPr>
      </w:pPr>
      <w:r>
        <w:rPr>
          <w:szCs w:val="24"/>
        </w:rPr>
        <w:t xml:space="preserve">RO má záujem poveriť SO vykonávaním časti svojich úloh v rámci operačného programu ............ (ďalej len ,,OP...“), za vykonávanie ktorých je RO zodpovedný v súlade s čl. 125 ods. 1 Nariadenia Európskeho parlamentu a Rady (EÚ) č. </w:t>
      </w:r>
      <w:r w:rsidRPr="00330133">
        <w:rPr>
          <w:szCs w:val="24"/>
        </w:rPr>
        <w:t>1303/2013 zo</w:t>
      </w:r>
      <w:r w:rsidR="00470481">
        <w:rPr>
          <w:szCs w:val="24"/>
        </w:rPr>
        <w:t xml:space="preserve"> </w:t>
      </w:r>
      <w:del w:id="82" w:author="Autor">
        <w:r w:rsidR="00B708D0">
          <w:rPr>
            <w:szCs w:val="24"/>
          </w:rPr>
          <w:br/>
        </w:r>
      </w:del>
      <w:r w:rsidRPr="00330133">
        <w:rPr>
          <w:szCs w:val="24"/>
        </w:rPr>
        <w:t>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szCs w:val="24"/>
        </w:rPr>
        <w:t xml:space="preserve"> (ďalej len ,,všeobecné nariadenie“)</w:t>
      </w:r>
      <w:r w:rsidR="0072019A">
        <w:rPr>
          <w:szCs w:val="24"/>
        </w:rPr>
        <w:t xml:space="preserve"> v spojení s § 7 ods. 4 zákona o</w:t>
      </w:r>
      <w:r w:rsidR="00791C50">
        <w:rPr>
          <w:szCs w:val="24"/>
        </w:rPr>
        <w:t xml:space="preserve"> príspevku </w:t>
      </w:r>
      <w:ins w:id="83" w:author="Autor">
        <w:r w:rsidR="008E5E47">
          <w:rPr>
            <w:szCs w:val="24"/>
          </w:rPr>
          <w:t xml:space="preserve">z </w:t>
        </w:r>
      </w:ins>
      <w:r w:rsidR="0072019A">
        <w:rPr>
          <w:szCs w:val="24"/>
        </w:rPr>
        <w:t>EŠIF.</w:t>
      </w:r>
    </w:p>
    <w:p w14:paraId="2A08F07D" w14:textId="77777777" w:rsidR="0072019A" w:rsidRDefault="00806716" w:rsidP="0072019A">
      <w:pPr>
        <w:pStyle w:val="Odsekzoznamu"/>
        <w:numPr>
          <w:ilvl w:val="0"/>
          <w:numId w:val="1"/>
        </w:numPr>
        <w:ind w:left="426" w:hanging="426"/>
        <w:jc w:val="both"/>
        <w:rPr>
          <w:szCs w:val="24"/>
        </w:rPr>
      </w:pPr>
      <w:r w:rsidRPr="00806716">
        <w:rPr>
          <w:szCs w:val="24"/>
        </w:rPr>
        <w:t xml:space="preserve">SO má záujem </w:t>
      </w:r>
      <w:r w:rsidR="00583A8E">
        <w:rPr>
          <w:szCs w:val="24"/>
        </w:rPr>
        <w:t>a je pripravený vykonávať úlohy, vykonávaním ktorých ho RO poverí.</w:t>
      </w:r>
    </w:p>
    <w:p w14:paraId="33FEB045" w14:textId="1E2190D1" w:rsidR="00583A8E" w:rsidRDefault="00583A8E" w:rsidP="0072019A">
      <w:pPr>
        <w:pStyle w:val="Odsekzoznamu"/>
        <w:numPr>
          <w:ilvl w:val="0"/>
          <w:numId w:val="1"/>
        </w:numPr>
        <w:ind w:left="426" w:hanging="426"/>
        <w:jc w:val="both"/>
        <w:rPr>
          <w:szCs w:val="24"/>
        </w:rPr>
      </w:pPr>
      <w:r>
        <w:rPr>
          <w:szCs w:val="24"/>
        </w:rPr>
        <w:t>Pred uza</w:t>
      </w:r>
      <w:r w:rsidR="006B45DE">
        <w:rPr>
          <w:szCs w:val="24"/>
        </w:rPr>
        <w:t>t</w:t>
      </w:r>
      <w:r>
        <w:rPr>
          <w:szCs w:val="24"/>
        </w:rPr>
        <w:t>v</w:t>
      </w:r>
      <w:r w:rsidR="006B45DE">
        <w:rPr>
          <w:szCs w:val="24"/>
        </w:rPr>
        <w:t>o</w:t>
      </w:r>
      <w:r>
        <w:rPr>
          <w:szCs w:val="24"/>
        </w:rPr>
        <w:t>re</w:t>
      </w:r>
      <w:r w:rsidR="006B45DE">
        <w:rPr>
          <w:szCs w:val="24"/>
        </w:rPr>
        <w:t>n</w:t>
      </w:r>
      <w:r>
        <w:rPr>
          <w:szCs w:val="24"/>
        </w:rPr>
        <w:t xml:space="preserve">ím tejto zmluvy RO </w:t>
      </w:r>
      <w:r w:rsidR="00C146FE">
        <w:rPr>
          <w:szCs w:val="24"/>
        </w:rPr>
        <w:t xml:space="preserve">dostatočne </w:t>
      </w:r>
      <w:r>
        <w:rPr>
          <w:szCs w:val="24"/>
        </w:rPr>
        <w:t>overil spôsobilosť SO realizovať práva a povinnosti SO v</w:t>
      </w:r>
      <w:r w:rsidR="00C146FE">
        <w:rPr>
          <w:szCs w:val="24"/>
        </w:rPr>
        <w:t> </w:t>
      </w:r>
      <w:r>
        <w:rPr>
          <w:szCs w:val="24"/>
        </w:rPr>
        <w:t>rozsahu</w:t>
      </w:r>
      <w:r w:rsidR="00C146FE">
        <w:rPr>
          <w:szCs w:val="24"/>
        </w:rPr>
        <w:t xml:space="preserve"> minimálne</w:t>
      </w:r>
      <w:r>
        <w:rPr>
          <w:szCs w:val="24"/>
        </w:rPr>
        <w:t xml:space="preserve"> podľa Systému riadenia európskych štrukturálnych a investičných fondov na programové obdobie 2014 – 2020</w:t>
      </w:r>
      <w:del w:id="84" w:author="Autor">
        <w:r w:rsidR="003D40F6">
          <w:rPr>
            <w:szCs w:val="24"/>
          </w:rPr>
          <w:delText>, verzia 1</w:delText>
        </w:r>
      </w:del>
      <w:ins w:id="85" w:author="Autor">
        <w:r w:rsidR="00470481">
          <w:rPr>
            <w:szCs w:val="24"/>
          </w:rPr>
          <w:t xml:space="preserve"> v platnom znení</w:t>
        </w:r>
      </w:ins>
      <w:r>
        <w:rPr>
          <w:szCs w:val="24"/>
        </w:rPr>
        <w:t xml:space="preserve"> (ďalej len ,,Systém riadenia EŠIF“)</w:t>
      </w:r>
      <w:r w:rsidR="00181D29">
        <w:rPr>
          <w:szCs w:val="24"/>
        </w:rPr>
        <w:t xml:space="preserve"> a SO potvrdzuje, že pri podpise tejto zmluvy spĺňa všetky požiadavky a predpoklady na riadny výkon úloh, ktorých vykonávaním je zo strany RO poverený.</w:t>
      </w:r>
    </w:p>
    <w:p w14:paraId="4CBD1E22" w14:textId="77777777" w:rsidR="00181D29" w:rsidRDefault="00181D29" w:rsidP="0072019A">
      <w:pPr>
        <w:pStyle w:val="Odsekzoznamu"/>
        <w:numPr>
          <w:ilvl w:val="0"/>
          <w:numId w:val="1"/>
        </w:numPr>
        <w:ind w:left="426" w:hanging="426"/>
        <w:jc w:val="both"/>
        <w:rPr>
          <w:szCs w:val="24"/>
        </w:rPr>
      </w:pPr>
      <w:r>
        <w:rPr>
          <w:szCs w:val="24"/>
        </w:rPr>
        <w:t xml:space="preserve">Zmluvným stranám nie je známa žiadna prekážka, ktorá by im bránila </w:t>
      </w:r>
      <w:r w:rsidR="006B45DE">
        <w:rPr>
          <w:szCs w:val="24"/>
        </w:rPr>
        <w:t xml:space="preserve">uzatvoriť </w:t>
      </w:r>
      <w:r>
        <w:rPr>
          <w:szCs w:val="24"/>
        </w:rPr>
        <w:t>túto zmluvu.</w:t>
      </w:r>
    </w:p>
    <w:p w14:paraId="0E39DABE" w14:textId="08BD547F" w:rsidR="00181D29" w:rsidRPr="00E600E4" w:rsidRDefault="00B20F5B" w:rsidP="00ED2BCD">
      <w:pPr>
        <w:pStyle w:val="Odsekzoznamu"/>
        <w:numPr>
          <w:ilvl w:val="0"/>
          <w:numId w:val="1"/>
        </w:numPr>
        <w:ind w:left="426" w:hanging="426"/>
        <w:jc w:val="both"/>
        <w:rPr>
          <w:szCs w:val="24"/>
        </w:rPr>
      </w:pPr>
      <w:r>
        <w:rPr>
          <w:szCs w:val="24"/>
        </w:rPr>
        <w:t>P</w:t>
      </w:r>
      <w:r w:rsidR="00181D29">
        <w:rPr>
          <w:szCs w:val="24"/>
        </w:rPr>
        <w:t>oužívané</w:t>
      </w:r>
      <w:r>
        <w:rPr>
          <w:szCs w:val="24"/>
        </w:rPr>
        <w:t xml:space="preserve"> pojmy</w:t>
      </w:r>
      <w:r w:rsidR="00ED2BCD">
        <w:rPr>
          <w:szCs w:val="24"/>
        </w:rPr>
        <w:t>, ktoré nie sú osobitne definované v tejto zmluve</w:t>
      </w:r>
      <w:ins w:id="86" w:author="Autor">
        <w:r w:rsidR="00410878">
          <w:rPr>
            <w:szCs w:val="24"/>
          </w:rPr>
          <w:t>,</w:t>
        </w:r>
      </w:ins>
      <w:r w:rsidR="00ED2BCD">
        <w:rPr>
          <w:szCs w:val="24"/>
        </w:rPr>
        <w:t xml:space="preserve"> ale sú definované v zákone o</w:t>
      </w:r>
      <w:r w:rsidR="00791C50">
        <w:rPr>
          <w:szCs w:val="24"/>
        </w:rPr>
        <w:t xml:space="preserve"> príspevku z </w:t>
      </w:r>
      <w:r w:rsidR="00ED2BCD">
        <w:rPr>
          <w:szCs w:val="24"/>
        </w:rPr>
        <w:t xml:space="preserve">EŠIF, všeobecnom nariadení, v Systéme riadenia EŠIF, Systéme finančného riadenia </w:t>
      </w:r>
      <w:r w:rsidR="00ED2BCD" w:rsidRPr="00ED2BCD">
        <w:rPr>
          <w:szCs w:val="24"/>
        </w:rPr>
        <w:t>štrukturálnych fondov, Kohézneho fondu a Európskeho námorného</w:t>
      </w:r>
      <w:ins w:id="87" w:author="Autor">
        <w:r w:rsidR="006F10EB">
          <w:rPr>
            <w:szCs w:val="24"/>
          </w:rPr>
          <w:br/>
        </w:r>
      </w:ins>
      <w:r w:rsidR="00ED2BCD" w:rsidRPr="00ED2BCD">
        <w:rPr>
          <w:szCs w:val="24"/>
        </w:rPr>
        <w:lastRenderedPageBreak/>
        <w:t xml:space="preserve"> a rybárskeho fondu na programové obdobie 2014 – 2020</w:t>
      </w:r>
      <w:r w:rsidR="00E600E4">
        <w:rPr>
          <w:szCs w:val="24"/>
        </w:rPr>
        <w:t xml:space="preserve"> (ďalej len ,,Systém finančného riadenia“)</w:t>
      </w:r>
      <w:r w:rsidR="00ED2BCD">
        <w:rPr>
          <w:szCs w:val="24"/>
        </w:rPr>
        <w:t>, Stratégii financovania</w:t>
      </w:r>
      <w:r w:rsidR="00181D29">
        <w:rPr>
          <w:szCs w:val="24"/>
        </w:rPr>
        <w:t xml:space="preserve"> </w:t>
      </w:r>
      <w:r w:rsidR="00ED2BCD">
        <w:t>Európskych štrukturálnych a investičných fondov pre</w:t>
      </w:r>
      <w:del w:id="88" w:author="Autor">
        <w:r w:rsidR="00ED2BCD">
          <w:delText xml:space="preserve"> </w:delText>
        </w:r>
      </w:del>
      <w:ins w:id="89" w:author="Autor">
        <w:r w:rsidR="00410878">
          <w:t> </w:t>
        </w:r>
      </w:ins>
      <w:r w:rsidR="00ED2BCD">
        <w:t>programové obdobie 2014 – 2020</w:t>
      </w:r>
      <w:r w:rsidR="00E600E4">
        <w:t xml:space="preserve"> (ďalej len ,,Stratégia financovania“)</w:t>
      </w:r>
      <w:r w:rsidR="00ED2BCD">
        <w:t>, majú rovnaký význam ako je ich význam uvedený vo vymenovaných dokumentoch.</w:t>
      </w:r>
    </w:p>
    <w:p w14:paraId="5C895D13" w14:textId="77777777" w:rsidR="00E600E4" w:rsidRPr="00ED2BCD" w:rsidRDefault="00E600E4" w:rsidP="00ED2BCD">
      <w:pPr>
        <w:pStyle w:val="Odsekzoznamu"/>
        <w:numPr>
          <w:ilvl w:val="0"/>
          <w:numId w:val="1"/>
        </w:numPr>
        <w:ind w:left="426" w:hanging="426"/>
        <w:jc w:val="both"/>
        <w:rPr>
          <w:szCs w:val="24"/>
        </w:rPr>
      </w:pPr>
      <w:r>
        <w:t>Právnym dokumentom pre OP... sa na účely tejto zmluvy rozumie právny predpis SR a EÚ, uznesenie vlády SR, Systém riadenia EŠIF, Systém finančného riadenia, Stratégia financovania, záväzné metodické dokumenty vydávané Centrálnym koordinačným orgánom</w:t>
      </w:r>
      <w:r w:rsidR="00BE5BF1">
        <w:t xml:space="preserve"> (ďalej len ,,CKO“)</w:t>
      </w:r>
      <w:r>
        <w:t>, Certifikačným orgánom</w:t>
      </w:r>
      <w:r w:rsidR="00BE5BF1">
        <w:t xml:space="preserve"> (ďalej len ,,CO“)</w:t>
      </w:r>
      <w:r>
        <w:t xml:space="preserve"> a</w:t>
      </w:r>
      <w:r w:rsidR="00C146FE">
        <w:t> Európskou komisiou</w:t>
      </w:r>
      <w:r>
        <w:t>, manuál procedúr RO a usmernenia RO v oblasti implementácie OP....., ktoré sú pre zmluvné strany záväzné, pokiaľ ide o riadenie OP..... a vykonávanie úloh, na ktoré bol SO pove</w:t>
      </w:r>
      <w:r w:rsidR="00902BA0">
        <w:t>r</w:t>
      </w:r>
      <w:r>
        <w:t>ený.</w:t>
      </w:r>
    </w:p>
    <w:p w14:paraId="1CC488A2" w14:textId="77777777" w:rsidR="00ED2BCD" w:rsidRDefault="00ED2BCD" w:rsidP="008803BF">
      <w:pPr>
        <w:ind w:left="426"/>
        <w:jc w:val="both"/>
        <w:rPr>
          <w:color w:val="FF0000"/>
          <w:sz w:val="18"/>
          <w:szCs w:val="18"/>
        </w:rPr>
        <w:pPrChange w:id="90" w:author="Autor">
          <w:pPr>
            <w:jc w:val="both"/>
          </w:pPr>
        </w:pPrChange>
      </w:pPr>
      <w:r w:rsidRPr="0064627C">
        <w:rPr>
          <w:color w:val="FF0000"/>
          <w:sz w:val="18"/>
          <w:szCs w:val="18"/>
        </w:rPr>
        <w:t>Pozn. ak je to na účely obsahu zmluvy potrebné, zmluvné strany definujú pojmy, ktoré budú používané na účely tejto zmluvy a ktorých definovanie je s ohľadom na potreby konkrétnej zmluvy nutné.</w:t>
      </w:r>
    </w:p>
    <w:p w14:paraId="3ABA6374" w14:textId="77777777" w:rsidR="00473B77" w:rsidRDefault="00473B77" w:rsidP="00ED2BCD">
      <w:pPr>
        <w:jc w:val="both"/>
        <w:rPr>
          <w:color w:val="FF0000"/>
          <w:sz w:val="18"/>
          <w:szCs w:val="18"/>
        </w:rPr>
      </w:pPr>
    </w:p>
    <w:p w14:paraId="1B862040" w14:textId="77777777" w:rsidR="00473B77" w:rsidRPr="0064627C" w:rsidRDefault="00473B77" w:rsidP="00ED2BCD">
      <w:pPr>
        <w:jc w:val="both"/>
        <w:rPr>
          <w:color w:val="FF0000"/>
          <w:sz w:val="18"/>
          <w:szCs w:val="18"/>
        </w:rPr>
      </w:pPr>
    </w:p>
    <w:p w14:paraId="038FF931" w14:textId="77777777" w:rsidR="00ED2BCD" w:rsidRPr="00246CA1" w:rsidRDefault="00ED2BCD" w:rsidP="00ED2BCD">
      <w:pPr>
        <w:jc w:val="center"/>
        <w:rPr>
          <w:b/>
          <w:szCs w:val="24"/>
        </w:rPr>
      </w:pPr>
      <w:r w:rsidRPr="00246CA1">
        <w:rPr>
          <w:b/>
          <w:szCs w:val="24"/>
        </w:rPr>
        <w:t xml:space="preserve">Článok </w:t>
      </w:r>
      <w:r>
        <w:rPr>
          <w:b/>
          <w:szCs w:val="24"/>
        </w:rPr>
        <w:t>2</w:t>
      </w:r>
    </w:p>
    <w:p w14:paraId="45577A48" w14:textId="77777777" w:rsidR="00ED2BCD" w:rsidRDefault="00ED2BCD" w:rsidP="00ED2BCD">
      <w:pPr>
        <w:jc w:val="center"/>
        <w:rPr>
          <w:b/>
          <w:szCs w:val="24"/>
        </w:rPr>
      </w:pPr>
      <w:r>
        <w:rPr>
          <w:b/>
          <w:szCs w:val="24"/>
        </w:rPr>
        <w:t>Predmet a spôsob plnenia zmluvy</w:t>
      </w:r>
    </w:p>
    <w:p w14:paraId="47FAFFD0" w14:textId="7C4D3DCD" w:rsidR="00997681" w:rsidRDefault="00E823C0" w:rsidP="00E823C0">
      <w:pPr>
        <w:pStyle w:val="Odsekzoznamu"/>
        <w:numPr>
          <w:ilvl w:val="0"/>
          <w:numId w:val="2"/>
        </w:numPr>
        <w:ind w:left="426" w:hanging="426"/>
        <w:jc w:val="both"/>
        <w:rPr>
          <w:szCs w:val="24"/>
        </w:rPr>
      </w:pPr>
      <w:r>
        <w:rPr>
          <w:szCs w:val="24"/>
        </w:rPr>
        <w:t>RO touto zmluvou poveruje SO, aby SO ako poskytovateľ v zmysle § 3 ods. 2, písm. f) zákona o</w:t>
      </w:r>
      <w:r w:rsidR="00791C50">
        <w:rPr>
          <w:szCs w:val="24"/>
        </w:rPr>
        <w:t xml:space="preserve"> príspevku z </w:t>
      </w:r>
      <w:r>
        <w:rPr>
          <w:szCs w:val="24"/>
        </w:rPr>
        <w:t xml:space="preserve">EŠIF vykonával </w:t>
      </w:r>
      <w:r w:rsidR="00997681">
        <w:rPr>
          <w:szCs w:val="24"/>
        </w:rPr>
        <w:t>v mene a na účet RO časť jeho úloh v súlade s</w:t>
      </w:r>
      <w:r w:rsidR="00410878">
        <w:rPr>
          <w:szCs w:val="24"/>
        </w:rPr>
        <w:t> </w:t>
      </w:r>
      <w:del w:id="91" w:author="Autor">
        <w:r w:rsidR="00B708D0">
          <w:rPr>
            <w:szCs w:val="24"/>
          </w:rPr>
          <w:br/>
        </w:r>
      </w:del>
      <w:r w:rsidR="00997681">
        <w:rPr>
          <w:szCs w:val="24"/>
        </w:rPr>
        <w:t>čl.</w:t>
      </w:r>
      <w:del w:id="92" w:author="Autor">
        <w:r w:rsidR="00997681">
          <w:rPr>
            <w:szCs w:val="24"/>
          </w:rPr>
          <w:delText xml:space="preserve"> </w:delText>
        </w:r>
      </w:del>
      <w:ins w:id="93" w:author="Autor">
        <w:r w:rsidR="00410878">
          <w:rPr>
            <w:szCs w:val="24"/>
          </w:rPr>
          <w:t> </w:t>
        </w:r>
      </w:ins>
      <w:r w:rsidR="00997681">
        <w:rPr>
          <w:szCs w:val="24"/>
        </w:rPr>
        <w:t>123 ods. 6 všeobecného nariadenia v spojení s § 7 ods. 3 a § 8 ods. 2 zákona o</w:t>
      </w:r>
      <w:r w:rsidR="00791C50">
        <w:rPr>
          <w:szCs w:val="24"/>
        </w:rPr>
        <w:t xml:space="preserve"> príspevku z </w:t>
      </w:r>
      <w:r w:rsidR="00997681">
        <w:rPr>
          <w:szCs w:val="24"/>
        </w:rPr>
        <w:t>EŠIF, a to podľa</w:t>
      </w:r>
      <w:r>
        <w:rPr>
          <w:szCs w:val="24"/>
        </w:rPr>
        <w:t xml:space="preserve"> </w:t>
      </w:r>
      <w:r w:rsidR="00997681">
        <w:rPr>
          <w:szCs w:val="24"/>
        </w:rPr>
        <w:t>podmienok a v rozsahu práv a povinností vyplývajúcich z t</w:t>
      </w:r>
      <w:r w:rsidR="00FF5671">
        <w:rPr>
          <w:szCs w:val="24"/>
        </w:rPr>
        <w:t xml:space="preserve">ejto zmluvy v nasledovnej časti </w:t>
      </w:r>
      <w:r w:rsidR="00997681">
        <w:rPr>
          <w:szCs w:val="24"/>
        </w:rPr>
        <w:t>OP:</w:t>
      </w:r>
    </w:p>
    <w:p w14:paraId="0334985F" w14:textId="77777777" w:rsidR="00997681" w:rsidRDefault="00997681" w:rsidP="00997681">
      <w:pPr>
        <w:pStyle w:val="Odsekzoznamu"/>
        <w:numPr>
          <w:ilvl w:val="1"/>
          <w:numId w:val="2"/>
        </w:numPr>
        <w:jc w:val="both"/>
        <w:rPr>
          <w:szCs w:val="24"/>
        </w:rPr>
      </w:pPr>
      <w:r>
        <w:rPr>
          <w:szCs w:val="24"/>
        </w:rPr>
        <w:t>......................</w:t>
      </w:r>
    </w:p>
    <w:p w14:paraId="13C624C5" w14:textId="77777777" w:rsidR="00997681" w:rsidRDefault="00997681" w:rsidP="00997681">
      <w:pPr>
        <w:pStyle w:val="Odsekzoznamu"/>
        <w:numPr>
          <w:ilvl w:val="1"/>
          <w:numId w:val="2"/>
        </w:numPr>
        <w:jc w:val="both"/>
        <w:rPr>
          <w:szCs w:val="24"/>
        </w:rPr>
      </w:pPr>
      <w:r>
        <w:rPr>
          <w:szCs w:val="24"/>
        </w:rPr>
        <w:t>......................</w:t>
      </w:r>
    </w:p>
    <w:p w14:paraId="337D4C25" w14:textId="77777777" w:rsidR="00997681" w:rsidRPr="00B708D0" w:rsidRDefault="00997681" w:rsidP="00997681">
      <w:pPr>
        <w:pStyle w:val="Odsekzoznamu"/>
        <w:ind w:left="426"/>
        <w:jc w:val="both"/>
        <w:rPr>
          <w:color w:val="FF0000"/>
          <w:sz w:val="18"/>
          <w:szCs w:val="18"/>
        </w:rPr>
      </w:pPr>
      <w:r w:rsidRPr="00B708D0">
        <w:rPr>
          <w:color w:val="FF0000"/>
          <w:sz w:val="18"/>
          <w:szCs w:val="18"/>
        </w:rPr>
        <w:t>Pozn. uviesť konkrétnu časť/časti OP, vo vzťahu ku ktorým bude SO vykonávať činnosti RO (definovanie prioritnej osi/osí, špecifických cieľov za ktorých implementáciu zodpovedá SO)</w:t>
      </w:r>
      <w:r w:rsidR="00B708D0">
        <w:rPr>
          <w:color w:val="FF0000"/>
          <w:sz w:val="18"/>
          <w:szCs w:val="18"/>
        </w:rPr>
        <w:t>.</w:t>
      </w:r>
    </w:p>
    <w:p w14:paraId="68DF0938" w14:textId="77777777" w:rsidR="000F77AB" w:rsidRDefault="00997681" w:rsidP="00997681">
      <w:pPr>
        <w:pStyle w:val="Odsekzoznamu"/>
        <w:numPr>
          <w:ilvl w:val="0"/>
          <w:numId w:val="2"/>
        </w:numPr>
        <w:ind w:left="426" w:hanging="426"/>
        <w:jc w:val="both"/>
        <w:rPr>
          <w:szCs w:val="24"/>
        </w:rPr>
      </w:pPr>
      <w:r>
        <w:rPr>
          <w:szCs w:val="24"/>
        </w:rPr>
        <w:t>Predmetom tejto zmluvy je</w:t>
      </w:r>
      <w:r w:rsidR="000F77AB">
        <w:rPr>
          <w:szCs w:val="24"/>
        </w:rPr>
        <w:t xml:space="preserve"> aj úprava finančných vzťahov medzi RO a SO podľa kapitoly </w:t>
      </w:r>
      <w:r w:rsidR="00CC66A4">
        <w:rPr>
          <w:szCs w:val="24"/>
        </w:rPr>
        <w:t>1.</w:t>
      </w:r>
      <w:r w:rsidR="000F77AB">
        <w:rPr>
          <w:szCs w:val="24"/>
        </w:rPr>
        <w:t xml:space="preserve">3.2.2, </w:t>
      </w:r>
      <w:r w:rsidR="003C6488">
        <w:rPr>
          <w:szCs w:val="24"/>
        </w:rPr>
        <w:t xml:space="preserve">ods. </w:t>
      </w:r>
      <w:r w:rsidR="000F77AB">
        <w:rPr>
          <w:szCs w:val="24"/>
        </w:rPr>
        <w:t>3 Systému riadenia EŠIF.</w:t>
      </w:r>
    </w:p>
    <w:p w14:paraId="4F71AB1E" w14:textId="77777777" w:rsidR="000F77AB" w:rsidRDefault="000F77AB" w:rsidP="00997681">
      <w:pPr>
        <w:pStyle w:val="Odsekzoznamu"/>
        <w:numPr>
          <w:ilvl w:val="0"/>
          <w:numId w:val="2"/>
        </w:numPr>
        <w:ind w:left="426" w:hanging="426"/>
        <w:jc w:val="both"/>
        <w:rPr>
          <w:szCs w:val="24"/>
        </w:rPr>
      </w:pPr>
      <w:r>
        <w:rPr>
          <w:szCs w:val="24"/>
        </w:rPr>
        <w:t>SO vykonáva úlohy, ktorými bol poverený podľa tejto zmluvy samostatne prostredníctvom vlastných kapacít.</w:t>
      </w:r>
    </w:p>
    <w:p w14:paraId="56BE8ED0" w14:textId="3A48DF5A" w:rsidR="00ED2BCD" w:rsidRPr="00B708D0" w:rsidRDefault="000F77AB" w:rsidP="000F77AB">
      <w:pPr>
        <w:pStyle w:val="Odsekzoznamu"/>
        <w:ind w:left="426"/>
        <w:jc w:val="both"/>
        <w:rPr>
          <w:color w:val="FF0000"/>
          <w:sz w:val="18"/>
          <w:szCs w:val="18"/>
        </w:rPr>
      </w:pPr>
      <w:r w:rsidRPr="00B708D0">
        <w:rPr>
          <w:color w:val="FF0000"/>
          <w:sz w:val="18"/>
          <w:szCs w:val="18"/>
        </w:rPr>
        <w:t>Pozn. v prípade dohody RO a SO o inom spôsobe vykonávania úloh podlieha uvedené ustanovenie modifikácii na</w:t>
      </w:r>
      <w:del w:id="94" w:author="Autor">
        <w:r w:rsidRPr="00B708D0">
          <w:rPr>
            <w:color w:val="FF0000"/>
            <w:sz w:val="18"/>
            <w:szCs w:val="18"/>
          </w:rPr>
          <w:delText xml:space="preserve"> </w:delText>
        </w:r>
      </w:del>
      <w:ins w:id="95" w:author="Autor">
        <w:r w:rsidR="00410878">
          <w:rPr>
            <w:color w:val="FF0000"/>
            <w:sz w:val="18"/>
            <w:szCs w:val="18"/>
          </w:rPr>
          <w:t> </w:t>
        </w:r>
      </w:ins>
      <w:r w:rsidRPr="00B708D0">
        <w:rPr>
          <w:color w:val="FF0000"/>
          <w:sz w:val="18"/>
          <w:szCs w:val="18"/>
        </w:rPr>
        <w:t>základe dohody medzi RO a SO.</w:t>
      </w:r>
      <w:r w:rsidR="00997681" w:rsidRPr="00B708D0">
        <w:rPr>
          <w:color w:val="FF0000"/>
          <w:sz w:val="18"/>
          <w:szCs w:val="18"/>
        </w:rPr>
        <w:t xml:space="preserve"> </w:t>
      </w:r>
    </w:p>
    <w:p w14:paraId="6779B77F" w14:textId="77777777" w:rsidR="000F77AB" w:rsidRDefault="00D94C89" w:rsidP="000F77AB">
      <w:pPr>
        <w:pStyle w:val="Odsekzoznamu"/>
        <w:numPr>
          <w:ilvl w:val="0"/>
          <w:numId w:val="2"/>
        </w:numPr>
        <w:ind w:left="426" w:hanging="426"/>
        <w:jc w:val="both"/>
        <w:rPr>
          <w:szCs w:val="24"/>
        </w:rPr>
      </w:pPr>
      <w:r w:rsidRPr="00D94C89">
        <w:rPr>
          <w:szCs w:val="24"/>
        </w:rPr>
        <w:t xml:space="preserve">Pri plnení záväzkov z tejto zmluvy je SO oprávnený konať </w:t>
      </w:r>
      <w:r w:rsidR="00111F4E">
        <w:rPr>
          <w:szCs w:val="24"/>
        </w:rPr>
        <w:t>podľa</w:t>
      </w:r>
      <w:r w:rsidRPr="00D94C89">
        <w:rPr>
          <w:szCs w:val="24"/>
        </w:rPr>
        <w:t xml:space="preserve"> udeleného plnomocenstva v mene a na účet RO a to za podmienok stanovených touto zmluvou a v rozsahu podľa čl. 3</w:t>
      </w:r>
      <w:r w:rsidR="00171C21">
        <w:rPr>
          <w:szCs w:val="24"/>
        </w:rPr>
        <w:t xml:space="preserve"> </w:t>
      </w:r>
      <w:r w:rsidRPr="00D94C89">
        <w:rPr>
          <w:szCs w:val="24"/>
        </w:rPr>
        <w:t xml:space="preserve">tejto zmluvy, k čomu RO týmto výslovne SO splnomocňuje. </w:t>
      </w:r>
      <w:r>
        <w:rPr>
          <w:szCs w:val="24"/>
        </w:rPr>
        <w:t>Plnomocenstvo podľa predchádzajúcej vety tohto odseku 4 zahŕňa aj konanie SO voči tretím osobám v </w:t>
      </w:r>
      <w:r w:rsidRPr="0064627C">
        <w:rPr>
          <w:szCs w:val="24"/>
        </w:rPr>
        <w:t xml:space="preserve">mene </w:t>
      </w:r>
      <w:r w:rsidR="00CF3066" w:rsidRPr="0064627C">
        <w:rPr>
          <w:szCs w:val="24"/>
        </w:rPr>
        <w:t>a na účet</w:t>
      </w:r>
      <w:r w:rsidR="00CF3066">
        <w:rPr>
          <w:szCs w:val="24"/>
        </w:rPr>
        <w:t xml:space="preserve"> </w:t>
      </w:r>
      <w:r>
        <w:rPr>
          <w:szCs w:val="24"/>
        </w:rPr>
        <w:t>RO.</w:t>
      </w:r>
    </w:p>
    <w:p w14:paraId="43817F98" w14:textId="0E90CB9E" w:rsidR="004F488C" w:rsidRPr="00096E0E" w:rsidRDefault="004F488C" w:rsidP="00FF5671">
      <w:pPr>
        <w:pStyle w:val="Odsekzoznamu"/>
        <w:numPr>
          <w:ilvl w:val="0"/>
          <w:numId w:val="2"/>
        </w:numPr>
        <w:ind w:left="426" w:hanging="426"/>
        <w:jc w:val="both"/>
        <w:rPr>
          <w:szCs w:val="24"/>
        </w:rPr>
      </w:pPr>
      <w:r>
        <w:rPr>
          <w:szCs w:val="24"/>
        </w:rPr>
        <w:t xml:space="preserve">RO zodpovedá za riadenie OP .... v súlade so zásadou </w:t>
      </w:r>
      <w:del w:id="96" w:author="Autor">
        <w:r>
          <w:rPr>
            <w:szCs w:val="24"/>
          </w:rPr>
          <w:delText>riadneho</w:delText>
        </w:r>
      </w:del>
      <w:ins w:id="97" w:author="Autor">
        <w:r w:rsidR="004043D1">
          <w:t>správneho</w:t>
        </w:r>
      </w:ins>
      <w:r w:rsidR="004043D1">
        <w:t xml:space="preserve"> finančného </w:t>
      </w:r>
      <w:del w:id="98" w:author="Autor">
        <w:r>
          <w:rPr>
            <w:szCs w:val="24"/>
          </w:rPr>
          <w:delText>hospodárenia</w:delText>
        </w:r>
      </w:del>
      <w:ins w:id="99" w:author="Autor">
        <w:r w:rsidR="004043D1">
          <w:t>riadenia</w:t>
        </w:r>
      </w:ins>
      <w:r w:rsidR="004043D1">
        <w:t xml:space="preserve"> podľa čl. </w:t>
      </w:r>
      <w:del w:id="100" w:author="Autor">
        <w:r>
          <w:rPr>
            <w:szCs w:val="24"/>
          </w:rPr>
          <w:delText>30</w:delText>
        </w:r>
      </w:del>
      <w:ins w:id="101" w:author="Autor">
        <w:r w:rsidR="004043D1">
          <w:t>33</w:t>
        </w:r>
      </w:ins>
      <w:r w:rsidR="004043D1">
        <w:t xml:space="preserve"> nariadenia</w:t>
      </w:r>
      <w:r w:rsidR="004043D1" w:rsidRPr="00F05CB7">
        <w:t xml:space="preserve"> E</w:t>
      </w:r>
      <w:r w:rsidR="004043D1">
        <w:t>urópskeho</w:t>
      </w:r>
      <w:r w:rsidR="004043D1" w:rsidRPr="00F05CB7">
        <w:t xml:space="preserve"> </w:t>
      </w:r>
      <w:del w:id="102" w:author="Autor">
        <w:r w:rsidRPr="00096E0E">
          <w:rPr>
            <w:szCs w:val="24"/>
          </w:rPr>
          <w:delText>Parlamentu</w:delText>
        </w:r>
      </w:del>
      <w:ins w:id="103" w:author="Autor">
        <w:r w:rsidR="004043D1">
          <w:t>parlamentu</w:t>
        </w:r>
      </w:ins>
      <w:r w:rsidR="004043D1">
        <w:t xml:space="preserve"> a</w:t>
      </w:r>
      <w:r w:rsidR="004043D1" w:rsidRPr="00F05CB7">
        <w:t xml:space="preserve"> </w:t>
      </w:r>
      <w:r w:rsidR="004043D1" w:rsidRPr="00F05CB7">
        <w:lastRenderedPageBreak/>
        <w:t>R</w:t>
      </w:r>
      <w:r w:rsidR="004043D1">
        <w:t>ady</w:t>
      </w:r>
      <w:r w:rsidR="004043D1" w:rsidRPr="00F05CB7">
        <w:t xml:space="preserve"> (EÚ, </w:t>
      </w:r>
      <w:del w:id="104" w:author="Autor">
        <w:r w:rsidRPr="00096E0E">
          <w:rPr>
            <w:szCs w:val="24"/>
          </w:rPr>
          <w:delText>EURATOM) č. 966/2012</w:delText>
        </w:r>
      </w:del>
      <w:ins w:id="105" w:author="Autor">
        <w:r w:rsidR="004043D1" w:rsidRPr="00F05CB7">
          <w:t>Euratom) 2018/1046 z 18. júla 2018</w:t>
        </w:r>
      </w:ins>
      <w:r w:rsidR="004043D1" w:rsidRPr="00F05CB7">
        <w:t xml:space="preserve"> o</w:t>
      </w:r>
      <w:del w:id="106" w:author="Autor">
        <w:r w:rsidRPr="00096E0E">
          <w:rPr>
            <w:szCs w:val="24"/>
          </w:rPr>
          <w:delText xml:space="preserve"> </w:delText>
        </w:r>
      </w:del>
      <w:ins w:id="107" w:author="Autor">
        <w:r w:rsidR="004043D1">
          <w:t> </w:t>
        </w:r>
      </w:ins>
      <w:r w:rsidR="004043D1" w:rsidRPr="00F05CB7">
        <w:t xml:space="preserve">rozpočtových pravidlách, ktoré sa vzťahujú na všeobecný rozpočet Únie, </w:t>
      </w:r>
      <w:del w:id="108" w:author="Autor">
        <w:r w:rsidRPr="00096E0E">
          <w:rPr>
            <w:szCs w:val="24"/>
          </w:rPr>
          <w:delText>a</w:delText>
        </w:r>
      </w:del>
      <w:ins w:id="109" w:author="Autor">
        <w:r w:rsidR="00FF5671">
          <w:br/>
        </w:r>
        <w:r w:rsidR="004043D1" w:rsidRPr="00F05CB7">
          <w:t xml:space="preserve">o zmene nariadení (EÚ) č. 1296/2013, (EÚ) č. 1301/2013, (EÚ) č. 1303/2013, (EÚ) </w:t>
        </w:r>
        <w:r w:rsidR="00FF5671">
          <w:br/>
        </w:r>
        <w:r w:rsidR="004043D1" w:rsidRPr="00F05CB7">
          <w:t xml:space="preserve">č. 1304/2013, (EÚ) č. 1309/2013, (EÚ) č. 1316/2013, (EÚ) č. 223/2014, (EÚ) </w:t>
        </w:r>
        <w:r w:rsidR="00FF5671">
          <w:br/>
        </w:r>
        <w:r w:rsidR="004043D1" w:rsidRPr="00F05CB7">
          <w:t>č. 283/2014 a rozhodnutia č.</w:t>
        </w:r>
        <w:r w:rsidR="004043D1">
          <w:t> </w:t>
        </w:r>
        <w:r w:rsidR="004043D1" w:rsidRPr="00F05CB7">
          <w:t>541/2014/EÚ a o</w:t>
        </w:r>
      </w:ins>
      <w:r w:rsidR="004043D1" w:rsidRPr="00F05CB7">
        <w:t xml:space="preserve"> zrušení nariadenia </w:t>
      </w:r>
      <w:del w:id="110" w:author="Autor">
        <w:r w:rsidRPr="00096E0E">
          <w:rPr>
            <w:szCs w:val="24"/>
          </w:rPr>
          <w:delText>Rady (ES</w:delText>
        </w:r>
      </w:del>
      <w:ins w:id="111" w:author="Autor">
        <w:r w:rsidR="004043D1" w:rsidRPr="00F05CB7">
          <w:t>(EÚ</w:t>
        </w:r>
      </w:ins>
      <w:r w:rsidR="004043D1" w:rsidRPr="00F05CB7">
        <w:t xml:space="preserve">, Euratom) </w:t>
      </w:r>
      <w:ins w:id="112" w:author="Autor">
        <w:r w:rsidR="00FF5671">
          <w:br/>
        </w:r>
      </w:ins>
      <w:r w:rsidR="004043D1" w:rsidRPr="00F05CB7">
        <w:t xml:space="preserve">č. </w:t>
      </w:r>
      <w:del w:id="113" w:author="Autor">
        <w:r w:rsidRPr="00096E0E">
          <w:rPr>
            <w:szCs w:val="24"/>
          </w:rPr>
          <w:delText>1605/2002 nariadenia</w:delText>
        </w:r>
      </w:del>
      <w:ins w:id="114" w:author="Autor">
        <w:r w:rsidR="004043D1" w:rsidRPr="00F05CB7">
          <w:t>966/2012</w:t>
        </w:r>
      </w:ins>
      <w:r w:rsidRPr="00096E0E">
        <w:rPr>
          <w:szCs w:val="24"/>
        </w:rPr>
        <w:t>.</w:t>
      </w:r>
    </w:p>
    <w:p w14:paraId="63E021F8" w14:textId="77777777" w:rsidR="004F488C" w:rsidRDefault="004F488C" w:rsidP="00473B77">
      <w:pPr>
        <w:pStyle w:val="Odsekzoznamu"/>
        <w:ind w:left="426"/>
        <w:jc w:val="both"/>
        <w:rPr>
          <w:del w:id="115" w:author="Autor"/>
          <w:szCs w:val="24"/>
        </w:rPr>
      </w:pPr>
    </w:p>
    <w:p w14:paraId="5A08B8BE" w14:textId="77777777" w:rsidR="00171C21" w:rsidRPr="00171C21" w:rsidRDefault="00171C21" w:rsidP="00171C21">
      <w:pPr>
        <w:jc w:val="center"/>
        <w:rPr>
          <w:b/>
          <w:szCs w:val="24"/>
        </w:rPr>
      </w:pPr>
      <w:r w:rsidRPr="00171C21">
        <w:rPr>
          <w:b/>
          <w:szCs w:val="24"/>
        </w:rPr>
        <w:t xml:space="preserve">Článok </w:t>
      </w:r>
      <w:r>
        <w:rPr>
          <w:b/>
          <w:szCs w:val="24"/>
        </w:rPr>
        <w:t>3</w:t>
      </w:r>
    </w:p>
    <w:p w14:paraId="1BA438A7" w14:textId="77777777" w:rsidR="00171C21" w:rsidRPr="00171C21" w:rsidRDefault="00171C21" w:rsidP="00171C21">
      <w:pPr>
        <w:jc w:val="center"/>
        <w:rPr>
          <w:b/>
          <w:szCs w:val="24"/>
        </w:rPr>
      </w:pPr>
      <w:r>
        <w:rPr>
          <w:b/>
          <w:szCs w:val="24"/>
        </w:rPr>
        <w:t>Rozsah plnomocenstva</w:t>
      </w:r>
    </w:p>
    <w:p w14:paraId="061E1A2A" w14:textId="2884226D" w:rsidR="00CF3066" w:rsidRDefault="00171C21" w:rsidP="00171C21">
      <w:pPr>
        <w:pStyle w:val="Odsekzoznamu"/>
        <w:numPr>
          <w:ilvl w:val="0"/>
          <w:numId w:val="3"/>
        </w:numPr>
        <w:ind w:left="426" w:hanging="426"/>
        <w:jc w:val="both"/>
        <w:rPr>
          <w:szCs w:val="24"/>
        </w:rPr>
      </w:pPr>
      <w:r>
        <w:rPr>
          <w:szCs w:val="24"/>
        </w:rPr>
        <w:t>RO vo vzťahu k časti OP.... podľa čl. 2 ods. 1 týmto udeľuje SO plnomocenstvo na</w:t>
      </w:r>
      <w:del w:id="116" w:author="Autor">
        <w:r>
          <w:rPr>
            <w:szCs w:val="24"/>
          </w:rPr>
          <w:delText xml:space="preserve"> </w:delText>
        </w:r>
      </w:del>
      <w:ins w:id="117" w:author="Autor">
        <w:r w:rsidR="004043D1">
          <w:rPr>
            <w:szCs w:val="24"/>
          </w:rPr>
          <w:t> </w:t>
        </w:r>
      </w:ins>
      <w:r>
        <w:rPr>
          <w:szCs w:val="24"/>
        </w:rPr>
        <w:t>vykonávanie nasledujúcich úloh:</w:t>
      </w:r>
    </w:p>
    <w:p w14:paraId="4BDE7946" w14:textId="77777777" w:rsidR="00171C21" w:rsidRDefault="00171C21" w:rsidP="00171C21">
      <w:pPr>
        <w:pStyle w:val="Odsekzoznamu"/>
        <w:numPr>
          <w:ilvl w:val="1"/>
          <w:numId w:val="3"/>
        </w:numPr>
        <w:jc w:val="both"/>
        <w:rPr>
          <w:szCs w:val="24"/>
        </w:rPr>
      </w:pPr>
      <w:r>
        <w:rPr>
          <w:szCs w:val="24"/>
        </w:rPr>
        <w:t>..............</w:t>
      </w:r>
    </w:p>
    <w:p w14:paraId="30DF5F3A" w14:textId="77777777" w:rsidR="00171C21" w:rsidRDefault="00171C21" w:rsidP="00171C21">
      <w:pPr>
        <w:pStyle w:val="Odsekzoznamu"/>
        <w:numPr>
          <w:ilvl w:val="1"/>
          <w:numId w:val="3"/>
        </w:numPr>
        <w:jc w:val="both"/>
        <w:rPr>
          <w:szCs w:val="24"/>
        </w:rPr>
      </w:pPr>
      <w:r>
        <w:rPr>
          <w:szCs w:val="24"/>
        </w:rPr>
        <w:t>.............</w:t>
      </w:r>
    </w:p>
    <w:p w14:paraId="04550406" w14:textId="77777777" w:rsidR="004F488C" w:rsidRPr="004F488C" w:rsidRDefault="004F488C" w:rsidP="00473B77">
      <w:pPr>
        <w:ind w:left="426"/>
        <w:jc w:val="both"/>
        <w:rPr>
          <w:szCs w:val="24"/>
        </w:rPr>
      </w:pPr>
      <w:r>
        <w:rPr>
          <w:szCs w:val="24"/>
        </w:rPr>
        <w:t>(ďalej aj ,,úlohy podľa tejto zmluvy“)</w:t>
      </w:r>
      <w:r w:rsidR="00B708D0">
        <w:rPr>
          <w:szCs w:val="24"/>
        </w:rPr>
        <w:t>.</w:t>
      </w:r>
    </w:p>
    <w:p w14:paraId="4C880663" w14:textId="77777777" w:rsidR="00CC66A4" w:rsidRDefault="00111F4E" w:rsidP="007F44D1">
      <w:pPr>
        <w:pStyle w:val="Odsekzoznamu"/>
        <w:numPr>
          <w:ilvl w:val="0"/>
          <w:numId w:val="3"/>
        </w:numPr>
        <w:ind w:left="426" w:hanging="426"/>
        <w:jc w:val="both"/>
        <w:rPr>
          <w:szCs w:val="24"/>
        </w:rPr>
      </w:pPr>
      <w:r>
        <w:rPr>
          <w:szCs w:val="24"/>
        </w:rPr>
        <w:t>SO plnomocenstvo v celom udelenom rozsahu prijíma.</w:t>
      </w:r>
    </w:p>
    <w:p w14:paraId="1969E440" w14:textId="77777777" w:rsidR="00595BE1" w:rsidRDefault="00595BE1" w:rsidP="00595BE1">
      <w:pPr>
        <w:pStyle w:val="Odsekzoznamu"/>
        <w:numPr>
          <w:ilvl w:val="0"/>
          <w:numId w:val="3"/>
        </w:numPr>
        <w:ind w:left="426" w:hanging="426"/>
        <w:jc w:val="both"/>
        <w:rPr>
          <w:ins w:id="118" w:author="Autor"/>
          <w:szCs w:val="24"/>
        </w:rPr>
      </w:pPr>
      <w:ins w:id="119" w:author="Autor">
        <w:r>
          <w:rPr>
            <w:szCs w:val="24"/>
          </w:rPr>
          <w:t xml:space="preserve">Vo vzťahu k § 41 ods. 6 </w:t>
        </w:r>
        <w:r w:rsidR="0023190C">
          <w:rPr>
            <w:szCs w:val="24"/>
          </w:rPr>
          <w:t>a § 41a ods. 4</w:t>
        </w:r>
        <w:r w:rsidR="00B105E7">
          <w:rPr>
            <w:szCs w:val="24"/>
          </w:rPr>
          <w:t xml:space="preserve"> </w:t>
        </w:r>
        <w:r>
          <w:rPr>
            <w:szCs w:val="24"/>
          </w:rPr>
          <w:t xml:space="preserve">zákona o príspevku z EŠIF sa zmluvné strany sa dohodli, že  konanie podľa § 41 ods. 5 alebo podľa § 41a ods. 3 zákona o príspevku z EŠIF sa začne podľa pravidiel </w:t>
        </w:r>
        <w:commentRangeStart w:id="120"/>
        <w:r>
          <w:rPr>
            <w:szCs w:val="24"/>
          </w:rPr>
          <w:t>nasledovne</w:t>
        </w:r>
        <w:commentRangeEnd w:id="120"/>
        <w:r>
          <w:rPr>
            <w:rStyle w:val="Odkaznakomentr"/>
          </w:rPr>
          <w:commentReference w:id="120"/>
        </w:r>
        <w:r>
          <w:rPr>
            <w:szCs w:val="24"/>
          </w:rPr>
          <w:t>:</w:t>
        </w:r>
      </w:ins>
    </w:p>
    <w:p w14:paraId="0E662E64" w14:textId="77777777" w:rsidR="00595BE1" w:rsidRDefault="00595BE1" w:rsidP="007D4F82">
      <w:pPr>
        <w:pStyle w:val="Odsekzoznamu"/>
        <w:numPr>
          <w:ilvl w:val="0"/>
          <w:numId w:val="12"/>
        </w:numPr>
        <w:jc w:val="both"/>
        <w:rPr>
          <w:ins w:id="121" w:author="Autor"/>
          <w:szCs w:val="24"/>
        </w:rPr>
      </w:pPr>
      <w:commentRangeStart w:id="122"/>
      <w:ins w:id="123" w:author="Autor">
        <w:r>
          <w:rPr>
            <w:szCs w:val="24"/>
          </w:rPr>
          <w:t>konanie podľa § 41 ods. 5 a nasl. alebo konanie podľa § 41a ods. 3 a nasl. zákona o príspevku z EŠIF vždy začne RO,</w:t>
        </w:r>
      </w:ins>
    </w:p>
    <w:p w14:paraId="010E5C38" w14:textId="77777777" w:rsidR="00595BE1" w:rsidRDefault="00595BE1" w:rsidP="00595BE1">
      <w:pPr>
        <w:pStyle w:val="Odsekzoznamu"/>
        <w:numPr>
          <w:ilvl w:val="0"/>
          <w:numId w:val="12"/>
        </w:numPr>
        <w:jc w:val="both"/>
        <w:rPr>
          <w:ins w:id="124" w:author="Autor"/>
          <w:szCs w:val="24"/>
        </w:rPr>
      </w:pPr>
      <w:ins w:id="125" w:author="Autor">
        <w:r>
          <w:rPr>
            <w:szCs w:val="24"/>
          </w:rPr>
          <w:t xml:space="preserve"> konanie podľa § 41 ods. 5 a nasl. alebo konanie podľa § 41a ods. 3 a nasl. zákona o príspevku z EŠIF vždy začne SO,</w:t>
        </w:r>
        <w:commentRangeEnd w:id="122"/>
        <w:r w:rsidR="00B8571D">
          <w:rPr>
            <w:rStyle w:val="Odkaznakomentr"/>
          </w:rPr>
          <w:commentReference w:id="122"/>
        </w:r>
      </w:ins>
    </w:p>
    <w:p w14:paraId="1EF47210" w14:textId="77777777" w:rsidR="00595BE1" w:rsidRDefault="00595BE1" w:rsidP="00595BE1">
      <w:pPr>
        <w:pStyle w:val="Odsekzoznamu"/>
        <w:numPr>
          <w:ilvl w:val="0"/>
          <w:numId w:val="12"/>
        </w:numPr>
        <w:jc w:val="both"/>
        <w:rPr>
          <w:ins w:id="126" w:author="Autor"/>
          <w:szCs w:val="24"/>
        </w:rPr>
      </w:pPr>
      <w:ins w:id="127" w:author="Autor">
        <w:r>
          <w:rPr>
            <w:szCs w:val="24"/>
          </w:rPr>
          <w:t>v konaní podľa § 41 ods. 5 a nasl. a § 41a ods. 3 a nasl. zákona o príspevku z EŠIF bude správnym orgánom RO alebo SO v závislosti od toho, ktorý začne konať ako prvý,</w:t>
        </w:r>
      </w:ins>
    </w:p>
    <w:p w14:paraId="22C89F9D" w14:textId="77777777" w:rsidR="00595BE1" w:rsidRDefault="00595BE1" w:rsidP="00595BE1">
      <w:pPr>
        <w:pStyle w:val="Odsekzoznamu"/>
        <w:numPr>
          <w:ilvl w:val="0"/>
          <w:numId w:val="12"/>
        </w:numPr>
        <w:jc w:val="both"/>
        <w:rPr>
          <w:ins w:id="128" w:author="Autor"/>
          <w:szCs w:val="24"/>
        </w:rPr>
      </w:pPr>
      <w:ins w:id="129" w:author="Autor">
        <w:r>
          <w:rPr>
            <w:szCs w:val="24"/>
          </w:rPr>
          <w:t xml:space="preserve">konanie podľa § 41 ods. 5 a nasl. alebo podľa § 41a ods. 3 a nasl. zákona o príspevku z EŠIF bude stanovená v osobitnom dokumente (napr. v záväznom usmernení RO).  </w:t>
        </w:r>
      </w:ins>
    </w:p>
    <w:p w14:paraId="05A01A2D" w14:textId="77777777" w:rsidR="00595BE1" w:rsidRDefault="00595BE1" w:rsidP="00B8571D">
      <w:pPr>
        <w:pStyle w:val="Odsekzoznamu"/>
        <w:ind w:left="426"/>
        <w:jc w:val="both"/>
        <w:rPr>
          <w:ins w:id="130" w:author="Autor"/>
          <w:szCs w:val="24"/>
        </w:rPr>
      </w:pPr>
    </w:p>
    <w:p w14:paraId="6A18DACB" w14:textId="77777777" w:rsidR="00171C21" w:rsidRPr="0064627C" w:rsidRDefault="00171C21" w:rsidP="008803BF">
      <w:pPr>
        <w:ind w:firstLine="426"/>
        <w:jc w:val="both"/>
        <w:rPr>
          <w:color w:val="FF0000"/>
          <w:sz w:val="18"/>
          <w:szCs w:val="18"/>
        </w:rPr>
        <w:pPrChange w:id="131" w:author="Autor">
          <w:pPr>
            <w:jc w:val="both"/>
          </w:pPr>
        </w:pPrChange>
      </w:pPr>
      <w:r w:rsidRPr="0064627C">
        <w:rPr>
          <w:color w:val="FF0000"/>
          <w:sz w:val="18"/>
          <w:szCs w:val="18"/>
        </w:rPr>
        <w:t xml:space="preserve">Pozn. Zmluvné strany presne špecifikujú rozsah úloh, ktorých vykonávaním bude poverený </w:t>
      </w:r>
      <w:commentRangeStart w:id="132"/>
      <w:r w:rsidRPr="0064627C">
        <w:rPr>
          <w:color w:val="FF0000"/>
          <w:sz w:val="18"/>
          <w:szCs w:val="18"/>
        </w:rPr>
        <w:t>SO</w:t>
      </w:r>
      <w:commentRangeEnd w:id="132"/>
      <w:r w:rsidR="003F2647">
        <w:rPr>
          <w:rStyle w:val="Odkaznakomentr"/>
        </w:rPr>
        <w:commentReference w:id="132"/>
      </w:r>
      <w:r w:rsidRPr="0064627C">
        <w:rPr>
          <w:color w:val="FF0000"/>
          <w:sz w:val="18"/>
          <w:szCs w:val="18"/>
        </w:rPr>
        <w:t>.</w:t>
      </w:r>
    </w:p>
    <w:p w14:paraId="702988AF" w14:textId="77777777" w:rsidR="00473B77" w:rsidRDefault="00473B77" w:rsidP="005F1DB1">
      <w:pPr>
        <w:jc w:val="center"/>
        <w:rPr>
          <w:del w:id="133" w:author="Autor"/>
          <w:b/>
          <w:szCs w:val="24"/>
        </w:rPr>
      </w:pPr>
    </w:p>
    <w:p w14:paraId="568E86E8" w14:textId="77777777" w:rsidR="00473B77" w:rsidRDefault="00473B77" w:rsidP="008803BF">
      <w:pPr>
        <w:rPr>
          <w:b/>
          <w:szCs w:val="24"/>
        </w:rPr>
        <w:pPrChange w:id="134" w:author="Autor">
          <w:pPr>
            <w:jc w:val="center"/>
          </w:pPr>
        </w:pPrChange>
      </w:pPr>
    </w:p>
    <w:p w14:paraId="34DA5CAE" w14:textId="77777777" w:rsidR="005F1DB1" w:rsidRPr="00171C21" w:rsidRDefault="005F1DB1" w:rsidP="005F1DB1">
      <w:pPr>
        <w:jc w:val="center"/>
        <w:rPr>
          <w:b/>
          <w:szCs w:val="24"/>
        </w:rPr>
      </w:pPr>
      <w:r w:rsidRPr="00171C21">
        <w:rPr>
          <w:b/>
          <w:szCs w:val="24"/>
        </w:rPr>
        <w:t xml:space="preserve">Článok </w:t>
      </w:r>
      <w:r>
        <w:rPr>
          <w:b/>
          <w:szCs w:val="24"/>
        </w:rPr>
        <w:t>4</w:t>
      </w:r>
    </w:p>
    <w:p w14:paraId="3822565A" w14:textId="77777777" w:rsidR="005F1DB1" w:rsidRPr="00171C21" w:rsidRDefault="005F1DB1" w:rsidP="005F1DB1">
      <w:pPr>
        <w:jc w:val="center"/>
        <w:rPr>
          <w:b/>
          <w:szCs w:val="24"/>
        </w:rPr>
      </w:pPr>
      <w:r>
        <w:rPr>
          <w:b/>
          <w:szCs w:val="24"/>
        </w:rPr>
        <w:lastRenderedPageBreak/>
        <w:t>Práva a povinnosti RO</w:t>
      </w:r>
    </w:p>
    <w:p w14:paraId="18579E0E" w14:textId="77777777" w:rsidR="00FA475D" w:rsidRDefault="00CC2E5D" w:rsidP="00FA475D">
      <w:pPr>
        <w:pStyle w:val="Odsekzoznamu"/>
        <w:numPr>
          <w:ilvl w:val="0"/>
          <w:numId w:val="4"/>
        </w:numPr>
        <w:ind w:left="426" w:hanging="426"/>
        <w:jc w:val="both"/>
        <w:rPr>
          <w:szCs w:val="24"/>
        </w:rPr>
      </w:pPr>
      <w:r>
        <w:rPr>
          <w:szCs w:val="24"/>
        </w:rPr>
        <w:t xml:space="preserve">RO je </w:t>
      </w:r>
      <w:r w:rsidR="00E600E4">
        <w:rPr>
          <w:szCs w:val="24"/>
        </w:rPr>
        <w:t xml:space="preserve">na účely plnenia tejto zmluvy </w:t>
      </w:r>
      <w:r>
        <w:rPr>
          <w:szCs w:val="24"/>
        </w:rPr>
        <w:t>oprávnený</w:t>
      </w:r>
      <w:r w:rsidR="009F3159">
        <w:rPr>
          <w:szCs w:val="24"/>
        </w:rPr>
        <w:t xml:space="preserve"> najmä</w:t>
      </w:r>
      <w:r>
        <w:rPr>
          <w:szCs w:val="24"/>
        </w:rPr>
        <w:t>:</w:t>
      </w:r>
    </w:p>
    <w:p w14:paraId="74572D04" w14:textId="77777777" w:rsidR="00CC2E5D" w:rsidRDefault="00CC2E5D" w:rsidP="008803BF">
      <w:pPr>
        <w:pStyle w:val="Odsekzoznamu"/>
        <w:numPr>
          <w:ilvl w:val="1"/>
          <w:numId w:val="4"/>
        </w:numPr>
        <w:ind w:left="851"/>
        <w:jc w:val="both"/>
        <w:rPr>
          <w:szCs w:val="24"/>
        </w:rPr>
        <w:pPrChange w:id="135" w:author="Autor">
          <w:pPr>
            <w:pStyle w:val="Odsekzoznamu"/>
            <w:numPr>
              <w:ilvl w:val="1"/>
              <w:numId w:val="4"/>
            </w:numPr>
            <w:ind w:left="1440" w:hanging="360"/>
            <w:jc w:val="both"/>
          </w:pPr>
        </w:pPrChange>
      </w:pPr>
      <w:r>
        <w:rPr>
          <w:szCs w:val="24"/>
        </w:rPr>
        <w:t>Požadovať v písomnej forme od SO informácie o spôsobe, vecných a časových okolnostiach vykonávania úloh,</w:t>
      </w:r>
    </w:p>
    <w:p w14:paraId="4F66D98E" w14:textId="77777777" w:rsidR="00CC2E5D" w:rsidRDefault="00CC2E5D" w:rsidP="008803BF">
      <w:pPr>
        <w:pStyle w:val="Odsekzoznamu"/>
        <w:numPr>
          <w:ilvl w:val="1"/>
          <w:numId w:val="4"/>
        </w:numPr>
        <w:ind w:left="851"/>
        <w:jc w:val="both"/>
        <w:rPr>
          <w:szCs w:val="24"/>
        </w:rPr>
        <w:pPrChange w:id="136" w:author="Autor">
          <w:pPr>
            <w:pStyle w:val="Odsekzoznamu"/>
            <w:numPr>
              <w:ilvl w:val="1"/>
              <w:numId w:val="4"/>
            </w:numPr>
            <w:ind w:left="1440" w:hanging="360"/>
            <w:jc w:val="both"/>
          </w:pPr>
        </w:pPrChange>
      </w:pPr>
      <w:r>
        <w:rPr>
          <w:szCs w:val="24"/>
        </w:rPr>
        <w:t xml:space="preserve">Vydávať </w:t>
      </w:r>
      <w:r w:rsidR="004F488C">
        <w:rPr>
          <w:szCs w:val="24"/>
        </w:rPr>
        <w:t xml:space="preserve">záväzné </w:t>
      </w:r>
      <w:r>
        <w:rPr>
          <w:szCs w:val="24"/>
        </w:rPr>
        <w:t xml:space="preserve">usmernenia týkajúce sa riadenia OP..., vydávať odporúčania alebo </w:t>
      </w:r>
      <w:r w:rsidR="004F488C">
        <w:rPr>
          <w:szCs w:val="24"/>
        </w:rPr>
        <w:t xml:space="preserve">vydávať </w:t>
      </w:r>
      <w:r>
        <w:rPr>
          <w:szCs w:val="24"/>
        </w:rPr>
        <w:t xml:space="preserve">iné </w:t>
      </w:r>
      <w:r w:rsidR="004F488C">
        <w:rPr>
          <w:szCs w:val="24"/>
        </w:rPr>
        <w:t xml:space="preserve">písomné pokyny </w:t>
      </w:r>
      <w:r>
        <w:rPr>
          <w:szCs w:val="24"/>
        </w:rPr>
        <w:t xml:space="preserve">v nadväznosti </w:t>
      </w:r>
      <w:r w:rsidR="00E600E4">
        <w:rPr>
          <w:szCs w:val="24"/>
        </w:rPr>
        <w:t>na svoju právomoc upravenú v čl. 125 ods. 1 všeobecného nariadenia,</w:t>
      </w:r>
      <w:ins w:id="137" w:author="Autor">
        <w:r w:rsidR="00E600E4">
          <w:rPr>
            <w:szCs w:val="24"/>
          </w:rPr>
          <w:t xml:space="preserve"> </w:t>
        </w:r>
        <w:r w:rsidR="00FF5671">
          <w:rPr>
            <w:szCs w:val="24"/>
          </w:rPr>
          <w:t>a</w:t>
        </w:r>
      </w:ins>
      <w:r w:rsidR="00FF5671">
        <w:rPr>
          <w:szCs w:val="24"/>
        </w:rPr>
        <w:t xml:space="preserve"> </w:t>
      </w:r>
      <w:r w:rsidR="00E600E4">
        <w:rPr>
          <w:szCs w:val="24"/>
        </w:rPr>
        <w:t xml:space="preserve">to z vlastného podnetu alebo na základe podnetov a požiadaviek SO </w:t>
      </w:r>
      <w:r w:rsidR="00E600E4" w:rsidRPr="0064627C">
        <w:rPr>
          <w:szCs w:val="24"/>
        </w:rPr>
        <w:t>podľa čl. 5 od</w:t>
      </w:r>
      <w:r w:rsidR="0064627C" w:rsidRPr="0064627C">
        <w:rPr>
          <w:szCs w:val="24"/>
        </w:rPr>
        <w:t>s. 2,</w:t>
      </w:r>
      <w:r w:rsidR="0064627C">
        <w:rPr>
          <w:szCs w:val="24"/>
        </w:rPr>
        <w:t xml:space="preserve"> písm. a)</w:t>
      </w:r>
      <w:r w:rsidR="00E600E4">
        <w:rPr>
          <w:szCs w:val="24"/>
        </w:rPr>
        <w:t xml:space="preserve"> tejto zmluvy,</w:t>
      </w:r>
    </w:p>
    <w:p w14:paraId="37B4F407" w14:textId="77777777" w:rsidR="00E600E4" w:rsidRPr="009E3751" w:rsidRDefault="00E600E4" w:rsidP="008803BF">
      <w:pPr>
        <w:pStyle w:val="Odsekzoznamu"/>
        <w:numPr>
          <w:ilvl w:val="1"/>
          <w:numId w:val="4"/>
        </w:numPr>
        <w:ind w:left="851"/>
        <w:jc w:val="both"/>
        <w:rPr>
          <w:szCs w:val="24"/>
        </w:rPr>
        <w:pPrChange w:id="138" w:author="Autor">
          <w:pPr>
            <w:pStyle w:val="Odsekzoznamu"/>
            <w:numPr>
              <w:ilvl w:val="1"/>
              <w:numId w:val="4"/>
            </w:numPr>
            <w:ind w:left="1440" w:hanging="360"/>
            <w:jc w:val="both"/>
          </w:pPr>
        </w:pPrChange>
      </w:pPr>
      <w:r>
        <w:rPr>
          <w:szCs w:val="24"/>
        </w:rPr>
        <w:t xml:space="preserve">Kontrolovať vykonávanie úloh zo strany SO podľa tejto zmluvy a právnych </w:t>
      </w:r>
      <w:r w:rsidR="00CF1725">
        <w:rPr>
          <w:szCs w:val="24"/>
        </w:rPr>
        <w:t>predpisov</w:t>
      </w:r>
      <w:r w:rsidR="009E3751">
        <w:rPr>
          <w:szCs w:val="24"/>
        </w:rPr>
        <w:t xml:space="preserve"> pre OP.... a</w:t>
      </w:r>
      <w:r>
        <w:rPr>
          <w:szCs w:val="24"/>
        </w:rPr>
        <w:t xml:space="preserve"> </w:t>
      </w:r>
      <w:r w:rsidR="009E3751" w:rsidRPr="009E3751">
        <w:rPr>
          <w:szCs w:val="24"/>
        </w:rPr>
        <w:t>ž</w:t>
      </w:r>
      <w:r w:rsidR="00CF1725" w:rsidRPr="009E3751">
        <w:rPr>
          <w:szCs w:val="24"/>
        </w:rPr>
        <w:t>iadať SO o prijatie opatrení na odstránenie nedostatkov zistených pri kontrole výkonu úloh SO</w:t>
      </w:r>
      <w:r w:rsidR="004A45BD" w:rsidRPr="009E3751">
        <w:rPr>
          <w:szCs w:val="24"/>
        </w:rPr>
        <w:t>,</w:t>
      </w:r>
      <w:r w:rsidR="009E3751">
        <w:rPr>
          <w:szCs w:val="24"/>
        </w:rPr>
        <w:t xml:space="preserve"> v súlade s čl. 7 zmluvy,</w:t>
      </w:r>
    </w:p>
    <w:p w14:paraId="34028969" w14:textId="77777777" w:rsidR="004A45BD" w:rsidRPr="004A45BD" w:rsidRDefault="004A45BD" w:rsidP="008803BF">
      <w:pPr>
        <w:pStyle w:val="Odsekzoznamu"/>
        <w:numPr>
          <w:ilvl w:val="1"/>
          <w:numId w:val="4"/>
        </w:numPr>
        <w:ind w:left="851"/>
        <w:jc w:val="both"/>
        <w:rPr>
          <w:szCs w:val="24"/>
        </w:rPr>
        <w:pPrChange w:id="139" w:author="Autor">
          <w:pPr>
            <w:pStyle w:val="Odsekzoznamu"/>
            <w:numPr>
              <w:ilvl w:val="1"/>
              <w:numId w:val="4"/>
            </w:numPr>
            <w:ind w:left="1440" w:hanging="360"/>
            <w:jc w:val="both"/>
          </w:pPr>
        </w:pPrChange>
      </w:pPr>
      <w:r>
        <w:rPr>
          <w:szCs w:val="24"/>
        </w:rPr>
        <w:t xml:space="preserve">Uchovávať všetky dokumenty týkajúce sa </w:t>
      </w:r>
      <w:r w:rsidR="001D36E7">
        <w:rPr>
          <w:szCs w:val="24"/>
        </w:rPr>
        <w:t>plnenia úloh podľa tejto</w:t>
      </w:r>
      <w:r>
        <w:rPr>
          <w:szCs w:val="24"/>
        </w:rPr>
        <w:t xml:space="preserve"> zmluv</w:t>
      </w:r>
      <w:r w:rsidR="001D36E7">
        <w:rPr>
          <w:szCs w:val="24"/>
        </w:rPr>
        <w:t>y</w:t>
      </w:r>
      <w:r>
        <w:rPr>
          <w:szCs w:val="24"/>
        </w:rPr>
        <w:t xml:space="preserve"> v súlade s podmienkami stanovenými v čl. 140 všeobecného nariadenia.</w:t>
      </w:r>
    </w:p>
    <w:p w14:paraId="605E44F4" w14:textId="77777777" w:rsidR="00E600E4" w:rsidRDefault="00BA7202" w:rsidP="00BA7202">
      <w:pPr>
        <w:pStyle w:val="Odsekzoznamu"/>
        <w:numPr>
          <w:ilvl w:val="0"/>
          <w:numId w:val="4"/>
        </w:numPr>
        <w:ind w:left="426" w:hanging="426"/>
        <w:jc w:val="both"/>
        <w:rPr>
          <w:szCs w:val="24"/>
        </w:rPr>
      </w:pPr>
      <w:r>
        <w:rPr>
          <w:szCs w:val="24"/>
        </w:rPr>
        <w:t xml:space="preserve">RO je na účely </w:t>
      </w:r>
      <w:r w:rsidR="00826666">
        <w:rPr>
          <w:szCs w:val="24"/>
        </w:rPr>
        <w:t xml:space="preserve">plnenia </w:t>
      </w:r>
      <w:r>
        <w:rPr>
          <w:szCs w:val="24"/>
        </w:rPr>
        <w:t>tejto zmluvy povinný</w:t>
      </w:r>
      <w:r w:rsidR="009F3159">
        <w:rPr>
          <w:szCs w:val="24"/>
        </w:rPr>
        <w:t xml:space="preserve"> najmä</w:t>
      </w:r>
      <w:r>
        <w:rPr>
          <w:szCs w:val="24"/>
        </w:rPr>
        <w:t>:</w:t>
      </w:r>
    </w:p>
    <w:p w14:paraId="1B882D3E" w14:textId="046DA0A8" w:rsidR="00BA7202" w:rsidRDefault="007A4A38" w:rsidP="008803BF">
      <w:pPr>
        <w:pStyle w:val="Odsekzoznamu"/>
        <w:numPr>
          <w:ilvl w:val="1"/>
          <w:numId w:val="4"/>
        </w:numPr>
        <w:ind w:left="851"/>
        <w:jc w:val="both"/>
        <w:rPr>
          <w:szCs w:val="24"/>
        </w:rPr>
        <w:pPrChange w:id="140" w:author="Autor">
          <w:pPr>
            <w:pStyle w:val="Odsekzoznamu"/>
            <w:numPr>
              <w:ilvl w:val="1"/>
              <w:numId w:val="4"/>
            </w:numPr>
            <w:ind w:left="1440" w:hanging="360"/>
            <w:jc w:val="both"/>
          </w:pPr>
        </w:pPrChange>
      </w:pPr>
      <w:r>
        <w:rPr>
          <w:szCs w:val="24"/>
        </w:rPr>
        <w:t xml:space="preserve">Poskytovať SO pri výkone </w:t>
      </w:r>
      <w:r w:rsidR="00934313">
        <w:rPr>
          <w:szCs w:val="24"/>
        </w:rPr>
        <w:t>úloh podľa tejto zmluvy</w:t>
      </w:r>
      <w:r>
        <w:rPr>
          <w:szCs w:val="24"/>
        </w:rPr>
        <w:t xml:space="preserve"> súčinnosť potrebnú na</w:t>
      </w:r>
      <w:del w:id="141" w:author="Autor">
        <w:r>
          <w:rPr>
            <w:szCs w:val="24"/>
          </w:rPr>
          <w:delText xml:space="preserve"> </w:delText>
        </w:r>
      </w:del>
      <w:ins w:id="142" w:author="Autor">
        <w:r w:rsidR="004043D1">
          <w:rPr>
            <w:szCs w:val="24"/>
          </w:rPr>
          <w:t> </w:t>
        </w:r>
      </w:ins>
      <w:r w:rsidR="00934313">
        <w:rPr>
          <w:szCs w:val="24"/>
        </w:rPr>
        <w:t xml:space="preserve">riadne </w:t>
      </w:r>
      <w:r>
        <w:rPr>
          <w:szCs w:val="24"/>
        </w:rPr>
        <w:t xml:space="preserve">plnenie </w:t>
      </w:r>
      <w:r w:rsidR="00934313">
        <w:rPr>
          <w:szCs w:val="24"/>
        </w:rPr>
        <w:t>úloh podľa tejto</w:t>
      </w:r>
      <w:r>
        <w:rPr>
          <w:szCs w:val="24"/>
        </w:rPr>
        <w:t xml:space="preserve"> zmluv</w:t>
      </w:r>
      <w:r w:rsidR="00934313">
        <w:rPr>
          <w:szCs w:val="24"/>
        </w:rPr>
        <w:t>y</w:t>
      </w:r>
      <w:r>
        <w:rPr>
          <w:szCs w:val="24"/>
        </w:rPr>
        <w:t>, najmä poskytnúť SO potrebné informácie, posúdiť predložené žiadosti o usmernenie a vyjadriť sa k nim,</w:t>
      </w:r>
    </w:p>
    <w:p w14:paraId="523C6CE1" w14:textId="0C412999" w:rsidR="007A4A38" w:rsidRDefault="00F25108" w:rsidP="008803BF">
      <w:pPr>
        <w:pStyle w:val="Odsekzoznamu"/>
        <w:numPr>
          <w:ilvl w:val="1"/>
          <w:numId w:val="4"/>
        </w:numPr>
        <w:ind w:left="851"/>
        <w:jc w:val="both"/>
        <w:rPr>
          <w:szCs w:val="24"/>
        </w:rPr>
        <w:pPrChange w:id="143" w:author="Autor">
          <w:pPr>
            <w:pStyle w:val="Odsekzoznamu"/>
            <w:numPr>
              <w:ilvl w:val="1"/>
              <w:numId w:val="4"/>
            </w:numPr>
            <w:ind w:left="1440" w:hanging="360"/>
            <w:jc w:val="both"/>
          </w:pPr>
        </w:pPrChange>
      </w:pPr>
      <w:r>
        <w:rPr>
          <w:szCs w:val="24"/>
        </w:rPr>
        <w:t>Zabezpečiť dôsledn</w:t>
      </w:r>
      <w:r w:rsidR="00934313">
        <w:rPr>
          <w:szCs w:val="24"/>
        </w:rPr>
        <w:t>ú</w:t>
      </w:r>
      <w:r>
        <w:rPr>
          <w:szCs w:val="24"/>
        </w:rPr>
        <w:t xml:space="preserve"> informovanos</w:t>
      </w:r>
      <w:r w:rsidR="00934313">
        <w:rPr>
          <w:szCs w:val="24"/>
        </w:rPr>
        <w:t>ť</w:t>
      </w:r>
      <w:r>
        <w:rPr>
          <w:szCs w:val="24"/>
        </w:rPr>
        <w:t xml:space="preserve"> SO o všetkých veciach, ktoré sa priamo alebo nepriamo týkajú výkonu úloh SO, vrátane informovania</w:t>
      </w:r>
      <w:r w:rsidR="00BE5BF1">
        <w:rPr>
          <w:szCs w:val="24"/>
        </w:rPr>
        <w:t xml:space="preserve"> SO o plánovaných pracovných stretnutiach s</w:t>
      </w:r>
      <w:del w:id="144" w:author="Autor">
        <w:r w:rsidR="00934313">
          <w:rPr>
            <w:szCs w:val="24"/>
          </w:rPr>
          <w:delText> Centrálnym koordinačným orgánom (ďalej len ,,</w:delText>
        </w:r>
      </w:del>
      <w:ins w:id="145" w:author="Autor">
        <w:r w:rsidR="006548E6" w:rsidDel="006548E6">
          <w:rPr>
            <w:szCs w:val="24"/>
          </w:rPr>
          <w:t xml:space="preserve"> </w:t>
        </w:r>
      </w:ins>
      <w:r w:rsidR="00934313">
        <w:rPr>
          <w:szCs w:val="24"/>
        </w:rPr>
        <w:t>CKO</w:t>
      </w:r>
      <w:del w:id="146" w:author="Autor">
        <w:r w:rsidR="00934313">
          <w:rPr>
            <w:szCs w:val="24"/>
          </w:rPr>
          <w:delText>“)</w:delText>
        </w:r>
        <w:r w:rsidR="00BE5BF1">
          <w:rPr>
            <w:szCs w:val="24"/>
          </w:rPr>
          <w:delText>, C</w:delText>
        </w:r>
        <w:r w:rsidR="00934313">
          <w:rPr>
            <w:szCs w:val="24"/>
          </w:rPr>
          <w:delText>ertifikačným orgánom (ďalej len ,,</w:delText>
        </w:r>
      </w:del>
      <w:ins w:id="147" w:author="Autor">
        <w:r w:rsidR="00BE5BF1">
          <w:rPr>
            <w:szCs w:val="24"/>
          </w:rPr>
          <w:t xml:space="preserve">, </w:t>
        </w:r>
      </w:ins>
      <w:r w:rsidR="00934313">
        <w:rPr>
          <w:szCs w:val="24"/>
        </w:rPr>
        <w:t>CO</w:t>
      </w:r>
      <w:del w:id="148" w:author="Autor">
        <w:r w:rsidR="00934313">
          <w:rPr>
            <w:szCs w:val="24"/>
          </w:rPr>
          <w:delText>“)</w:delText>
        </w:r>
      </w:del>
      <w:r w:rsidR="00BE5BF1">
        <w:rPr>
          <w:szCs w:val="24"/>
        </w:rPr>
        <w:t xml:space="preserve"> a</w:t>
      </w:r>
      <w:r w:rsidR="00934313">
        <w:rPr>
          <w:szCs w:val="24"/>
        </w:rPr>
        <w:t> </w:t>
      </w:r>
      <w:r w:rsidR="00BE5BF1">
        <w:rPr>
          <w:szCs w:val="24"/>
        </w:rPr>
        <w:t>O</w:t>
      </w:r>
      <w:r w:rsidR="00934313">
        <w:rPr>
          <w:szCs w:val="24"/>
        </w:rPr>
        <w:t>rgánom auditu</w:t>
      </w:r>
      <w:r w:rsidR="00BE5BF1">
        <w:rPr>
          <w:szCs w:val="24"/>
        </w:rPr>
        <w:t xml:space="preserve"> </w:t>
      </w:r>
      <w:r w:rsidR="00934313">
        <w:rPr>
          <w:szCs w:val="24"/>
        </w:rPr>
        <w:t xml:space="preserve">(ďalej len ,,OA“) </w:t>
      </w:r>
      <w:r w:rsidR="00BE5BF1">
        <w:rPr>
          <w:szCs w:val="24"/>
        </w:rPr>
        <w:t xml:space="preserve">ako </w:t>
      </w:r>
      <w:ins w:id="149" w:author="Autor">
        <w:r w:rsidR="007E0633">
          <w:rPr>
            <w:szCs w:val="24"/>
          </w:rPr>
          <w:br/>
        </w:r>
      </w:ins>
      <w:r w:rsidR="00BE5BF1">
        <w:rPr>
          <w:szCs w:val="24"/>
        </w:rPr>
        <w:t xml:space="preserve">aj s ostatnými orgánmi verejnej správy SR a orgánmi </w:t>
      </w:r>
      <w:r>
        <w:rPr>
          <w:szCs w:val="24"/>
        </w:rPr>
        <w:t>EÚ, ako aj o priebehu a výsledkoch komunikácie s týmito orgánmi</w:t>
      </w:r>
      <w:r w:rsidR="00BE5BF1">
        <w:rPr>
          <w:szCs w:val="24"/>
        </w:rPr>
        <w:t xml:space="preserve">;  </w:t>
      </w:r>
      <w:r w:rsidR="00F50FEB">
        <w:rPr>
          <w:szCs w:val="24"/>
        </w:rPr>
        <w:t>ak komunikácia s týmito orgánmi</w:t>
      </w:r>
      <w:r w:rsidR="00BE5BF1">
        <w:rPr>
          <w:szCs w:val="24"/>
        </w:rPr>
        <w:t xml:space="preserve"> má písomnú povahu, za splnenie te</w:t>
      </w:r>
      <w:r>
        <w:rPr>
          <w:szCs w:val="24"/>
        </w:rPr>
        <w:t>jto povinnosti je považované zaslanie korešpondencie na vedomie SO,</w:t>
      </w:r>
    </w:p>
    <w:p w14:paraId="7329C6E8" w14:textId="77777777" w:rsidR="00F25108" w:rsidRPr="00584E5D" w:rsidRDefault="00F25108" w:rsidP="008803BF">
      <w:pPr>
        <w:pStyle w:val="Odsekzoznamu"/>
        <w:numPr>
          <w:ilvl w:val="1"/>
          <w:numId w:val="4"/>
        </w:numPr>
        <w:ind w:left="851"/>
        <w:jc w:val="both"/>
        <w:rPr>
          <w:szCs w:val="24"/>
        </w:rPr>
        <w:pPrChange w:id="150" w:author="Autor">
          <w:pPr>
            <w:pStyle w:val="Odsekzoznamu"/>
            <w:numPr>
              <w:ilvl w:val="1"/>
              <w:numId w:val="4"/>
            </w:numPr>
            <w:ind w:left="1440" w:hanging="360"/>
            <w:jc w:val="both"/>
          </w:pPr>
        </w:pPrChange>
      </w:pPr>
      <w:r>
        <w:rPr>
          <w:szCs w:val="24"/>
        </w:rPr>
        <w:t>Predkladať SO na vyjadrenie návrhy zmien OP ....</w:t>
      </w:r>
      <w:r w:rsidR="00CD1A41">
        <w:rPr>
          <w:szCs w:val="24"/>
        </w:rPr>
        <w:t>, ktorých navrhovateľom nie je SO.</w:t>
      </w:r>
    </w:p>
    <w:p w14:paraId="24C0A3F3" w14:textId="77777777" w:rsidR="00F25108" w:rsidRPr="00171C21" w:rsidRDefault="00F25108" w:rsidP="00F25108">
      <w:pPr>
        <w:jc w:val="center"/>
        <w:rPr>
          <w:b/>
          <w:szCs w:val="24"/>
        </w:rPr>
      </w:pPr>
      <w:r w:rsidRPr="00171C21">
        <w:rPr>
          <w:b/>
          <w:szCs w:val="24"/>
        </w:rPr>
        <w:t xml:space="preserve">Článok </w:t>
      </w:r>
      <w:r>
        <w:rPr>
          <w:b/>
          <w:szCs w:val="24"/>
        </w:rPr>
        <w:t>5</w:t>
      </w:r>
    </w:p>
    <w:p w14:paraId="0D5E69E3" w14:textId="77777777" w:rsidR="00F25108" w:rsidRPr="00171C21" w:rsidRDefault="00F25108" w:rsidP="00F25108">
      <w:pPr>
        <w:jc w:val="center"/>
        <w:rPr>
          <w:b/>
          <w:szCs w:val="24"/>
        </w:rPr>
      </w:pPr>
      <w:r>
        <w:rPr>
          <w:b/>
          <w:szCs w:val="24"/>
        </w:rPr>
        <w:t>Práva a povinnosti SO</w:t>
      </w:r>
    </w:p>
    <w:p w14:paraId="7A10DD50" w14:textId="77777777" w:rsidR="00F25108" w:rsidRDefault="00CF1725" w:rsidP="008803BF">
      <w:pPr>
        <w:pStyle w:val="Odsekzoznamu"/>
        <w:numPr>
          <w:ilvl w:val="0"/>
          <w:numId w:val="5"/>
        </w:numPr>
        <w:ind w:left="426"/>
        <w:jc w:val="both"/>
        <w:rPr>
          <w:szCs w:val="24"/>
        </w:rPr>
        <w:pPrChange w:id="151" w:author="Autor">
          <w:pPr>
            <w:pStyle w:val="Odsekzoznamu"/>
            <w:numPr>
              <w:numId w:val="5"/>
            </w:numPr>
            <w:ind w:hanging="360"/>
            <w:jc w:val="both"/>
          </w:pPr>
        </w:pPrChange>
      </w:pPr>
      <w:r>
        <w:rPr>
          <w:szCs w:val="24"/>
        </w:rPr>
        <w:t>SO je pri výkone úloh podľa tejto zmluvy povinný</w:t>
      </w:r>
      <w:r w:rsidR="009F3159">
        <w:rPr>
          <w:szCs w:val="24"/>
        </w:rPr>
        <w:t xml:space="preserve"> najmä</w:t>
      </w:r>
      <w:r>
        <w:rPr>
          <w:szCs w:val="24"/>
        </w:rPr>
        <w:t>:</w:t>
      </w:r>
    </w:p>
    <w:p w14:paraId="74073A93" w14:textId="77777777" w:rsidR="00CF1725" w:rsidRDefault="00CF1725" w:rsidP="008803BF">
      <w:pPr>
        <w:pStyle w:val="Odsekzoznamu"/>
        <w:numPr>
          <w:ilvl w:val="1"/>
          <w:numId w:val="5"/>
        </w:numPr>
        <w:ind w:left="851"/>
        <w:jc w:val="both"/>
        <w:rPr>
          <w:szCs w:val="24"/>
        </w:rPr>
        <w:pPrChange w:id="152" w:author="Autor">
          <w:pPr>
            <w:pStyle w:val="Odsekzoznamu"/>
            <w:numPr>
              <w:ilvl w:val="1"/>
              <w:numId w:val="5"/>
            </w:numPr>
            <w:ind w:left="1440" w:hanging="360"/>
            <w:jc w:val="both"/>
          </w:pPr>
        </w:pPrChange>
      </w:pPr>
      <w:r>
        <w:rPr>
          <w:szCs w:val="24"/>
        </w:rPr>
        <w:t>Konať s odbornou starostlivosťou, v súlade s touto zmluvou a právnymi dokumentmi pre OP....,</w:t>
      </w:r>
    </w:p>
    <w:p w14:paraId="545F04A0" w14:textId="77777777" w:rsidR="008B0687" w:rsidRDefault="00CF1725" w:rsidP="008803BF">
      <w:pPr>
        <w:pStyle w:val="Odsekzoznamu"/>
        <w:numPr>
          <w:ilvl w:val="1"/>
          <w:numId w:val="5"/>
        </w:numPr>
        <w:ind w:left="851"/>
        <w:jc w:val="both"/>
        <w:rPr>
          <w:szCs w:val="24"/>
        </w:rPr>
        <w:pPrChange w:id="153" w:author="Autor">
          <w:pPr>
            <w:pStyle w:val="Odsekzoznamu"/>
            <w:numPr>
              <w:ilvl w:val="1"/>
              <w:numId w:val="5"/>
            </w:numPr>
            <w:ind w:left="1440" w:hanging="360"/>
            <w:jc w:val="both"/>
          </w:pPr>
        </w:pPrChange>
      </w:pPr>
      <w:r>
        <w:rPr>
          <w:szCs w:val="24"/>
        </w:rPr>
        <w:t xml:space="preserve">Oznámiť RO všetky skutočnosti, </w:t>
      </w:r>
      <w:r w:rsidR="008B0687">
        <w:rPr>
          <w:szCs w:val="24"/>
        </w:rPr>
        <w:t>o ktorých sa dozvedel pri plnení úloh podľa tejto zmluvy</w:t>
      </w:r>
      <w:r w:rsidR="00A168A5" w:rsidRPr="00A168A5">
        <w:t xml:space="preserve"> </w:t>
      </w:r>
      <w:r w:rsidR="00A168A5" w:rsidRPr="00A168A5">
        <w:rPr>
          <w:szCs w:val="24"/>
        </w:rPr>
        <w:t xml:space="preserve">alebo v súvislosti s nimi </w:t>
      </w:r>
      <w:r w:rsidR="008B0687">
        <w:rPr>
          <w:szCs w:val="24"/>
        </w:rPr>
        <w:t>v rozsahu:</w:t>
      </w:r>
    </w:p>
    <w:p w14:paraId="5C414544" w14:textId="77777777" w:rsidR="008B0687" w:rsidRDefault="008B0687" w:rsidP="008803BF">
      <w:pPr>
        <w:pStyle w:val="Odsekzoznamu"/>
        <w:numPr>
          <w:ilvl w:val="2"/>
          <w:numId w:val="5"/>
        </w:numPr>
        <w:ind w:left="1560"/>
        <w:jc w:val="both"/>
        <w:rPr>
          <w:szCs w:val="24"/>
        </w:rPr>
        <w:pPrChange w:id="154" w:author="Autor">
          <w:pPr>
            <w:pStyle w:val="Odsekzoznamu"/>
            <w:numPr>
              <w:ilvl w:val="2"/>
              <w:numId w:val="5"/>
            </w:numPr>
            <w:ind w:left="2160" w:hanging="180"/>
            <w:jc w:val="both"/>
          </w:pPr>
        </w:pPrChange>
      </w:pPr>
      <w:r>
        <w:rPr>
          <w:szCs w:val="24"/>
        </w:rPr>
        <w:t>V akom je na ich oznamovanie povinný podľa tejto zmluvy alebo právnych predpisov pre OP... alebo</w:t>
      </w:r>
    </w:p>
    <w:p w14:paraId="4F0B250F" w14:textId="77777777" w:rsidR="00CF1725" w:rsidRDefault="008B0687" w:rsidP="008803BF">
      <w:pPr>
        <w:pStyle w:val="Odsekzoznamu"/>
        <w:numPr>
          <w:ilvl w:val="2"/>
          <w:numId w:val="5"/>
        </w:numPr>
        <w:ind w:left="1560"/>
        <w:jc w:val="both"/>
        <w:rPr>
          <w:szCs w:val="24"/>
        </w:rPr>
        <w:pPrChange w:id="155" w:author="Autor">
          <w:pPr>
            <w:pStyle w:val="Odsekzoznamu"/>
            <w:numPr>
              <w:ilvl w:val="2"/>
              <w:numId w:val="5"/>
            </w:numPr>
            <w:ind w:left="2160" w:hanging="180"/>
            <w:jc w:val="both"/>
          </w:pPr>
        </w:pPrChange>
      </w:pPr>
      <w:r>
        <w:rPr>
          <w:szCs w:val="24"/>
        </w:rPr>
        <w:t>Osobitnej písomnej požiadavky</w:t>
      </w:r>
      <w:r w:rsidR="00CF1725">
        <w:rPr>
          <w:szCs w:val="24"/>
        </w:rPr>
        <w:t xml:space="preserve"> RO,</w:t>
      </w:r>
      <w:r w:rsidR="00096E0E">
        <w:rPr>
          <w:szCs w:val="24"/>
        </w:rPr>
        <w:t xml:space="preserve"> a to najmä informácie o </w:t>
      </w:r>
      <w:r w:rsidR="00096E0E" w:rsidRPr="007F44D1">
        <w:rPr>
          <w:szCs w:val="24"/>
        </w:rPr>
        <w:t xml:space="preserve">spôsobe, vecných a časových okolnostiach vykonávania úloh podľa </w:t>
      </w:r>
      <w:r w:rsidR="00096E0E">
        <w:rPr>
          <w:szCs w:val="24"/>
        </w:rPr>
        <w:t>tejto zmluvy,</w:t>
      </w:r>
    </w:p>
    <w:p w14:paraId="799984BE" w14:textId="3AE5945F" w:rsidR="00CF1725" w:rsidRDefault="00CF1725" w:rsidP="008803BF">
      <w:pPr>
        <w:pStyle w:val="Odsekzoznamu"/>
        <w:numPr>
          <w:ilvl w:val="1"/>
          <w:numId w:val="5"/>
        </w:numPr>
        <w:ind w:left="851"/>
        <w:jc w:val="both"/>
        <w:rPr>
          <w:szCs w:val="24"/>
        </w:rPr>
        <w:pPrChange w:id="156" w:author="Autor">
          <w:pPr>
            <w:pStyle w:val="Odsekzoznamu"/>
            <w:numPr>
              <w:ilvl w:val="1"/>
              <w:numId w:val="5"/>
            </w:numPr>
            <w:ind w:left="1440" w:hanging="360"/>
            <w:jc w:val="both"/>
          </w:pPr>
        </w:pPrChange>
      </w:pPr>
      <w:r>
        <w:rPr>
          <w:szCs w:val="24"/>
        </w:rPr>
        <w:lastRenderedPageBreak/>
        <w:t>Dodržiavať povinnosti vyplývajúce pre SO z právnych predpisov pre OP....</w:t>
      </w:r>
      <w:r w:rsidR="00400F24">
        <w:rPr>
          <w:szCs w:val="24"/>
        </w:rPr>
        <w:t xml:space="preserve"> a z usmernení RO vydávaných podľa</w:t>
      </w:r>
      <w:r w:rsidR="006548E6">
        <w:rPr>
          <w:szCs w:val="24"/>
        </w:rPr>
        <w:t xml:space="preserve"> </w:t>
      </w:r>
      <w:ins w:id="157" w:author="Autor">
        <w:r w:rsidR="006548E6">
          <w:rPr>
            <w:szCs w:val="24"/>
          </w:rPr>
          <w:t>čl</w:t>
        </w:r>
        <w:r w:rsidR="00A26B75">
          <w:rPr>
            <w:szCs w:val="24"/>
          </w:rPr>
          <w:t>.</w:t>
        </w:r>
        <w:r w:rsidR="00400F24">
          <w:rPr>
            <w:szCs w:val="24"/>
          </w:rPr>
          <w:t xml:space="preserve"> </w:t>
        </w:r>
      </w:ins>
      <w:r w:rsidR="00400F24">
        <w:rPr>
          <w:szCs w:val="24"/>
        </w:rPr>
        <w:t xml:space="preserve">4 ods. </w:t>
      </w:r>
      <w:del w:id="158" w:author="Autor">
        <w:r w:rsidR="00400F24">
          <w:rPr>
            <w:szCs w:val="24"/>
          </w:rPr>
          <w:delText>2</w:delText>
        </w:r>
      </w:del>
      <w:ins w:id="159" w:author="Autor">
        <w:r w:rsidR="006548E6">
          <w:rPr>
            <w:szCs w:val="24"/>
          </w:rPr>
          <w:t>1</w:t>
        </w:r>
      </w:ins>
      <w:r w:rsidR="00400F24">
        <w:rPr>
          <w:szCs w:val="24"/>
        </w:rPr>
        <w:t>, písm. b) tejto zmluvy</w:t>
      </w:r>
      <w:r>
        <w:rPr>
          <w:szCs w:val="24"/>
        </w:rPr>
        <w:t xml:space="preserve">, </w:t>
      </w:r>
    </w:p>
    <w:p w14:paraId="11865421" w14:textId="1479C66C" w:rsidR="00CF1725" w:rsidRDefault="00CF1725" w:rsidP="008803BF">
      <w:pPr>
        <w:pStyle w:val="Odsekzoznamu"/>
        <w:numPr>
          <w:ilvl w:val="1"/>
          <w:numId w:val="5"/>
        </w:numPr>
        <w:ind w:left="851"/>
        <w:jc w:val="both"/>
        <w:rPr>
          <w:szCs w:val="24"/>
        </w:rPr>
        <w:pPrChange w:id="160" w:author="Autor">
          <w:pPr>
            <w:pStyle w:val="Odsekzoznamu"/>
            <w:numPr>
              <w:ilvl w:val="1"/>
              <w:numId w:val="5"/>
            </w:numPr>
            <w:ind w:left="1440" w:hanging="360"/>
            <w:jc w:val="both"/>
          </w:pPr>
        </w:pPrChange>
      </w:pPr>
      <w:r>
        <w:rPr>
          <w:szCs w:val="24"/>
        </w:rPr>
        <w:t xml:space="preserve">Poskytovať RO, CO, OA, resp. ďalším kontrolným orgánom </w:t>
      </w:r>
      <w:r w:rsidR="003E0A58">
        <w:rPr>
          <w:szCs w:val="24"/>
        </w:rPr>
        <w:t>súčinnosť v požadovanom rozsahu v rámci vykonávaných kontrol a auditov, v rozsahu činností vykonávaných SO</w:t>
      </w:r>
      <w:r w:rsidR="004A45BD">
        <w:rPr>
          <w:szCs w:val="24"/>
        </w:rPr>
        <w:t xml:space="preserve"> a v prípade požiadavky RO vystupovať pri</w:t>
      </w:r>
      <w:del w:id="161" w:author="Autor">
        <w:r w:rsidR="004A45BD">
          <w:rPr>
            <w:szCs w:val="24"/>
          </w:rPr>
          <w:delText xml:space="preserve"> </w:delText>
        </w:r>
      </w:del>
      <w:ins w:id="162" w:author="Autor">
        <w:r w:rsidR="004043D1">
          <w:rPr>
            <w:szCs w:val="24"/>
          </w:rPr>
          <w:t> </w:t>
        </w:r>
      </w:ins>
      <w:r w:rsidR="004A45BD">
        <w:rPr>
          <w:szCs w:val="24"/>
        </w:rPr>
        <w:t>vykonávaných kontrolách a auditoch priamo vo vzťahu k príslušným kontrolným orgánom,</w:t>
      </w:r>
    </w:p>
    <w:p w14:paraId="69562710" w14:textId="77777777" w:rsidR="004A45BD" w:rsidRDefault="004A45BD" w:rsidP="008803BF">
      <w:pPr>
        <w:pStyle w:val="Odsekzoznamu"/>
        <w:numPr>
          <w:ilvl w:val="1"/>
          <w:numId w:val="5"/>
        </w:numPr>
        <w:ind w:left="851"/>
        <w:jc w:val="both"/>
        <w:rPr>
          <w:szCs w:val="24"/>
        </w:rPr>
        <w:pPrChange w:id="163" w:author="Autor">
          <w:pPr>
            <w:pStyle w:val="Odsekzoznamu"/>
            <w:numPr>
              <w:ilvl w:val="1"/>
              <w:numId w:val="5"/>
            </w:numPr>
            <w:ind w:left="1440" w:hanging="360"/>
            <w:jc w:val="both"/>
          </w:pPr>
        </w:pPrChange>
      </w:pPr>
      <w:r>
        <w:rPr>
          <w:szCs w:val="24"/>
        </w:rPr>
        <w:t>Poskytnúť RO súčinnosť v rozsahu potrebnom na zabezpečenie riadenia OP ....,</w:t>
      </w:r>
    </w:p>
    <w:p w14:paraId="2925900B" w14:textId="77777777" w:rsidR="00902BA0" w:rsidRPr="007F44D1" w:rsidRDefault="00C61324" w:rsidP="008803BF">
      <w:pPr>
        <w:pStyle w:val="Odsekzoznamu"/>
        <w:numPr>
          <w:ilvl w:val="1"/>
          <w:numId w:val="5"/>
        </w:numPr>
        <w:ind w:left="851"/>
        <w:jc w:val="both"/>
        <w:rPr>
          <w:szCs w:val="24"/>
        </w:rPr>
        <w:pPrChange w:id="164" w:author="Autor">
          <w:pPr>
            <w:pStyle w:val="Odsekzoznamu"/>
            <w:numPr>
              <w:ilvl w:val="1"/>
              <w:numId w:val="5"/>
            </w:numPr>
            <w:ind w:left="1440" w:hanging="360"/>
            <w:jc w:val="both"/>
          </w:pPr>
        </w:pPrChange>
      </w:pPr>
      <w:r>
        <w:rPr>
          <w:szCs w:val="24"/>
        </w:rPr>
        <w:t>V lehote stanovenej RO p</w:t>
      </w:r>
      <w:r w:rsidR="00902BA0" w:rsidRPr="007F44D1">
        <w:rPr>
          <w:szCs w:val="24"/>
        </w:rPr>
        <w:t xml:space="preserve">rijať opatrenia na odstránenie nedostatkov zistených </w:t>
      </w:r>
      <w:ins w:id="165" w:author="Autor">
        <w:r w:rsidR="007E0633">
          <w:rPr>
            <w:szCs w:val="24"/>
          </w:rPr>
          <w:br/>
        </w:r>
      </w:ins>
      <w:r w:rsidR="00902BA0" w:rsidRPr="007F44D1">
        <w:rPr>
          <w:szCs w:val="24"/>
        </w:rPr>
        <w:t>pri kontrole výkonu úloh SO zo strany RO, v súlade s čl. 7 zmluvy</w:t>
      </w:r>
      <w:r w:rsidR="00584E5D">
        <w:rPr>
          <w:szCs w:val="24"/>
        </w:rPr>
        <w:t>,</w:t>
      </w:r>
    </w:p>
    <w:p w14:paraId="2113B9CF" w14:textId="63CA002B" w:rsidR="004A45BD" w:rsidRDefault="004A45BD" w:rsidP="008803BF">
      <w:pPr>
        <w:pStyle w:val="Odsekzoznamu"/>
        <w:numPr>
          <w:ilvl w:val="1"/>
          <w:numId w:val="5"/>
        </w:numPr>
        <w:ind w:left="851"/>
        <w:jc w:val="both"/>
        <w:rPr>
          <w:szCs w:val="24"/>
        </w:rPr>
        <w:pPrChange w:id="166" w:author="Autor">
          <w:pPr>
            <w:pStyle w:val="Odsekzoznamu"/>
            <w:numPr>
              <w:ilvl w:val="1"/>
              <w:numId w:val="5"/>
            </w:numPr>
            <w:ind w:left="1440" w:hanging="360"/>
            <w:jc w:val="both"/>
          </w:pPr>
        </w:pPrChange>
      </w:pPr>
      <w:r>
        <w:rPr>
          <w:szCs w:val="24"/>
        </w:rPr>
        <w:t xml:space="preserve">Dodržiavať povinnosti vyplývajúce pre </w:t>
      </w:r>
      <w:r w:rsidR="00F32755">
        <w:rPr>
          <w:szCs w:val="24"/>
        </w:rPr>
        <w:t xml:space="preserve">SO </w:t>
      </w:r>
      <w:r>
        <w:rPr>
          <w:szCs w:val="24"/>
        </w:rPr>
        <w:t xml:space="preserve">zo zákona č. </w:t>
      </w:r>
      <w:del w:id="167" w:author="Autor">
        <w:r>
          <w:rPr>
            <w:szCs w:val="24"/>
          </w:rPr>
          <w:delText>122/2013</w:delText>
        </w:r>
      </w:del>
      <w:ins w:id="168" w:author="Autor">
        <w:r>
          <w:rPr>
            <w:szCs w:val="24"/>
          </w:rPr>
          <w:t>1</w:t>
        </w:r>
        <w:r w:rsidR="00E13E8F">
          <w:rPr>
            <w:szCs w:val="24"/>
          </w:rPr>
          <w:t>8</w:t>
        </w:r>
        <w:r>
          <w:rPr>
            <w:szCs w:val="24"/>
          </w:rPr>
          <w:t>/201</w:t>
        </w:r>
        <w:r w:rsidR="00E13E8F">
          <w:rPr>
            <w:szCs w:val="24"/>
          </w:rPr>
          <w:t>8</w:t>
        </w:r>
      </w:ins>
      <w:r>
        <w:rPr>
          <w:szCs w:val="24"/>
        </w:rPr>
        <w:t xml:space="preserve"> Z.</w:t>
      </w:r>
      <w:ins w:id="169" w:author="Autor">
        <w:r w:rsidR="00E13E8F">
          <w:rPr>
            <w:szCs w:val="24"/>
          </w:rPr>
          <w:t xml:space="preserve"> </w:t>
        </w:r>
      </w:ins>
      <w:r>
        <w:rPr>
          <w:szCs w:val="24"/>
        </w:rPr>
        <w:t>z. o ochrane osobných údajov a o zmene a doplnení niektorých zákonov</w:t>
      </w:r>
      <w:r w:rsidR="00A168A5">
        <w:rPr>
          <w:szCs w:val="24"/>
        </w:rPr>
        <w:t xml:space="preserve"> </w:t>
      </w:r>
      <w:del w:id="170" w:author="Autor">
        <w:r w:rsidR="00A168A5">
          <w:rPr>
            <w:szCs w:val="24"/>
          </w:rPr>
          <w:delText>v znení neskorších predpisov</w:delText>
        </w:r>
        <w:r>
          <w:rPr>
            <w:szCs w:val="24"/>
          </w:rPr>
          <w:delText xml:space="preserve"> </w:delText>
        </w:r>
      </w:del>
      <w:r>
        <w:rPr>
          <w:szCs w:val="24"/>
        </w:rPr>
        <w:t>(ďalej len ,,zákon</w:t>
      </w:r>
      <w:r w:rsidR="00592C30">
        <w:rPr>
          <w:szCs w:val="24"/>
        </w:rPr>
        <w:t xml:space="preserve"> </w:t>
      </w:r>
      <w:del w:id="171" w:author="Autor">
        <w:r>
          <w:rPr>
            <w:szCs w:val="24"/>
          </w:rPr>
          <w:delText>č. 122/2013 Z.z.“)</w:delText>
        </w:r>
      </w:del>
      <w:ins w:id="172" w:author="Autor">
        <w:r w:rsidR="00592C30">
          <w:rPr>
            <w:szCs w:val="24"/>
          </w:rPr>
          <w:t>o ochrane osobných údajov</w:t>
        </w:r>
        <w:r>
          <w:rPr>
            <w:szCs w:val="24"/>
          </w:rPr>
          <w:t>“)</w:t>
        </w:r>
      </w:ins>
      <w:r w:rsidR="00BF08BF">
        <w:rPr>
          <w:szCs w:val="24"/>
        </w:rPr>
        <w:t xml:space="preserve"> týkajúce sa získavania a spracúvania informácií a súčasne poskytovať osobné údaje RO podľa požiadavky v súlade so zákonom </w:t>
      </w:r>
      <w:del w:id="173" w:author="Autor">
        <w:r w:rsidR="00BF08BF">
          <w:rPr>
            <w:szCs w:val="24"/>
          </w:rPr>
          <w:delText>č. 122/2013 Z.z. a s § 47 zákona o</w:delText>
        </w:r>
        <w:r w:rsidR="00791C50">
          <w:rPr>
            <w:szCs w:val="24"/>
          </w:rPr>
          <w:delText> príspevku</w:delText>
        </w:r>
      </w:del>
      <w:ins w:id="174" w:author="Autor">
        <w:r w:rsidR="00592C30">
          <w:rPr>
            <w:szCs w:val="24"/>
          </w:rPr>
          <w:t>o ochrane osobných údajov</w:t>
        </w:r>
        <w:r w:rsidR="00153B26">
          <w:rPr>
            <w:szCs w:val="24"/>
          </w:rPr>
          <w:t>,</w:t>
        </w:r>
        <w:r w:rsidR="00C33C11">
          <w:rPr>
            <w:szCs w:val="24"/>
          </w:rPr>
          <w:t xml:space="preserve"> </w:t>
        </w:r>
        <w:r w:rsidR="00C33C11">
          <w:t>nariadenia Európskeho parlamentu a Rady (EÚ) 2016/679 z 27. apríla 2016 o ochrane fyzických osôb pri spracúvaní osobných údajov a o voľnom pohybe takýchto údajov, ktorým sa zrušuje smernica 95/46/ES (všeobecné nariadenie o ochrane údajov)</w:t>
        </w:r>
        <w:r w:rsidR="00BF08BF">
          <w:rPr>
            <w:szCs w:val="24"/>
          </w:rPr>
          <w:t xml:space="preserve"> a s § 47 zákona o</w:t>
        </w:r>
        <w:r w:rsidR="006E1387">
          <w:rPr>
            <w:szCs w:val="24"/>
          </w:rPr>
          <w:t> </w:t>
        </w:r>
        <w:r w:rsidR="00791C50">
          <w:rPr>
            <w:szCs w:val="24"/>
          </w:rPr>
          <w:t>príspevku</w:t>
        </w:r>
        <w:r w:rsidR="006E1387">
          <w:rPr>
            <w:szCs w:val="24"/>
          </w:rPr>
          <w:t xml:space="preserve"> z</w:t>
        </w:r>
      </w:ins>
      <w:r w:rsidR="00791C50">
        <w:rPr>
          <w:szCs w:val="24"/>
        </w:rPr>
        <w:t xml:space="preserve"> </w:t>
      </w:r>
      <w:r w:rsidR="00BF08BF">
        <w:rPr>
          <w:szCs w:val="24"/>
        </w:rPr>
        <w:t>EŠIF,</w:t>
      </w:r>
    </w:p>
    <w:p w14:paraId="0CCBFC70" w14:textId="77777777" w:rsidR="004F75FD" w:rsidRDefault="00BF08BF" w:rsidP="008803BF">
      <w:pPr>
        <w:pStyle w:val="Odsekzoznamu"/>
        <w:numPr>
          <w:ilvl w:val="1"/>
          <w:numId w:val="5"/>
        </w:numPr>
        <w:ind w:left="851"/>
        <w:jc w:val="both"/>
        <w:rPr>
          <w:szCs w:val="24"/>
        </w:rPr>
        <w:pPrChange w:id="175" w:author="Autor">
          <w:pPr>
            <w:pStyle w:val="Odsekzoznamu"/>
            <w:numPr>
              <w:ilvl w:val="1"/>
              <w:numId w:val="5"/>
            </w:numPr>
            <w:ind w:left="1440" w:hanging="360"/>
            <w:jc w:val="both"/>
          </w:pPr>
        </w:pPrChange>
      </w:pPr>
      <w:r>
        <w:rPr>
          <w:szCs w:val="24"/>
        </w:rPr>
        <w:t>Prijať opatrenia na predchádzanie vzniku konfliktu záujmov v zmysle § 46 zákona o</w:t>
      </w:r>
      <w:r w:rsidR="00791C50">
        <w:rPr>
          <w:szCs w:val="24"/>
        </w:rPr>
        <w:t> príspevku z</w:t>
      </w:r>
      <w:r>
        <w:rPr>
          <w:szCs w:val="24"/>
        </w:rPr>
        <w:t> EŠIF, dôsledne preverovať oznámenia tretích osôb alebo vlastných zamestnancov o vzniku možného konfliktu záujmov a prijať potrebné opatrenia v súlade s ustanoveniami zákona o</w:t>
      </w:r>
      <w:r w:rsidR="00791C50">
        <w:rPr>
          <w:szCs w:val="24"/>
        </w:rPr>
        <w:t xml:space="preserve"> príspevku z </w:t>
      </w:r>
      <w:r>
        <w:rPr>
          <w:szCs w:val="24"/>
        </w:rPr>
        <w:t>EŠIF alebo inými relevantnými právnymi predpismi</w:t>
      </w:r>
      <w:r w:rsidR="004F75FD">
        <w:rPr>
          <w:szCs w:val="24"/>
        </w:rPr>
        <w:t>,</w:t>
      </w:r>
    </w:p>
    <w:p w14:paraId="08A01E0C" w14:textId="77777777" w:rsidR="00BF08BF" w:rsidRDefault="004F75FD" w:rsidP="008803BF">
      <w:pPr>
        <w:pStyle w:val="Odsekzoznamu"/>
        <w:numPr>
          <w:ilvl w:val="1"/>
          <w:numId w:val="5"/>
        </w:numPr>
        <w:ind w:left="851"/>
        <w:jc w:val="both"/>
        <w:rPr>
          <w:szCs w:val="24"/>
        </w:rPr>
        <w:pPrChange w:id="176" w:author="Autor">
          <w:pPr>
            <w:pStyle w:val="Odsekzoznamu"/>
            <w:numPr>
              <w:ilvl w:val="1"/>
              <w:numId w:val="5"/>
            </w:numPr>
            <w:ind w:left="1440" w:hanging="360"/>
            <w:jc w:val="both"/>
          </w:pPr>
        </w:pPrChange>
      </w:pPr>
      <w:r w:rsidRPr="004F75FD">
        <w:rPr>
          <w:szCs w:val="24"/>
        </w:rPr>
        <w:t xml:space="preserve">uchovávať všetky dokumenty týkajúce sa vykonávania delegovaných právomocí </w:t>
      </w:r>
      <w:ins w:id="177" w:author="Autor">
        <w:r w:rsidR="007E0633">
          <w:rPr>
            <w:szCs w:val="24"/>
          </w:rPr>
          <w:br/>
        </w:r>
      </w:ins>
      <w:r w:rsidRPr="004F75FD">
        <w:rPr>
          <w:szCs w:val="24"/>
        </w:rPr>
        <w:t xml:space="preserve">v súlade so zákonom č. 395/2002 Z. z. o archívoch a registratúrach a o doplnení niektorých zákonov v znení neskorších predpisov, s platným registratúrnym poriadkom a registratúrnym plánom </w:t>
      </w:r>
      <w:r>
        <w:rPr>
          <w:szCs w:val="24"/>
        </w:rPr>
        <w:t xml:space="preserve">a to minimálne </w:t>
      </w:r>
      <w:r w:rsidRPr="004F75FD">
        <w:rPr>
          <w:szCs w:val="24"/>
        </w:rPr>
        <w:t xml:space="preserve">do termínu </w:t>
      </w:r>
      <w:r w:rsidR="00F50FEB">
        <w:rPr>
          <w:szCs w:val="24"/>
        </w:rPr>
        <w:t>vyplývajúceho</w:t>
      </w:r>
      <w:r>
        <w:rPr>
          <w:szCs w:val="24"/>
        </w:rPr>
        <w:t xml:space="preserve"> z legislatívy EÚ</w:t>
      </w:r>
      <w:r w:rsidR="00BF08BF">
        <w:rPr>
          <w:szCs w:val="24"/>
        </w:rPr>
        <w:t>.</w:t>
      </w:r>
    </w:p>
    <w:p w14:paraId="01AD5F2C" w14:textId="77777777" w:rsidR="00BF08BF" w:rsidRDefault="00A6695C" w:rsidP="008803BF">
      <w:pPr>
        <w:pStyle w:val="Odsekzoznamu"/>
        <w:numPr>
          <w:ilvl w:val="0"/>
          <w:numId w:val="5"/>
        </w:numPr>
        <w:ind w:left="426"/>
        <w:jc w:val="both"/>
        <w:rPr>
          <w:szCs w:val="24"/>
        </w:rPr>
        <w:pPrChange w:id="178" w:author="Autor">
          <w:pPr>
            <w:pStyle w:val="Odsekzoznamu"/>
            <w:numPr>
              <w:numId w:val="5"/>
            </w:numPr>
            <w:ind w:hanging="360"/>
            <w:jc w:val="both"/>
          </w:pPr>
        </w:pPrChange>
      </w:pPr>
      <w:r>
        <w:rPr>
          <w:szCs w:val="24"/>
        </w:rPr>
        <w:t>SO je pri výkone úloh podľa tejto zmluvy oprávnený</w:t>
      </w:r>
      <w:r w:rsidR="009F3159">
        <w:rPr>
          <w:szCs w:val="24"/>
        </w:rPr>
        <w:t xml:space="preserve"> najmä</w:t>
      </w:r>
      <w:r>
        <w:rPr>
          <w:szCs w:val="24"/>
        </w:rPr>
        <w:t>:</w:t>
      </w:r>
    </w:p>
    <w:p w14:paraId="7328BFEC" w14:textId="77777777" w:rsidR="00A6695C" w:rsidRDefault="00A6695C" w:rsidP="008803BF">
      <w:pPr>
        <w:pStyle w:val="Odsekzoznamu"/>
        <w:numPr>
          <w:ilvl w:val="1"/>
          <w:numId w:val="5"/>
        </w:numPr>
        <w:ind w:left="851"/>
        <w:jc w:val="both"/>
        <w:rPr>
          <w:szCs w:val="24"/>
        </w:rPr>
        <w:pPrChange w:id="179" w:author="Autor">
          <w:pPr>
            <w:pStyle w:val="Odsekzoznamu"/>
            <w:numPr>
              <w:ilvl w:val="1"/>
              <w:numId w:val="5"/>
            </w:numPr>
            <w:ind w:left="1440" w:hanging="360"/>
            <w:jc w:val="both"/>
          </w:pPr>
        </w:pPrChange>
      </w:pPr>
      <w:r>
        <w:rPr>
          <w:szCs w:val="24"/>
        </w:rPr>
        <w:t xml:space="preserve">Vyžadovať od RO </w:t>
      </w:r>
      <w:r w:rsidR="00EA3BE8">
        <w:rPr>
          <w:szCs w:val="24"/>
        </w:rPr>
        <w:t xml:space="preserve">záväzné </w:t>
      </w:r>
      <w:r>
        <w:rPr>
          <w:szCs w:val="24"/>
        </w:rPr>
        <w:t>usmernenie pre ďalší postup vo všeobecnej otázke alebo konkrétne</w:t>
      </w:r>
      <w:r w:rsidR="00EA3BE8">
        <w:rPr>
          <w:szCs w:val="24"/>
        </w:rPr>
        <w:t xml:space="preserve"> písomné pokyny alebo</w:t>
      </w:r>
      <w:r>
        <w:rPr>
          <w:szCs w:val="24"/>
        </w:rPr>
        <w:t xml:space="preserve"> odporúčani</w:t>
      </w:r>
      <w:r w:rsidR="00EA3BE8">
        <w:rPr>
          <w:szCs w:val="24"/>
        </w:rPr>
        <w:t>a pre</w:t>
      </w:r>
      <w:r>
        <w:rPr>
          <w:szCs w:val="24"/>
        </w:rPr>
        <w:t xml:space="preserve"> postup v špecifickom prípade,</w:t>
      </w:r>
    </w:p>
    <w:p w14:paraId="7D57AFA1" w14:textId="57756CF4" w:rsidR="00A6695C" w:rsidRDefault="00707339" w:rsidP="008803BF">
      <w:pPr>
        <w:pStyle w:val="Odsekzoznamu"/>
        <w:numPr>
          <w:ilvl w:val="1"/>
          <w:numId w:val="5"/>
        </w:numPr>
        <w:ind w:left="851"/>
        <w:jc w:val="both"/>
        <w:rPr>
          <w:szCs w:val="24"/>
        </w:rPr>
        <w:pPrChange w:id="180" w:author="Autor">
          <w:pPr>
            <w:pStyle w:val="Odsekzoznamu"/>
            <w:numPr>
              <w:ilvl w:val="1"/>
              <w:numId w:val="5"/>
            </w:numPr>
            <w:ind w:left="1440" w:hanging="360"/>
            <w:jc w:val="both"/>
          </w:pPr>
        </w:pPrChange>
      </w:pPr>
      <w:r>
        <w:rPr>
          <w:szCs w:val="24"/>
        </w:rPr>
        <w:t>Na vlastnú zodpovednosť si z</w:t>
      </w:r>
      <w:r w:rsidR="00A6695C">
        <w:rPr>
          <w:szCs w:val="24"/>
        </w:rPr>
        <w:t>abezpečiť pre účel riadneho plnenia povinností vyplývajúcich z tejto zmluvy služby tretích osôb pri dodržaní všetkých aplikovateľných právnych predpisov EÚ a</w:t>
      </w:r>
      <w:r w:rsidR="00245B88">
        <w:rPr>
          <w:szCs w:val="24"/>
        </w:rPr>
        <w:t> </w:t>
      </w:r>
      <w:r w:rsidR="00A6695C">
        <w:rPr>
          <w:szCs w:val="24"/>
        </w:rPr>
        <w:t>SR</w:t>
      </w:r>
      <w:r w:rsidR="00245B88">
        <w:rPr>
          <w:szCs w:val="24"/>
        </w:rPr>
        <w:t xml:space="preserve"> a právnych dokumentov pre</w:t>
      </w:r>
      <w:del w:id="181" w:author="Autor">
        <w:r w:rsidR="00245B88">
          <w:rPr>
            <w:szCs w:val="24"/>
          </w:rPr>
          <w:delText xml:space="preserve"> </w:delText>
        </w:r>
      </w:del>
      <w:ins w:id="182" w:author="Autor">
        <w:r w:rsidR="004043D1">
          <w:rPr>
            <w:szCs w:val="24"/>
          </w:rPr>
          <w:t> </w:t>
        </w:r>
      </w:ins>
      <w:r w:rsidR="00245B88">
        <w:rPr>
          <w:szCs w:val="24"/>
        </w:rPr>
        <w:t>OP....</w:t>
      </w:r>
      <w:r w:rsidR="00A6695C">
        <w:rPr>
          <w:szCs w:val="24"/>
        </w:rPr>
        <w:t>,</w:t>
      </w:r>
    </w:p>
    <w:p w14:paraId="27F99DD0" w14:textId="77777777" w:rsidR="00A6695C" w:rsidRDefault="00CC45FD" w:rsidP="008803BF">
      <w:pPr>
        <w:pStyle w:val="Odsekzoznamu"/>
        <w:numPr>
          <w:ilvl w:val="1"/>
          <w:numId w:val="5"/>
        </w:numPr>
        <w:ind w:left="851"/>
        <w:jc w:val="both"/>
        <w:rPr>
          <w:szCs w:val="24"/>
        </w:rPr>
        <w:pPrChange w:id="183" w:author="Autor">
          <w:pPr>
            <w:pStyle w:val="Odsekzoznamu"/>
            <w:numPr>
              <w:ilvl w:val="1"/>
              <w:numId w:val="5"/>
            </w:numPr>
            <w:ind w:left="1440" w:hanging="360"/>
            <w:jc w:val="both"/>
          </w:pPr>
        </w:pPrChange>
      </w:pPr>
      <w:r>
        <w:rPr>
          <w:szCs w:val="24"/>
        </w:rPr>
        <w:t xml:space="preserve">Požadovať od RO informácie a dokumenty </w:t>
      </w:r>
      <w:r w:rsidR="00E7513E">
        <w:rPr>
          <w:szCs w:val="24"/>
        </w:rPr>
        <w:t>potrebné pre riadny výkon úloh SO.</w:t>
      </w:r>
    </w:p>
    <w:p w14:paraId="2E2804D0" w14:textId="77777777" w:rsidR="00096E0E" w:rsidRPr="00FE1FCC" w:rsidRDefault="00096E0E" w:rsidP="008803BF">
      <w:pPr>
        <w:pStyle w:val="Odsekzoznamu"/>
        <w:numPr>
          <w:ilvl w:val="0"/>
          <w:numId w:val="5"/>
        </w:numPr>
        <w:ind w:left="426"/>
        <w:jc w:val="both"/>
        <w:rPr>
          <w:szCs w:val="24"/>
        </w:rPr>
        <w:pPrChange w:id="184" w:author="Autor">
          <w:pPr>
            <w:pStyle w:val="Odsekzoznamu"/>
            <w:numPr>
              <w:numId w:val="5"/>
            </w:numPr>
            <w:ind w:hanging="360"/>
            <w:jc w:val="both"/>
          </w:pPr>
        </w:pPrChange>
      </w:pPr>
      <w:r w:rsidRPr="00E264A5">
        <w:t xml:space="preserve">Pokynmi RO je SO v celom rozsahu viazaný.  </w:t>
      </w:r>
      <w:r w:rsidR="00707339" w:rsidRPr="00707339">
        <w:t>Všetky písomnosti vydávané SO nesmú byť v rozpore s usmerneniami, odporúčaniami a pokynmi RO</w:t>
      </w:r>
      <w:r w:rsidR="00707339">
        <w:t>,</w:t>
      </w:r>
      <w:r w:rsidR="00707339" w:rsidRPr="00707339" w:rsidDel="00707339">
        <w:t xml:space="preserve"> </w:t>
      </w:r>
      <w:r w:rsidR="00F32755">
        <w:t>ako ani v rozpore s legislatívou EÚ a SR.</w:t>
      </w:r>
    </w:p>
    <w:p w14:paraId="7542D577" w14:textId="77777777" w:rsidR="00C87383" w:rsidRDefault="00C87383" w:rsidP="00BC4E07">
      <w:pPr>
        <w:jc w:val="center"/>
        <w:rPr>
          <w:b/>
          <w:szCs w:val="24"/>
        </w:rPr>
      </w:pPr>
    </w:p>
    <w:p w14:paraId="4EE1A5BB" w14:textId="77777777" w:rsidR="00473B77" w:rsidRDefault="00473B77" w:rsidP="00BC4E07">
      <w:pPr>
        <w:jc w:val="center"/>
        <w:rPr>
          <w:del w:id="185" w:author="Autor"/>
          <w:b/>
          <w:szCs w:val="24"/>
        </w:rPr>
      </w:pPr>
    </w:p>
    <w:p w14:paraId="14F2E1A9" w14:textId="77777777" w:rsidR="00BC4E07" w:rsidRPr="00BC4E07" w:rsidRDefault="00BC4E07" w:rsidP="00BC4E07">
      <w:pPr>
        <w:jc w:val="center"/>
        <w:rPr>
          <w:b/>
          <w:szCs w:val="24"/>
        </w:rPr>
      </w:pPr>
      <w:r w:rsidRPr="00BC4E07">
        <w:rPr>
          <w:b/>
          <w:szCs w:val="24"/>
        </w:rPr>
        <w:t xml:space="preserve">Článok </w:t>
      </w:r>
      <w:r>
        <w:rPr>
          <w:b/>
          <w:szCs w:val="24"/>
        </w:rPr>
        <w:t>6</w:t>
      </w:r>
    </w:p>
    <w:p w14:paraId="44C7D28E" w14:textId="77777777" w:rsidR="00BC4E07" w:rsidRDefault="00BC4E07" w:rsidP="00BC4E07">
      <w:pPr>
        <w:jc w:val="center"/>
        <w:rPr>
          <w:b/>
          <w:szCs w:val="24"/>
        </w:rPr>
      </w:pPr>
      <w:r>
        <w:rPr>
          <w:b/>
          <w:szCs w:val="24"/>
        </w:rPr>
        <w:t>Finančné vzťahy</w:t>
      </w:r>
    </w:p>
    <w:p w14:paraId="40E57A56" w14:textId="419FCFA6" w:rsidR="00644FCD" w:rsidRPr="0064627C" w:rsidRDefault="00BC4E07" w:rsidP="008803BF">
      <w:pPr>
        <w:pStyle w:val="Odsekzoznamu"/>
        <w:numPr>
          <w:ilvl w:val="0"/>
          <w:numId w:val="6"/>
        </w:numPr>
        <w:ind w:left="426"/>
        <w:jc w:val="both"/>
        <w:rPr>
          <w:szCs w:val="24"/>
        </w:rPr>
        <w:pPrChange w:id="186" w:author="Autor">
          <w:pPr>
            <w:pStyle w:val="Odsekzoznamu"/>
            <w:numPr>
              <w:numId w:val="6"/>
            </w:numPr>
            <w:ind w:hanging="360"/>
            <w:jc w:val="both"/>
          </w:pPr>
        </w:pPrChange>
      </w:pPr>
      <w:r w:rsidRPr="00BC4E07">
        <w:rPr>
          <w:szCs w:val="24"/>
        </w:rPr>
        <w:t xml:space="preserve">RO zabezpečí </w:t>
      </w:r>
      <w:r>
        <w:rPr>
          <w:szCs w:val="24"/>
        </w:rPr>
        <w:t xml:space="preserve">primerané finančné krytie výkonu úloh </w:t>
      </w:r>
      <w:r w:rsidR="00902BA0">
        <w:rPr>
          <w:szCs w:val="24"/>
        </w:rPr>
        <w:t xml:space="preserve">SO </w:t>
      </w:r>
      <w:r>
        <w:rPr>
          <w:szCs w:val="24"/>
        </w:rPr>
        <w:t xml:space="preserve">určených v zmluve z alokácie </w:t>
      </w:r>
      <w:r w:rsidRPr="0064627C">
        <w:rPr>
          <w:szCs w:val="24"/>
        </w:rPr>
        <w:t xml:space="preserve">prostriedkov technickej pomoci OP...., ktorá bola </w:t>
      </w:r>
      <w:r w:rsidR="00644FCD" w:rsidRPr="0064627C">
        <w:rPr>
          <w:szCs w:val="24"/>
        </w:rPr>
        <w:t>určená na zabezpečenie výkonu úloh SO.</w:t>
      </w:r>
      <w:del w:id="187" w:author="Autor">
        <w:r w:rsidR="004F75FD">
          <w:rPr>
            <w:szCs w:val="24"/>
          </w:rPr>
          <w:delText xml:space="preserve"> </w:delText>
        </w:r>
      </w:del>
      <w:ins w:id="188" w:author="Autor">
        <w:r w:rsidR="00924AF3">
          <w:rPr>
            <w:szCs w:val="24"/>
          </w:rPr>
          <w:br/>
        </w:r>
      </w:ins>
      <w:r w:rsidR="004F75FD" w:rsidRPr="00473B77">
        <w:rPr>
          <w:color w:val="FF0000"/>
          <w:sz w:val="18"/>
          <w:szCs w:val="18"/>
        </w:rPr>
        <w:t>Pozn. V prípade ak RO bude kryť výdavky SO z iných zdrojov ako sú zdroje technickej pomoci, zmluvné strany tieto zdroje definujú v</w:t>
      </w:r>
      <w:r w:rsidR="0067348B">
        <w:rPr>
          <w:color w:val="FF0000"/>
          <w:sz w:val="18"/>
          <w:szCs w:val="18"/>
        </w:rPr>
        <w:t> ods.</w:t>
      </w:r>
      <w:r w:rsidR="004F75FD" w:rsidRPr="00473B77">
        <w:rPr>
          <w:color w:val="FF0000"/>
          <w:sz w:val="18"/>
          <w:szCs w:val="18"/>
        </w:rPr>
        <w:t xml:space="preserve"> 1 podľa dohodnutého stavu úhrady výdavkov za činnosti SO.</w:t>
      </w:r>
    </w:p>
    <w:p w14:paraId="3E930C89" w14:textId="77777777" w:rsidR="00BC4E07" w:rsidRPr="0064627C" w:rsidRDefault="00644FCD" w:rsidP="008803BF">
      <w:pPr>
        <w:pStyle w:val="Odsekzoznamu"/>
        <w:numPr>
          <w:ilvl w:val="0"/>
          <w:numId w:val="6"/>
        </w:numPr>
        <w:ind w:left="426"/>
        <w:jc w:val="both"/>
        <w:rPr>
          <w:szCs w:val="24"/>
        </w:rPr>
        <w:pPrChange w:id="189" w:author="Autor">
          <w:pPr>
            <w:pStyle w:val="Odsekzoznamu"/>
            <w:numPr>
              <w:numId w:val="6"/>
            </w:numPr>
            <w:ind w:hanging="360"/>
            <w:jc w:val="both"/>
          </w:pPr>
        </w:pPrChange>
      </w:pPr>
      <w:r w:rsidRPr="0064627C">
        <w:rPr>
          <w:szCs w:val="24"/>
        </w:rPr>
        <w:t>SO zabezpečuje vyplatenie príspevku prijímateľom prostredníctvom platobnej jednotky.../Poskytnutie príspevku prijímateľom zabezpečuje RO prostredníctvom platobnej jednotky.....</w:t>
      </w:r>
      <w:r w:rsidR="00BC4E07" w:rsidRPr="0064627C">
        <w:rPr>
          <w:szCs w:val="24"/>
        </w:rPr>
        <w:t xml:space="preserve"> </w:t>
      </w:r>
      <w:r w:rsidR="0064627C" w:rsidRPr="0064627C">
        <w:rPr>
          <w:color w:val="FF0000"/>
          <w:sz w:val="18"/>
          <w:szCs w:val="18"/>
        </w:rPr>
        <w:t>Pozn. vybrať relevantný prípad</w:t>
      </w:r>
    </w:p>
    <w:p w14:paraId="2A54AEB3" w14:textId="77777777" w:rsidR="00E7513E" w:rsidRDefault="00644FCD" w:rsidP="008803BF">
      <w:pPr>
        <w:pStyle w:val="Odsekzoznamu"/>
        <w:numPr>
          <w:ilvl w:val="0"/>
          <w:numId w:val="6"/>
        </w:numPr>
        <w:ind w:left="426"/>
        <w:jc w:val="both"/>
        <w:rPr>
          <w:szCs w:val="24"/>
        </w:rPr>
        <w:pPrChange w:id="190" w:author="Autor">
          <w:pPr>
            <w:pStyle w:val="Odsekzoznamu"/>
            <w:numPr>
              <w:numId w:val="6"/>
            </w:numPr>
            <w:ind w:hanging="360"/>
            <w:jc w:val="both"/>
          </w:pPr>
        </w:pPrChange>
      </w:pPr>
      <w:r w:rsidRPr="0064627C">
        <w:rPr>
          <w:szCs w:val="24"/>
        </w:rPr>
        <w:t>Finančné</w:t>
      </w:r>
      <w:r w:rsidRPr="00644FCD">
        <w:rPr>
          <w:szCs w:val="24"/>
        </w:rPr>
        <w:t xml:space="preserve"> nároky RO vyplývajúce zo všeobecnej zodpovednosti SO za škodu spôsobenú pri plnení alebo v súvislosti s vykonávaním úloh podľa tejto zmluvy si RO uplatní podľa </w:t>
      </w:r>
      <w:r w:rsidRPr="0064627C">
        <w:rPr>
          <w:szCs w:val="24"/>
        </w:rPr>
        <w:t xml:space="preserve">ustanovení čl. </w:t>
      </w:r>
      <w:r w:rsidR="004424F1">
        <w:rPr>
          <w:szCs w:val="24"/>
        </w:rPr>
        <w:t>8</w:t>
      </w:r>
      <w:r w:rsidRPr="0064627C">
        <w:rPr>
          <w:szCs w:val="24"/>
        </w:rPr>
        <w:t xml:space="preserve"> tejto</w:t>
      </w:r>
      <w:r w:rsidRPr="00644FCD">
        <w:rPr>
          <w:szCs w:val="24"/>
        </w:rPr>
        <w:t xml:space="preserve"> zmluvy.</w:t>
      </w:r>
    </w:p>
    <w:p w14:paraId="20043CF4" w14:textId="77777777" w:rsidR="00C87383" w:rsidRDefault="00C87383" w:rsidP="00364334">
      <w:pPr>
        <w:jc w:val="center"/>
        <w:rPr>
          <w:ins w:id="191" w:author="Autor"/>
          <w:b/>
          <w:szCs w:val="24"/>
        </w:rPr>
      </w:pPr>
    </w:p>
    <w:p w14:paraId="0DBED515" w14:textId="77777777" w:rsidR="00364334" w:rsidRPr="00364334" w:rsidRDefault="00364334" w:rsidP="00364334">
      <w:pPr>
        <w:jc w:val="center"/>
        <w:rPr>
          <w:b/>
          <w:szCs w:val="24"/>
        </w:rPr>
      </w:pPr>
      <w:r>
        <w:rPr>
          <w:b/>
          <w:szCs w:val="24"/>
        </w:rPr>
        <w:t>Článok 7</w:t>
      </w:r>
    </w:p>
    <w:p w14:paraId="6D01481D" w14:textId="77777777" w:rsidR="00644FCD" w:rsidRDefault="00364334" w:rsidP="00364334">
      <w:pPr>
        <w:jc w:val="center"/>
        <w:rPr>
          <w:b/>
          <w:szCs w:val="24"/>
        </w:rPr>
      </w:pPr>
      <w:r>
        <w:rPr>
          <w:b/>
          <w:szCs w:val="24"/>
        </w:rPr>
        <w:t xml:space="preserve">Vykonávanie kontroly a komunikácia zmluvných strán </w:t>
      </w:r>
    </w:p>
    <w:p w14:paraId="6538774B" w14:textId="77777777" w:rsidR="00364334" w:rsidRDefault="00364334" w:rsidP="008803BF">
      <w:pPr>
        <w:pStyle w:val="Odsekzoznamu"/>
        <w:numPr>
          <w:ilvl w:val="0"/>
          <w:numId w:val="7"/>
        </w:numPr>
        <w:ind w:left="426"/>
        <w:jc w:val="both"/>
        <w:rPr>
          <w:szCs w:val="24"/>
        </w:rPr>
        <w:pPrChange w:id="192" w:author="Autor">
          <w:pPr>
            <w:pStyle w:val="Odsekzoznamu"/>
            <w:numPr>
              <w:numId w:val="7"/>
            </w:numPr>
            <w:ind w:hanging="360"/>
            <w:jc w:val="both"/>
          </w:pPr>
        </w:pPrChange>
      </w:pPr>
      <w:r>
        <w:rPr>
          <w:szCs w:val="24"/>
        </w:rPr>
        <w:t>RO je oprávnený počas platnosti a účinnosti tejto zmluvy kedykoľvek vykonávať kontrolu plnenia podmienok v nej ustanovených</w:t>
      </w:r>
      <w:r w:rsidR="00903269">
        <w:rPr>
          <w:szCs w:val="24"/>
        </w:rPr>
        <w:t xml:space="preserve"> v zmysle zákona č. </w:t>
      </w:r>
      <w:r w:rsidR="00C7477D">
        <w:rPr>
          <w:szCs w:val="24"/>
        </w:rPr>
        <w:t>357</w:t>
      </w:r>
      <w:r w:rsidR="00903269">
        <w:rPr>
          <w:szCs w:val="24"/>
        </w:rPr>
        <w:t>/20</w:t>
      </w:r>
      <w:r w:rsidR="00C7477D">
        <w:rPr>
          <w:szCs w:val="24"/>
        </w:rPr>
        <w:t>15</w:t>
      </w:r>
      <w:r w:rsidR="00903269">
        <w:rPr>
          <w:szCs w:val="24"/>
        </w:rPr>
        <w:t xml:space="preserve"> Z. z. o finančnej kontrole a  audite a o zmene a doplnení niektorých zákonov</w:t>
      </w:r>
      <w:ins w:id="193" w:author="Autor">
        <w:r w:rsidR="004043D1">
          <w:rPr>
            <w:szCs w:val="24"/>
          </w:rPr>
          <w:t xml:space="preserve"> v znení neskorších predpisov</w:t>
        </w:r>
      </w:ins>
      <w:r>
        <w:rPr>
          <w:szCs w:val="24"/>
        </w:rPr>
        <w:t>, a to najmä:</w:t>
      </w:r>
    </w:p>
    <w:p w14:paraId="424574B4" w14:textId="77777777" w:rsidR="00364334" w:rsidRPr="00364334" w:rsidRDefault="00364334" w:rsidP="008803BF">
      <w:pPr>
        <w:pStyle w:val="Odsekzoznamu"/>
        <w:numPr>
          <w:ilvl w:val="1"/>
          <w:numId w:val="7"/>
        </w:numPr>
        <w:ind w:left="851"/>
        <w:jc w:val="both"/>
        <w:rPr>
          <w:szCs w:val="24"/>
        </w:rPr>
        <w:pPrChange w:id="194" w:author="Autor">
          <w:pPr>
            <w:pStyle w:val="Odsekzoznamu"/>
            <w:numPr>
              <w:ilvl w:val="1"/>
              <w:numId w:val="7"/>
            </w:numPr>
            <w:ind w:left="1440" w:hanging="360"/>
            <w:jc w:val="both"/>
          </w:pPr>
        </w:pPrChange>
      </w:pPr>
      <w:r w:rsidRPr="00364334">
        <w:rPr>
          <w:szCs w:val="24"/>
        </w:rPr>
        <w:t>na základe pí</w:t>
      </w:r>
      <w:r>
        <w:rPr>
          <w:szCs w:val="24"/>
        </w:rPr>
        <w:t>somných správ SO vyžiadaných RO,</w:t>
      </w:r>
    </w:p>
    <w:p w14:paraId="7D9AEBE9" w14:textId="77777777" w:rsidR="00364334" w:rsidRPr="00364334" w:rsidRDefault="00364334" w:rsidP="008803BF">
      <w:pPr>
        <w:pStyle w:val="Odsekzoznamu"/>
        <w:numPr>
          <w:ilvl w:val="1"/>
          <w:numId w:val="7"/>
        </w:numPr>
        <w:ind w:left="851"/>
        <w:jc w:val="both"/>
        <w:rPr>
          <w:szCs w:val="24"/>
        </w:rPr>
        <w:pPrChange w:id="195" w:author="Autor">
          <w:pPr>
            <w:pStyle w:val="Odsekzoznamu"/>
            <w:numPr>
              <w:ilvl w:val="1"/>
              <w:numId w:val="7"/>
            </w:numPr>
            <w:ind w:left="1440" w:hanging="360"/>
            <w:jc w:val="both"/>
          </w:pPr>
        </w:pPrChange>
      </w:pPr>
      <w:r w:rsidRPr="00364334">
        <w:rPr>
          <w:szCs w:val="24"/>
        </w:rPr>
        <w:t>na zá</w:t>
      </w:r>
      <w:r>
        <w:rPr>
          <w:szCs w:val="24"/>
        </w:rPr>
        <w:t>klade správ z auditov a kontrol,</w:t>
      </w:r>
    </w:p>
    <w:p w14:paraId="3B5957A2" w14:textId="77777777" w:rsidR="00364334" w:rsidRPr="00364334" w:rsidRDefault="00364334" w:rsidP="008803BF">
      <w:pPr>
        <w:pStyle w:val="Odsekzoznamu"/>
        <w:numPr>
          <w:ilvl w:val="1"/>
          <w:numId w:val="7"/>
        </w:numPr>
        <w:ind w:left="851"/>
        <w:jc w:val="both"/>
        <w:rPr>
          <w:szCs w:val="24"/>
        </w:rPr>
        <w:pPrChange w:id="196" w:author="Autor">
          <w:pPr>
            <w:pStyle w:val="Odsekzoznamu"/>
            <w:numPr>
              <w:ilvl w:val="1"/>
              <w:numId w:val="7"/>
            </w:numPr>
            <w:ind w:left="1440" w:hanging="360"/>
            <w:jc w:val="both"/>
          </w:pPr>
        </w:pPrChange>
      </w:pPr>
      <w:r w:rsidRPr="00364334">
        <w:rPr>
          <w:szCs w:val="24"/>
        </w:rPr>
        <w:t>vyžiadaním podkladov súvisiacich s vý</w:t>
      </w:r>
      <w:r>
        <w:rPr>
          <w:szCs w:val="24"/>
        </w:rPr>
        <w:t>konom úloh od SO a ich analýzou,</w:t>
      </w:r>
    </w:p>
    <w:p w14:paraId="6D83C3C8" w14:textId="77777777" w:rsidR="00364334" w:rsidRDefault="00F715AC" w:rsidP="008803BF">
      <w:pPr>
        <w:pStyle w:val="Odsekzoznamu"/>
        <w:numPr>
          <w:ilvl w:val="1"/>
          <w:numId w:val="7"/>
        </w:numPr>
        <w:ind w:left="851"/>
        <w:jc w:val="both"/>
        <w:rPr>
          <w:szCs w:val="24"/>
        </w:rPr>
        <w:pPrChange w:id="197" w:author="Autor">
          <w:pPr>
            <w:pStyle w:val="Odsekzoznamu"/>
            <w:numPr>
              <w:ilvl w:val="1"/>
              <w:numId w:val="7"/>
            </w:numPr>
            <w:ind w:left="1440" w:hanging="360"/>
            <w:jc w:val="both"/>
          </w:pPr>
        </w:pPrChange>
      </w:pPr>
      <w:r>
        <w:rPr>
          <w:szCs w:val="24"/>
        </w:rPr>
        <w:t xml:space="preserve">finančnými </w:t>
      </w:r>
      <w:r w:rsidR="00364334" w:rsidRPr="00364334">
        <w:rPr>
          <w:szCs w:val="24"/>
        </w:rPr>
        <w:t>kontrolami</w:t>
      </w:r>
      <w:r w:rsidR="00903269">
        <w:rPr>
          <w:szCs w:val="24"/>
        </w:rPr>
        <w:t xml:space="preserve"> na mieste</w:t>
      </w:r>
      <w:r w:rsidR="00364334" w:rsidRPr="00364334">
        <w:rPr>
          <w:szCs w:val="24"/>
        </w:rPr>
        <w:t xml:space="preserve"> v priestoroch SO alebo v iných priestoroch, kde prebieha výkon úloh SO.</w:t>
      </w:r>
    </w:p>
    <w:p w14:paraId="72FAB901" w14:textId="77777777" w:rsidR="00364334" w:rsidRDefault="00364334" w:rsidP="008803BF">
      <w:pPr>
        <w:pStyle w:val="Odsekzoznamu"/>
        <w:numPr>
          <w:ilvl w:val="0"/>
          <w:numId w:val="7"/>
        </w:numPr>
        <w:ind w:left="426"/>
        <w:jc w:val="both"/>
        <w:rPr>
          <w:szCs w:val="24"/>
        </w:rPr>
        <w:pPrChange w:id="198" w:author="Autor">
          <w:pPr>
            <w:pStyle w:val="Odsekzoznamu"/>
            <w:numPr>
              <w:numId w:val="7"/>
            </w:numPr>
            <w:ind w:hanging="360"/>
            <w:jc w:val="both"/>
          </w:pPr>
        </w:pPrChange>
      </w:pPr>
      <w:r>
        <w:rPr>
          <w:szCs w:val="24"/>
        </w:rPr>
        <w:t xml:space="preserve">RO písomne oznámi SO </w:t>
      </w:r>
      <w:r w:rsidR="00DD7CC0">
        <w:rPr>
          <w:szCs w:val="24"/>
        </w:rPr>
        <w:t>dátum vykonania</w:t>
      </w:r>
      <w:r>
        <w:rPr>
          <w:szCs w:val="24"/>
        </w:rPr>
        <w:t xml:space="preserve"> kontrol</w:t>
      </w:r>
      <w:r w:rsidR="00DD7CC0">
        <w:rPr>
          <w:szCs w:val="24"/>
        </w:rPr>
        <w:t>y</w:t>
      </w:r>
      <w:r>
        <w:rPr>
          <w:szCs w:val="24"/>
        </w:rPr>
        <w:t xml:space="preserve"> </w:t>
      </w:r>
      <w:r w:rsidR="00903269">
        <w:rPr>
          <w:szCs w:val="24"/>
        </w:rPr>
        <w:t>na mieste</w:t>
      </w:r>
      <w:r w:rsidR="00DD7CC0">
        <w:rPr>
          <w:szCs w:val="24"/>
        </w:rPr>
        <w:t>,</w:t>
      </w:r>
      <w:r w:rsidR="00584E5D">
        <w:rPr>
          <w:szCs w:val="24"/>
        </w:rPr>
        <w:t> predmet kontroly</w:t>
      </w:r>
      <w:r w:rsidR="00DD7CC0">
        <w:rPr>
          <w:szCs w:val="24"/>
        </w:rPr>
        <w:t xml:space="preserve"> a</w:t>
      </w:r>
      <w:r w:rsidR="00584E5D">
        <w:rPr>
          <w:szCs w:val="24"/>
        </w:rPr>
        <w:t xml:space="preserve"> rozsah</w:t>
      </w:r>
      <w:r>
        <w:rPr>
          <w:szCs w:val="24"/>
        </w:rPr>
        <w:t xml:space="preserve"> dokumentácie, ktorú je potrebné predložiť vo vzťahu ku kontrole a termínom začiatku kontroly </w:t>
      </w:r>
      <w:r w:rsidR="003A6F86">
        <w:rPr>
          <w:szCs w:val="24"/>
        </w:rPr>
        <w:t xml:space="preserve">a to </w:t>
      </w:r>
      <w:r>
        <w:rPr>
          <w:szCs w:val="24"/>
        </w:rPr>
        <w:t>najmenej tri prac</w:t>
      </w:r>
      <w:r w:rsidR="00ED366F">
        <w:rPr>
          <w:szCs w:val="24"/>
        </w:rPr>
        <w:t xml:space="preserve">ovné dni pred začatím kontroly. Lehota podľa predchádzajúcej vety nemusí byť dodržaná </w:t>
      </w:r>
      <w:r w:rsidR="003A6F86">
        <w:rPr>
          <w:szCs w:val="24"/>
        </w:rPr>
        <w:t>v</w:t>
      </w:r>
      <w:r w:rsidR="00ED366F">
        <w:rPr>
          <w:szCs w:val="24"/>
        </w:rPr>
        <w:t xml:space="preserve"> prípadoch, kedy by včasné oznámenie začatia kontroly, vrátane súvisiacich informácií, mohlo zmariť účel vykonávanej kontroly.</w:t>
      </w:r>
      <w:r w:rsidR="00903269">
        <w:rPr>
          <w:szCs w:val="24"/>
        </w:rPr>
        <w:t xml:space="preserve"> </w:t>
      </w:r>
    </w:p>
    <w:p w14:paraId="17984431" w14:textId="49B47441" w:rsidR="00EB4A93" w:rsidRDefault="00EB07AC" w:rsidP="008803BF">
      <w:pPr>
        <w:pStyle w:val="Odsekzoznamu"/>
        <w:numPr>
          <w:ilvl w:val="0"/>
          <w:numId w:val="7"/>
        </w:numPr>
        <w:ind w:left="426"/>
        <w:jc w:val="both"/>
        <w:rPr>
          <w:szCs w:val="24"/>
        </w:rPr>
        <w:pPrChange w:id="199" w:author="Autor">
          <w:pPr>
            <w:pStyle w:val="Odsekzoznamu"/>
            <w:numPr>
              <w:numId w:val="7"/>
            </w:numPr>
            <w:ind w:hanging="360"/>
            <w:jc w:val="both"/>
          </w:pPr>
        </w:pPrChange>
      </w:pPr>
      <w:r w:rsidRPr="00EB07AC">
        <w:rPr>
          <w:szCs w:val="24"/>
        </w:rPr>
        <w:t>Ak RO pri výkone kontroly plnenia úloh podľa tejto zmluvy zo strany SO zistí, že SO nepln</w:t>
      </w:r>
      <w:r>
        <w:rPr>
          <w:szCs w:val="24"/>
        </w:rPr>
        <w:t>í alebo nedostatočne plní úlohy</w:t>
      </w:r>
      <w:r w:rsidRPr="00EB07AC">
        <w:rPr>
          <w:szCs w:val="24"/>
        </w:rPr>
        <w:t xml:space="preserve"> podľa tejto zmluvy alebo ich neplní v určenej lehote, je RO oprávnený žiadať SO o prijatie opatrení na odstránenie zistených </w:t>
      </w:r>
      <w:r w:rsidRPr="00EB07AC">
        <w:rPr>
          <w:szCs w:val="24"/>
        </w:rPr>
        <w:lastRenderedPageBreak/>
        <w:t>nedostatkov v ním určenej lehote alebo uplatniť iné prostriedky, vrátane možnosti ukončenia zmluvy po</w:t>
      </w:r>
      <w:r w:rsidR="004043D1">
        <w:rPr>
          <w:szCs w:val="24"/>
        </w:rPr>
        <w:t>d</w:t>
      </w:r>
      <w:r w:rsidRPr="00EB07AC">
        <w:rPr>
          <w:szCs w:val="24"/>
        </w:rPr>
        <w:t>ľa čl. 9 tejto zmluvy</w:t>
      </w:r>
      <w:r w:rsidR="00336C47" w:rsidRPr="0064627C">
        <w:rPr>
          <w:szCs w:val="24"/>
        </w:rPr>
        <w:t>.</w:t>
      </w:r>
      <w:ins w:id="200" w:author="Autor">
        <w:r w:rsidR="00EB4A93">
          <w:rPr>
            <w:szCs w:val="24"/>
          </w:rPr>
          <w:t xml:space="preserve"> </w:t>
        </w:r>
      </w:ins>
    </w:p>
    <w:p w14:paraId="2AEDEF8B" w14:textId="77777777" w:rsidR="00473B77" w:rsidRDefault="00473B77" w:rsidP="00E56E0B">
      <w:pPr>
        <w:jc w:val="center"/>
        <w:rPr>
          <w:del w:id="201" w:author="Autor"/>
          <w:b/>
          <w:szCs w:val="24"/>
        </w:rPr>
      </w:pPr>
    </w:p>
    <w:p w14:paraId="050B71FB" w14:textId="77777777" w:rsidR="00473B77" w:rsidRDefault="00473B77" w:rsidP="00E56E0B">
      <w:pPr>
        <w:jc w:val="center"/>
        <w:rPr>
          <w:del w:id="202" w:author="Autor"/>
          <w:b/>
          <w:szCs w:val="24"/>
        </w:rPr>
      </w:pPr>
    </w:p>
    <w:p w14:paraId="477CC3C6" w14:textId="320B0D6E" w:rsidR="0064627C" w:rsidRPr="008803BF" w:rsidRDefault="0064627C" w:rsidP="008803BF">
      <w:pPr>
        <w:pStyle w:val="Odsekzoznamu"/>
        <w:ind w:left="426"/>
        <w:jc w:val="both"/>
        <w:rPr>
          <w:rPrChange w:id="203" w:author="Autor">
            <w:rPr>
              <w:b/>
            </w:rPr>
          </w:rPrChange>
        </w:rPr>
        <w:pPrChange w:id="204" w:author="Autor">
          <w:pPr>
            <w:jc w:val="center"/>
          </w:pPr>
        </w:pPrChange>
      </w:pPr>
    </w:p>
    <w:p w14:paraId="186F50B5" w14:textId="77777777" w:rsidR="00E56E0B" w:rsidRPr="00E56E0B" w:rsidRDefault="00E56E0B" w:rsidP="00E56E0B">
      <w:pPr>
        <w:jc w:val="center"/>
        <w:rPr>
          <w:b/>
          <w:szCs w:val="24"/>
        </w:rPr>
      </w:pPr>
      <w:r>
        <w:rPr>
          <w:b/>
          <w:szCs w:val="24"/>
        </w:rPr>
        <w:t>Článok 8</w:t>
      </w:r>
    </w:p>
    <w:p w14:paraId="0177F810" w14:textId="77777777" w:rsidR="00E56E0B" w:rsidRDefault="00E56E0B" w:rsidP="0064627C">
      <w:pPr>
        <w:jc w:val="center"/>
        <w:rPr>
          <w:b/>
          <w:szCs w:val="24"/>
        </w:rPr>
      </w:pPr>
      <w:r>
        <w:rPr>
          <w:b/>
          <w:szCs w:val="24"/>
        </w:rPr>
        <w:t>Zodpovednosť za škodu, vymáhanie pohľadávok a súdne konania</w:t>
      </w:r>
    </w:p>
    <w:p w14:paraId="72743C26" w14:textId="23204C6E" w:rsidR="003D7BB0" w:rsidRDefault="00A738D4" w:rsidP="008803BF">
      <w:pPr>
        <w:pStyle w:val="Odsekzoznamu"/>
        <w:numPr>
          <w:ilvl w:val="0"/>
          <w:numId w:val="8"/>
        </w:numPr>
        <w:ind w:left="426"/>
        <w:jc w:val="both"/>
        <w:rPr>
          <w:szCs w:val="24"/>
        </w:rPr>
        <w:pPrChange w:id="205" w:author="Autor">
          <w:pPr>
            <w:pStyle w:val="Odsekzoznamu"/>
            <w:numPr>
              <w:numId w:val="8"/>
            </w:numPr>
            <w:ind w:hanging="360"/>
            <w:jc w:val="both"/>
          </w:pPr>
        </w:pPrChange>
      </w:pPr>
      <w:r>
        <w:rPr>
          <w:szCs w:val="24"/>
        </w:rPr>
        <w:t xml:space="preserve">Zmluvné strany sú si vedomé, že celkovú zodpovednosť za realizáciu OP.... má RO, </w:t>
      </w:r>
      <w:r w:rsidR="00F9736B" w:rsidRPr="00F9736B">
        <w:rPr>
          <w:szCs w:val="24"/>
        </w:rPr>
        <w:t>v</w:t>
      </w:r>
      <w:del w:id="206" w:author="Autor">
        <w:r w:rsidR="00F9736B" w:rsidRPr="00F9736B">
          <w:rPr>
            <w:szCs w:val="24"/>
          </w:rPr>
          <w:delText xml:space="preserve"> </w:delText>
        </w:r>
      </w:del>
      <w:ins w:id="207" w:author="Autor">
        <w:r w:rsidR="004043D1">
          <w:rPr>
            <w:szCs w:val="24"/>
          </w:rPr>
          <w:t> </w:t>
        </w:r>
      </w:ins>
      <w:r w:rsidR="00F9736B" w:rsidRPr="00F9736B">
        <w:rPr>
          <w:szCs w:val="24"/>
        </w:rPr>
        <w:t>súlade s právnymi dokumentmi pre OP</w:t>
      </w:r>
      <w:r w:rsidR="00F9736B">
        <w:rPr>
          <w:szCs w:val="24"/>
        </w:rPr>
        <w:t>....</w:t>
      </w:r>
      <w:r w:rsidR="00F9736B" w:rsidRPr="00F9736B">
        <w:rPr>
          <w:szCs w:val="24"/>
        </w:rPr>
        <w:t>, a to vrátane zodpovednosti za výkon úloh podľa tejto zmluvy</w:t>
      </w:r>
      <w:r w:rsidR="003D7BB0">
        <w:rPr>
          <w:szCs w:val="24"/>
        </w:rPr>
        <w:t>. Celková zodpovednosť RO však nezbavuje SO všeobecnej zodpovednosti za škodu spôsobenú pri plnení alebo v súvislosti s vykonávaním úloh podľa tejto zmluvy.</w:t>
      </w:r>
    </w:p>
    <w:p w14:paraId="703482CD" w14:textId="6A37B8B6" w:rsidR="00E56E0B" w:rsidRDefault="003D7BB0" w:rsidP="008803BF">
      <w:pPr>
        <w:pStyle w:val="Odsekzoznamu"/>
        <w:numPr>
          <w:ilvl w:val="0"/>
          <w:numId w:val="8"/>
        </w:numPr>
        <w:ind w:left="426"/>
        <w:jc w:val="both"/>
        <w:rPr>
          <w:szCs w:val="24"/>
        </w:rPr>
        <w:pPrChange w:id="208" w:author="Autor">
          <w:pPr>
            <w:pStyle w:val="Odsekzoznamu"/>
            <w:numPr>
              <w:numId w:val="8"/>
            </w:numPr>
            <w:ind w:hanging="360"/>
            <w:jc w:val="both"/>
          </w:pPr>
        </w:pPrChange>
      </w:pPr>
      <w:r>
        <w:rPr>
          <w:szCs w:val="24"/>
        </w:rPr>
        <w:t>SO zodpovedá za riadne vykonávanie úloh a vykonanie s tým súvisiacich činností, ku</w:t>
      </w:r>
      <w:del w:id="209" w:author="Autor">
        <w:r>
          <w:rPr>
            <w:szCs w:val="24"/>
          </w:rPr>
          <w:delText xml:space="preserve"> </w:delText>
        </w:r>
      </w:del>
      <w:ins w:id="210" w:author="Autor">
        <w:r w:rsidR="004043D1">
          <w:rPr>
            <w:szCs w:val="24"/>
          </w:rPr>
          <w:t> </w:t>
        </w:r>
      </w:ins>
      <w:r>
        <w:rPr>
          <w:szCs w:val="24"/>
        </w:rPr>
        <w:t>ktorým sa v tejto zmluve zaviazal za podmienok stanovených v tejto zmluve bez</w:t>
      </w:r>
      <w:del w:id="211" w:author="Autor">
        <w:r>
          <w:rPr>
            <w:szCs w:val="24"/>
          </w:rPr>
          <w:delText xml:space="preserve"> </w:delText>
        </w:r>
      </w:del>
      <w:ins w:id="212" w:author="Autor">
        <w:r w:rsidR="004043D1">
          <w:rPr>
            <w:szCs w:val="24"/>
          </w:rPr>
          <w:t> </w:t>
        </w:r>
      </w:ins>
      <w:r>
        <w:rPr>
          <w:szCs w:val="24"/>
        </w:rPr>
        <w:t xml:space="preserve">ohľadu na to, či ich vykonával sám alebo prostredníctvom tretej osoby (čl. 5 ods. 2, písm. b)). </w:t>
      </w:r>
    </w:p>
    <w:p w14:paraId="298AE7BD" w14:textId="1C3010D9" w:rsidR="005000FA" w:rsidRDefault="005D5CFC" w:rsidP="00EB4A93">
      <w:pPr>
        <w:pStyle w:val="Odsekzoznamu"/>
        <w:numPr>
          <w:ilvl w:val="0"/>
          <w:numId w:val="8"/>
        </w:numPr>
        <w:ind w:left="426"/>
        <w:jc w:val="both"/>
        <w:rPr>
          <w:ins w:id="213" w:author="Autor"/>
          <w:szCs w:val="24"/>
        </w:rPr>
      </w:pPr>
      <w:r>
        <w:rPr>
          <w:szCs w:val="24"/>
        </w:rPr>
        <w:t xml:space="preserve">V prípade porušenia právnej povinnosti SO týkajúcej sa výkonu úloh </w:t>
      </w:r>
      <w:r w:rsidRPr="00F9736B">
        <w:rPr>
          <w:szCs w:val="24"/>
        </w:rPr>
        <w:t>alebo v</w:t>
      </w:r>
      <w:del w:id="214" w:author="Autor">
        <w:r w:rsidRPr="00F9736B">
          <w:rPr>
            <w:szCs w:val="24"/>
          </w:rPr>
          <w:delText xml:space="preserve"> </w:delText>
        </w:r>
      </w:del>
      <w:ins w:id="215" w:author="Autor">
        <w:r w:rsidR="00EB4A93">
          <w:rPr>
            <w:szCs w:val="24"/>
          </w:rPr>
          <w:t> </w:t>
        </w:r>
      </w:ins>
      <w:r w:rsidRPr="00F9736B">
        <w:rPr>
          <w:szCs w:val="24"/>
        </w:rPr>
        <w:t>súvislosti</w:t>
      </w:r>
      <w:ins w:id="216" w:author="Autor">
        <w:r w:rsidR="00EB4A93">
          <w:rPr>
            <w:szCs w:val="24"/>
          </w:rPr>
          <w:br/>
        </w:r>
      </w:ins>
      <w:r w:rsidRPr="00F9736B">
        <w:rPr>
          <w:szCs w:val="24"/>
        </w:rPr>
        <w:t xml:space="preserve"> s výkonom úloh podľa tejto zmluvy </w:t>
      </w:r>
      <w:r>
        <w:rPr>
          <w:szCs w:val="24"/>
        </w:rPr>
        <w:t xml:space="preserve">s finančným dopadom, bude takéto porušenie zakladať zodpovednosť SO za škodu. Vzhľadom na zodpovednosť RO za realizáciu </w:t>
      </w:r>
      <w:ins w:id="217" w:author="Autor">
        <w:r w:rsidR="009D063D">
          <w:rPr>
            <w:szCs w:val="24"/>
          </w:rPr>
          <w:br/>
        </w:r>
      </w:ins>
      <w:r>
        <w:rPr>
          <w:szCs w:val="24"/>
        </w:rPr>
        <w:t>OP ... uvedenú v odseku 1 tohto článku a zabezpečenie možnosti realizácie práva postihu na ďalšie subjekty zapojené do realizácie OP ... podľa miery ich vlastnej zodpovednosti</w:t>
      </w:r>
      <w:r w:rsidR="003D7BB0">
        <w:rPr>
          <w:szCs w:val="24"/>
        </w:rPr>
        <w:t xml:space="preserve">, má RO voči SO právo postihu (postihový regres) analogicky podľa </w:t>
      </w:r>
      <w:r w:rsidR="00B54DC3">
        <w:rPr>
          <w:szCs w:val="24"/>
        </w:rPr>
        <w:br/>
      </w:r>
      <w:r w:rsidR="003D7BB0">
        <w:rPr>
          <w:szCs w:val="24"/>
        </w:rPr>
        <w:t xml:space="preserve">§ 440 </w:t>
      </w:r>
      <w:del w:id="218" w:author="Autor">
        <w:r w:rsidR="003D7BB0">
          <w:rPr>
            <w:szCs w:val="24"/>
          </w:rPr>
          <w:delText>Občianskeho zákonníka</w:delText>
        </w:r>
      </w:del>
      <w:ins w:id="219" w:author="Autor">
        <w:r w:rsidR="00592C30">
          <w:rPr>
            <w:szCs w:val="24"/>
          </w:rPr>
          <w:t>zákona č. 40/1964 Zb. Občiansky zákonník v znení neskorších predpisov (ďalej len „</w:t>
        </w:r>
        <w:r w:rsidR="003D7BB0">
          <w:rPr>
            <w:szCs w:val="24"/>
          </w:rPr>
          <w:t>Občiansk</w:t>
        </w:r>
        <w:r w:rsidR="00592C30">
          <w:rPr>
            <w:szCs w:val="24"/>
          </w:rPr>
          <w:t>y</w:t>
        </w:r>
        <w:r w:rsidR="003D7BB0">
          <w:rPr>
            <w:szCs w:val="24"/>
          </w:rPr>
          <w:t xml:space="preserve"> zákonník</w:t>
        </w:r>
        <w:r w:rsidR="00592C30">
          <w:rPr>
            <w:szCs w:val="24"/>
          </w:rPr>
          <w:t>“)</w:t>
        </w:r>
      </w:ins>
      <w:r w:rsidR="003D7BB0">
        <w:rPr>
          <w:szCs w:val="24"/>
        </w:rPr>
        <w:t xml:space="preserve"> alebo inej aplikovateľnej právnej normy v závislosti od</w:t>
      </w:r>
      <w:del w:id="220" w:author="Autor">
        <w:r w:rsidR="003D7BB0">
          <w:rPr>
            <w:szCs w:val="24"/>
          </w:rPr>
          <w:delText xml:space="preserve"> </w:delText>
        </w:r>
      </w:del>
      <w:ins w:id="221" w:author="Autor">
        <w:r w:rsidR="004043D1">
          <w:rPr>
            <w:szCs w:val="24"/>
          </w:rPr>
          <w:t> </w:t>
        </w:r>
      </w:ins>
      <w:r w:rsidR="003D7BB0">
        <w:rPr>
          <w:szCs w:val="24"/>
        </w:rPr>
        <w:t xml:space="preserve">podmienok konkrétneho prípadu, pričom rozsah postihového nároku je daný rozsahom skutočne vyplatenej náhrady škody. </w:t>
      </w:r>
      <w:r w:rsidR="00223F69">
        <w:rPr>
          <w:szCs w:val="24"/>
        </w:rPr>
        <w:t>V prípade, ak škoda poškodenému nebola v plnom rozsahu nahradená, zmluvné strany sa osobitne dohodnú, ktorá zmluvná strana, akým spôsobom a za akých podmienok bude riešiť zvyšnú časť nároku na</w:t>
      </w:r>
      <w:del w:id="222" w:author="Autor">
        <w:r w:rsidR="00223F69">
          <w:rPr>
            <w:szCs w:val="24"/>
          </w:rPr>
          <w:delText xml:space="preserve"> </w:delText>
        </w:r>
      </w:del>
      <w:ins w:id="223" w:author="Autor">
        <w:r w:rsidR="004043D1">
          <w:rPr>
            <w:szCs w:val="24"/>
          </w:rPr>
          <w:t> </w:t>
        </w:r>
      </w:ins>
      <w:r w:rsidR="00223F69">
        <w:rPr>
          <w:szCs w:val="24"/>
        </w:rPr>
        <w:t xml:space="preserve">náhradu škody, a to aj v nadväznosti na spôsob jej uplatnenia zo strany poškodeného a právny režim, ktorý sa vzťahuje na takto uplatnenú škodu a jej vysporiadanie. </w:t>
      </w:r>
      <w:del w:id="224" w:author="Autor">
        <w:r w:rsidR="00223F69">
          <w:rPr>
            <w:szCs w:val="24"/>
          </w:rPr>
          <w:delText xml:space="preserve"> </w:delText>
        </w:r>
      </w:del>
    </w:p>
    <w:p w14:paraId="50E8FB7A" w14:textId="5192E8AD" w:rsidR="003D7BB0" w:rsidRDefault="003D7BB0" w:rsidP="008803BF">
      <w:pPr>
        <w:pStyle w:val="Odsekzoznamu"/>
        <w:ind w:left="426"/>
        <w:jc w:val="both"/>
        <w:rPr>
          <w:szCs w:val="24"/>
        </w:rPr>
        <w:pPrChange w:id="225" w:author="Autor">
          <w:pPr>
            <w:pStyle w:val="Odsekzoznamu"/>
            <w:numPr>
              <w:numId w:val="8"/>
            </w:numPr>
            <w:ind w:hanging="360"/>
            <w:jc w:val="both"/>
          </w:pPr>
        </w:pPrChange>
      </w:pPr>
    </w:p>
    <w:p w14:paraId="15044B8B" w14:textId="7B031E69" w:rsidR="00632970" w:rsidRDefault="00853805" w:rsidP="009D063D">
      <w:pPr>
        <w:pStyle w:val="Odsekzoznamu"/>
        <w:numPr>
          <w:ilvl w:val="0"/>
          <w:numId w:val="8"/>
        </w:numPr>
        <w:ind w:left="426"/>
        <w:jc w:val="both"/>
        <w:rPr>
          <w:ins w:id="226" w:author="Autor"/>
          <w:szCs w:val="24"/>
        </w:rPr>
      </w:pPr>
      <w:r>
        <w:rPr>
          <w:szCs w:val="24"/>
        </w:rPr>
        <w:t xml:space="preserve">V prípade súdnych </w:t>
      </w:r>
      <w:r w:rsidR="00513153">
        <w:rPr>
          <w:szCs w:val="24"/>
        </w:rPr>
        <w:t xml:space="preserve">alebo iných </w:t>
      </w:r>
      <w:r>
        <w:rPr>
          <w:szCs w:val="24"/>
        </w:rPr>
        <w:t xml:space="preserve">konaní </w:t>
      </w:r>
      <w:r w:rsidR="007B1785">
        <w:rPr>
          <w:szCs w:val="24"/>
        </w:rPr>
        <w:t>(najm</w:t>
      </w:r>
      <w:r w:rsidR="00902BA0">
        <w:rPr>
          <w:szCs w:val="24"/>
        </w:rPr>
        <w:t>ä</w:t>
      </w:r>
      <w:r w:rsidR="007B1785">
        <w:rPr>
          <w:szCs w:val="24"/>
        </w:rPr>
        <w:t xml:space="preserve"> správne konanie, konanie pred orgánmi štátnej správy, napr. Protimonopolný úrad SR, Úrad pre verejné obstarávanie, konania vedené orgánmi činnými v trestnom konaní</w:t>
      </w:r>
      <w:r w:rsidR="00B54DC3">
        <w:rPr>
          <w:szCs w:val="24"/>
        </w:rPr>
        <w:t>,</w:t>
      </w:r>
      <w:r w:rsidR="007B1785">
        <w:rPr>
          <w:szCs w:val="24"/>
        </w:rPr>
        <w:t xml:space="preserve"> </w:t>
      </w:r>
      <w:r>
        <w:rPr>
          <w:szCs w:val="24"/>
        </w:rPr>
        <w:t>vzniknutých v súvislosti s realizáciou OP....</w:t>
      </w:r>
      <w:r w:rsidR="00EB17F4">
        <w:rPr>
          <w:szCs w:val="24"/>
        </w:rPr>
        <w:t>)</w:t>
      </w:r>
      <w:r>
        <w:rPr>
          <w:szCs w:val="24"/>
        </w:rPr>
        <w:t xml:space="preserve">, </w:t>
      </w:r>
      <w:del w:id="227" w:author="Autor">
        <w:r>
          <w:rPr>
            <w:szCs w:val="24"/>
          </w:rPr>
          <w:delText>vo vzťahu ku ktorej vykonáva podľa tejto zmluvy úlohy SO</w:delText>
        </w:r>
        <w:r w:rsidR="00513153">
          <w:rPr>
            <w:szCs w:val="24"/>
          </w:rPr>
          <w:delText xml:space="preserve"> (s aktívnou alebo pasívnou </w:delText>
        </w:r>
        <w:r w:rsidR="00513153">
          <w:rPr>
            <w:szCs w:val="24"/>
          </w:rPr>
          <w:lastRenderedPageBreak/>
          <w:delText xml:space="preserve">legitimáciou </w:delText>
        </w:r>
      </w:del>
      <w:ins w:id="228" w:author="Autor">
        <w:r w:rsidR="006E032F">
          <w:rPr>
            <w:szCs w:val="24"/>
          </w:rPr>
          <w:t xml:space="preserve"> sa zmluvné strany dohodli, že budú </w:t>
        </w:r>
        <w:r w:rsidR="007B18C2">
          <w:rPr>
            <w:szCs w:val="24"/>
          </w:rPr>
          <w:t>postupovať</w:t>
        </w:r>
        <w:r w:rsidR="006E032F">
          <w:rPr>
            <w:szCs w:val="24"/>
          </w:rPr>
          <w:t xml:space="preserve"> prostredníctvom nasledovných </w:t>
        </w:r>
        <w:commentRangeStart w:id="229"/>
        <w:r w:rsidR="006E032F">
          <w:rPr>
            <w:szCs w:val="24"/>
          </w:rPr>
          <w:t>možností</w:t>
        </w:r>
        <w:commentRangeEnd w:id="229"/>
        <w:r w:rsidR="007B18C2">
          <w:rPr>
            <w:rStyle w:val="Odkaznakomentr"/>
          </w:rPr>
          <w:commentReference w:id="229"/>
        </w:r>
        <w:r w:rsidR="00632970">
          <w:rPr>
            <w:szCs w:val="24"/>
          </w:rPr>
          <w:t>:</w:t>
        </w:r>
      </w:ins>
    </w:p>
    <w:p w14:paraId="60D2CD44" w14:textId="75CA68D4" w:rsidR="00632970" w:rsidRDefault="00513153" w:rsidP="0085713F">
      <w:pPr>
        <w:pStyle w:val="Odsekzoznamu"/>
        <w:numPr>
          <w:ilvl w:val="0"/>
          <w:numId w:val="11"/>
        </w:numPr>
        <w:jc w:val="both"/>
        <w:rPr>
          <w:ins w:id="230" w:author="Autor"/>
          <w:szCs w:val="24"/>
        </w:rPr>
      </w:pPr>
      <w:r>
        <w:rPr>
          <w:szCs w:val="24"/>
        </w:rPr>
        <w:t>RO</w:t>
      </w:r>
      <w:del w:id="231" w:author="Autor">
        <w:r>
          <w:rPr>
            <w:szCs w:val="24"/>
          </w:rPr>
          <w:delText>)</w:delText>
        </w:r>
      </w:del>
      <w:r>
        <w:rPr>
          <w:szCs w:val="24"/>
        </w:rPr>
        <w:t xml:space="preserve"> </w:t>
      </w:r>
      <w:r w:rsidR="00632970">
        <w:rPr>
          <w:szCs w:val="24"/>
        </w:rPr>
        <w:t>je</w:t>
      </w:r>
      <w:del w:id="232" w:author="Autor">
        <w:r>
          <w:rPr>
            <w:szCs w:val="24"/>
          </w:rPr>
          <w:delText xml:space="preserve"> RO</w:delText>
        </w:r>
      </w:del>
      <w:r w:rsidR="00632970">
        <w:rPr>
          <w:szCs w:val="24"/>
        </w:rPr>
        <w:t xml:space="preserve"> </w:t>
      </w:r>
      <w:r>
        <w:rPr>
          <w:szCs w:val="24"/>
        </w:rPr>
        <w:t xml:space="preserve">oprávnený zabezpečiť zastúpenie v konaní prostredníctvom ním určených osôb </w:t>
      </w:r>
      <w:del w:id="233" w:author="Autor">
        <w:r>
          <w:rPr>
            <w:szCs w:val="24"/>
          </w:rPr>
          <w:delText>alebo</w:delText>
        </w:r>
      </w:del>
      <w:ins w:id="234" w:author="Autor">
        <w:r w:rsidR="006E032F">
          <w:rPr>
            <w:szCs w:val="24"/>
          </w:rPr>
          <w:t>(s aktívnou a pasívnou legitimáciu RO)</w:t>
        </w:r>
        <w:r w:rsidR="003205B4">
          <w:rPr>
            <w:szCs w:val="24"/>
          </w:rPr>
          <w:t>,</w:t>
        </w:r>
      </w:ins>
    </w:p>
    <w:p w14:paraId="12198545" w14:textId="712477F0" w:rsidR="00632970" w:rsidRDefault="00632970" w:rsidP="0054609C">
      <w:pPr>
        <w:pStyle w:val="Odsekzoznamu"/>
        <w:numPr>
          <w:ilvl w:val="0"/>
          <w:numId w:val="11"/>
        </w:numPr>
        <w:jc w:val="both"/>
        <w:rPr>
          <w:ins w:id="235" w:author="Autor"/>
          <w:szCs w:val="24"/>
        </w:rPr>
      </w:pPr>
      <w:ins w:id="236" w:author="Autor">
        <w:r>
          <w:rPr>
            <w:szCs w:val="24"/>
          </w:rPr>
          <w:t>RO</w:t>
        </w:r>
      </w:ins>
      <w:r w:rsidR="00513153" w:rsidRPr="00632970">
        <w:rPr>
          <w:szCs w:val="24"/>
        </w:rPr>
        <w:t xml:space="preserve"> je oprávnený požadovať od SO, aby navrhol zástupcu, ktorý zabezpečí zastupovanie RO v predmetnom konaní</w:t>
      </w:r>
      <w:del w:id="237" w:author="Autor">
        <w:r w:rsidR="00513153">
          <w:rPr>
            <w:szCs w:val="24"/>
          </w:rPr>
          <w:delText xml:space="preserve">. </w:delText>
        </w:r>
      </w:del>
      <w:ins w:id="238" w:author="Autor">
        <w:r>
          <w:rPr>
            <w:szCs w:val="24"/>
          </w:rPr>
          <w:t xml:space="preserve"> </w:t>
        </w:r>
        <w:r w:rsidR="006E032F">
          <w:rPr>
            <w:szCs w:val="24"/>
          </w:rPr>
          <w:t>(s aktívnou a pasívnou legitimáciou RO)</w:t>
        </w:r>
        <w:r w:rsidR="003205B4">
          <w:rPr>
            <w:szCs w:val="24"/>
          </w:rPr>
          <w:t>,</w:t>
        </w:r>
      </w:ins>
    </w:p>
    <w:p w14:paraId="781A5A31" w14:textId="77777777" w:rsidR="006A7B1A" w:rsidRPr="00AD1D78" w:rsidRDefault="00D47731" w:rsidP="00AD1D78">
      <w:pPr>
        <w:pStyle w:val="Odsekzoznamu"/>
        <w:numPr>
          <w:ilvl w:val="0"/>
          <w:numId w:val="11"/>
        </w:numPr>
        <w:jc w:val="both"/>
        <w:rPr>
          <w:ins w:id="239" w:author="Autor"/>
          <w:szCs w:val="24"/>
        </w:rPr>
      </w:pPr>
      <w:ins w:id="240" w:author="Autor">
        <w:r w:rsidRPr="00632970">
          <w:rPr>
            <w:szCs w:val="24"/>
          </w:rPr>
          <w:t xml:space="preserve">SO je oprávnený zastupovať RO v konaniach </w:t>
        </w:r>
        <w:r w:rsidR="00347FAD" w:rsidRPr="00632970">
          <w:rPr>
            <w:szCs w:val="24"/>
          </w:rPr>
          <w:t>sám alebo sa dať zastúpiť zástupcom</w:t>
        </w:r>
        <w:commentRangeStart w:id="241"/>
        <w:r w:rsidR="006E032F">
          <w:rPr>
            <w:szCs w:val="24"/>
          </w:rPr>
          <w:t xml:space="preserve"> </w:t>
        </w:r>
        <w:commentRangeEnd w:id="241"/>
        <w:r w:rsidR="007B18C2">
          <w:rPr>
            <w:rStyle w:val="Odkaznakomentr"/>
          </w:rPr>
          <w:commentReference w:id="241"/>
        </w:r>
        <w:r w:rsidR="006E032F">
          <w:rPr>
            <w:szCs w:val="24"/>
          </w:rPr>
          <w:t>(s ak</w:t>
        </w:r>
        <w:r w:rsidR="007B18C2">
          <w:rPr>
            <w:szCs w:val="24"/>
          </w:rPr>
          <w:t>tívnou a pasívnou legitimáciou R</w:t>
        </w:r>
        <w:r w:rsidR="006E032F">
          <w:rPr>
            <w:szCs w:val="24"/>
          </w:rPr>
          <w:t>O)</w:t>
        </w:r>
        <w:r w:rsidR="00347FAD" w:rsidRPr="00632970">
          <w:rPr>
            <w:szCs w:val="24"/>
          </w:rPr>
          <w:t>.</w:t>
        </w:r>
        <w:r w:rsidRPr="00AD1D78">
          <w:rPr>
            <w:szCs w:val="24"/>
          </w:rPr>
          <w:t xml:space="preserve"> </w:t>
        </w:r>
        <w:r w:rsidR="00513153" w:rsidRPr="00AD1D78">
          <w:rPr>
            <w:szCs w:val="24"/>
          </w:rPr>
          <w:t xml:space="preserve"> </w:t>
        </w:r>
        <w:r w:rsidR="00916EA1" w:rsidRPr="00AD1D78">
          <w:rPr>
            <w:color w:val="FF0000"/>
            <w:sz w:val="18"/>
            <w:szCs w:val="18"/>
          </w:rPr>
          <w:t xml:space="preserve"> </w:t>
        </w:r>
      </w:ins>
    </w:p>
    <w:p w14:paraId="2602F77F" w14:textId="77777777" w:rsidR="00267508" w:rsidRDefault="00267508" w:rsidP="008803BF">
      <w:pPr>
        <w:pStyle w:val="Odsekzoznamu"/>
        <w:ind w:left="426"/>
        <w:jc w:val="both"/>
        <w:rPr>
          <w:szCs w:val="24"/>
        </w:rPr>
        <w:pPrChange w:id="242" w:author="Autor">
          <w:pPr>
            <w:pStyle w:val="Odsekzoznamu"/>
            <w:numPr>
              <w:numId w:val="8"/>
            </w:numPr>
            <w:ind w:hanging="360"/>
            <w:jc w:val="both"/>
          </w:pPr>
        </w:pPrChange>
      </w:pPr>
    </w:p>
    <w:p w14:paraId="5ADD99FA" w14:textId="2D3C4120" w:rsidR="003B6437" w:rsidRDefault="00513153" w:rsidP="008803BF">
      <w:pPr>
        <w:pStyle w:val="Odsekzoznamu"/>
        <w:numPr>
          <w:ilvl w:val="0"/>
          <w:numId w:val="8"/>
        </w:numPr>
        <w:ind w:left="426"/>
        <w:jc w:val="both"/>
        <w:rPr>
          <w:szCs w:val="24"/>
        </w:rPr>
        <w:pPrChange w:id="243" w:author="Autor">
          <w:pPr>
            <w:pStyle w:val="Odsekzoznamu"/>
            <w:numPr>
              <w:numId w:val="8"/>
            </w:numPr>
            <w:ind w:hanging="360"/>
            <w:jc w:val="both"/>
          </w:pPr>
        </w:pPrChange>
      </w:pPr>
      <w:r>
        <w:rPr>
          <w:szCs w:val="24"/>
        </w:rPr>
        <w:t>V prípade, ak RO požaduje od SO navrhnutie zástup</w:t>
      </w:r>
      <w:r w:rsidR="007B1785">
        <w:rPr>
          <w:szCs w:val="24"/>
        </w:rPr>
        <w:t>cu pre konanie</w:t>
      </w:r>
      <w:r w:rsidR="006A7B1A">
        <w:rPr>
          <w:szCs w:val="24"/>
        </w:rPr>
        <w:t xml:space="preserve"> podľa ods. 4 tohto článku zmluvy</w:t>
      </w:r>
      <w:r w:rsidR="007B1785">
        <w:rPr>
          <w:szCs w:val="24"/>
        </w:rPr>
        <w:t>, RO je povinný vystaviť pre určeného zástupcu procesné plnomocenstvo na celé konanie v</w:t>
      </w:r>
      <w:r w:rsidR="006A7B1A">
        <w:rPr>
          <w:szCs w:val="24"/>
        </w:rPr>
        <w:t xml:space="preserve"> súlade s </w:t>
      </w:r>
      <w:r w:rsidR="00E4769E">
        <w:rPr>
          <w:szCs w:val="24"/>
        </w:rPr>
        <w:t xml:space="preserve">§ </w:t>
      </w:r>
      <w:del w:id="244" w:author="Autor">
        <w:r w:rsidR="00E4769E">
          <w:rPr>
            <w:szCs w:val="24"/>
          </w:rPr>
          <w:delText>24</w:delText>
        </w:r>
      </w:del>
      <w:ins w:id="245" w:author="Autor">
        <w:r w:rsidR="006E1387">
          <w:rPr>
            <w:szCs w:val="24"/>
          </w:rPr>
          <w:t>89</w:t>
        </w:r>
      </w:ins>
      <w:r w:rsidR="006E1387">
        <w:rPr>
          <w:szCs w:val="24"/>
        </w:rPr>
        <w:t xml:space="preserve"> </w:t>
      </w:r>
      <w:r w:rsidR="00E4769E">
        <w:rPr>
          <w:szCs w:val="24"/>
        </w:rPr>
        <w:t xml:space="preserve">a nasl. zákona č. </w:t>
      </w:r>
      <w:del w:id="246" w:author="Autor">
        <w:r w:rsidR="00E4769E">
          <w:rPr>
            <w:szCs w:val="24"/>
          </w:rPr>
          <w:delText>99/1963 Zb. Občiansky súdny</w:delText>
        </w:r>
      </w:del>
      <w:ins w:id="247" w:author="Autor">
        <w:r w:rsidR="006E1387">
          <w:rPr>
            <w:szCs w:val="24"/>
          </w:rPr>
          <w:t>160/2015 Z. z. Civilný sporový</w:t>
        </w:r>
      </w:ins>
      <w:r w:rsidR="006E1387">
        <w:rPr>
          <w:szCs w:val="24"/>
        </w:rPr>
        <w:t xml:space="preserve"> poriadok</w:t>
      </w:r>
      <w:r w:rsidR="006229F0">
        <w:rPr>
          <w:szCs w:val="24"/>
        </w:rPr>
        <w:t xml:space="preserve"> v znení </w:t>
      </w:r>
      <w:del w:id="248" w:author="Autor">
        <w:r w:rsidR="00E4769E">
          <w:rPr>
            <w:szCs w:val="24"/>
          </w:rPr>
          <w:delText>neskorších predpisov,</w:delText>
        </w:r>
      </w:del>
      <w:ins w:id="249" w:author="Autor">
        <w:r w:rsidR="006229F0">
          <w:rPr>
            <w:szCs w:val="24"/>
          </w:rPr>
          <w:t>zákona č. 87/2017 Z. z.</w:t>
        </w:r>
        <w:r w:rsidR="00E4769E">
          <w:rPr>
            <w:szCs w:val="24"/>
          </w:rPr>
          <w:t>,</w:t>
        </w:r>
      </w:ins>
      <w:r w:rsidR="00E4769E">
        <w:rPr>
          <w:szCs w:val="24"/>
        </w:rPr>
        <w:t xml:space="preserve"> resp. v súlade s pravidlami vyplývajúcimi z</w:t>
      </w:r>
      <w:r w:rsidR="003B6437">
        <w:rPr>
          <w:szCs w:val="24"/>
        </w:rPr>
        <w:t xml:space="preserve"> osobitného </w:t>
      </w:r>
      <w:del w:id="250" w:author="Autor">
        <w:r w:rsidR="003B6437">
          <w:rPr>
            <w:szCs w:val="24"/>
          </w:rPr>
          <w:delText>procesného</w:delText>
        </w:r>
      </w:del>
      <w:ins w:id="251" w:author="Autor">
        <w:r w:rsidR="00BD44CA">
          <w:rPr>
            <w:szCs w:val="24"/>
          </w:rPr>
          <w:t>procesnoprávneho</w:t>
        </w:r>
      </w:ins>
      <w:r w:rsidR="00BD44CA">
        <w:rPr>
          <w:szCs w:val="24"/>
        </w:rPr>
        <w:t xml:space="preserve"> poriadku</w:t>
      </w:r>
      <w:r w:rsidR="003B6437">
        <w:rPr>
          <w:szCs w:val="24"/>
        </w:rPr>
        <w:t xml:space="preserve"> (napr. zákon č. 71/1967 Zb. o</w:t>
      </w:r>
      <w:r w:rsidR="003B6437" w:rsidRPr="003B6437">
        <w:rPr>
          <w:szCs w:val="24"/>
        </w:rPr>
        <w:t xml:space="preserve"> správnom konaní (správny poriadok)</w:t>
      </w:r>
      <w:r w:rsidR="003B6437">
        <w:rPr>
          <w:szCs w:val="24"/>
        </w:rPr>
        <w:t xml:space="preserve"> v znení neskorších predpisov, </w:t>
      </w:r>
      <w:del w:id="252" w:author="Autor">
        <w:r w:rsidR="003B6437">
          <w:rPr>
            <w:szCs w:val="24"/>
          </w:rPr>
          <w:delText>zákon</w:delText>
        </w:r>
      </w:del>
      <w:ins w:id="253" w:author="Autor">
        <w:r w:rsidR="00BD44CA">
          <w:rPr>
            <w:szCs w:val="24"/>
          </w:rPr>
          <w:t xml:space="preserve">§ 49 a nasl. </w:t>
        </w:r>
        <w:r w:rsidR="00763123">
          <w:rPr>
            <w:szCs w:val="24"/>
          </w:rPr>
          <w:t>zákon</w:t>
        </w:r>
        <w:r w:rsidR="00F954EE">
          <w:rPr>
            <w:szCs w:val="24"/>
          </w:rPr>
          <w:t>a</w:t>
        </w:r>
      </w:ins>
      <w:r w:rsidR="00763123">
        <w:rPr>
          <w:szCs w:val="24"/>
        </w:rPr>
        <w:t xml:space="preserve"> č. </w:t>
      </w:r>
      <w:ins w:id="254" w:author="Autor">
        <w:r w:rsidR="00763123">
          <w:rPr>
            <w:szCs w:val="24"/>
          </w:rPr>
          <w:t xml:space="preserve">162/2015 Z. z. Správny súdny poriadok v znení </w:t>
        </w:r>
        <w:r w:rsidR="006229F0">
          <w:rPr>
            <w:szCs w:val="24"/>
          </w:rPr>
          <w:t>zákona č. 88/2017 Z. z.</w:t>
        </w:r>
        <w:r w:rsidR="00763123">
          <w:rPr>
            <w:szCs w:val="24"/>
          </w:rPr>
          <w:t xml:space="preserve">, </w:t>
        </w:r>
        <w:r w:rsidR="003B6437">
          <w:rPr>
            <w:szCs w:val="24"/>
          </w:rPr>
          <w:t>zákon</w:t>
        </w:r>
        <w:r w:rsidR="00F954EE">
          <w:rPr>
            <w:szCs w:val="24"/>
          </w:rPr>
          <w:t>a</w:t>
        </w:r>
        <w:r w:rsidR="003B6437">
          <w:rPr>
            <w:szCs w:val="24"/>
          </w:rPr>
          <w:t xml:space="preserve"> č. </w:t>
        </w:r>
      </w:ins>
      <w:r w:rsidR="003B6437">
        <w:rPr>
          <w:szCs w:val="24"/>
        </w:rPr>
        <w:t>301/2005 Z.</w:t>
      </w:r>
      <w:ins w:id="255" w:author="Autor">
        <w:r w:rsidR="008819D0">
          <w:rPr>
            <w:szCs w:val="24"/>
          </w:rPr>
          <w:t xml:space="preserve"> </w:t>
        </w:r>
      </w:ins>
      <w:r w:rsidR="003B6437">
        <w:rPr>
          <w:szCs w:val="24"/>
        </w:rPr>
        <w:t>z. Trestný poriadok v znení neskorších predpisov</w:t>
      </w:r>
      <w:del w:id="256" w:author="Autor">
        <w:r w:rsidR="003B6437">
          <w:rPr>
            <w:szCs w:val="24"/>
          </w:rPr>
          <w:delText xml:space="preserve">, zákon č. </w:delText>
        </w:r>
      </w:del>
      <w:ins w:id="257" w:author="Autor">
        <w:r w:rsidR="00F954EE">
          <w:rPr>
            <w:szCs w:val="24"/>
          </w:rPr>
          <w:t xml:space="preserve"> a</w:t>
        </w:r>
        <w:r w:rsidR="003B6437">
          <w:rPr>
            <w:szCs w:val="24"/>
          </w:rPr>
          <w:t xml:space="preserve"> zákon</w:t>
        </w:r>
        <w:r w:rsidR="00F954EE">
          <w:rPr>
            <w:szCs w:val="24"/>
          </w:rPr>
          <w:t>a</w:t>
        </w:r>
        <w:r w:rsidR="003B6437">
          <w:rPr>
            <w:szCs w:val="24"/>
          </w:rPr>
          <w:t xml:space="preserve"> </w:t>
        </w:r>
        <w:r w:rsidR="00B7473D">
          <w:rPr>
            <w:szCs w:val="24"/>
          </w:rPr>
          <w:t xml:space="preserve">Národnej rady Slovenskej republiky </w:t>
        </w:r>
        <w:r w:rsidR="003B6437">
          <w:rPr>
            <w:szCs w:val="24"/>
          </w:rPr>
          <w:t xml:space="preserve">č. </w:t>
        </w:r>
      </w:ins>
      <w:r w:rsidR="003B6437" w:rsidRPr="003B6437">
        <w:rPr>
          <w:szCs w:val="24"/>
        </w:rPr>
        <w:t>38/1993 Z.</w:t>
      </w:r>
      <w:ins w:id="258" w:author="Autor">
        <w:r w:rsidR="008819D0">
          <w:rPr>
            <w:szCs w:val="24"/>
          </w:rPr>
          <w:t xml:space="preserve"> </w:t>
        </w:r>
      </w:ins>
      <w:r w:rsidR="003B6437" w:rsidRPr="003B6437">
        <w:rPr>
          <w:szCs w:val="24"/>
        </w:rPr>
        <w:t>z.</w:t>
      </w:r>
      <w:r w:rsidR="003B6437">
        <w:rPr>
          <w:szCs w:val="24"/>
        </w:rPr>
        <w:t xml:space="preserve"> </w:t>
      </w:r>
      <w:r w:rsidR="003B6437" w:rsidRPr="003B6437">
        <w:rPr>
          <w:szCs w:val="24"/>
        </w:rPr>
        <w:t>o organizácii Ústavného súdu Slovenskej republiky, o konaní pred ním a o postavení jeho sudcov</w:t>
      </w:r>
      <w:r w:rsidR="003B6437">
        <w:rPr>
          <w:szCs w:val="24"/>
        </w:rPr>
        <w:t xml:space="preserve"> v znení neskorších predpisov</w:t>
      </w:r>
      <w:r w:rsidR="003B6437" w:rsidRPr="003B6437">
        <w:rPr>
          <w:szCs w:val="24"/>
        </w:rPr>
        <w:t>)</w:t>
      </w:r>
      <w:r w:rsidR="003B6437">
        <w:rPr>
          <w:szCs w:val="24"/>
        </w:rPr>
        <w:t>.</w:t>
      </w:r>
    </w:p>
    <w:p w14:paraId="0268F9AB" w14:textId="77777777" w:rsidR="00363792" w:rsidRDefault="003B6437" w:rsidP="008803BF">
      <w:pPr>
        <w:pStyle w:val="Odsekzoznamu"/>
        <w:numPr>
          <w:ilvl w:val="0"/>
          <w:numId w:val="8"/>
        </w:numPr>
        <w:ind w:left="426"/>
        <w:jc w:val="both"/>
        <w:rPr>
          <w:szCs w:val="24"/>
        </w:rPr>
        <w:pPrChange w:id="259" w:author="Autor">
          <w:pPr>
            <w:pStyle w:val="Odsekzoznamu"/>
            <w:numPr>
              <w:numId w:val="8"/>
            </w:numPr>
            <w:ind w:hanging="360"/>
            <w:jc w:val="both"/>
          </w:pPr>
        </w:pPrChange>
      </w:pPr>
      <w:r>
        <w:rPr>
          <w:szCs w:val="24"/>
        </w:rPr>
        <w:t>Splnomocnený zástupca SO podľa ods. 5 tohto článku zmluvy je povinný podávať RO správy o postupe v kon</w:t>
      </w:r>
      <w:r w:rsidR="00B54DC3">
        <w:rPr>
          <w:szCs w:val="24"/>
        </w:rPr>
        <w:t>aní, jeho výsledkoch</w:t>
      </w:r>
      <w:r w:rsidR="007B1785" w:rsidRPr="003B6437">
        <w:rPr>
          <w:szCs w:val="24"/>
        </w:rPr>
        <w:t xml:space="preserve"> </w:t>
      </w:r>
      <w:r w:rsidR="00363792">
        <w:rPr>
          <w:szCs w:val="24"/>
        </w:rPr>
        <w:t>a právnych následkoch, ktoré z vedeného konania vyplývajú alebo môžu vyplývať, pričom RO je oprávnený vyhradiť si osobitný spôsob ako o týchto skutočnostiach bude informovaný. Tým nie je dotknuté právo RO na výkon kontroly podľa čl. 7 zmluvy.</w:t>
      </w:r>
    </w:p>
    <w:p w14:paraId="103ED38A" w14:textId="77777777" w:rsidR="00363792" w:rsidRPr="00E56E0B" w:rsidRDefault="00363792" w:rsidP="00363792">
      <w:pPr>
        <w:jc w:val="center"/>
        <w:rPr>
          <w:b/>
          <w:szCs w:val="24"/>
        </w:rPr>
      </w:pPr>
      <w:r>
        <w:rPr>
          <w:b/>
          <w:szCs w:val="24"/>
        </w:rPr>
        <w:t>Článok 9</w:t>
      </w:r>
    </w:p>
    <w:p w14:paraId="55461460" w14:textId="77777777" w:rsidR="00363792" w:rsidRDefault="00363792" w:rsidP="00363792">
      <w:pPr>
        <w:jc w:val="center"/>
        <w:rPr>
          <w:b/>
          <w:szCs w:val="24"/>
        </w:rPr>
      </w:pPr>
      <w:r>
        <w:rPr>
          <w:b/>
          <w:szCs w:val="24"/>
        </w:rPr>
        <w:t>Trvanie zmluvného vzťahu a jeho ukončenie</w:t>
      </w:r>
    </w:p>
    <w:p w14:paraId="7C887D0A" w14:textId="77777777" w:rsidR="000E6FEA" w:rsidRDefault="005F312B" w:rsidP="008803BF">
      <w:pPr>
        <w:pStyle w:val="Odsekzoznamu"/>
        <w:numPr>
          <w:ilvl w:val="0"/>
          <w:numId w:val="9"/>
        </w:numPr>
        <w:ind w:left="426"/>
        <w:jc w:val="both"/>
        <w:rPr>
          <w:szCs w:val="24"/>
        </w:rPr>
        <w:pPrChange w:id="260" w:author="Autor">
          <w:pPr>
            <w:pStyle w:val="Odsekzoznamu"/>
            <w:numPr>
              <w:numId w:val="9"/>
            </w:numPr>
            <w:ind w:hanging="360"/>
            <w:jc w:val="both"/>
          </w:pPr>
        </w:pPrChange>
      </w:pPr>
      <w:r w:rsidRPr="00544FB6">
        <w:rPr>
          <w:szCs w:val="24"/>
        </w:rPr>
        <w:t xml:space="preserve">Táto zmluva sa uzatvára na </w:t>
      </w:r>
      <w:r w:rsidR="00B84099" w:rsidRPr="00544FB6">
        <w:rPr>
          <w:szCs w:val="24"/>
        </w:rPr>
        <w:t xml:space="preserve">dobu určitú, pričom jej platnosť a účinnosť trvá do splnenia všetkých záväzkov oboch zmluvných strán, ktorých splnenie je v súlade s touto zmluvou nevyhnutné </w:t>
      </w:r>
      <w:r w:rsidR="00544FB6">
        <w:rPr>
          <w:szCs w:val="24"/>
        </w:rPr>
        <w:t>a platnosť a účinnosť neskončí skôr ako dôjde k </w:t>
      </w:r>
      <w:r w:rsidR="00544FB6" w:rsidRPr="0064627C">
        <w:rPr>
          <w:szCs w:val="24"/>
        </w:rPr>
        <w:t>vysporiadaniu všetkých vzťahov spojených s ukončením OP podľa čl. 141 všeobecného nariadenia</w:t>
      </w:r>
      <w:r w:rsidR="004813C2" w:rsidRPr="0064627C">
        <w:rPr>
          <w:szCs w:val="24"/>
        </w:rPr>
        <w:t>, ak nedôjde k ukončeniu zmluvy</w:t>
      </w:r>
      <w:r w:rsidR="000E6FEA">
        <w:rPr>
          <w:szCs w:val="24"/>
        </w:rPr>
        <w:t xml:space="preserve"> skôr a to:</w:t>
      </w:r>
    </w:p>
    <w:p w14:paraId="1B31E47E" w14:textId="77777777" w:rsidR="000E6FEA" w:rsidRDefault="00245B88" w:rsidP="008803BF">
      <w:pPr>
        <w:pStyle w:val="Odsekzoznamu"/>
        <w:numPr>
          <w:ilvl w:val="1"/>
          <w:numId w:val="9"/>
        </w:numPr>
        <w:ind w:left="851"/>
        <w:jc w:val="both"/>
        <w:rPr>
          <w:szCs w:val="24"/>
        </w:rPr>
        <w:pPrChange w:id="261" w:author="Autor">
          <w:pPr>
            <w:pStyle w:val="Odsekzoznamu"/>
            <w:numPr>
              <w:ilvl w:val="1"/>
              <w:numId w:val="9"/>
            </w:numPr>
            <w:ind w:left="1440" w:hanging="360"/>
            <w:jc w:val="both"/>
          </w:pPr>
        </w:pPrChange>
      </w:pPr>
      <w:r>
        <w:rPr>
          <w:szCs w:val="24"/>
        </w:rPr>
        <w:t xml:space="preserve">na základe </w:t>
      </w:r>
      <w:r w:rsidR="000E6FEA">
        <w:rPr>
          <w:szCs w:val="24"/>
        </w:rPr>
        <w:t xml:space="preserve">písomnej </w:t>
      </w:r>
      <w:r>
        <w:rPr>
          <w:szCs w:val="24"/>
        </w:rPr>
        <w:t>dohody zmluvných strán</w:t>
      </w:r>
      <w:ins w:id="262" w:author="Autor">
        <w:r w:rsidR="008819D0">
          <w:rPr>
            <w:szCs w:val="24"/>
          </w:rPr>
          <w:t>,</w:t>
        </w:r>
      </w:ins>
      <w:r>
        <w:rPr>
          <w:szCs w:val="24"/>
        </w:rPr>
        <w:t xml:space="preserve"> </w:t>
      </w:r>
    </w:p>
    <w:p w14:paraId="641772FD" w14:textId="77777777" w:rsidR="000E6FEA" w:rsidRDefault="000E6FEA" w:rsidP="008803BF">
      <w:pPr>
        <w:pStyle w:val="Odsekzoznamu"/>
        <w:numPr>
          <w:ilvl w:val="1"/>
          <w:numId w:val="9"/>
        </w:numPr>
        <w:ind w:left="851"/>
        <w:jc w:val="both"/>
        <w:rPr>
          <w:szCs w:val="24"/>
        </w:rPr>
        <w:pPrChange w:id="263" w:author="Autor">
          <w:pPr>
            <w:pStyle w:val="Odsekzoznamu"/>
            <w:numPr>
              <w:ilvl w:val="1"/>
              <w:numId w:val="9"/>
            </w:numPr>
            <w:ind w:left="1440" w:hanging="360"/>
            <w:jc w:val="both"/>
          </w:pPr>
        </w:pPrChange>
      </w:pPr>
      <w:r>
        <w:rPr>
          <w:szCs w:val="24"/>
        </w:rPr>
        <w:t>odvolaním plnomocenstva zo strany RO podľa ods. 2,</w:t>
      </w:r>
    </w:p>
    <w:p w14:paraId="72A33D1B" w14:textId="77777777" w:rsidR="00544FB6" w:rsidRPr="0064627C" w:rsidRDefault="000E6FEA" w:rsidP="008803BF">
      <w:pPr>
        <w:pStyle w:val="Odsekzoznamu"/>
        <w:numPr>
          <w:ilvl w:val="1"/>
          <w:numId w:val="9"/>
        </w:numPr>
        <w:ind w:left="851"/>
        <w:jc w:val="both"/>
        <w:rPr>
          <w:szCs w:val="24"/>
        </w:rPr>
        <w:pPrChange w:id="264" w:author="Autor">
          <w:pPr>
            <w:pStyle w:val="Odsekzoznamu"/>
            <w:numPr>
              <w:ilvl w:val="1"/>
              <w:numId w:val="9"/>
            </w:numPr>
            <w:ind w:left="1440" w:hanging="360"/>
            <w:jc w:val="both"/>
          </w:pPr>
        </w:pPrChange>
      </w:pPr>
      <w:r>
        <w:rPr>
          <w:szCs w:val="24"/>
        </w:rPr>
        <w:t>výpoveďou plnomocenstva zo strany SO</w:t>
      </w:r>
      <w:r w:rsidR="00B54DC3">
        <w:rPr>
          <w:szCs w:val="24"/>
        </w:rPr>
        <w:t xml:space="preserve"> </w:t>
      </w:r>
      <w:r>
        <w:rPr>
          <w:szCs w:val="24"/>
        </w:rPr>
        <w:t>podľa ods. 4.</w:t>
      </w:r>
    </w:p>
    <w:p w14:paraId="7B6C35E8" w14:textId="7B9B37E5" w:rsidR="00544FB6" w:rsidRPr="0064627C" w:rsidRDefault="00151ED4" w:rsidP="008803BF">
      <w:pPr>
        <w:pStyle w:val="Odsekzoznamu"/>
        <w:numPr>
          <w:ilvl w:val="0"/>
          <w:numId w:val="9"/>
        </w:numPr>
        <w:ind w:left="426"/>
        <w:jc w:val="both"/>
        <w:rPr>
          <w:szCs w:val="24"/>
        </w:rPr>
        <w:pPrChange w:id="265" w:author="Autor">
          <w:pPr>
            <w:pStyle w:val="Odsekzoznamu"/>
            <w:numPr>
              <w:numId w:val="9"/>
            </w:numPr>
            <w:ind w:hanging="360"/>
            <w:jc w:val="both"/>
          </w:pPr>
        </w:pPrChange>
      </w:pPr>
      <w:r w:rsidRPr="0064627C">
        <w:rPr>
          <w:szCs w:val="24"/>
        </w:rPr>
        <w:t xml:space="preserve">RO je oprávnený plnomocenstvo udelené na základe tejto zmluvy kedykoľvek čiastočne alebo </w:t>
      </w:r>
      <w:r w:rsidR="00DD4A6F" w:rsidRPr="0064627C">
        <w:rPr>
          <w:szCs w:val="24"/>
        </w:rPr>
        <w:t xml:space="preserve">v celom rozsahu odvolať. Odvolanie </w:t>
      </w:r>
      <w:r w:rsidR="00E8776D" w:rsidRPr="0064627C">
        <w:rPr>
          <w:szCs w:val="24"/>
        </w:rPr>
        <w:t xml:space="preserve">RO vyhotoví v písomnej forme a </w:t>
      </w:r>
      <w:r w:rsidR="00DD4A6F" w:rsidRPr="0064627C">
        <w:rPr>
          <w:szCs w:val="24"/>
        </w:rPr>
        <w:t xml:space="preserve">je účinné jeho doručením SO. </w:t>
      </w:r>
      <w:r w:rsidR="00DF095A" w:rsidRPr="00DF095A">
        <w:rPr>
          <w:szCs w:val="24"/>
        </w:rPr>
        <w:t xml:space="preserve">V prípade, že si SO neprevezme zásielku zasielanú doporučenou poštou a uloženú na pošte, piaty </w:t>
      </w:r>
      <w:ins w:id="266" w:author="Autor">
        <w:r w:rsidR="003767BF">
          <w:rPr>
            <w:szCs w:val="24"/>
          </w:rPr>
          <w:t xml:space="preserve">pracovný </w:t>
        </w:r>
      </w:ins>
      <w:r w:rsidR="00DF095A" w:rsidRPr="00DF095A">
        <w:rPr>
          <w:szCs w:val="24"/>
        </w:rPr>
        <w:t xml:space="preserve">deň od uloženia na pošte sa bude považovať za </w:t>
      </w:r>
      <w:r w:rsidR="00DF095A" w:rsidRPr="00DF095A">
        <w:rPr>
          <w:szCs w:val="24"/>
        </w:rPr>
        <w:lastRenderedPageBreak/>
        <w:t>deň doručenia zásielky, aj keď sa adresát o obsahu uloženej zásielky nedozvedel.</w:t>
      </w:r>
      <w:r w:rsidR="00DF095A">
        <w:rPr>
          <w:szCs w:val="24"/>
        </w:rPr>
        <w:t xml:space="preserve"> </w:t>
      </w:r>
      <w:r w:rsidR="00DD4A6F" w:rsidRPr="0064627C">
        <w:rPr>
          <w:szCs w:val="24"/>
        </w:rPr>
        <w:t>Od</w:t>
      </w:r>
      <w:del w:id="267" w:author="Autor">
        <w:r w:rsidR="00DD4A6F" w:rsidRPr="0064627C">
          <w:rPr>
            <w:szCs w:val="24"/>
          </w:rPr>
          <w:delText xml:space="preserve"> </w:delText>
        </w:r>
      </w:del>
      <w:ins w:id="268" w:author="Autor">
        <w:r w:rsidR="008819D0">
          <w:rPr>
            <w:szCs w:val="24"/>
          </w:rPr>
          <w:t> </w:t>
        </w:r>
      </w:ins>
      <w:r w:rsidR="00DF095A">
        <w:rPr>
          <w:szCs w:val="24"/>
        </w:rPr>
        <w:t xml:space="preserve">preukázateľného </w:t>
      </w:r>
      <w:r w:rsidR="00DD4A6F" w:rsidRPr="0064627C">
        <w:rPr>
          <w:szCs w:val="24"/>
        </w:rPr>
        <w:t>doručenia odvolania je SO povinný nepokračovať vo výkone úloh, na ktoré sa odvolanie vzťahuje</w:t>
      </w:r>
      <w:r w:rsidR="00E8776D" w:rsidRPr="0064627C">
        <w:rPr>
          <w:szCs w:val="24"/>
        </w:rPr>
        <w:t>.</w:t>
      </w:r>
      <w:r w:rsidR="00367E54" w:rsidRPr="0064627C">
        <w:rPr>
          <w:szCs w:val="24"/>
        </w:rPr>
        <w:t xml:space="preserve"> </w:t>
      </w:r>
      <w:r w:rsidR="00291AFC" w:rsidRPr="0064627C">
        <w:rPr>
          <w:szCs w:val="24"/>
        </w:rPr>
        <w:t xml:space="preserve">Doručením odvolania plnomocenstva zároveň </w:t>
      </w:r>
      <w:r w:rsidR="0064627C">
        <w:rPr>
          <w:szCs w:val="24"/>
        </w:rPr>
        <w:t>zaniká táto</w:t>
      </w:r>
      <w:r w:rsidR="0053481D" w:rsidRPr="0064627C">
        <w:rPr>
          <w:szCs w:val="24"/>
        </w:rPr>
        <w:t xml:space="preserve"> zmluv</w:t>
      </w:r>
      <w:r w:rsidR="0064627C">
        <w:rPr>
          <w:szCs w:val="24"/>
        </w:rPr>
        <w:t>a</w:t>
      </w:r>
      <w:r w:rsidR="0053481D" w:rsidRPr="0064627C">
        <w:rPr>
          <w:szCs w:val="24"/>
        </w:rPr>
        <w:t xml:space="preserve"> </w:t>
      </w:r>
      <w:r w:rsidR="00291AFC" w:rsidRPr="0064627C">
        <w:rPr>
          <w:szCs w:val="24"/>
        </w:rPr>
        <w:t xml:space="preserve">v celom rozsahu alebo v rozsahu </w:t>
      </w:r>
      <w:r w:rsidR="00691642" w:rsidRPr="0064627C">
        <w:rPr>
          <w:szCs w:val="24"/>
        </w:rPr>
        <w:t>zodpovedajúcom čiastočnému odvolaniu</w:t>
      </w:r>
      <w:r w:rsidR="00D77918">
        <w:rPr>
          <w:szCs w:val="24"/>
        </w:rPr>
        <w:t xml:space="preserve"> plnomocenstva, s výnimkou ods. 5 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p>
    <w:p w14:paraId="015D044A" w14:textId="77777777" w:rsidR="002101B3" w:rsidRDefault="00291AFC" w:rsidP="008803BF">
      <w:pPr>
        <w:pStyle w:val="Odsekzoznamu"/>
        <w:numPr>
          <w:ilvl w:val="0"/>
          <w:numId w:val="9"/>
        </w:numPr>
        <w:ind w:left="426"/>
        <w:jc w:val="both"/>
        <w:rPr>
          <w:szCs w:val="24"/>
        </w:rPr>
        <w:pPrChange w:id="269" w:author="Autor">
          <w:pPr>
            <w:pStyle w:val="Odsekzoznamu"/>
            <w:numPr>
              <w:numId w:val="9"/>
            </w:numPr>
            <w:ind w:hanging="360"/>
            <w:jc w:val="both"/>
          </w:pPr>
        </w:pPrChange>
      </w:pPr>
      <w:r>
        <w:rPr>
          <w:szCs w:val="24"/>
        </w:rPr>
        <w:t xml:space="preserve">RO je oprávnený </w:t>
      </w:r>
      <w:r w:rsidR="004813C2">
        <w:rPr>
          <w:szCs w:val="24"/>
        </w:rPr>
        <w:t>odvolať plnomocenstvo podľa predchádzajúce</w:t>
      </w:r>
      <w:r w:rsidR="00EB17F4">
        <w:rPr>
          <w:szCs w:val="24"/>
        </w:rPr>
        <w:t xml:space="preserve">ho </w:t>
      </w:r>
      <w:r w:rsidR="00DF095A">
        <w:rPr>
          <w:szCs w:val="24"/>
        </w:rPr>
        <w:t>odseku</w:t>
      </w:r>
      <w:r w:rsidR="004813C2">
        <w:rPr>
          <w:szCs w:val="24"/>
        </w:rPr>
        <w:t xml:space="preserve"> najmä</w:t>
      </w:r>
      <w:r w:rsidR="00EB17F4">
        <w:rPr>
          <w:szCs w:val="24"/>
        </w:rPr>
        <w:t>, ale nie len,</w:t>
      </w:r>
      <w:r>
        <w:rPr>
          <w:szCs w:val="24"/>
        </w:rPr>
        <w:t xml:space="preserve"> v prípade porušenia </w:t>
      </w:r>
      <w:r w:rsidR="0052348E">
        <w:rPr>
          <w:szCs w:val="24"/>
        </w:rPr>
        <w:t xml:space="preserve">plnenia </w:t>
      </w:r>
      <w:r>
        <w:rPr>
          <w:szCs w:val="24"/>
        </w:rPr>
        <w:t xml:space="preserve">povinností SO, ktoré mu vyplývajú z tejto zmluvy, pričom za dôvod </w:t>
      </w:r>
      <w:r w:rsidR="00D77918">
        <w:rPr>
          <w:szCs w:val="24"/>
        </w:rPr>
        <w:t>odvolania</w:t>
      </w:r>
      <w:r>
        <w:rPr>
          <w:szCs w:val="24"/>
        </w:rPr>
        <w:t xml:space="preserve"> sa považujú nasledujúce skutočnosti:</w:t>
      </w:r>
    </w:p>
    <w:p w14:paraId="687A39DC" w14:textId="0CBC5324" w:rsidR="00291AFC" w:rsidRDefault="00691642" w:rsidP="008803BF">
      <w:pPr>
        <w:pStyle w:val="Odsekzoznamu"/>
        <w:numPr>
          <w:ilvl w:val="1"/>
          <w:numId w:val="9"/>
        </w:numPr>
        <w:ind w:left="851"/>
        <w:jc w:val="both"/>
        <w:rPr>
          <w:szCs w:val="24"/>
        </w:rPr>
        <w:pPrChange w:id="270" w:author="Autor">
          <w:pPr>
            <w:pStyle w:val="Odsekzoznamu"/>
            <w:numPr>
              <w:ilvl w:val="1"/>
              <w:numId w:val="9"/>
            </w:numPr>
            <w:ind w:left="1440" w:hanging="360"/>
            <w:jc w:val="both"/>
          </w:pPr>
        </w:pPrChange>
      </w:pPr>
      <w:r>
        <w:rPr>
          <w:szCs w:val="24"/>
        </w:rPr>
        <w:t>opakovaný</w:t>
      </w:r>
      <w:r w:rsidR="00291AFC">
        <w:rPr>
          <w:szCs w:val="24"/>
        </w:rPr>
        <w:t xml:space="preserve"> výskyt závažných</w:t>
      </w:r>
      <w:r w:rsidR="004813C2">
        <w:rPr>
          <w:szCs w:val="24"/>
        </w:rPr>
        <w:t xml:space="preserve"> nedostatkov pri plnení úloh SO vykonávaných podľa udeleného plnomocenstva, ktoré v</w:t>
      </w:r>
      <w:r w:rsidR="00902BA0">
        <w:rPr>
          <w:szCs w:val="24"/>
        </w:rPr>
        <w:t>y</w:t>
      </w:r>
      <w:r w:rsidR="004813C2">
        <w:rPr>
          <w:szCs w:val="24"/>
        </w:rPr>
        <w:t>plývajú zo správ z auditov a kontrol vykonávaných oprávnenými osobami, a ktorých výskyt závažným spôsobom narúša alebo ohrozuje implementáciu OP....alebo jeho časti</w:t>
      </w:r>
      <w:r>
        <w:rPr>
          <w:szCs w:val="24"/>
        </w:rPr>
        <w:t xml:space="preserve"> v rozsahu čl. 2 ods. 1 zmluvy</w:t>
      </w:r>
      <w:r w:rsidR="004813C2">
        <w:rPr>
          <w:szCs w:val="24"/>
        </w:rPr>
        <w:t>. Uplatneniu dôvodu odvolania plnomocenstva musí predchádzať písomné upozornenie RO na možné dôsledky spojené s identifikovaným výskytom závažných nedostatkov</w:t>
      </w:r>
      <w:r>
        <w:rPr>
          <w:szCs w:val="24"/>
        </w:rPr>
        <w:t xml:space="preserve"> a</w:t>
      </w:r>
      <w:r w:rsidR="00580E8F">
        <w:rPr>
          <w:szCs w:val="24"/>
        </w:rPr>
        <w:t> </w:t>
      </w:r>
      <w:r>
        <w:rPr>
          <w:szCs w:val="24"/>
        </w:rPr>
        <w:t>súčasne</w:t>
      </w:r>
      <w:ins w:id="271" w:author="Autor">
        <w:r w:rsidR="00580E8F">
          <w:rPr>
            <w:szCs w:val="24"/>
          </w:rPr>
          <w:t>, ak sa</w:t>
        </w:r>
      </w:ins>
      <w:r>
        <w:rPr>
          <w:szCs w:val="24"/>
        </w:rPr>
        <w:t xml:space="preserve"> závažný nedostatok</w:t>
      </w:r>
      <w:del w:id="272" w:author="Autor">
        <w:r>
          <w:rPr>
            <w:szCs w:val="24"/>
          </w:rPr>
          <w:delText xml:space="preserve"> sa</w:delText>
        </w:r>
      </w:del>
      <w:r>
        <w:rPr>
          <w:szCs w:val="24"/>
        </w:rPr>
        <w:t xml:space="preserve"> </w:t>
      </w:r>
      <w:r w:rsidR="005D04F8">
        <w:rPr>
          <w:szCs w:val="24"/>
        </w:rPr>
        <w:t xml:space="preserve">opätovne </w:t>
      </w:r>
      <w:r>
        <w:rPr>
          <w:szCs w:val="24"/>
        </w:rPr>
        <w:t xml:space="preserve">vyskytne aj po tomto upozornení, </w:t>
      </w:r>
    </w:p>
    <w:p w14:paraId="340AA8DB" w14:textId="57C35791" w:rsidR="004813C2" w:rsidRDefault="00691642" w:rsidP="008803BF">
      <w:pPr>
        <w:pStyle w:val="Odsekzoznamu"/>
        <w:numPr>
          <w:ilvl w:val="1"/>
          <w:numId w:val="9"/>
        </w:numPr>
        <w:ind w:left="851"/>
        <w:jc w:val="both"/>
        <w:rPr>
          <w:szCs w:val="24"/>
        </w:rPr>
        <w:pPrChange w:id="273" w:author="Autor">
          <w:pPr>
            <w:pStyle w:val="Odsekzoznamu"/>
            <w:numPr>
              <w:ilvl w:val="1"/>
              <w:numId w:val="9"/>
            </w:numPr>
            <w:ind w:left="1440" w:hanging="360"/>
            <w:jc w:val="both"/>
          </w:pPr>
        </w:pPrChange>
      </w:pPr>
      <w:r>
        <w:rPr>
          <w:szCs w:val="24"/>
        </w:rPr>
        <w:t>opakovaný</w:t>
      </w:r>
      <w:r w:rsidR="004813C2">
        <w:rPr>
          <w:szCs w:val="24"/>
        </w:rPr>
        <w:t xml:space="preserve"> výskyt identických nedostatkov systémového charakteru pri plnení úloh </w:t>
      </w:r>
      <w:r w:rsidR="00EC3507">
        <w:rPr>
          <w:szCs w:val="24"/>
        </w:rPr>
        <w:t xml:space="preserve">podľa tejto zmluvy zo strany </w:t>
      </w:r>
      <w:r w:rsidR="004813C2">
        <w:rPr>
          <w:szCs w:val="24"/>
        </w:rPr>
        <w:t xml:space="preserve">SO, ktoré </w:t>
      </w:r>
      <w:del w:id="274" w:author="Autor">
        <w:r w:rsidR="004813C2">
          <w:rPr>
            <w:szCs w:val="24"/>
          </w:rPr>
          <w:delText>vplývajú</w:delText>
        </w:r>
      </w:del>
      <w:ins w:id="275" w:author="Autor">
        <w:r w:rsidR="004813C2">
          <w:rPr>
            <w:szCs w:val="24"/>
          </w:rPr>
          <w:t>v</w:t>
        </w:r>
        <w:r w:rsidR="00580E8F">
          <w:rPr>
            <w:szCs w:val="24"/>
          </w:rPr>
          <w:t>y</w:t>
        </w:r>
        <w:r w:rsidR="004813C2">
          <w:rPr>
            <w:szCs w:val="24"/>
          </w:rPr>
          <w:t>plývajú</w:t>
        </w:r>
      </w:ins>
      <w:r w:rsidR="004813C2">
        <w:rPr>
          <w:szCs w:val="24"/>
        </w:rPr>
        <w:t xml:space="preserve"> zo správ z auditov a kontrol vykonávaných oprávnenými osobami</w:t>
      </w:r>
      <w:r w:rsidR="00EA75E1">
        <w:rPr>
          <w:szCs w:val="24"/>
        </w:rPr>
        <w:t>.</w:t>
      </w:r>
      <w:r w:rsidR="004813C2">
        <w:rPr>
          <w:szCs w:val="24"/>
        </w:rPr>
        <w:t xml:space="preserve"> </w:t>
      </w:r>
      <w:r w:rsidR="00EA75E1">
        <w:rPr>
          <w:szCs w:val="24"/>
        </w:rPr>
        <w:t>Z</w:t>
      </w:r>
      <w:r w:rsidR="004813C2">
        <w:rPr>
          <w:szCs w:val="24"/>
        </w:rPr>
        <w:t xml:space="preserve">a </w:t>
      </w:r>
      <w:r>
        <w:rPr>
          <w:szCs w:val="24"/>
        </w:rPr>
        <w:t xml:space="preserve">takéto sa nepovažujú nedostatky, ktoré objektívne nemôžu byť ovplyvnené SO, za predpokladu, že takýto opakovane </w:t>
      </w:r>
      <w:ins w:id="276" w:author="Autor">
        <w:r w:rsidR="00D86C64">
          <w:rPr>
            <w:szCs w:val="24"/>
          </w:rPr>
          <w:br/>
        </w:r>
      </w:ins>
      <w:r>
        <w:rPr>
          <w:szCs w:val="24"/>
        </w:rPr>
        <w:t xml:space="preserve">sa vyskytujúci nedostatok závažným spôsobom </w:t>
      </w:r>
      <w:del w:id="277" w:author="Autor">
        <w:r>
          <w:rPr>
            <w:szCs w:val="24"/>
          </w:rPr>
          <w:delText>narúša</w:delText>
        </w:r>
      </w:del>
      <w:ins w:id="278" w:author="Autor">
        <w:r w:rsidR="00580E8F">
          <w:rPr>
            <w:szCs w:val="24"/>
          </w:rPr>
          <w:t>ne</w:t>
        </w:r>
        <w:r>
          <w:rPr>
            <w:szCs w:val="24"/>
          </w:rPr>
          <w:t>narúša</w:t>
        </w:r>
      </w:ins>
      <w:r>
        <w:rPr>
          <w:szCs w:val="24"/>
        </w:rPr>
        <w:t xml:space="preserve"> alebo </w:t>
      </w:r>
      <w:del w:id="279" w:author="Autor">
        <w:r>
          <w:rPr>
            <w:szCs w:val="24"/>
          </w:rPr>
          <w:delText>ohrozuje</w:delText>
        </w:r>
      </w:del>
      <w:ins w:id="280" w:author="Autor">
        <w:r w:rsidR="00580E8F">
          <w:rPr>
            <w:szCs w:val="24"/>
          </w:rPr>
          <w:t>ne</w:t>
        </w:r>
        <w:r>
          <w:rPr>
            <w:szCs w:val="24"/>
          </w:rPr>
          <w:t>ohrozuje</w:t>
        </w:r>
      </w:ins>
      <w:r>
        <w:rPr>
          <w:szCs w:val="24"/>
        </w:rPr>
        <w:t xml:space="preserve"> implementáciu OP....alebo jeho časti</w:t>
      </w:r>
      <w:r w:rsidRPr="00691642">
        <w:rPr>
          <w:szCs w:val="24"/>
        </w:rPr>
        <w:t xml:space="preserve"> </w:t>
      </w:r>
      <w:r>
        <w:rPr>
          <w:szCs w:val="24"/>
        </w:rPr>
        <w:t>v rozsahu čl. 2 ods. 1 zmluvy. Uplatneniu dôvodu odvolania plnomocenstva musí predchádzať písomné upozornenie RO na možné dôsledky spojené s identifikovaným výskytom identických nedostatkov systémového charakteru</w:t>
      </w:r>
      <w:r w:rsidRPr="00691642">
        <w:rPr>
          <w:szCs w:val="24"/>
        </w:rPr>
        <w:t xml:space="preserve"> </w:t>
      </w:r>
      <w:r>
        <w:rPr>
          <w:szCs w:val="24"/>
        </w:rPr>
        <w:t>a</w:t>
      </w:r>
      <w:r w:rsidR="00F05A80">
        <w:rPr>
          <w:szCs w:val="24"/>
        </w:rPr>
        <w:t> </w:t>
      </w:r>
      <w:r>
        <w:rPr>
          <w:szCs w:val="24"/>
        </w:rPr>
        <w:t>súčasne</w:t>
      </w:r>
      <w:ins w:id="281" w:author="Autor">
        <w:r w:rsidR="00F05A80">
          <w:rPr>
            <w:szCs w:val="24"/>
          </w:rPr>
          <w:t>, ak sa</w:t>
        </w:r>
      </w:ins>
      <w:r>
        <w:rPr>
          <w:szCs w:val="24"/>
        </w:rPr>
        <w:t xml:space="preserve"> identický nedostatok systémového charakteru</w:t>
      </w:r>
      <w:del w:id="282" w:author="Autor">
        <w:r>
          <w:rPr>
            <w:szCs w:val="24"/>
          </w:rPr>
          <w:delText xml:space="preserve"> sa</w:delText>
        </w:r>
      </w:del>
      <w:r>
        <w:rPr>
          <w:szCs w:val="24"/>
        </w:rPr>
        <w:t xml:space="preserve"> </w:t>
      </w:r>
      <w:r w:rsidR="005D04F8">
        <w:rPr>
          <w:szCs w:val="24"/>
        </w:rPr>
        <w:t xml:space="preserve">opätovne </w:t>
      </w:r>
      <w:r>
        <w:rPr>
          <w:szCs w:val="24"/>
        </w:rPr>
        <w:t>vyskytne aj po tomto upozornení,</w:t>
      </w:r>
    </w:p>
    <w:p w14:paraId="17FCA923" w14:textId="77777777" w:rsidR="00691642" w:rsidRDefault="00691642" w:rsidP="008803BF">
      <w:pPr>
        <w:pStyle w:val="Odsekzoznamu"/>
        <w:numPr>
          <w:ilvl w:val="1"/>
          <w:numId w:val="9"/>
        </w:numPr>
        <w:ind w:left="851"/>
        <w:jc w:val="both"/>
        <w:rPr>
          <w:szCs w:val="24"/>
        </w:rPr>
        <w:pPrChange w:id="283" w:author="Autor">
          <w:pPr>
            <w:pStyle w:val="Odsekzoznamu"/>
            <w:numPr>
              <w:ilvl w:val="1"/>
              <w:numId w:val="9"/>
            </w:numPr>
            <w:ind w:left="1440" w:hanging="360"/>
            <w:jc w:val="both"/>
          </w:pPr>
        </w:pPrChange>
      </w:pPr>
      <w:r>
        <w:rPr>
          <w:szCs w:val="24"/>
        </w:rPr>
        <w:t xml:space="preserve">neodstránenie zistených nedostatkov vyplývajúcich zo správ z auditov a kontrol vykonávaných oprávnenými osobami </w:t>
      </w:r>
      <w:r w:rsidR="00C106D4">
        <w:rPr>
          <w:szCs w:val="24"/>
        </w:rPr>
        <w:t xml:space="preserve">a kontrol vykonaných RO podľa čl. 7 zmluvy </w:t>
      </w:r>
      <w:r>
        <w:rPr>
          <w:szCs w:val="24"/>
        </w:rPr>
        <w:t>alebo bezdôvodné  neprijatie opatrení na ich nápravu zo strany SO</w:t>
      </w:r>
      <w:r w:rsidR="00C106D4">
        <w:rPr>
          <w:szCs w:val="24"/>
        </w:rPr>
        <w:t xml:space="preserve"> v stanovenej lehote alebo v prípade, ak RO písomne upozorní SO, že prijaté opatrenia sú nedostatočné, nakoľko nedošlo k náprave, hoci SO takúto nápravu mohol vykonať. Uplatneniu dôvodu odvolania plnomocenstva musí predchádzať písomné upozornenie RO na možné dôsledky spojené s neodstránením zistených nedostatkov</w:t>
      </w:r>
      <w:r w:rsidR="00C106D4" w:rsidRPr="00691642">
        <w:rPr>
          <w:szCs w:val="24"/>
        </w:rPr>
        <w:t xml:space="preserve"> </w:t>
      </w:r>
      <w:r w:rsidR="00C106D4">
        <w:rPr>
          <w:szCs w:val="24"/>
        </w:rPr>
        <w:t>a</w:t>
      </w:r>
      <w:r w:rsidR="00D86C64">
        <w:rPr>
          <w:szCs w:val="24"/>
        </w:rPr>
        <w:t> </w:t>
      </w:r>
      <w:r w:rsidR="00C106D4">
        <w:rPr>
          <w:szCs w:val="24"/>
        </w:rPr>
        <w:t>súčasne</w:t>
      </w:r>
      <w:ins w:id="284" w:author="Autor">
        <w:r w:rsidR="00D86C64">
          <w:rPr>
            <w:szCs w:val="24"/>
          </w:rPr>
          <w:t>,</w:t>
        </w:r>
      </w:ins>
      <w:r w:rsidR="00C106D4">
        <w:rPr>
          <w:szCs w:val="24"/>
        </w:rPr>
        <w:t xml:space="preserve"> </w:t>
      </w:r>
      <w:r w:rsidR="00BD296D">
        <w:rPr>
          <w:szCs w:val="24"/>
        </w:rPr>
        <w:t>a</w:t>
      </w:r>
      <w:r w:rsidR="00C106D4">
        <w:rPr>
          <w:szCs w:val="24"/>
        </w:rPr>
        <w:t>k SO nevykoná nápravu ani po tomto upozornení.</w:t>
      </w:r>
    </w:p>
    <w:p w14:paraId="52F15371" w14:textId="22791EA9" w:rsidR="004813C2" w:rsidRPr="0064627C" w:rsidRDefault="004813C2" w:rsidP="008803BF">
      <w:pPr>
        <w:pStyle w:val="Odsekzoznamu"/>
        <w:numPr>
          <w:ilvl w:val="0"/>
          <w:numId w:val="9"/>
        </w:numPr>
        <w:ind w:left="426"/>
        <w:jc w:val="both"/>
        <w:rPr>
          <w:szCs w:val="24"/>
        </w:rPr>
        <w:pPrChange w:id="285" w:author="Autor">
          <w:pPr>
            <w:pStyle w:val="Odsekzoznamu"/>
            <w:numPr>
              <w:numId w:val="9"/>
            </w:numPr>
            <w:ind w:hanging="360"/>
            <w:jc w:val="both"/>
          </w:pPr>
        </w:pPrChange>
      </w:pPr>
      <w:r>
        <w:rPr>
          <w:szCs w:val="24"/>
        </w:rPr>
        <w:t xml:space="preserve">SO je oprávnený vypovedať plnomocenstvo udelené na základe tejto zmluvy iba v prípade, ak činnosťou alebo nečinnosťou RO je výrazne sťažený alebo znemožnený výkon niektorých alebo všetkých úloh, ktoré má SO podľa zmluvy vykonávať a k náprave nedošlo ani po výzve SO adresovanej na RO na odstránenie takéhoto stavu alebo ak SO objektívne </w:t>
      </w:r>
      <w:r w:rsidR="0046711F">
        <w:rPr>
          <w:szCs w:val="24"/>
        </w:rPr>
        <w:t>prestane spĺňať</w:t>
      </w:r>
      <w:r>
        <w:rPr>
          <w:szCs w:val="24"/>
        </w:rPr>
        <w:t xml:space="preserve"> podmienky na výkon jeho úloh a nie je scho</w:t>
      </w:r>
      <w:r w:rsidR="00AF2B1B">
        <w:rPr>
          <w:szCs w:val="24"/>
        </w:rPr>
        <w:t xml:space="preserve">pný </w:t>
      </w:r>
      <w:r w:rsidR="00AF2B1B">
        <w:rPr>
          <w:szCs w:val="24"/>
        </w:rPr>
        <w:lastRenderedPageBreak/>
        <w:t>na</w:t>
      </w:r>
      <w:r>
        <w:rPr>
          <w:szCs w:val="24"/>
        </w:rPr>
        <w:t xml:space="preserve"> základe týchto skutočností naďalej plniť niektoré alebo všetky úlohy, ktorými je podľa tejto zmluvy poverený. Výpoveď plnomocenstva zo strany SO musí v plnej miere rešpektovať zásadu čo najmenšieho narušenia plnenia úloh RO. Výpovedná doba</w:t>
      </w:r>
      <w:r w:rsidR="00C52F5C">
        <w:rPr>
          <w:szCs w:val="24"/>
        </w:rPr>
        <w:t xml:space="preserve"> </w:t>
      </w:r>
      <w:r>
        <w:rPr>
          <w:szCs w:val="24"/>
        </w:rPr>
        <w:t xml:space="preserve">je </w:t>
      </w:r>
      <w:r w:rsidR="005D5CFC">
        <w:rPr>
          <w:szCs w:val="24"/>
        </w:rPr>
        <w:t>trojmesačná a</w:t>
      </w:r>
      <w:r w:rsidR="0046711F" w:rsidRPr="0046711F">
        <w:t xml:space="preserve"> </w:t>
      </w:r>
      <w:r w:rsidR="0046711F" w:rsidRPr="0046711F">
        <w:rPr>
          <w:szCs w:val="24"/>
        </w:rPr>
        <w:t>začína plynúť od prvého dňa kalendárneho mesiaca nas</w:t>
      </w:r>
      <w:r w:rsidR="00AF2B1B">
        <w:rPr>
          <w:szCs w:val="24"/>
        </w:rPr>
        <w:t>ledujúceho po</w:t>
      </w:r>
      <w:del w:id="286" w:author="Autor">
        <w:r w:rsidR="00AF2B1B">
          <w:rPr>
            <w:szCs w:val="24"/>
          </w:rPr>
          <w:delText xml:space="preserve"> </w:delText>
        </w:r>
      </w:del>
      <w:ins w:id="287" w:author="Autor">
        <w:r w:rsidR="008819D0">
          <w:rPr>
            <w:szCs w:val="24"/>
          </w:rPr>
          <w:t> </w:t>
        </w:r>
      </w:ins>
      <w:r w:rsidR="00AF2B1B">
        <w:rPr>
          <w:szCs w:val="24"/>
        </w:rPr>
        <w:t>doručení výpovede</w:t>
      </w:r>
      <w:r w:rsidR="0046711F" w:rsidRPr="0046711F">
        <w:rPr>
          <w:szCs w:val="24"/>
        </w:rPr>
        <w:t xml:space="preserve"> RO. Až do uplynutia výpovednej doby je SO povinný vykonávať úlohy, ktorými ho RO poveril v súlade s touto zmluvou</w:t>
      </w:r>
      <w:r w:rsidR="00E26B2C">
        <w:rPr>
          <w:szCs w:val="24"/>
        </w:rPr>
        <w:t>.</w:t>
      </w:r>
      <w:r w:rsidR="00F51851">
        <w:rPr>
          <w:szCs w:val="24"/>
        </w:rPr>
        <w:t xml:space="preserve"> V prípade, že si R</w:t>
      </w:r>
      <w:r w:rsidR="00F51851" w:rsidRPr="00DF095A">
        <w:rPr>
          <w:szCs w:val="24"/>
        </w:rPr>
        <w:t xml:space="preserve">O neprevezme zásielku zasielanú doporučenou poštou a uloženú na pošte, piaty </w:t>
      </w:r>
      <w:ins w:id="288" w:author="Autor">
        <w:r w:rsidR="00737A35">
          <w:rPr>
            <w:szCs w:val="24"/>
          </w:rPr>
          <w:t xml:space="preserve">pracovný </w:t>
        </w:r>
      </w:ins>
      <w:r w:rsidR="00F51851" w:rsidRPr="00DF095A">
        <w:rPr>
          <w:szCs w:val="24"/>
        </w:rPr>
        <w:t>deň od uloženia na</w:t>
      </w:r>
      <w:del w:id="289" w:author="Autor">
        <w:r w:rsidR="00F51851" w:rsidRPr="00DF095A">
          <w:rPr>
            <w:szCs w:val="24"/>
          </w:rPr>
          <w:delText xml:space="preserve"> </w:delText>
        </w:r>
      </w:del>
      <w:ins w:id="290" w:author="Autor">
        <w:r w:rsidR="008819D0">
          <w:rPr>
            <w:szCs w:val="24"/>
          </w:rPr>
          <w:t> </w:t>
        </w:r>
      </w:ins>
      <w:r w:rsidR="00F51851" w:rsidRPr="00DF095A">
        <w:rPr>
          <w:szCs w:val="24"/>
        </w:rPr>
        <w:t>pošte sa bude považovať za deň doručenia zásielky, aj keď sa adresát o obsahu uloženej zásielky nedozvedel.</w:t>
      </w:r>
      <w:r w:rsidRPr="0064627C">
        <w:rPr>
          <w:szCs w:val="24"/>
        </w:rPr>
        <w:t xml:space="preserve"> Uplynutím výpovednej doby </w:t>
      </w:r>
      <w:r w:rsidR="0053481D" w:rsidRPr="0064627C">
        <w:rPr>
          <w:szCs w:val="24"/>
        </w:rPr>
        <w:t>zároveň zaniká táto zmluva</w:t>
      </w:r>
      <w:r w:rsidRPr="0064627C">
        <w:rPr>
          <w:szCs w:val="24"/>
        </w:rPr>
        <w:t xml:space="preserve"> v celom rozsahu alebo v rozsahu zodpovedajúcom čiastočnej výpovedi plnomocenstva</w:t>
      </w:r>
      <w:r w:rsidR="00D77918">
        <w:rPr>
          <w:szCs w:val="24"/>
        </w:rPr>
        <w:t xml:space="preserve">, s výnimkou ods. </w:t>
      </w:r>
      <w:r w:rsidR="005D5CFC">
        <w:rPr>
          <w:szCs w:val="24"/>
        </w:rPr>
        <w:t xml:space="preserve">6 </w:t>
      </w:r>
      <w:r w:rsidR="00D77918">
        <w:rPr>
          <w:szCs w:val="24"/>
        </w:rPr>
        <w:t>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r w:rsidR="005D5CFC">
        <w:rPr>
          <w:szCs w:val="24"/>
        </w:rPr>
        <w:t>,</w:t>
      </w:r>
      <w:r w:rsidR="005D5CFC" w:rsidRPr="005D5CFC">
        <w:t xml:space="preserve"> </w:t>
      </w:r>
      <w:r w:rsidR="005D5CFC">
        <w:t>pričom sa súčasne osobitne uvádza, že v rámci plynutia výpovednej doby bude plynúť lehota podľa odseku 5 tohto článku</w:t>
      </w:r>
      <w:r w:rsidR="00BD296D">
        <w:rPr>
          <w:szCs w:val="24"/>
        </w:rPr>
        <w:t>.</w:t>
      </w:r>
    </w:p>
    <w:p w14:paraId="0F1B0AF1" w14:textId="77777777" w:rsidR="004813C2" w:rsidRPr="004C7191" w:rsidRDefault="004401A1" w:rsidP="008803BF">
      <w:pPr>
        <w:pStyle w:val="Odsekzoznamu"/>
        <w:numPr>
          <w:ilvl w:val="0"/>
          <w:numId w:val="9"/>
        </w:numPr>
        <w:ind w:left="426"/>
        <w:jc w:val="both"/>
        <w:rPr>
          <w:szCs w:val="24"/>
        </w:rPr>
        <w:pPrChange w:id="291" w:author="Autor">
          <w:pPr>
            <w:pStyle w:val="Odsekzoznamu"/>
            <w:numPr>
              <w:numId w:val="9"/>
            </w:numPr>
            <w:ind w:hanging="360"/>
            <w:jc w:val="both"/>
          </w:pPr>
        </w:pPrChange>
      </w:pPr>
      <w:r w:rsidRPr="004C7191">
        <w:rPr>
          <w:szCs w:val="24"/>
        </w:rPr>
        <w:t xml:space="preserve">Zmluvné strany sa zaväzujú do troch mesiacov od zániku tejto zmluvy </w:t>
      </w:r>
      <w:r w:rsidR="004C7191" w:rsidRPr="00473B77">
        <w:rPr>
          <w:szCs w:val="24"/>
        </w:rPr>
        <w:t xml:space="preserve">podľa odseku 2 alebo 4 zmluvy </w:t>
      </w:r>
      <w:r w:rsidRPr="004C7191">
        <w:rPr>
          <w:szCs w:val="24"/>
        </w:rPr>
        <w:t>vykonať vzájomné vysporiad</w:t>
      </w:r>
      <w:r w:rsidRPr="004F488C">
        <w:rPr>
          <w:szCs w:val="24"/>
        </w:rPr>
        <w:t xml:space="preserve">anie, ktoré zahŕňa odovzdanie kompletnej agendy SO na RO na základe písomných preberacích protokolov, ktorými dôjde k odovzdaniu všetkej dokumentácie, ktorou disponuje SO od začiatku výkonu úloh SO do doby vzájomného vysporiadania. RO je povinný poskytnúť </w:t>
      </w:r>
      <w:r w:rsidRPr="000E6FEA">
        <w:rPr>
          <w:szCs w:val="24"/>
        </w:rPr>
        <w:t>SO súčinnosť za účelom prevzatia kompletnej odovzdávanej agendy zo strany SO. Zmluvné strany sú povinné postupovať tak, aby bola týmto procesom čo najmenej ovplyvnená realizácia OP.... Činnosti vykonávané podľa tohto odseku smerujúce k vzájomnému vysporiad</w:t>
      </w:r>
      <w:r w:rsidRPr="004C7191">
        <w:rPr>
          <w:szCs w:val="24"/>
        </w:rPr>
        <w:t>aniu RO a SO sú činnosťami, ktoré sa vykonávajú v rámci implementácie príslušného projektu technickej pomoci, v dôsledku čoho je táto činnosť oprávneným výdavkom.</w:t>
      </w:r>
    </w:p>
    <w:p w14:paraId="1B7F80D1" w14:textId="77777777" w:rsidR="004401A1" w:rsidRDefault="00BC58FD" w:rsidP="008803BF">
      <w:pPr>
        <w:pStyle w:val="Odsekzoznamu"/>
        <w:numPr>
          <w:ilvl w:val="0"/>
          <w:numId w:val="9"/>
        </w:numPr>
        <w:ind w:left="426"/>
        <w:jc w:val="both"/>
        <w:rPr>
          <w:szCs w:val="24"/>
        </w:rPr>
        <w:pPrChange w:id="292" w:author="Autor">
          <w:pPr>
            <w:pStyle w:val="Odsekzoznamu"/>
            <w:numPr>
              <w:numId w:val="9"/>
            </w:numPr>
            <w:ind w:hanging="360"/>
            <w:jc w:val="both"/>
          </w:pPr>
        </w:pPrChange>
      </w:pPr>
      <w:r w:rsidRPr="004C7191">
        <w:rPr>
          <w:szCs w:val="24"/>
        </w:rPr>
        <w:t xml:space="preserve">Do 10 </w:t>
      </w:r>
      <w:r w:rsidR="005D04F8">
        <w:rPr>
          <w:szCs w:val="24"/>
        </w:rPr>
        <w:t xml:space="preserve">pracovných </w:t>
      </w:r>
      <w:r w:rsidRPr="005D04F8">
        <w:rPr>
          <w:szCs w:val="24"/>
        </w:rPr>
        <w:t>dní po</w:t>
      </w:r>
      <w:r>
        <w:rPr>
          <w:szCs w:val="24"/>
        </w:rPr>
        <w:t xml:space="preserve"> uplynutí lehoty podľa ods. 5 tohto článku zmluvné strany podpíšu záverečný protokol, v ktorom potvrdia vzájomné vysporiadanie práv a povinností v súvislosti s ukončením časti alebo celej zmluvy</w:t>
      </w:r>
      <w:r w:rsidRPr="0064627C">
        <w:rPr>
          <w:szCs w:val="24"/>
        </w:rPr>
        <w:t xml:space="preserve">. Ak sa zmluvné strany nedohodnú </w:t>
      </w:r>
      <w:ins w:id="293" w:author="Autor">
        <w:r w:rsidR="00695505">
          <w:rPr>
            <w:szCs w:val="24"/>
          </w:rPr>
          <w:br/>
        </w:r>
      </w:ins>
      <w:r w:rsidRPr="0064627C">
        <w:rPr>
          <w:szCs w:val="24"/>
        </w:rPr>
        <w:t xml:space="preserve">na podpise záverečného protokolu, za prípadné nároky tretích strán, ktorých vznik </w:t>
      </w:r>
      <w:ins w:id="294" w:author="Autor">
        <w:r w:rsidR="00695505">
          <w:rPr>
            <w:szCs w:val="24"/>
          </w:rPr>
          <w:br/>
        </w:r>
      </w:ins>
      <w:r w:rsidRPr="0064627C">
        <w:rPr>
          <w:szCs w:val="24"/>
        </w:rPr>
        <w:t xml:space="preserve">je založený alebo súvisí s nevysporiadanými vzťahmi zmluvných strán po zániku </w:t>
      </w:r>
      <w:r w:rsidR="00B74F6A" w:rsidRPr="0064627C">
        <w:rPr>
          <w:szCs w:val="24"/>
        </w:rPr>
        <w:t xml:space="preserve">tejto </w:t>
      </w:r>
      <w:r w:rsidRPr="0064627C">
        <w:rPr>
          <w:szCs w:val="24"/>
        </w:rPr>
        <w:t>zmluvy</w:t>
      </w:r>
      <w:r w:rsidR="00B74F6A" w:rsidRPr="0064627C">
        <w:rPr>
          <w:szCs w:val="24"/>
        </w:rPr>
        <w:t xml:space="preserve">, zodpovedá tá </w:t>
      </w:r>
      <w:r w:rsidR="00C75923" w:rsidRPr="0064627C">
        <w:rPr>
          <w:szCs w:val="24"/>
        </w:rPr>
        <w:t xml:space="preserve">zmluvná </w:t>
      </w:r>
      <w:r w:rsidR="00B74F6A" w:rsidRPr="0064627C">
        <w:rPr>
          <w:szCs w:val="24"/>
        </w:rPr>
        <w:t>strana</w:t>
      </w:r>
      <w:r w:rsidR="00C75923" w:rsidRPr="0064627C">
        <w:rPr>
          <w:szCs w:val="24"/>
        </w:rPr>
        <w:t>, z ktorej výkonu činností predmetný nárok vznikol. Ak nie je možné jednoznačne určiť zmluvnú stranu podľa predchádzajúcej vet</w:t>
      </w:r>
      <w:r w:rsidR="00E13FF0">
        <w:rPr>
          <w:szCs w:val="24"/>
        </w:rPr>
        <w:t>y, zodpovedá tá zmluvná strana,</w:t>
      </w:r>
      <w:r w:rsidR="00C75923" w:rsidRPr="0064627C">
        <w:rPr>
          <w:szCs w:val="24"/>
        </w:rPr>
        <w:t xml:space="preserve"> ktorá odmietla podpísať záverečný protokol alebo ktorá iným svojím konaním alebo nečinnosťou spôsobila, že k podpisu záverečného protokolu nedošlo. </w:t>
      </w:r>
      <w:r w:rsidR="00B74F6A" w:rsidRPr="0064627C">
        <w:rPr>
          <w:szCs w:val="24"/>
        </w:rPr>
        <w:t xml:space="preserve"> </w:t>
      </w:r>
    </w:p>
    <w:p w14:paraId="057D8D6C" w14:textId="77777777" w:rsidR="00F9736B" w:rsidRDefault="00F9736B" w:rsidP="008803BF">
      <w:pPr>
        <w:pStyle w:val="Odsekzoznamu"/>
        <w:numPr>
          <w:ilvl w:val="0"/>
          <w:numId w:val="9"/>
        </w:numPr>
        <w:ind w:left="426"/>
        <w:jc w:val="both"/>
        <w:rPr>
          <w:szCs w:val="24"/>
        </w:rPr>
        <w:pPrChange w:id="295" w:author="Autor">
          <w:pPr>
            <w:pStyle w:val="Odsekzoznamu"/>
            <w:numPr>
              <w:numId w:val="9"/>
            </w:numPr>
            <w:ind w:hanging="360"/>
            <w:jc w:val="both"/>
          </w:pPr>
        </w:pPrChange>
      </w:pPr>
      <w:r w:rsidRPr="00F9736B">
        <w:rPr>
          <w:szCs w:val="24"/>
        </w:rPr>
        <w:t>Zmluvné strany vyhlasujú, že zánikom plnomocenstva udeleného na základe tejto zmluvy nezanikajú tie práva a povinnosti zmluvných strán, ktoré svojou povahou majú pretrvávať aj po ukončení tejto zmluvy, najmä práva a povinnosti týkajúce sa zodpovednosti za škodu a</w:t>
      </w:r>
      <w:r w:rsidR="00877049">
        <w:rPr>
          <w:szCs w:val="24"/>
        </w:rPr>
        <w:t> </w:t>
      </w:r>
      <w:r w:rsidRPr="00F9736B">
        <w:rPr>
          <w:szCs w:val="24"/>
        </w:rPr>
        <w:t>mlčanlivosti</w:t>
      </w:r>
      <w:r w:rsidR="00877049">
        <w:rPr>
          <w:szCs w:val="24"/>
        </w:rPr>
        <w:t>.</w:t>
      </w:r>
    </w:p>
    <w:p w14:paraId="3CA72441" w14:textId="77777777" w:rsidR="00877049" w:rsidRPr="0064627C" w:rsidRDefault="00877049" w:rsidP="008803BF">
      <w:pPr>
        <w:pStyle w:val="Odsekzoznamu"/>
        <w:numPr>
          <w:ilvl w:val="0"/>
          <w:numId w:val="9"/>
        </w:numPr>
        <w:ind w:left="426"/>
        <w:jc w:val="both"/>
        <w:rPr>
          <w:szCs w:val="24"/>
        </w:rPr>
        <w:pPrChange w:id="296" w:author="Autor">
          <w:pPr>
            <w:pStyle w:val="Odsekzoznamu"/>
            <w:numPr>
              <w:numId w:val="9"/>
            </w:numPr>
            <w:ind w:hanging="360"/>
            <w:jc w:val="both"/>
          </w:pPr>
        </w:pPrChange>
      </w:pPr>
      <w:r w:rsidRPr="00877049">
        <w:rPr>
          <w:szCs w:val="24"/>
        </w:rPr>
        <w:t>V</w:t>
      </w:r>
      <w:r>
        <w:rPr>
          <w:szCs w:val="24"/>
        </w:rPr>
        <w:t xml:space="preserve"> prípade ukončenia zmluvného vzťahu na základe písomnej dohody zmluvných strán </w:t>
      </w:r>
      <w:r w:rsidRPr="00877049">
        <w:rPr>
          <w:szCs w:val="24"/>
        </w:rPr>
        <w:t>sa primerane aplikujú postupy vzájo</w:t>
      </w:r>
      <w:r>
        <w:rPr>
          <w:szCs w:val="24"/>
        </w:rPr>
        <w:t>mného vysporiadania podľa ods. 5 a 6</w:t>
      </w:r>
      <w:r w:rsidRPr="00877049">
        <w:rPr>
          <w:szCs w:val="24"/>
        </w:rPr>
        <w:t xml:space="preserve"> tohto článku</w:t>
      </w:r>
      <w:r>
        <w:rPr>
          <w:szCs w:val="24"/>
        </w:rPr>
        <w:t>; ustanovenie ods. 7 sa použije rovnako</w:t>
      </w:r>
      <w:r w:rsidRPr="00877049">
        <w:rPr>
          <w:szCs w:val="24"/>
        </w:rPr>
        <w:t>.</w:t>
      </w:r>
    </w:p>
    <w:p w14:paraId="7326980B" w14:textId="77777777" w:rsidR="009F1EB3" w:rsidRPr="00E56E0B" w:rsidRDefault="009F1EB3" w:rsidP="009F1EB3">
      <w:pPr>
        <w:jc w:val="center"/>
        <w:rPr>
          <w:b/>
          <w:szCs w:val="24"/>
        </w:rPr>
      </w:pPr>
      <w:r>
        <w:rPr>
          <w:b/>
          <w:szCs w:val="24"/>
        </w:rPr>
        <w:lastRenderedPageBreak/>
        <w:t>Článok 10</w:t>
      </w:r>
    </w:p>
    <w:p w14:paraId="2AA3D44F" w14:textId="77777777" w:rsidR="009F1EB3" w:rsidRDefault="009F1EB3" w:rsidP="002D4D5B">
      <w:pPr>
        <w:jc w:val="center"/>
        <w:rPr>
          <w:b/>
          <w:szCs w:val="24"/>
        </w:rPr>
      </w:pPr>
      <w:r>
        <w:rPr>
          <w:b/>
          <w:szCs w:val="24"/>
        </w:rPr>
        <w:t xml:space="preserve">Spoločné a záverečné </w:t>
      </w:r>
      <w:r w:rsidR="002D4D5B">
        <w:rPr>
          <w:b/>
          <w:szCs w:val="24"/>
        </w:rPr>
        <w:t>ustanovenia</w:t>
      </w:r>
    </w:p>
    <w:p w14:paraId="6A14AD58" w14:textId="7D5FDED1" w:rsidR="009F1EB3" w:rsidRPr="00EB17F4" w:rsidRDefault="00E80DB3" w:rsidP="008803BF">
      <w:pPr>
        <w:pStyle w:val="Odsekzoznamu"/>
        <w:numPr>
          <w:ilvl w:val="0"/>
          <w:numId w:val="10"/>
        </w:numPr>
        <w:ind w:left="426"/>
        <w:jc w:val="both"/>
        <w:rPr>
          <w:szCs w:val="24"/>
        </w:rPr>
        <w:pPrChange w:id="297" w:author="Autor">
          <w:pPr>
            <w:pStyle w:val="Odsekzoznamu"/>
            <w:numPr>
              <w:numId w:val="10"/>
            </w:numPr>
            <w:ind w:hanging="360"/>
            <w:jc w:val="both"/>
          </w:pPr>
        </w:pPrChange>
      </w:pPr>
      <w:r w:rsidRPr="003C6AF6">
        <w:rPr>
          <w:szCs w:val="24"/>
        </w:rPr>
        <w:t xml:space="preserve">Táto </w:t>
      </w:r>
      <w:r>
        <w:rPr>
          <w:szCs w:val="24"/>
        </w:rPr>
        <w:t xml:space="preserve">zmluva </w:t>
      </w:r>
      <w:r w:rsidRPr="003C6AF6">
        <w:rPr>
          <w:szCs w:val="24"/>
        </w:rPr>
        <w:t>podlieha povinnému zverejneniu podľa § 5a ods. 1 zákona</w:t>
      </w:r>
      <w:r w:rsidR="00913053" w:rsidRPr="00913053">
        <w:rPr>
          <w:szCs w:val="24"/>
        </w:rPr>
        <w:t xml:space="preserve"> </w:t>
      </w:r>
      <w:del w:id="298" w:author="Autor">
        <w:r w:rsidR="00913053" w:rsidRPr="00913053">
          <w:rPr>
            <w:szCs w:val="24"/>
          </w:rPr>
          <w:delText xml:space="preserve">zákon </w:delText>
        </w:r>
      </w:del>
      <w:r w:rsidR="00E13FF0">
        <w:rPr>
          <w:szCs w:val="24"/>
        </w:rPr>
        <w:br/>
      </w:r>
      <w:r w:rsidR="00913053" w:rsidRPr="00913053">
        <w:rPr>
          <w:szCs w:val="24"/>
        </w:rPr>
        <w:t>č. 211/2000 Z. z. o slobodnom prístupe k informáciám a o zmene a doplnení niektorých zákonov (zákon o slobode informácií) v znení neskorších predpisov</w:t>
      </w:r>
      <w:r w:rsidRPr="003C6AF6">
        <w:rPr>
          <w:szCs w:val="24"/>
        </w:rPr>
        <w:t xml:space="preserve"> a</w:t>
      </w:r>
      <w:r w:rsidR="004A6242">
        <w:rPr>
          <w:szCs w:val="24"/>
        </w:rPr>
        <w:t xml:space="preserve"> </w:t>
      </w:r>
      <w:r>
        <w:rPr>
          <w:szCs w:val="24"/>
        </w:rPr>
        <w:t xml:space="preserve">v súlade s § </w:t>
      </w:r>
      <w:del w:id="299" w:author="Autor">
        <w:r>
          <w:rPr>
            <w:szCs w:val="24"/>
          </w:rPr>
          <w:delText>47a ods</w:delText>
        </w:r>
      </w:del>
      <w:ins w:id="300" w:author="Autor">
        <w:r>
          <w:rPr>
            <w:szCs w:val="24"/>
          </w:rPr>
          <w:t>47aods</w:t>
        </w:r>
      </w:ins>
      <w:r>
        <w:rPr>
          <w:szCs w:val="24"/>
        </w:rPr>
        <w:t>.1 Občianskeho zákonníka nadobúda účinnosť dňom nasledujúcim po dni jej zverejnenia v centrálnom registri zmlúv</w:t>
      </w:r>
      <w:r w:rsidRPr="003C6AF6">
        <w:rPr>
          <w:szCs w:val="24"/>
        </w:rPr>
        <w:t xml:space="preserve">. </w:t>
      </w:r>
      <w:r>
        <w:rPr>
          <w:szCs w:val="24"/>
        </w:rPr>
        <w:t>Zmluvné strany</w:t>
      </w:r>
      <w:r w:rsidRPr="003C6AF6">
        <w:rPr>
          <w:szCs w:val="24"/>
        </w:rPr>
        <w:t xml:space="preserve"> sa dohodli a súhlasia, že prvé zverejnenie </w:t>
      </w:r>
      <w:r>
        <w:rPr>
          <w:szCs w:val="24"/>
        </w:rPr>
        <w:t>zmluvy</w:t>
      </w:r>
      <w:r w:rsidRPr="003C6AF6">
        <w:rPr>
          <w:szCs w:val="24"/>
        </w:rPr>
        <w:t xml:space="preserve"> zabezpečí </w:t>
      </w:r>
      <w:r>
        <w:rPr>
          <w:szCs w:val="24"/>
        </w:rPr>
        <w:t>RO</w:t>
      </w:r>
      <w:r w:rsidRPr="003C6AF6">
        <w:rPr>
          <w:szCs w:val="24"/>
        </w:rPr>
        <w:t xml:space="preserve"> a o dátume zverejnenia informuje </w:t>
      </w:r>
      <w:r>
        <w:rPr>
          <w:szCs w:val="24"/>
        </w:rPr>
        <w:t>SO</w:t>
      </w:r>
      <w:r w:rsidR="00E13FF0">
        <w:rPr>
          <w:szCs w:val="24"/>
        </w:rPr>
        <w:t xml:space="preserve"> a</w:t>
      </w:r>
      <w:r w:rsidR="00902BA0">
        <w:rPr>
          <w:szCs w:val="24"/>
        </w:rPr>
        <w:t xml:space="preserve"> </w:t>
      </w:r>
      <w:r w:rsidR="00902BA0" w:rsidRPr="007F44D1">
        <w:rPr>
          <w:szCs w:val="24"/>
        </w:rPr>
        <w:t xml:space="preserve">zároveň zašle odkaz na zverejnenú zmluvu na CKO, CO a OA v súlade s kapitolou 1.3.2.1 </w:t>
      </w:r>
      <w:r w:rsidR="003C6488">
        <w:rPr>
          <w:szCs w:val="24"/>
        </w:rPr>
        <w:t>ods.</w:t>
      </w:r>
      <w:r w:rsidR="003C6488" w:rsidRPr="007F44D1">
        <w:rPr>
          <w:szCs w:val="24"/>
        </w:rPr>
        <w:t xml:space="preserve"> </w:t>
      </w:r>
      <w:r w:rsidR="00902BA0" w:rsidRPr="007F44D1">
        <w:rPr>
          <w:szCs w:val="24"/>
        </w:rPr>
        <w:t>3, písm. d) Systému riadenia EŠIF</w:t>
      </w:r>
      <w:r w:rsidRPr="00EB17F4">
        <w:rPr>
          <w:szCs w:val="24"/>
        </w:rPr>
        <w:t xml:space="preserve">. </w:t>
      </w:r>
    </w:p>
    <w:p w14:paraId="364AF039" w14:textId="5B44D3E2" w:rsidR="004A01F2" w:rsidRDefault="004A01F2" w:rsidP="008803BF">
      <w:pPr>
        <w:pStyle w:val="Odsekzoznamu"/>
        <w:numPr>
          <w:ilvl w:val="0"/>
          <w:numId w:val="10"/>
        </w:numPr>
        <w:ind w:left="426"/>
        <w:jc w:val="both"/>
        <w:rPr>
          <w:szCs w:val="24"/>
        </w:rPr>
        <w:pPrChange w:id="301" w:author="Autor">
          <w:pPr>
            <w:pStyle w:val="Odsekzoznamu"/>
            <w:numPr>
              <w:numId w:val="10"/>
            </w:numPr>
            <w:ind w:hanging="360"/>
            <w:jc w:val="both"/>
          </w:pPr>
        </w:pPrChange>
      </w:pPr>
      <w:r>
        <w:rPr>
          <w:szCs w:val="24"/>
        </w:rPr>
        <w:t>Zmluvné strany sa zaväzujú, že o</w:t>
      </w:r>
      <w:r w:rsidR="00695505">
        <w:rPr>
          <w:szCs w:val="24"/>
        </w:rPr>
        <w:t> </w:t>
      </w:r>
      <w:r>
        <w:rPr>
          <w:szCs w:val="24"/>
        </w:rPr>
        <w:t>skutočnostiach</w:t>
      </w:r>
      <w:ins w:id="302" w:author="Autor">
        <w:r w:rsidR="00695505">
          <w:rPr>
            <w:szCs w:val="24"/>
          </w:rPr>
          <w:t>,</w:t>
        </w:r>
      </w:ins>
      <w:r>
        <w:rPr>
          <w:szCs w:val="24"/>
        </w:rPr>
        <w:t xml:space="preserve"> o ktorých sa dozvedeli pri plnení úloh podľa tejto zmluvy budú zachovávať mlčanlivosť</w:t>
      </w:r>
      <w:r w:rsidR="00E13FF0">
        <w:rPr>
          <w:szCs w:val="24"/>
        </w:rPr>
        <w:t>,</w:t>
      </w:r>
      <w:r>
        <w:rPr>
          <w:szCs w:val="24"/>
        </w:rPr>
        <w:t xml:space="preserve"> ak to vyplýva z právnych predpisov pre OP..... alebo iných záväzných dokumentov alebo ak takéto skutočnosti s ohľadom na svoj charakter nemajú byť sprístupnené tretím osobám. </w:t>
      </w:r>
      <w:r w:rsidR="00EB17F4" w:rsidRPr="00E264A5">
        <w:t xml:space="preserve">Zároveň zabezpečia dodržiavanie zachovávania mlčanlivosti aj všetkými svojimi zamestnancami a ďalšími osobami zapojenými do </w:t>
      </w:r>
      <w:r w:rsidR="00EB17F4">
        <w:t>výkonu úloh podľa tejto zmluvy.</w:t>
      </w:r>
    </w:p>
    <w:p w14:paraId="73EE79B8" w14:textId="77777777" w:rsidR="00E80DB3" w:rsidRDefault="002D4D5B" w:rsidP="008803BF">
      <w:pPr>
        <w:pStyle w:val="Odsekzoznamu"/>
        <w:numPr>
          <w:ilvl w:val="0"/>
          <w:numId w:val="10"/>
        </w:numPr>
        <w:ind w:left="426"/>
        <w:jc w:val="both"/>
        <w:rPr>
          <w:szCs w:val="24"/>
        </w:rPr>
        <w:pPrChange w:id="303" w:author="Autor">
          <w:pPr>
            <w:pStyle w:val="Odsekzoznamu"/>
            <w:numPr>
              <w:numId w:val="10"/>
            </w:numPr>
            <w:ind w:hanging="360"/>
            <w:jc w:val="both"/>
          </w:pPr>
        </w:pPrChange>
      </w:pPr>
      <w:r>
        <w:rPr>
          <w:szCs w:val="24"/>
        </w:rPr>
        <w:t>Zmluvné strany sa dohodli, že ich vzájomná komunikáci</w:t>
      </w:r>
      <w:r w:rsidR="00F01B95">
        <w:rPr>
          <w:szCs w:val="24"/>
        </w:rPr>
        <w:t>a</w:t>
      </w:r>
      <w:r>
        <w:rPr>
          <w:szCs w:val="24"/>
        </w:rPr>
        <w:t xml:space="preserve"> súvisiaca s touto zmluvou </w:t>
      </w:r>
      <w:ins w:id="304" w:author="Autor">
        <w:r w:rsidR="00695505">
          <w:rPr>
            <w:szCs w:val="24"/>
          </w:rPr>
          <w:br/>
        </w:r>
      </w:ins>
      <w:r>
        <w:rPr>
          <w:szCs w:val="24"/>
        </w:rPr>
        <w:t xml:space="preserve">si pre svoju záväznosť vyžaduje písomnú formu, ibaže je výslovne </w:t>
      </w:r>
      <w:r w:rsidR="009F0E5C">
        <w:rPr>
          <w:szCs w:val="24"/>
        </w:rPr>
        <w:t xml:space="preserve">dohodnuté v tejto zmluve inak alebo zmluvné strany vzájomnou dohodou medzi sebou zaviedli takú prax. Zmluvné strany sa zaväzujú, že budú pre vzájomnú písomnú komunikáciu používať adresy uvedené v záhlaví tejto zmluvy. </w:t>
      </w:r>
    </w:p>
    <w:p w14:paraId="1EC07ED5" w14:textId="77777777" w:rsidR="004A01F2" w:rsidRPr="00584E5D" w:rsidRDefault="004A01F2" w:rsidP="008803BF">
      <w:pPr>
        <w:pStyle w:val="Odsekzoznamu"/>
        <w:numPr>
          <w:ilvl w:val="0"/>
          <w:numId w:val="10"/>
        </w:numPr>
        <w:ind w:left="426"/>
        <w:jc w:val="both"/>
        <w:rPr>
          <w:szCs w:val="24"/>
        </w:rPr>
        <w:pPrChange w:id="305" w:author="Autor">
          <w:pPr>
            <w:pStyle w:val="Odsekzoznamu"/>
            <w:numPr>
              <w:numId w:val="10"/>
            </w:numPr>
            <w:ind w:hanging="360"/>
            <w:jc w:val="both"/>
          </w:pPr>
        </w:pPrChange>
      </w:pPr>
      <w:r>
        <w:rPr>
          <w:szCs w:val="24"/>
        </w:rPr>
        <w:t xml:space="preserve">Ak sa v tejto zmluve určuje písomná forma určitého úkonu, je táto forma dodržaná, ak je úkon vykonaný buď v papierovej podobe alebo prostredníctvom elektronickej </w:t>
      </w:r>
      <w:r w:rsidRPr="00584E5D">
        <w:rPr>
          <w:szCs w:val="24"/>
        </w:rPr>
        <w:t xml:space="preserve">komunikácie s potvrdením o doručení elektronickej správy adresátovi; elektronická podoba úkonu nie je možná pri zmene tejto zmluvy podľa </w:t>
      </w:r>
      <w:r w:rsidR="0067348B">
        <w:rPr>
          <w:szCs w:val="24"/>
        </w:rPr>
        <w:t xml:space="preserve">ods. </w:t>
      </w:r>
      <w:r w:rsidRPr="00584E5D">
        <w:rPr>
          <w:szCs w:val="24"/>
        </w:rPr>
        <w:t>5 tohto článku.</w:t>
      </w:r>
    </w:p>
    <w:p w14:paraId="59CE75F0" w14:textId="77777777" w:rsidR="00902BA0" w:rsidRPr="00584E5D" w:rsidRDefault="004A01F2" w:rsidP="008803BF">
      <w:pPr>
        <w:pStyle w:val="Odsekzoznamu"/>
        <w:numPr>
          <w:ilvl w:val="0"/>
          <w:numId w:val="10"/>
        </w:numPr>
        <w:ind w:left="426"/>
        <w:jc w:val="both"/>
        <w:rPr>
          <w:szCs w:val="24"/>
        </w:rPr>
        <w:pPrChange w:id="306" w:author="Autor">
          <w:pPr>
            <w:pStyle w:val="Odsekzoznamu"/>
            <w:numPr>
              <w:numId w:val="10"/>
            </w:numPr>
            <w:ind w:hanging="360"/>
            <w:jc w:val="both"/>
          </w:pPr>
        </w:pPrChange>
      </w:pPr>
      <w:r w:rsidRPr="00584E5D">
        <w:rPr>
          <w:szCs w:val="24"/>
        </w:rPr>
        <w:t>Akákoľvek zmena tejto zmluvy musí byť vyhotovená vo forme riadne očíslovan</w:t>
      </w:r>
      <w:r w:rsidR="00375618" w:rsidRPr="00584E5D">
        <w:rPr>
          <w:szCs w:val="24"/>
        </w:rPr>
        <w:t>ých</w:t>
      </w:r>
      <w:r w:rsidRPr="00584E5D">
        <w:rPr>
          <w:szCs w:val="24"/>
        </w:rPr>
        <w:t xml:space="preserve"> písomn</w:t>
      </w:r>
      <w:r w:rsidR="00375618" w:rsidRPr="00584E5D">
        <w:rPr>
          <w:szCs w:val="24"/>
        </w:rPr>
        <w:t>ých</w:t>
      </w:r>
      <w:r w:rsidRPr="00584E5D">
        <w:rPr>
          <w:szCs w:val="24"/>
        </w:rPr>
        <w:t xml:space="preserve"> dodatk</w:t>
      </w:r>
      <w:r w:rsidR="00375618" w:rsidRPr="00584E5D">
        <w:rPr>
          <w:szCs w:val="24"/>
        </w:rPr>
        <w:t>ov</w:t>
      </w:r>
      <w:r w:rsidRPr="00584E5D">
        <w:rPr>
          <w:szCs w:val="24"/>
        </w:rPr>
        <w:t xml:space="preserve"> k tejto zmluve </w:t>
      </w:r>
      <w:r w:rsidR="006B45DE">
        <w:rPr>
          <w:szCs w:val="24"/>
        </w:rPr>
        <w:t>uzatvorených</w:t>
      </w:r>
      <w:r w:rsidR="006B45DE" w:rsidRPr="00584E5D">
        <w:rPr>
          <w:szCs w:val="24"/>
        </w:rPr>
        <w:t xml:space="preserve"> </w:t>
      </w:r>
      <w:r w:rsidRPr="00584E5D">
        <w:rPr>
          <w:szCs w:val="24"/>
        </w:rPr>
        <w:t>medzi zmluvnými stranami, pokiaľ v tejto zmluve nie je uvedené inak</w:t>
      </w:r>
      <w:r w:rsidR="00902BA0" w:rsidRPr="00584E5D">
        <w:rPr>
          <w:szCs w:val="24"/>
        </w:rPr>
        <w:t>, a ktor</w:t>
      </w:r>
      <w:r w:rsidR="00EB17F4" w:rsidRPr="00584E5D">
        <w:rPr>
          <w:szCs w:val="24"/>
        </w:rPr>
        <w:t>é</w:t>
      </w:r>
      <w:r w:rsidR="00902BA0" w:rsidRPr="00584E5D">
        <w:rPr>
          <w:szCs w:val="24"/>
        </w:rPr>
        <w:t xml:space="preserve"> podlieha</w:t>
      </w:r>
      <w:r w:rsidR="00EB17F4" w:rsidRPr="00584E5D">
        <w:rPr>
          <w:szCs w:val="24"/>
        </w:rPr>
        <w:t>jú</w:t>
      </w:r>
      <w:r w:rsidR="00902BA0" w:rsidRPr="00584E5D">
        <w:rPr>
          <w:szCs w:val="24"/>
        </w:rPr>
        <w:t xml:space="preserve"> povinnému zverejneniu </w:t>
      </w:r>
      <w:r w:rsidR="00EB17F4" w:rsidRPr="00584E5D">
        <w:rPr>
          <w:szCs w:val="24"/>
        </w:rPr>
        <w:t>rovnako ako táto zmluva podľa</w:t>
      </w:r>
      <w:r w:rsidR="00902BA0" w:rsidRPr="00584E5D">
        <w:rPr>
          <w:szCs w:val="24"/>
        </w:rPr>
        <w:t xml:space="preserve"> ods</w:t>
      </w:r>
      <w:r w:rsidR="00EB17F4" w:rsidRPr="00584E5D">
        <w:rPr>
          <w:szCs w:val="24"/>
        </w:rPr>
        <w:t xml:space="preserve">eku </w:t>
      </w:r>
      <w:r w:rsidR="00902BA0" w:rsidRPr="00584E5D">
        <w:rPr>
          <w:szCs w:val="24"/>
        </w:rPr>
        <w:t>1</w:t>
      </w:r>
      <w:r w:rsidR="00EB17F4" w:rsidRPr="00584E5D">
        <w:rPr>
          <w:szCs w:val="24"/>
        </w:rPr>
        <w:t xml:space="preserve"> </w:t>
      </w:r>
      <w:r w:rsidR="00BC7017">
        <w:rPr>
          <w:szCs w:val="24"/>
        </w:rPr>
        <w:t>tohto článku zmluvy</w:t>
      </w:r>
      <w:r w:rsidR="00902BA0" w:rsidRPr="00584E5D">
        <w:rPr>
          <w:szCs w:val="24"/>
        </w:rPr>
        <w:t xml:space="preserve">. </w:t>
      </w:r>
      <w:r w:rsidR="003307DE" w:rsidRPr="003D40F6">
        <w:rPr>
          <w:szCs w:val="24"/>
        </w:rPr>
        <w:t xml:space="preserve">Zmluvné strany sa dohodli a súhlasia, že písomný dodatok k tejto zmluve nie je potrebný v prípade zmeny ustanovení Systému riadenia EŠIF, na ktoré sa odvoláva táto zmluva, pričom po zmene Systému riadenia EŠIF sa </w:t>
      </w:r>
      <w:r w:rsidR="003D40F6" w:rsidRPr="003D40F6">
        <w:rPr>
          <w:szCs w:val="24"/>
        </w:rPr>
        <w:t>primerane použijú zmenené ustanovenia Systému riadenia EŠIF</w:t>
      </w:r>
      <w:r w:rsidR="003D40F6">
        <w:rPr>
          <w:szCs w:val="24"/>
        </w:rPr>
        <w:t>.</w:t>
      </w:r>
    </w:p>
    <w:p w14:paraId="608F59BE" w14:textId="77777777" w:rsidR="004A01F2" w:rsidRPr="00902BA0" w:rsidRDefault="004A01F2" w:rsidP="008803BF">
      <w:pPr>
        <w:pStyle w:val="Odsekzoznamu"/>
        <w:numPr>
          <w:ilvl w:val="0"/>
          <w:numId w:val="10"/>
        </w:numPr>
        <w:ind w:left="426"/>
        <w:jc w:val="both"/>
        <w:rPr>
          <w:szCs w:val="24"/>
        </w:rPr>
        <w:pPrChange w:id="307" w:author="Autor">
          <w:pPr>
            <w:pStyle w:val="Odsekzoznamu"/>
            <w:numPr>
              <w:numId w:val="10"/>
            </w:numPr>
            <w:ind w:hanging="360"/>
            <w:jc w:val="both"/>
          </w:pPr>
        </w:pPrChange>
      </w:pPr>
      <w:r w:rsidRPr="00902BA0">
        <w:rPr>
          <w:szCs w:val="24"/>
        </w:rPr>
        <w:t xml:space="preserve">Táto zmluva je vyhotovená v ......... rovnopisoch, RO </w:t>
      </w:r>
      <w:r w:rsidR="00F145AE">
        <w:rPr>
          <w:szCs w:val="24"/>
        </w:rPr>
        <w:t>dostane</w:t>
      </w:r>
      <w:r w:rsidR="00F145AE" w:rsidRPr="00902BA0">
        <w:rPr>
          <w:szCs w:val="24"/>
        </w:rPr>
        <w:t xml:space="preserve"> </w:t>
      </w:r>
      <w:r w:rsidRPr="00902BA0">
        <w:rPr>
          <w:szCs w:val="24"/>
        </w:rPr>
        <w:t xml:space="preserve">po </w:t>
      </w:r>
      <w:r w:rsidR="006B45DE">
        <w:rPr>
          <w:szCs w:val="24"/>
        </w:rPr>
        <w:t>uzatvorení</w:t>
      </w:r>
      <w:r w:rsidR="006B45DE" w:rsidRPr="00902BA0">
        <w:rPr>
          <w:szCs w:val="24"/>
        </w:rPr>
        <w:t xml:space="preserve"> </w:t>
      </w:r>
      <w:r w:rsidRPr="00902BA0">
        <w:rPr>
          <w:szCs w:val="24"/>
        </w:rPr>
        <w:t xml:space="preserve">zmluvy .... rovnopisov, SO </w:t>
      </w:r>
      <w:r w:rsidR="00F145AE">
        <w:rPr>
          <w:szCs w:val="24"/>
        </w:rPr>
        <w:t>dostane</w:t>
      </w:r>
      <w:r w:rsidR="00F145AE" w:rsidRPr="00902BA0">
        <w:rPr>
          <w:szCs w:val="24"/>
        </w:rPr>
        <w:t xml:space="preserve"> </w:t>
      </w:r>
      <w:r w:rsidRPr="00902BA0">
        <w:rPr>
          <w:szCs w:val="24"/>
        </w:rPr>
        <w:t xml:space="preserve">po </w:t>
      </w:r>
      <w:r w:rsidR="006B45DE" w:rsidRPr="00902BA0">
        <w:rPr>
          <w:szCs w:val="24"/>
        </w:rPr>
        <w:t>uza</w:t>
      </w:r>
      <w:r w:rsidR="006B45DE">
        <w:rPr>
          <w:szCs w:val="24"/>
        </w:rPr>
        <w:t>tvoren</w:t>
      </w:r>
      <w:r w:rsidR="006B45DE" w:rsidRPr="00902BA0">
        <w:rPr>
          <w:szCs w:val="24"/>
        </w:rPr>
        <w:t xml:space="preserve">í </w:t>
      </w:r>
      <w:r w:rsidRPr="00902BA0">
        <w:rPr>
          <w:szCs w:val="24"/>
        </w:rPr>
        <w:t xml:space="preserve">zmluvy ......rovnopisov. </w:t>
      </w:r>
    </w:p>
    <w:p w14:paraId="7672BAE4" w14:textId="77777777" w:rsidR="00AE29B0" w:rsidRDefault="00AE29B0" w:rsidP="008803BF">
      <w:pPr>
        <w:pStyle w:val="Odsekzoznamu"/>
        <w:numPr>
          <w:ilvl w:val="0"/>
          <w:numId w:val="10"/>
        </w:numPr>
        <w:ind w:left="426"/>
        <w:jc w:val="both"/>
        <w:rPr>
          <w:szCs w:val="24"/>
        </w:rPr>
        <w:pPrChange w:id="308" w:author="Autor">
          <w:pPr>
            <w:pStyle w:val="Odsekzoznamu"/>
            <w:numPr>
              <w:numId w:val="10"/>
            </w:numPr>
            <w:ind w:hanging="360"/>
            <w:jc w:val="both"/>
          </w:pPr>
        </w:pPrChange>
      </w:pPr>
      <w:r>
        <w:rPr>
          <w:szCs w:val="24"/>
        </w:rPr>
        <w:t>Zmluvné strany vyhlasujú, že si obsah tejto zmluvy riadne prečítali, porozumeli jej obsahu, že túto zmluvu neuzatvorili v tiesni a za nevýhodných podmienok, na znak čoho ju podpisujú.</w:t>
      </w:r>
    </w:p>
    <w:p w14:paraId="2A78BA1C" w14:textId="77777777" w:rsidR="00AE29B0" w:rsidRDefault="00AE29B0" w:rsidP="008803BF">
      <w:pPr>
        <w:pStyle w:val="Odsekzoznamu"/>
        <w:numPr>
          <w:ilvl w:val="0"/>
          <w:numId w:val="10"/>
        </w:numPr>
        <w:ind w:left="426"/>
        <w:jc w:val="both"/>
        <w:rPr>
          <w:szCs w:val="24"/>
        </w:rPr>
        <w:pPrChange w:id="309" w:author="Autor">
          <w:pPr>
            <w:pStyle w:val="Odsekzoznamu"/>
            <w:numPr>
              <w:numId w:val="10"/>
            </w:numPr>
            <w:ind w:hanging="360"/>
            <w:jc w:val="both"/>
          </w:pPr>
        </w:pPrChange>
      </w:pPr>
      <w:r>
        <w:rPr>
          <w:szCs w:val="24"/>
        </w:rPr>
        <w:t>Osoby podpisujúce túto zmluvu sú oprávnené konať v mene zmluvných strán.</w:t>
      </w:r>
    </w:p>
    <w:p w14:paraId="7488929E" w14:textId="77777777" w:rsidR="00AE29B0" w:rsidRDefault="00AE29B0" w:rsidP="00AE29B0">
      <w:pPr>
        <w:jc w:val="both"/>
        <w:rPr>
          <w:szCs w:val="24"/>
        </w:rPr>
      </w:pPr>
    </w:p>
    <w:p w14:paraId="366DBE6C" w14:textId="77777777" w:rsidR="00AE29B0" w:rsidRDefault="00AE29B0" w:rsidP="00AE29B0">
      <w:pPr>
        <w:jc w:val="both"/>
        <w:rPr>
          <w:szCs w:val="24"/>
        </w:rPr>
      </w:pPr>
      <w:r>
        <w:rPr>
          <w:szCs w:val="24"/>
        </w:rPr>
        <w:t>V ..........................., dňa ........................              V ..........................., dňa ........................</w:t>
      </w:r>
    </w:p>
    <w:p w14:paraId="2B2EF500" w14:textId="77777777" w:rsidR="00AE29B0" w:rsidRDefault="00AE29B0" w:rsidP="00AE29B0">
      <w:pPr>
        <w:jc w:val="both"/>
        <w:rPr>
          <w:szCs w:val="24"/>
        </w:rPr>
      </w:pPr>
      <w:r>
        <w:rPr>
          <w:szCs w:val="24"/>
        </w:rPr>
        <w:t>Za RO:                                                                   Za SO:</w:t>
      </w:r>
    </w:p>
    <w:p w14:paraId="4379CA94" w14:textId="77777777" w:rsidR="00AE29B0" w:rsidRDefault="00AE29B0" w:rsidP="00AE29B0">
      <w:pPr>
        <w:jc w:val="both"/>
        <w:rPr>
          <w:szCs w:val="24"/>
        </w:rPr>
      </w:pPr>
    </w:p>
    <w:p w14:paraId="325D77D8" w14:textId="61F3E518" w:rsidR="00F32755" w:rsidRDefault="00F32755" w:rsidP="00F32755">
      <w:pPr>
        <w:jc w:val="both"/>
        <w:rPr>
          <w:szCs w:val="24"/>
        </w:rPr>
      </w:pPr>
      <w:r>
        <w:rPr>
          <w:szCs w:val="24"/>
        </w:rPr>
        <w:t xml:space="preserve">(meno, priezvisko, funkcia </w:t>
      </w:r>
      <w:r w:rsidR="00924AF3">
        <w:rPr>
          <w:szCs w:val="24"/>
        </w:rPr>
        <w:t xml:space="preserve">osoby                          </w:t>
      </w:r>
      <w:del w:id="310" w:author="Autor">
        <w:r>
          <w:rPr>
            <w:szCs w:val="24"/>
          </w:rPr>
          <w:delText xml:space="preserve"> </w:delText>
        </w:r>
      </w:del>
      <w:r>
        <w:rPr>
          <w:szCs w:val="24"/>
        </w:rPr>
        <w:t xml:space="preserve">(meno, priezvisko, funkcia osoby </w:t>
      </w:r>
    </w:p>
    <w:p w14:paraId="38578B6D" w14:textId="77777777" w:rsidR="00F32755" w:rsidRDefault="00F32755" w:rsidP="00F32755">
      <w:pPr>
        <w:jc w:val="both"/>
        <w:rPr>
          <w:del w:id="311" w:author="Autor"/>
          <w:szCs w:val="24"/>
        </w:rPr>
      </w:pPr>
      <w:r>
        <w:rPr>
          <w:szCs w:val="24"/>
        </w:rPr>
        <w:t xml:space="preserve">podpisujúcej zmluvu za RO)    </w:t>
      </w:r>
      <w:r w:rsidR="00924AF3">
        <w:rPr>
          <w:szCs w:val="24"/>
        </w:rPr>
        <w:t xml:space="preserve">                              </w:t>
      </w:r>
      <w:del w:id="312" w:author="Autor">
        <w:r>
          <w:rPr>
            <w:szCs w:val="24"/>
          </w:rPr>
          <w:delText xml:space="preserve">  </w:delText>
        </w:r>
      </w:del>
      <w:r>
        <w:rPr>
          <w:szCs w:val="24"/>
        </w:rPr>
        <w:t>podpisujúcej zmluvu za SO)</w:t>
      </w:r>
    </w:p>
    <w:p w14:paraId="118CB2A3" w14:textId="77777777" w:rsidR="00F32755" w:rsidRDefault="00F32755" w:rsidP="00AE29B0">
      <w:pPr>
        <w:jc w:val="both"/>
        <w:rPr>
          <w:del w:id="313" w:author="Autor"/>
          <w:szCs w:val="24"/>
        </w:rPr>
      </w:pPr>
    </w:p>
    <w:p w14:paraId="5DADC91E" w14:textId="77777777" w:rsidR="00AE29B0" w:rsidRDefault="00AE29B0" w:rsidP="00AE29B0">
      <w:pPr>
        <w:jc w:val="both"/>
        <w:rPr>
          <w:del w:id="314" w:author="Autor"/>
          <w:szCs w:val="24"/>
        </w:rPr>
      </w:pPr>
    </w:p>
    <w:p w14:paraId="4854BB5A" w14:textId="64A8BC95" w:rsidR="00AE29B0" w:rsidRPr="00AE29B0" w:rsidRDefault="00AE29B0" w:rsidP="00C87383">
      <w:pPr>
        <w:jc w:val="both"/>
        <w:rPr>
          <w:szCs w:val="24"/>
        </w:rPr>
      </w:pPr>
    </w:p>
    <w:sectPr w:rsidR="00AE29B0" w:rsidRPr="00AE29B0" w:rsidSect="00473B7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0" w:author="Autor" w:initials="A">
    <w:p w14:paraId="75A44CB9" w14:textId="77777777" w:rsidR="00595BE1" w:rsidRDefault="00595BE1" w:rsidP="00595BE1">
      <w:pPr>
        <w:pStyle w:val="Textkomentra"/>
      </w:pPr>
      <w:r>
        <w:rPr>
          <w:rStyle w:val="Odkaznakomentr"/>
        </w:rPr>
        <w:annotationRef/>
      </w:r>
      <w:r w:rsidRPr="00595BE1">
        <w:t>Z ďalej uvedených možností je potrebné vybrať tú/tie, ktoré sa vzťahujú na daný OP, prípadne znenie upraviť pre konkrétne prioritné osi a podobne tak, aby konečné znenie vyhovovalo implementačnej praxi a organizačným nastaveniam na konkrétnom OP, to všetko so zreteľom na § 41 ods. 6 a nasl. a § 41a ods. 4 a nasl. zákona o príspevku z EŠIF, t.j. určiť, kto zo subjektov RO/SO bude konať ako správny orgán v prípade, ak nedôjde k vrátenie finančných prostriedkov</w:t>
      </w:r>
      <w:r>
        <w:t xml:space="preserve"> v zmysle § 41 ods. 1-4 a § 41a ods. 1 a 2 zákona o príspevku z EŠIF. </w:t>
      </w:r>
    </w:p>
  </w:comment>
  <w:comment w:id="122" w:author="Autor" w:initials="A">
    <w:p w14:paraId="3B205E07" w14:textId="77777777" w:rsidR="00B8571D" w:rsidRDefault="00B8571D">
      <w:pPr>
        <w:pStyle w:val="Textkomentra"/>
      </w:pPr>
      <w:r>
        <w:rPr>
          <w:rStyle w:val="Odkaznakomentr"/>
        </w:rPr>
        <w:annotationRef/>
      </w:r>
      <w:r w:rsidRPr="00595BE1">
        <w:t>Tieto možnosti sú alternatívne, nemôžu existovať popri sebe. Jedinou výnimkou je stav, kedy by sa každá z nich viazala na inú prioritnú os alebo inak označenú časť daného OP, bez vzájomného prekrývania.</w:t>
      </w:r>
      <w:r>
        <w:t xml:space="preserve"> </w:t>
      </w:r>
    </w:p>
  </w:comment>
  <w:comment w:id="132" w:author="Autor" w:initials="A">
    <w:p w14:paraId="63C40018" w14:textId="77777777" w:rsidR="003F2647" w:rsidRDefault="003F2647" w:rsidP="003F2647">
      <w:pPr>
        <w:pStyle w:val="Textkomentra"/>
      </w:pPr>
      <w:r>
        <w:rPr>
          <w:rStyle w:val="Odkaznakomentr"/>
        </w:rPr>
        <w:annotationRef/>
      </w:r>
      <w:r w:rsidR="00595BE1">
        <w:t xml:space="preserve">V prípade, ak RO udelilo plnomocenstvo SO na konanie o porušení pravidiel a postupov VO podľa § 41 ods. 5 a nasl. a §41a ods. 3 a nasl. zákona o príspevku z EŠIF, je potrebné túto právomoc SO odňať, </w:t>
      </w:r>
      <w:r w:rsidR="00595BE1" w:rsidRPr="00595BE1">
        <w:t>pretože výkon správneho konania nemôže byť založený na splnomocnení, ale na zákonnom určení (§8 ods. 6 zákona o príspevku z EŠIF). SO môže zostať právomoc na konanie podľa §41 a 41a iba v rozsahu úkonov zmluvnej strany zmluvy poskytnutí o NFP, t.j. do začatia správneho konania. K tomuto sa viaže nové ustanovenie článku 3 ods. 3.</w:t>
      </w:r>
    </w:p>
    <w:p w14:paraId="7144727B" w14:textId="77777777" w:rsidR="003F2647" w:rsidRDefault="003F2647">
      <w:pPr>
        <w:pStyle w:val="Textkomentra"/>
      </w:pPr>
    </w:p>
  </w:comment>
  <w:comment w:id="229" w:author="Autor" w:initials="A">
    <w:p w14:paraId="69E8C9C0" w14:textId="77777777" w:rsidR="007B18C2" w:rsidRDefault="007B18C2">
      <w:pPr>
        <w:pStyle w:val="Textkomentra"/>
      </w:pPr>
      <w:r>
        <w:rPr>
          <w:rStyle w:val="Odkaznakomentr"/>
        </w:rPr>
        <w:annotationRef/>
      </w:r>
      <w:r>
        <w:t>Zmluvné strany vyberú minimálne jednu z možností, ktorá je pre nich vhodná</w:t>
      </w:r>
      <w:r w:rsidRPr="007B18C2">
        <w:t>, pričom je osobitne potrebné uviesť, či ide o možnosť, ktorá sa uplatní vo všetkých prípadoch, alebo sa uplatní výber možností od prípadu k prípadu.</w:t>
      </w:r>
    </w:p>
  </w:comment>
  <w:comment w:id="241" w:author="Autor" w:initials="A">
    <w:p w14:paraId="2290A856" w14:textId="77777777" w:rsidR="007B18C2" w:rsidRDefault="007B18C2">
      <w:pPr>
        <w:pStyle w:val="Textkomentra"/>
      </w:pPr>
      <w:r>
        <w:rPr>
          <w:rStyle w:val="Odkaznakomentr"/>
        </w:rPr>
        <w:annotationRef/>
      </w:r>
      <w:r>
        <w:t xml:space="preserve">V súlade s § 8 ods. 5 zákona o poskytovaní príspevku z EŠIF.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A44CB9" w15:done="0"/>
  <w15:commentEx w15:paraId="3B205E07" w15:done="0"/>
  <w15:commentEx w15:paraId="7144727B" w15:done="0"/>
  <w15:commentEx w15:paraId="69E8C9C0" w15:done="0"/>
  <w15:commentEx w15:paraId="2290A85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61E36" w14:textId="77777777" w:rsidR="00F74EA1" w:rsidRDefault="00F74EA1" w:rsidP="00913053">
      <w:pPr>
        <w:spacing w:after="0" w:line="240" w:lineRule="auto"/>
      </w:pPr>
      <w:r>
        <w:separator/>
      </w:r>
    </w:p>
  </w:endnote>
  <w:endnote w:type="continuationSeparator" w:id="0">
    <w:p w14:paraId="3AF29D87" w14:textId="77777777" w:rsidR="00F74EA1" w:rsidRDefault="00F74EA1" w:rsidP="00913053">
      <w:pPr>
        <w:spacing w:after="0" w:line="240" w:lineRule="auto"/>
      </w:pPr>
      <w:r>
        <w:continuationSeparator/>
      </w:r>
    </w:p>
  </w:endnote>
  <w:endnote w:type="continuationNotice" w:id="1">
    <w:p w14:paraId="65B7199F" w14:textId="77777777" w:rsidR="00F74EA1" w:rsidRDefault="00F74E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8464" w14:textId="77777777" w:rsidR="00D75AD8" w:rsidRDefault="00D75AD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CC3C7" w14:textId="77777777" w:rsidR="00A57DED" w:rsidRDefault="00A57DED" w:rsidP="00A57DED">
    <w:pPr>
      <w:pStyle w:val="Pta"/>
      <w:jc w:val="right"/>
      <w:rPr>
        <w:del w:id="327" w:author="Autor"/>
      </w:rPr>
    </w:pPr>
    <w:del w:id="328" w:author="Autor">
      <w:r w:rsidRPr="00627EA3">
        <w:rPr>
          <w:noProof/>
        </w:rPr>
        <mc:AlternateContent>
          <mc:Choice Requires="wps">
            <w:drawing>
              <wp:anchor distT="0" distB="0" distL="114300" distR="114300" simplePos="0" relativeHeight="251663360" behindDoc="0" locked="0" layoutInCell="1" allowOverlap="1" wp14:anchorId="16A05039" wp14:editId="1F32480A">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E6EE49C" id="Rovná spojnica 10"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TC01/MgBAADP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delText xml:space="preserve"> </w:delText>
      </w:r>
    </w:del>
  </w:p>
  <w:p w14:paraId="722E52B6" w14:textId="44FF7109" w:rsidR="00A57DED" w:rsidRDefault="00A57DED" w:rsidP="00A57DED">
    <w:pPr>
      <w:pStyle w:val="Pta"/>
      <w:jc w:val="right"/>
      <w:rPr>
        <w:ins w:id="329" w:author="Autor"/>
      </w:rPr>
    </w:pPr>
    <w:del w:id="330" w:author="Autor">
      <w:r w:rsidRPr="00627EA3">
        <w:rPr>
          <w:noProof/>
        </w:rPr>
        <w:drawing>
          <wp:anchor distT="0" distB="0" distL="114300" distR="114300" simplePos="0" relativeHeight="251664384" behindDoc="1" locked="0" layoutInCell="1" allowOverlap="1" wp14:anchorId="67027D59" wp14:editId="658FB7BD">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331" w:author="Autor">
      <w:r w:rsidRPr="00627EA3">
        <w:rPr>
          <w:noProof/>
        </w:rPr>
        <mc:AlternateContent>
          <mc:Choice Requires="wps">
            <w:drawing>
              <wp:anchor distT="0" distB="0" distL="114300" distR="114300" simplePos="0" relativeHeight="251657216" behindDoc="0" locked="0" layoutInCell="1" allowOverlap="1" wp14:anchorId="67F2CB79" wp14:editId="6874DFF5">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0CCBDC7" id="Rovná spojnica 2"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ins>
  </w:p>
  <w:p w14:paraId="76280D05" w14:textId="5C459E17" w:rsidR="00A57DED" w:rsidRDefault="00A57DED" w:rsidP="00A57DED">
    <w:pPr>
      <w:pStyle w:val="Pta"/>
      <w:jc w:val="right"/>
    </w:pPr>
    <w:ins w:id="332" w:author="Autor">
      <w:r w:rsidRPr="00627EA3">
        <w:rPr>
          <w:noProof/>
        </w:rPr>
        <w:drawing>
          <wp:anchor distT="0" distB="0" distL="114300" distR="114300" simplePos="0" relativeHeight="251659264" behindDoc="1" locked="0" layoutInCell="1" allowOverlap="1" wp14:anchorId="66C0B5A2" wp14:editId="0A04FCD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8803BF">
          <w:rPr>
            <w:noProof/>
          </w:rPr>
          <w:t>14</w:t>
        </w:r>
        <w:r>
          <w:fldChar w:fldCharType="end"/>
        </w:r>
      </w:sdtContent>
    </w:sdt>
  </w:p>
  <w:p w14:paraId="79887139" w14:textId="77777777" w:rsidR="00A57DED" w:rsidRDefault="00A57DE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5246" w14:textId="77777777" w:rsidR="00D75AD8" w:rsidRDefault="00D75AD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6C495" w14:textId="77777777" w:rsidR="00F74EA1" w:rsidRDefault="00F74EA1" w:rsidP="00913053">
      <w:pPr>
        <w:spacing w:after="0" w:line="240" w:lineRule="auto"/>
      </w:pPr>
      <w:r>
        <w:separator/>
      </w:r>
    </w:p>
  </w:footnote>
  <w:footnote w:type="continuationSeparator" w:id="0">
    <w:p w14:paraId="6779D86F" w14:textId="77777777" w:rsidR="00F74EA1" w:rsidRDefault="00F74EA1" w:rsidP="00913053">
      <w:pPr>
        <w:spacing w:after="0" w:line="240" w:lineRule="auto"/>
      </w:pPr>
      <w:r>
        <w:continuationSeparator/>
      </w:r>
    </w:p>
  </w:footnote>
  <w:footnote w:type="continuationNotice" w:id="1">
    <w:p w14:paraId="31173823" w14:textId="77777777" w:rsidR="00F74EA1" w:rsidRDefault="00F74EA1">
      <w:pPr>
        <w:spacing w:after="0" w:line="240" w:lineRule="auto"/>
      </w:pPr>
    </w:p>
  </w:footnote>
  <w:footnote w:id="2">
    <w:p w14:paraId="2296C010" w14:textId="77777777" w:rsidR="00C146FE" w:rsidRDefault="00C146FE" w:rsidP="00B708D0">
      <w:pPr>
        <w:pStyle w:val="Textpoznmkypodiarou"/>
        <w:jc w:val="both"/>
      </w:pPr>
      <w:r>
        <w:rPr>
          <w:rStyle w:val="Odkaznapoznmkupodiarou"/>
        </w:rPr>
        <w:footnoteRef/>
      </w:r>
      <w:r>
        <w:t xml:space="preserve"> V prípade programov cezhraničnej spolupráce sa v celom texte zmluvy použije pojem ,,program“ namiesto ,,operačný program“</w:t>
      </w:r>
      <w:r w:rsidR="00B708D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0C2D1" w14:textId="77777777" w:rsidR="00D75AD8" w:rsidRDefault="00D75AD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257DE" w14:textId="77777777" w:rsidR="00A57DED" w:rsidRDefault="00A57DED" w:rsidP="00A57DED">
    <w:pPr>
      <w:pStyle w:val="Hlavika"/>
      <w:rPr>
        <w:del w:id="315" w:author="Autor"/>
      </w:rPr>
    </w:pPr>
    <w:del w:id="316" w:author="Autor">
      <w:r>
        <w:rPr>
          <w:noProof/>
        </w:rPr>
        <mc:AlternateContent>
          <mc:Choice Requires="wps">
            <w:drawing>
              <wp:anchor distT="0" distB="0" distL="114300" distR="114300" simplePos="0" relativeHeight="251661312" behindDoc="0" locked="0" layoutInCell="1" allowOverlap="1" wp14:anchorId="1E21C3FB" wp14:editId="10683B72">
                <wp:simplePos x="0" y="0"/>
                <wp:positionH relativeFrom="column">
                  <wp:posOffset>-4445</wp:posOffset>
                </wp:positionH>
                <wp:positionV relativeFrom="paragraph">
                  <wp:posOffset>135255</wp:posOffset>
                </wp:positionV>
                <wp:extent cx="5762625" cy="9525"/>
                <wp:effectExtent l="57150" t="38100" r="47625" b="85725"/>
                <wp:wrapNone/>
                <wp:docPr id="9" name="Rovná spojnica 9"/>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42A6911" id="Rovná spojnica 9"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Ma/v1H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del>
  </w:p>
  <w:customXmlDelRangeStart w:id="317" w:author="Autor"/>
  <w:sdt>
    <w:sdtPr>
      <w:rPr>
        <w:szCs w:val="20"/>
      </w:rPr>
      <w:id w:val="611792086"/>
      <w:placeholder>
        <w:docPart w:val="585C61FFA366474FA2BB29FBF6E77F70"/>
      </w:placeholder>
      <w:date w:fullDate="2016-02-11T00:00:00Z">
        <w:dateFormat w:val="dd.MM.yyyy"/>
        <w:lid w:val="sk-SK"/>
        <w:storeMappedDataAs w:val="dateTime"/>
        <w:calendar w:val="gregorian"/>
      </w:date>
    </w:sdtPr>
    <w:sdtEndPr/>
    <w:sdtContent>
      <w:customXmlDelRangeEnd w:id="317"/>
      <w:p w14:paraId="64CFC815" w14:textId="77777777" w:rsidR="00A57DED" w:rsidRPr="00627EA3" w:rsidRDefault="00694B40" w:rsidP="00A57DED">
        <w:pPr>
          <w:pStyle w:val="Hlavika"/>
          <w:jc w:val="right"/>
          <w:rPr>
            <w:del w:id="318" w:author="Autor"/>
          </w:rPr>
        </w:pPr>
        <w:del w:id="319" w:author="Autor">
          <w:r>
            <w:rPr>
              <w:szCs w:val="20"/>
            </w:rPr>
            <w:delText>11.02.2016</w:delText>
          </w:r>
        </w:del>
      </w:p>
      <w:customXmlDelRangeStart w:id="320" w:author="Autor"/>
    </w:sdtContent>
  </w:sdt>
  <w:customXmlDelRangeEnd w:id="320"/>
  <w:p w14:paraId="0C52F0F8" w14:textId="0A2FBF6F" w:rsidR="00A57DED" w:rsidRDefault="00A57DED" w:rsidP="00A57DED">
    <w:pPr>
      <w:pStyle w:val="Hlavika"/>
      <w:rPr>
        <w:ins w:id="321" w:author="Autor"/>
      </w:rPr>
    </w:pPr>
    <w:ins w:id="322" w:author="Autor">
      <w:r>
        <w:rPr>
          <w:noProof/>
        </w:rPr>
        <mc:AlternateContent>
          <mc:Choice Requires="wps">
            <w:drawing>
              <wp:anchor distT="0" distB="0" distL="114300" distR="114300" simplePos="0" relativeHeight="251655168" behindDoc="0" locked="0" layoutInCell="1" allowOverlap="1" wp14:anchorId="64B81167" wp14:editId="0480920F">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3AD8412" id="Rovná spojnica 1" o:spid="_x0000_s1026" style="position:absolute;flip:y;z-index:25165516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ins>
  </w:p>
  <w:customXmlInsRangeStart w:id="323" w:author="Autor"/>
  <w:sdt>
    <w:sdtPr>
      <w:rPr>
        <w:szCs w:val="20"/>
      </w:rPr>
      <w:id w:val="2070840989"/>
      <w:placeholder>
        <w:docPart w:val="65E2FC55811D4835895E19F281C3F49B"/>
      </w:placeholder>
      <w:date w:fullDate="2018-10-31T00:00:00Z">
        <w:dateFormat w:val="dd.MM.yyyy"/>
        <w:lid w:val="sk-SK"/>
        <w:storeMappedDataAs w:val="dateTime"/>
        <w:calendar w:val="gregorian"/>
      </w:date>
    </w:sdtPr>
    <w:sdtEndPr/>
    <w:sdtContent>
      <w:customXmlInsRangeEnd w:id="323"/>
      <w:p w14:paraId="64F314B0" w14:textId="2A95F38F" w:rsidR="00A57DED" w:rsidRPr="00627EA3" w:rsidRDefault="00950F81" w:rsidP="00A57DED">
        <w:pPr>
          <w:pStyle w:val="Hlavika"/>
          <w:jc w:val="right"/>
          <w:rPr>
            <w:ins w:id="324" w:author="Autor"/>
          </w:rPr>
        </w:pPr>
        <w:ins w:id="325" w:author="Autor">
          <w:r>
            <w:rPr>
              <w:szCs w:val="20"/>
            </w:rPr>
            <w:t>31.10.2018</w:t>
          </w:r>
        </w:ins>
      </w:p>
      <w:customXmlInsRangeStart w:id="326" w:author="Autor"/>
    </w:sdtContent>
  </w:sdt>
  <w:customXmlInsRangeEnd w:id="326"/>
  <w:p w14:paraId="5C6D7F6C" w14:textId="77777777" w:rsidR="00A57DED" w:rsidRDefault="00A57DE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0C666" w14:textId="77777777" w:rsidR="00D75AD8" w:rsidRDefault="00D75AD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4"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7"/>
  </w:num>
  <w:num w:numId="2">
    <w:abstractNumId w:val="1"/>
  </w:num>
  <w:num w:numId="3">
    <w:abstractNumId w:val="4"/>
  </w:num>
  <w:num w:numId="4">
    <w:abstractNumId w:val="9"/>
  </w:num>
  <w:num w:numId="5">
    <w:abstractNumId w:val="11"/>
  </w:num>
  <w:num w:numId="6">
    <w:abstractNumId w:val="10"/>
  </w:num>
  <w:num w:numId="7">
    <w:abstractNumId w:val="5"/>
  </w:num>
  <w:num w:numId="8">
    <w:abstractNumId w:val="6"/>
  </w:num>
  <w:num w:numId="9">
    <w:abstractNumId w:val="8"/>
  </w:num>
  <w:num w:numId="10">
    <w:abstractNumId w:val="2"/>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011EF"/>
    <w:rsid w:val="00014656"/>
    <w:rsid w:val="00027881"/>
    <w:rsid w:val="0005315C"/>
    <w:rsid w:val="000531E0"/>
    <w:rsid w:val="000559AF"/>
    <w:rsid w:val="0008055A"/>
    <w:rsid w:val="00096E0E"/>
    <w:rsid w:val="000B1764"/>
    <w:rsid w:val="000D042F"/>
    <w:rsid w:val="000D6B14"/>
    <w:rsid w:val="000E6FEA"/>
    <w:rsid w:val="000F127F"/>
    <w:rsid w:val="000F77AB"/>
    <w:rsid w:val="00101BD5"/>
    <w:rsid w:val="00111F4E"/>
    <w:rsid w:val="00116265"/>
    <w:rsid w:val="00151ED4"/>
    <w:rsid w:val="00153B26"/>
    <w:rsid w:val="00171832"/>
    <w:rsid w:val="00171C21"/>
    <w:rsid w:val="001817FE"/>
    <w:rsid w:val="001818DB"/>
    <w:rsid w:val="00181D29"/>
    <w:rsid w:val="001A0E4F"/>
    <w:rsid w:val="001B32ED"/>
    <w:rsid w:val="001B74F4"/>
    <w:rsid w:val="001D36E7"/>
    <w:rsid w:val="001E2DE2"/>
    <w:rsid w:val="001E5445"/>
    <w:rsid w:val="001F1689"/>
    <w:rsid w:val="001F51A7"/>
    <w:rsid w:val="002072CD"/>
    <w:rsid w:val="002101B3"/>
    <w:rsid w:val="00214B92"/>
    <w:rsid w:val="00223F69"/>
    <w:rsid w:val="0023190C"/>
    <w:rsid w:val="0024137B"/>
    <w:rsid w:val="00245B88"/>
    <w:rsid w:val="00246CA1"/>
    <w:rsid w:val="002554FD"/>
    <w:rsid w:val="00261B19"/>
    <w:rsid w:val="00265D54"/>
    <w:rsid w:val="00267508"/>
    <w:rsid w:val="002919BF"/>
    <w:rsid w:val="00291AFC"/>
    <w:rsid w:val="002C6690"/>
    <w:rsid w:val="002D4D5B"/>
    <w:rsid w:val="002E4214"/>
    <w:rsid w:val="00315FAE"/>
    <w:rsid w:val="003205B4"/>
    <w:rsid w:val="00330133"/>
    <w:rsid w:val="003307DE"/>
    <w:rsid w:val="00336C47"/>
    <w:rsid w:val="003377A7"/>
    <w:rsid w:val="00347FAD"/>
    <w:rsid w:val="00363792"/>
    <w:rsid w:val="00364334"/>
    <w:rsid w:val="00367E54"/>
    <w:rsid w:val="00375618"/>
    <w:rsid w:val="00375C04"/>
    <w:rsid w:val="003767BF"/>
    <w:rsid w:val="003A6F86"/>
    <w:rsid w:val="003B0B4E"/>
    <w:rsid w:val="003B396F"/>
    <w:rsid w:val="003B6437"/>
    <w:rsid w:val="003C6488"/>
    <w:rsid w:val="003D40F6"/>
    <w:rsid w:val="003D7BB0"/>
    <w:rsid w:val="003E0A58"/>
    <w:rsid w:val="003E5AF7"/>
    <w:rsid w:val="003F2647"/>
    <w:rsid w:val="00400F24"/>
    <w:rsid w:val="004043D1"/>
    <w:rsid w:val="00406737"/>
    <w:rsid w:val="00410878"/>
    <w:rsid w:val="004401A1"/>
    <w:rsid w:val="004424F1"/>
    <w:rsid w:val="0046711F"/>
    <w:rsid w:val="00470481"/>
    <w:rsid w:val="00473B77"/>
    <w:rsid w:val="00475BE1"/>
    <w:rsid w:val="004813C2"/>
    <w:rsid w:val="004854D1"/>
    <w:rsid w:val="004973EB"/>
    <w:rsid w:val="004A01F2"/>
    <w:rsid w:val="004A45BD"/>
    <w:rsid w:val="004A6242"/>
    <w:rsid w:val="004C7191"/>
    <w:rsid w:val="004F488C"/>
    <w:rsid w:val="004F75FD"/>
    <w:rsid w:val="005000FA"/>
    <w:rsid w:val="00503BA9"/>
    <w:rsid w:val="00511DE9"/>
    <w:rsid w:val="00513153"/>
    <w:rsid w:val="0051711E"/>
    <w:rsid w:val="0052348E"/>
    <w:rsid w:val="0053481D"/>
    <w:rsid w:val="00544FB6"/>
    <w:rsid w:val="0054609C"/>
    <w:rsid w:val="00560C22"/>
    <w:rsid w:val="00564944"/>
    <w:rsid w:val="00564989"/>
    <w:rsid w:val="00571126"/>
    <w:rsid w:val="00580E8F"/>
    <w:rsid w:val="005823CE"/>
    <w:rsid w:val="00583A8E"/>
    <w:rsid w:val="00584E5D"/>
    <w:rsid w:val="00591FAF"/>
    <w:rsid w:val="00592C30"/>
    <w:rsid w:val="00594A85"/>
    <w:rsid w:val="00595BE1"/>
    <w:rsid w:val="005D04F8"/>
    <w:rsid w:val="005D5CFC"/>
    <w:rsid w:val="005F1DB1"/>
    <w:rsid w:val="005F312B"/>
    <w:rsid w:val="005F6571"/>
    <w:rsid w:val="00601AB2"/>
    <w:rsid w:val="00605484"/>
    <w:rsid w:val="00614F51"/>
    <w:rsid w:val="006229F0"/>
    <w:rsid w:val="006238BF"/>
    <w:rsid w:val="006300A5"/>
    <w:rsid w:val="00632970"/>
    <w:rsid w:val="00644FCD"/>
    <w:rsid w:val="0064627C"/>
    <w:rsid w:val="006548E6"/>
    <w:rsid w:val="00661DBB"/>
    <w:rsid w:val="00670A4D"/>
    <w:rsid w:val="0067348B"/>
    <w:rsid w:val="006831DB"/>
    <w:rsid w:val="00691642"/>
    <w:rsid w:val="00694B40"/>
    <w:rsid w:val="00695505"/>
    <w:rsid w:val="006A2597"/>
    <w:rsid w:val="006A7B1A"/>
    <w:rsid w:val="006B45DE"/>
    <w:rsid w:val="006D115B"/>
    <w:rsid w:val="006D31CD"/>
    <w:rsid w:val="006E032F"/>
    <w:rsid w:val="006E1387"/>
    <w:rsid w:val="006F10EB"/>
    <w:rsid w:val="00707339"/>
    <w:rsid w:val="0072019A"/>
    <w:rsid w:val="007300D5"/>
    <w:rsid w:val="00737A35"/>
    <w:rsid w:val="00752F3B"/>
    <w:rsid w:val="00761054"/>
    <w:rsid w:val="00763123"/>
    <w:rsid w:val="00770B11"/>
    <w:rsid w:val="0078666F"/>
    <w:rsid w:val="00791C50"/>
    <w:rsid w:val="007A172B"/>
    <w:rsid w:val="007A4A38"/>
    <w:rsid w:val="007A5984"/>
    <w:rsid w:val="007B0121"/>
    <w:rsid w:val="007B1785"/>
    <w:rsid w:val="007B18C2"/>
    <w:rsid w:val="007B5C28"/>
    <w:rsid w:val="007C77BB"/>
    <w:rsid w:val="007D13C7"/>
    <w:rsid w:val="007D4F82"/>
    <w:rsid w:val="007E0633"/>
    <w:rsid w:val="007F3091"/>
    <w:rsid w:val="007F44D1"/>
    <w:rsid w:val="00806716"/>
    <w:rsid w:val="008134CC"/>
    <w:rsid w:val="00826666"/>
    <w:rsid w:val="008474C5"/>
    <w:rsid w:val="00853805"/>
    <w:rsid w:val="0085713F"/>
    <w:rsid w:val="0087262F"/>
    <w:rsid w:val="00877049"/>
    <w:rsid w:val="008803BF"/>
    <w:rsid w:val="008819D0"/>
    <w:rsid w:val="0089228B"/>
    <w:rsid w:val="008B0687"/>
    <w:rsid w:val="008D3914"/>
    <w:rsid w:val="008E5E47"/>
    <w:rsid w:val="008F38EB"/>
    <w:rsid w:val="00902BA0"/>
    <w:rsid w:val="00903269"/>
    <w:rsid w:val="00912A48"/>
    <w:rsid w:val="00913053"/>
    <w:rsid w:val="00914CC0"/>
    <w:rsid w:val="00916EA1"/>
    <w:rsid w:val="00924AF3"/>
    <w:rsid w:val="00934313"/>
    <w:rsid w:val="00950F81"/>
    <w:rsid w:val="0097579D"/>
    <w:rsid w:val="009864A5"/>
    <w:rsid w:val="00997681"/>
    <w:rsid w:val="009D063D"/>
    <w:rsid w:val="009E3751"/>
    <w:rsid w:val="009E707D"/>
    <w:rsid w:val="009F0E5C"/>
    <w:rsid w:val="009F1EB3"/>
    <w:rsid w:val="009F3159"/>
    <w:rsid w:val="009F7E62"/>
    <w:rsid w:val="00A143A2"/>
    <w:rsid w:val="00A168A5"/>
    <w:rsid w:val="00A26B75"/>
    <w:rsid w:val="00A33765"/>
    <w:rsid w:val="00A57DED"/>
    <w:rsid w:val="00A6695C"/>
    <w:rsid w:val="00A738D4"/>
    <w:rsid w:val="00A74A7A"/>
    <w:rsid w:val="00A9035D"/>
    <w:rsid w:val="00A97946"/>
    <w:rsid w:val="00AD1103"/>
    <w:rsid w:val="00AD1D78"/>
    <w:rsid w:val="00AE213F"/>
    <w:rsid w:val="00AE29B0"/>
    <w:rsid w:val="00AE7415"/>
    <w:rsid w:val="00AF25FD"/>
    <w:rsid w:val="00AF2B1B"/>
    <w:rsid w:val="00AF6FCF"/>
    <w:rsid w:val="00B105E7"/>
    <w:rsid w:val="00B20F5B"/>
    <w:rsid w:val="00B217D2"/>
    <w:rsid w:val="00B23811"/>
    <w:rsid w:val="00B27CBF"/>
    <w:rsid w:val="00B318E4"/>
    <w:rsid w:val="00B52FE1"/>
    <w:rsid w:val="00B54DC3"/>
    <w:rsid w:val="00B708D0"/>
    <w:rsid w:val="00B7473D"/>
    <w:rsid w:val="00B74F6A"/>
    <w:rsid w:val="00B80880"/>
    <w:rsid w:val="00B81793"/>
    <w:rsid w:val="00B84099"/>
    <w:rsid w:val="00B8571D"/>
    <w:rsid w:val="00B85C04"/>
    <w:rsid w:val="00BA7202"/>
    <w:rsid w:val="00BC4E07"/>
    <w:rsid w:val="00BC58FD"/>
    <w:rsid w:val="00BC65F1"/>
    <w:rsid w:val="00BC7017"/>
    <w:rsid w:val="00BD296D"/>
    <w:rsid w:val="00BD44CA"/>
    <w:rsid w:val="00BE250A"/>
    <w:rsid w:val="00BE5BF1"/>
    <w:rsid w:val="00BF08BF"/>
    <w:rsid w:val="00C106D4"/>
    <w:rsid w:val="00C146FE"/>
    <w:rsid w:val="00C17150"/>
    <w:rsid w:val="00C21AF7"/>
    <w:rsid w:val="00C32D15"/>
    <w:rsid w:val="00C33C11"/>
    <w:rsid w:val="00C51E01"/>
    <w:rsid w:val="00C52F5C"/>
    <w:rsid w:val="00C61324"/>
    <w:rsid w:val="00C62ADA"/>
    <w:rsid w:val="00C62F56"/>
    <w:rsid w:val="00C7477D"/>
    <w:rsid w:val="00C75923"/>
    <w:rsid w:val="00C808F4"/>
    <w:rsid w:val="00C87383"/>
    <w:rsid w:val="00CB4AEC"/>
    <w:rsid w:val="00CC2E5D"/>
    <w:rsid w:val="00CC45FD"/>
    <w:rsid w:val="00CC66A4"/>
    <w:rsid w:val="00CD1A41"/>
    <w:rsid w:val="00CF1725"/>
    <w:rsid w:val="00CF3066"/>
    <w:rsid w:val="00D164FD"/>
    <w:rsid w:val="00D323DA"/>
    <w:rsid w:val="00D47731"/>
    <w:rsid w:val="00D52DAA"/>
    <w:rsid w:val="00D66250"/>
    <w:rsid w:val="00D71EA7"/>
    <w:rsid w:val="00D75AD8"/>
    <w:rsid w:val="00D77918"/>
    <w:rsid w:val="00D813F7"/>
    <w:rsid w:val="00D84FE7"/>
    <w:rsid w:val="00D86C64"/>
    <w:rsid w:val="00D94C89"/>
    <w:rsid w:val="00DA5D6B"/>
    <w:rsid w:val="00DD4A6F"/>
    <w:rsid w:val="00DD7CC0"/>
    <w:rsid w:val="00DF095A"/>
    <w:rsid w:val="00E02F15"/>
    <w:rsid w:val="00E03A17"/>
    <w:rsid w:val="00E03C10"/>
    <w:rsid w:val="00E12D92"/>
    <w:rsid w:val="00E13E8F"/>
    <w:rsid w:val="00E13FF0"/>
    <w:rsid w:val="00E264A5"/>
    <w:rsid w:val="00E26B2C"/>
    <w:rsid w:val="00E41994"/>
    <w:rsid w:val="00E43412"/>
    <w:rsid w:val="00E4769E"/>
    <w:rsid w:val="00E56E0B"/>
    <w:rsid w:val="00E579E4"/>
    <w:rsid w:val="00E600E4"/>
    <w:rsid w:val="00E743AA"/>
    <w:rsid w:val="00E7513E"/>
    <w:rsid w:val="00E80DB3"/>
    <w:rsid w:val="00E823C0"/>
    <w:rsid w:val="00E85500"/>
    <w:rsid w:val="00E8776D"/>
    <w:rsid w:val="00E87B03"/>
    <w:rsid w:val="00EA12C7"/>
    <w:rsid w:val="00EA3BE8"/>
    <w:rsid w:val="00EA75E1"/>
    <w:rsid w:val="00EB07AC"/>
    <w:rsid w:val="00EB17F4"/>
    <w:rsid w:val="00EB4A93"/>
    <w:rsid w:val="00EC0ABA"/>
    <w:rsid w:val="00EC3507"/>
    <w:rsid w:val="00ED0AC2"/>
    <w:rsid w:val="00ED2BCD"/>
    <w:rsid w:val="00ED366F"/>
    <w:rsid w:val="00EE0E8C"/>
    <w:rsid w:val="00F01B95"/>
    <w:rsid w:val="00F03653"/>
    <w:rsid w:val="00F05A80"/>
    <w:rsid w:val="00F145AE"/>
    <w:rsid w:val="00F22325"/>
    <w:rsid w:val="00F25108"/>
    <w:rsid w:val="00F32755"/>
    <w:rsid w:val="00F353B0"/>
    <w:rsid w:val="00F361EE"/>
    <w:rsid w:val="00F50FEB"/>
    <w:rsid w:val="00F51851"/>
    <w:rsid w:val="00F5405B"/>
    <w:rsid w:val="00F54A88"/>
    <w:rsid w:val="00F715AC"/>
    <w:rsid w:val="00F74EA1"/>
    <w:rsid w:val="00F76307"/>
    <w:rsid w:val="00F954EE"/>
    <w:rsid w:val="00F9736B"/>
    <w:rsid w:val="00FA475D"/>
    <w:rsid w:val="00FA7072"/>
    <w:rsid w:val="00FB38D0"/>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Zstupntext"/>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79A69A228C0E47EDA1DCD5B33BAE588C"/>
        <w:category>
          <w:name w:val="Všeobecné"/>
          <w:gallery w:val="placeholder"/>
        </w:category>
        <w:types>
          <w:type w:val="bbPlcHdr"/>
        </w:types>
        <w:behaviors>
          <w:behavior w:val="content"/>
        </w:behaviors>
        <w:guid w:val="{9E1A5B81-E34E-49CB-BAB3-AB28F7CB69AF}"/>
      </w:docPartPr>
      <w:docPartBody>
        <w:p w:rsidR="00000000" w:rsidRDefault="007F7AAC">
          <w:pPr>
            <w:pStyle w:val="79A69A228C0E47EDA1DCD5B33BAE588C"/>
          </w:pPr>
          <w:r w:rsidRPr="00F64F3B">
            <w:rPr>
              <w:rStyle w:val="Zstupntext"/>
              <w:rFonts w:eastAsiaTheme="minorHAnsi"/>
            </w:rPr>
            <w:t>Vyberte položku.</w:t>
          </w:r>
        </w:p>
      </w:docPartBody>
    </w:docPart>
    <w:docPart>
      <w:docPartPr>
        <w:name w:val="F38657B94CF342D6BF903E20971B3A48"/>
        <w:category>
          <w:name w:val="Všeobecné"/>
          <w:gallery w:val="placeholder"/>
        </w:category>
        <w:types>
          <w:type w:val="bbPlcHdr"/>
        </w:types>
        <w:behaviors>
          <w:behavior w:val="content"/>
        </w:behaviors>
        <w:guid w:val="{1E54E460-B360-4231-9A1C-42F4E3D74382}"/>
      </w:docPartPr>
      <w:docPartBody>
        <w:p w:rsidR="00000000" w:rsidRDefault="007F7AAC">
          <w:pPr>
            <w:pStyle w:val="F38657B94CF342D6BF903E20971B3A48"/>
          </w:pPr>
          <w:r w:rsidRPr="00F64F3B">
            <w:rPr>
              <w:rStyle w:val="Zstupntext"/>
            </w:rPr>
            <w:t>Kliknutím zadáte dátum.</w:t>
          </w:r>
        </w:p>
      </w:docPartBody>
    </w:docPart>
    <w:docPart>
      <w:docPartPr>
        <w:name w:val="D75DCE44CCD94090A5A0D5F527413CB6"/>
        <w:category>
          <w:name w:val="Všeobecné"/>
          <w:gallery w:val="placeholder"/>
        </w:category>
        <w:types>
          <w:type w:val="bbPlcHdr"/>
        </w:types>
        <w:behaviors>
          <w:behavior w:val="content"/>
        </w:behaviors>
        <w:guid w:val="{BEEBB266-3CF6-4245-94D9-D022F2F6F374}"/>
      </w:docPartPr>
      <w:docPartBody>
        <w:p w:rsidR="00000000" w:rsidRDefault="007F7AAC">
          <w:pPr>
            <w:pStyle w:val="D75DCE44CCD94090A5A0D5F527413CB6"/>
          </w:pPr>
          <w:r w:rsidRPr="00F64F3B">
            <w:rPr>
              <w:rStyle w:val="Zstupntext"/>
            </w:rPr>
            <w:t>Kliknutím zadáte dátum.</w:t>
          </w:r>
        </w:p>
      </w:docPartBody>
    </w:docPart>
    <w:docPart>
      <w:docPartPr>
        <w:name w:val="2A59565C2AEA4723B534F6AC3CA8E789"/>
        <w:category>
          <w:name w:val="Všeobecné"/>
          <w:gallery w:val="placeholder"/>
        </w:category>
        <w:types>
          <w:type w:val="bbPlcHdr"/>
        </w:types>
        <w:behaviors>
          <w:behavior w:val="content"/>
        </w:behaviors>
        <w:guid w:val="{E29C3DFC-0A4F-4B2D-822A-8FFDACCC1D34}"/>
      </w:docPartPr>
      <w:docPartBody>
        <w:p w:rsidR="00000000" w:rsidRDefault="007F7AAC">
          <w:pPr>
            <w:pStyle w:val="2A59565C2AEA4723B534F6AC3CA8E789"/>
          </w:pPr>
          <w:r w:rsidRPr="00F64F3B">
            <w:rPr>
              <w:rStyle w:val="Zstupntext"/>
              <w:rFonts w:eastAsiaTheme="minorHAnsi"/>
            </w:rPr>
            <w:t>Vyberte položku.</w:t>
          </w:r>
        </w:p>
      </w:docPartBody>
    </w:docPart>
    <w:docPart>
      <w:docPartPr>
        <w:name w:val="585C61FFA366474FA2BB29FBF6E77F70"/>
        <w:category>
          <w:name w:val="Všeobecné"/>
          <w:gallery w:val="placeholder"/>
        </w:category>
        <w:types>
          <w:type w:val="bbPlcHdr"/>
        </w:types>
        <w:behaviors>
          <w:behavior w:val="content"/>
        </w:behaviors>
        <w:guid w:val="{95155579-B342-4ACF-AF38-BD3E1EF471A3}"/>
      </w:docPartPr>
      <w:docPartBody>
        <w:p w:rsidR="00000000" w:rsidRDefault="00E62E3D">
          <w:pPr>
            <w:pStyle w:val="585C61FFA366474FA2BB29FBF6E77F70"/>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57CBB"/>
    <w:rsid w:val="00096246"/>
    <w:rsid w:val="000A698C"/>
    <w:rsid w:val="000F6267"/>
    <w:rsid w:val="00160874"/>
    <w:rsid w:val="001A499C"/>
    <w:rsid w:val="00242725"/>
    <w:rsid w:val="00296811"/>
    <w:rsid w:val="002E2AFE"/>
    <w:rsid w:val="00333466"/>
    <w:rsid w:val="003C4DFF"/>
    <w:rsid w:val="00454E35"/>
    <w:rsid w:val="00493CFB"/>
    <w:rsid w:val="00494BF4"/>
    <w:rsid w:val="00523C28"/>
    <w:rsid w:val="00550A71"/>
    <w:rsid w:val="005565FB"/>
    <w:rsid w:val="00630732"/>
    <w:rsid w:val="006651B7"/>
    <w:rsid w:val="006A06D1"/>
    <w:rsid w:val="007666CA"/>
    <w:rsid w:val="007732CC"/>
    <w:rsid w:val="007C4B77"/>
    <w:rsid w:val="007F7AAC"/>
    <w:rsid w:val="008554A0"/>
    <w:rsid w:val="0085798B"/>
    <w:rsid w:val="008813F6"/>
    <w:rsid w:val="009D64C1"/>
    <w:rsid w:val="009E7B41"/>
    <w:rsid w:val="00A17B73"/>
    <w:rsid w:val="00A721EB"/>
    <w:rsid w:val="00A95E59"/>
    <w:rsid w:val="00AD5171"/>
    <w:rsid w:val="00BA02AE"/>
    <w:rsid w:val="00C327EA"/>
    <w:rsid w:val="00C41DC2"/>
    <w:rsid w:val="00CC782A"/>
    <w:rsid w:val="00D46559"/>
    <w:rsid w:val="00D80865"/>
    <w:rsid w:val="00DF5DA2"/>
    <w:rsid w:val="00E476BA"/>
    <w:rsid w:val="00E62E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6E56020CC3D34FF6A4BF3D0A367EB858">
    <w:name w:val="6E56020CC3D34FF6A4BF3D0A367EB858"/>
    <w:pPr>
      <w:spacing w:after="160" w:line="259" w:lineRule="auto"/>
    </w:pPr>
  </w:style>
  <w:style w:type="paragraph" w:customStyle="1" w:styleId="85A447795E924DC7A4C2980AA71A335D">
    <w:name w:val="85A447795E924DC7A4C2980AA71A335D"/>
    <w:pPr>
      <w:spacing w:after="160" w:line="259" w:lineRule="auto"/>
    </w:pPr>
  </w:style>
  <w:style w:type="paragraph" w:customStyle="1" w:styleId="D5E06D202A38492D9675F4FE5F0BE551">
    <w:name w:val="D5E06D202A38492D9675F4FE5F0BE551"/>
    <w:pPr>
      <w:spacing w:after="160" w:line="259" w:lineRule="auto"/>
    </w:pPr>
  </w:style>
  <w:style w:type="paragraph" w:customStyle="1" w:styleId="0F47F979373A446397D6B1D8988B6D35">
    <w:name w:val="0F47F979373A446397D6B1D8988B6D35"/>
    <w:pPr>
      <w:spacing w:after="160" w:line="259" w:lineRule="auto"/>
    </w:pPr>
  </w:style>
  <w:style w:type="paragraph" w:customStyle="1" w:styleId="9EE6A124E60C47F4BC3ECA7F7E285DB5">
    <w:name w:val="9EE6A124E60C47F4BC3ECA7F7E285DB5"/>
    <w:pPr>
      <w:spacing w:after="160" w:line="259" w:lineRule="auto"/>
    </w:pPr>
  </w:style>
  <w:style w:type="paragraph" w:customStyle="1" w:styleId="79A69A228C0E47EDA1DCD5B33BAE588C">
    <w:name w:val="79A69A228C0E47EDA1DCD5B33BAE588C"/>
    <w:pPr>
      <w:spacing w:after="160" w:line="259" w:lineRule="auto"/>
    </w:pPr>
  </w:style>
  <w:style w:type="paragraph" w:customStyle="1" w:styleId="F38657B94CF342D6BF903E20971B3A48">
    <w:name w:val="F38657B94CF342D6BF903E20971B3A48"/>
    <w:pPr>
      <w:spacing w:after="160" w:line="259" w:lineRule="auto"/>
    </w:pPr>
  </w:style>
  <w:style w:type="paragraph" w:customStyle="1" w:styleId="D75DCE44CCD94090A5A0D5F527413CB6">
    <w:name w:val="D75DCE44CCD94090A5A0D5F527413CB6"/>
    <w:pPr>
      <w:spacing w:after="160" w:line="259" w:lineRule="auto"/>
    </w:pPr>
  </w:style>
  <w:style w:type="paragraph" w:customStyle="1" w:styleId="2A59565C2AEA4723B534F6AC3CA8E789">
    <w:name w:val="2A59565C2AEA4723B534F6AC3CA8E789"/>
    <w:pPr>
      <w:spacing w:after="160" w:line="259" w:lineRule="auto"/>
    </w:pPr>
  </w:style>
  <w:style w:type="paragraph" w:customStyle="1" w:styleId="585C61FFA366474FA2BB29FBF6E77F70">
    <w:name w:val="585C61FFA366474FA2BB29FBF6E77F7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AC607-A66C-4305-8672-55247491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4425</Words>
  <Characters>25225</Characters>
  <Application>Microsoft Office Word</Application>
  <DocSecurity>0</DocSecurity>
  <Lines>210</Lines>
  <Paragraphs>59</Paragraphs>
  <ScaleCrop>false</ScaleCrop>
  <Company/>
  <LinksUpToDate>false</LinksUpToDate>
  <CharactersWithSpaces>29591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2018-10-18T12:06:00Z</dcterms:created>
  <dcterms:modified xsi:type="dcterms:W3CDTF">2018-10-18T12:07:00Z</dcterms:modified>
</cp:coreProperties>
</file>