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28F6D" w14:textId="77777777" w:rsidR="00D61BB6" w:rsidRPr="006479DF" w:rsidRDefault="009836CF" w:rsidP="00D61BB6">
      <w:pPr>
        <w:rPr>
          <w:del w:id="0" w:author="Autor"/>
          <w:sz w:val="20"/>
          <w:szCs w:val="20"/>
        </w:rPr>
      </w:pPr>
      <w:del w:id="1" w:author="Autor">
        <w:r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3872" behindDoc="1" locked="0" layoutInCell="1" allowOverlap="1" wp14:anchorId="53A4B905" wp14:editId="715AC537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2848" behindDoc="0" locked="0" layoutInCell="1" allowOverlap="1" wp14:anchorId="424CB076" wp14:editId="131A84D9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E701EB">
          <w:rPr>
            <w:sz w:val="20"/>
            <w:szCs w:val="20"/>
          </w:rPr>
          <w:delText xml:space="preserve">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1824" behindDoc="0" locked="1" layoutInCell="1" allowOverlap="1" wp14:anchorId="7B673479" wp14:editId="4154F646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sz w:val="20"/>
            <w:szCs w:val="20"/>
          </w:rPr>
          <w:delText xml:space="preserve">   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  <w:delText xml:space="preserve">         </w:delText>
        </w:r>
      </w:del>
    </w:p>
    <w:p w14:paraId="25D512A1" w14:textId="77777777" w:rsidR="00D61BB6" w:rsidRPr="006479DF" w:rsidRDefault="00D61BB6" w:rsidP="00D61BB6">
      <w:pPr>
        <w:jc w:val="center"/>
        <w:rPr>
          <w:del w:id="2" w:author="Autor"/>
          <w:sz w:val="20"/>
          <w:szCs w:val="20"/>
        </w:rPr>
      </w:pPr>
    </w:p>
    <w:p w14:paraId="7A386FA5" w14:textId="77777777" w:rsidR="00D61BB6" w:rsidRDefault="00D61BB6" w:rsidP="00D61BB6">
      <w:pPr>
        <w:jc w:val="center"/>
        <w:rPr>
          <w:del w:id="3" w:author="Autor"/>
          <w:b/>
          <w:sz w:val="20"/>
          <w:szCs w:val="20"/>
        </w:rPr>
      </w:pPr>
    </w:p>
    <w:p w14:paraId="621FFFE1" w14:textId="77777777" w:rsidR="009836CF" w:rsidRDefault="009836CF" w:rsidP="00D61BB6">
      <w:pPr>
        <w:jc w:val="center"/>
        <w:rPr>
          <w:del w:id="4" w:author="Autor"/>
          <w:b/>
          <w:sz w:val="20"/>
          <w:szCs w:val="20"/>
        </w:rPr>
      </w:pPr>
    </w:p>
    <w:p w14:paraId="00A84D28" w14:textId="77777777" w:rsidR="009836CF" w:rsidRDefault="009836CF" w:rsidP="00D61BB6">
      <w:pPr>
        <w:jc w:val="center"/>
        <w:rPr>
          <w:del w:id="5" w:author="Autor"/>
          <w:b/>
          <w:sz w:val="20"/>
          <w:szCs w:val="20"/>
        </w:rPr>
      </w:pPr>
    </w:p>
    <w:p w14:paraId="1615FDDC" w14:textId="77777777" w:rsidR="00DA3B50" w:rsidRDefault="00DA3B50">
      <w:pPr>
        <w:rPr>
          <w:ins w:id="6" w:author="Autor"/>
        </w:rPr>
      </w:pPr>
    </w:p>
    <w:p w14:paraId="64B8A4BB" w14:textId="77777777" w:rsidR="00140068" w:rsidRPr="00BF50ED" w:rsidRDefault="00140068" w:rsidP="00140068">
      <w:pPr>
        <w:rPr>
          <w:ins w:id="7" w:author="Autor"/>
          <w:sz w:val="20"/>
          <w:szCs w:val="20"/>
        </w:rPr>
      </w:pPr>
      <w:ins w:id="8" w:author="Autor">
        <w:r w:rsidRPr="00BF50ED">
          <w:rPr>
            <w:b/>
            <w:noProof/>
          </w:rPr>
          <w:drawing>
            <wp:anchor distT="0" distB="0" distL="114300" distR="114300" simplePos="0" relativeHeight="251659776" behindDoc="0" locked="0" layoutInCell="1" allowOverlap="1" wp14:anchorId="4F7B73DB" wp14:editId="4E187BD7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7728" behindDoc="1" locked="0" layoutInCell="1" allowOverlap="1" wp14:anchorId="1C53B46F" wp14:editId="523DCB2F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 w:rsidDel="00E701EB">
          <w:rPr>
            <w:sz w:val="20"/>
            <w:szCs w:val="20"/>
          </w:rPr>
          <w:t xml:space="preserve">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1A94998A" w14:textId="77777777" w:rsidR="00140068" w:rsidRPr="00BF50ED" w:rsidRDefault="00140068" w:rsidP="00140068">
      <w:pPr>
        <w:rPr>
          <w:ins w:id="9" w:author="Autor"/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ins w:id="10" w:author="Autor"/>
          <w:b/>
          <w:sz w:val="20"/>
          <w:szCs w:val="20"/>
        </w:rPr>
      </w:pPr>
      <w:ins w:id="11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27371A3B" w14:textId="77777777" w:rsidR="00140068" w:rsidRPr="00BF50ED" w:rsidRDefault="00140068" w:rsidP="00140068">
      <w:pPr>
        <w:rPr>
          <w:ins w:id="12" w:author="Autor"/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ins w:id="13" w:author="Autor"/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ins w:id="14" w:author="Autor"/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ins w:id="15" w:author="Autor"/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ins w:id="16" w:author="Autor"/>
          <w:rFonts w:ascii="Arial" w:hAnsi="Arial" w:cs="Arial"/>
          <w:sz w:val="20"/>
          <w:szCs w:val="20"/>
        </w:rPr>
      </w:pPr>
      <w:ins w:id="17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37B437F8" w14:textId="77777777" w:rsidR="00140068" w:rsidRPr="00BF50ED" w:rsidRDefault="00140068" w:rsidP="00140068">
      <w:pPr>
        <w:ind w:right="6802"/>
        <w:jc w:val="center"/>
        <w:rPr>
          <w:ins w:id="18" w:author="Autor"/>
          <w:rFonts w:ascii="Arial" w:hAnsi="Arial" w:cs="Arial"/>
          <w:sz w:val="20"/>
          <w:szCs w:val="20"/>
        </w:rPr>
      </w:pPr>
      <w:ins w:id="19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17D3EDED" w14:textId="070343A8" w:rsidR="00140068" w:rsidRPr="00BF50ED" w:rsidRDefault="00140068" w:rsidP="00140068">
      <w:pPr>
        <w:ind w:right="6802"/>
        <w:jc w:val="center"/>
        <w:rPr>
          <w:ins w:id="20" w:author="Autor"/>
          <w:b/>
          <w:sz w:val="20"/>
          <w:szCs w:val="20"/>
        </w:rPr>
      </w:pPr>
      <w:ins w:id="21" w:author="Autor">
        <w:r w:rsidRPr="007D6687">
          <w:rPr>
            <w:rFonts w:ascii="Arial" w:hAnsi="Arial"/>
            <w:sz w:val="20"/>
          </w:rPr>
          <w:t>rozvoja</w:t>
        </w:r>
      </w:ins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046E5267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02C99">
            <w:rPr>
              <w:b/>
              <w:sz w:val="40"/>
              <w:szCs w:val="20"/>
            </w:rPr>
            <w:t>2</w:t>
          </w:r>
        </w:sdtContent>
      </w:sdt>
    </w:p>
    <w:p w14:paraId="52CDD03D" w14:textId="3C856175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2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464477210"/>
          <w:placeholder>
            <w:docPart w:val="6C44997F518D4A819159780945CC4D8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2"/>
          <w:del w:id="23" w:author="Autor">
            <w:r w:rsidR="00EE14EB">
              <w:rPr>
                <w:b/>
                <w:sz w:val="32"/>
                <w:szCs w:val="32"/>
              </w:rPr>
              <w:delText>1</w:delText>
            </w:r>
          </w:del>
          <w:customXmlDelRangeStart w:id="24" w:author="Autor"/>
        </w:sdtContent>
      </w:sdt>
      <w:customXmlDelRangeEnd w:id="24"/>
      <w:customXmlInsRangeStart w:id="25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5"/>
          <w:ins w:id="26" w:author="Autor">
            <w:r w:rsidR="00B02C99">
              <w:rPr>
                <w:b/>
                <w:sz w:val="32"/>
                <w:szCs w:val="32"/>
              </w:rPr>
              <w:t>2</w:t>
            </w:r>
          </w:ins>
          <w:customXmlInsRangeStart w:id="27" w:author="Autor"/>
        </w:sdtContent>
      </w:sdt>
      <w:customXmlInsRangeEnd w:id="27"/>
    </w:p>
    <w:p w14:paraId="3CBAA00F" w14:textId="77777777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63F88AF6" w14:textId="77777777" w:rsidR="00D61BB6" w:rsidRDefault="00D61BB6" w:rsidP="006479DF">
      <w:pPr>
        <w:rPr>
          <w:del w:id="28" w:author="Autor"/>
          <w:sz w:val="20"/>
          <w:szCs w:val="20"/>
        </w:rPr>
      </w:pPr>
    </w:p>
    <w:p w14:paraId="50F7E7D1" w14:textId="77777777" w:rsidR="00335A00" w:rsidRPr="006479DF" w:rsidRDefault="00335A00" w:rsidP="006479DF">
      <w:pPr>
        <w:rPr>
          <w:del w:id="29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3E56B9" w14:textId="51851EB5" w:rsidR="00140068" w:rsidRPr="009836CF" w:rsidRDefault="008E01E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Rokovací poriadok </w:t>
            </w:r>
            <w:r w:rsidR="00A431C3">
              <w:rPr>
                <w:szCs w:val="20"/>
              </w:rPr>
              <w:t xml:space="preserve">monitorovacieho </w:t>
            </w:r>
            <w:r w:rsidR="001F7181" w:rsidRPr="00871D36">
              <w:rPr>
                <w:szCs w:val="20"/>
              </w:rPr>
              <w:t>výboru pre</w:t>
            </w:r>
            <w:r w:rsidR="001F7181">
              <w:rPr>
                <w:szCs w:val="20"/>
              </w:rPr>
              <w:t xml:space="preserve"> operačný program na programové obdobie 2014</w:t>
            </w:r>
            <w:del w:id="30" w:author="Autor">
              <w:r w:rsidR="00E63361">
                <w:rPr>
                  <w:szCs w:val="20"/>
                </w:rPr>
                <w:delText>-</w:delText>
              </w:r>
            </w:del>
            <w:ins w:id="31" w:author="Autor">
              <w:r w:rsidR="001F7181">
                <w:rPr>
                  <w:szCs w:val="20"/>
                </w:rPr>
                <w:t xml:space="preserve"> – </w:t>
              </w:r>
            </w:ins>
            <w:r w:rsidR="001F7181">
              <w:rPr>
                <w:szCs w:val="20"/>
              </w:rPr>
              <w:t>2020</w:t>
            </w:r>
            <w:ins w:id="32" w:author="Autor">
              <w:r w:rsidR="001F7181">
                <w:rPr>
                  <w:szCs w:val="20"/>
                </w:rPr>
                <w:t xml:space="preserve"> </w:t>
              </w:r>
            </w:ins>
          </w:p>
        </w:tc>
      </w:tr>
      <w:tr w:rsidR="00140068" w:rsidRPr="009836CF" w14:paraId="492EB2B9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ins w:id="33" w:author="Autor"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ins w:id="34" w:author="Autor">
              <w:r>
                <w:rPr>
                  <w:szCs w:val="20"/>
                  <w:lang w:eastAsia="en-US"/>
                </w:rPr>
                <w:t>Sprostredkovateľské orgány</w:t>
              </w:r>
            </w:ins>
          </w:p>
        </w:tc>
      </w:tr>
      <w:tr w:rsidR="00140068" w:rsidRPr="009836CF" w14:paraId="2B486CF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140068" w:rsidRPr="009836CF" w14:paraId="1168FA33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7AF7E12A" w14:textId="77777777" w:rsidR="0084743A" w:rsidRDefault="00140068" w:rsidP="006A5157">
            <w:pPr>
              <w:jc w:val="both"/>
              <w:rPr>
                <w:del w:id="35" w:author="Autor"/>
                <w:szCs w:val="20"/>
              </w:rPr>
            </w:pPr>
            <w:r w:rsidRPr="00113AA3">
              <w:t xml:space="preserve">Úrad </w:t>
            </w:r>
            <w:ins w:id="36" w:author="Autor">
              <w:r>
                <w:t xml:space="preserve">podpredsedu </w:t>
              </w:r>
            </w:ins>
            <w:r>
              <w:t>vlády SR</w:t>
            </w:r>
          </w:p>
          <w:p w14:paraId="4A1B3910" w14:textId="0535F8AF" w:rsidR="00140068" w:rsidRPr="009836CF" w:rsidRDefault="00140068" w:rsidP="00E77DDE">
            <w:pPr>
              <w:jc w:val="both"/>
              <w:rPr>
                <w:szCs w:val="20"/>
              </w:rPr>
            </w:pPr>
            <w:ins w:id="37" w:author="Autor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 xml:space="preserve">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5D898C11" w:rsidR="00140068" w:rsidRPr="009836CF" w:rsidRDefault="00985F34" w:rsidP="007D6687">
            <w:pPr>
              <w:jc w:val="both"/>
              <w:rPr>
                <w:szCs w:val="20"/>
              </w:rPr>
            </w:pPr>
            <w:customXmlDelRangeStart w:id="38" w:author="Autor"/>
            <w:sdt>
              <w:sdtPr>
                <w:rPr>
                  <w:szCs w:val="20"/>
                </w:rPr>
                <w:alias w:val="Záväznosť"/>
                <w:tag w:val="Záväznosť"/>
                <w:id w:val="1841585365"/>
                <w:lock w:val="sdtLocked"/>
                <w:placeholder>
                  <w:docPart w:val="9A2A7B527B1E490C95244927E46DFEB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DelRangeEnd w:id="38"/>
                <w:del w:id="39" w:author="Autor">
                  <w:r w:rsidR="0010136F">
                    <w:rPr>
                      <w:szCs w:val="20"/>
                    </w:rPr>
                    <w:delText xml:space="preserve">Vzor je pre subjekty, ktorým je určený záväzný. Subjekty, ktorým je vzor určený môžu vzor doplniť s ohľadom na špecifické potreby OP, pričom musí byť zachovaný minimálny obsah uvedený vo vzore. </w:delText>
                  </w:r>
                </w:del>
                <w:customXmlDelRangeStart w:id="40" w:author="Autor"/>
              </w:sdtContent>
            </w:sdt>
            <w:customXmlDelRangeEnd w:id="40"/>
            <w:customXmlInsRangeStart w:id="41" w:author="Autor"/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InsRangeEnd w:id="41"/>
                <w:ins w:id="42" w:author="Autor">
                  <w:r w:rsidR="00B02C99">
                    <w:rPr>
                      <w:szCs w:val="20"/>
                    </w:rPr>
  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  </w:r>
                </w:ins>
                <w:customXmlInsRangeStart w:id="43" w:author="Autor"/>
              </w:sdtContent>
            </w:sdt>
            <w:customXmlInsRangeEnd w:id="43"/>
          </w:p>
        </w:tc>
      </w:tr>
      <w:tr w:rsidR="00140068" w:rsidRPr="009836CF" w14:paraId="2B3B1A7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4413F984" w:rsidR="00140068" w:rsidRPr="009836CF" w:rsidRDefault="00985F34" w:rsidP="00E77DDE">
            <w:pPr>
              <w:jc w:val="both"/>
              <w:rPr>
                <w:szCs w:val="20"/>
              </w:rPr>
            </w:pPr>
            <w:customXmlDelRangeStart w:id="44" w:author="Autor"/>
            <w:sdt>
              <w:sdtPr>
                <w:rPr>
                  <w:szCs w:val="20"/>
                </w:rPr>
                <w:id w:val="-562103176"/>
                <w:placeholder>
                  <w:docPart w:val="B58566FBCFDD426BA564BE367EBC727C"/>
                </w:placeholder>
                <w:date w:fullDate="2014-1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44"/>
                <w:del w:id="45" w:author="Autor">
                  <w:r w:rsidR="00E759D6">
                    <w:rPr>
                      <w:szCs w:val="20"/>
                    </w:rPr>
                    <w:delText>11.12.2014</w:delText>
                  </w:r>
                </w:del>
                <w:customXmlDelRangeStart w:id="46" w:author="Autor"/>
              </w:sdtContent>
            </w:sdt>
            <w:customXmlDelRangeEnd w:id="46"/>
            <w:customXmlInsRangeStart w:id="47" w:author="Autor"/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18-03-0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47"/>
                <w:del w:id="48" w:author="Autor">
                  <w:r w:rsidR="00B02C99" w:rsidDel="00A663A0">
                    <w:rPr>
                      <w:szCs w:val="20"/>
                    </w:rPr>
                    <w:delText>05.03.2018</w:delText>
                  </w:r>
                </w:del>
                <w:ins w:id="49" w:author="Autor">
                  <w:r w:rsidR="00A663A0">
                    <w:rPr>
                      <w:szCs w:val="20"/>
                    </w:rPr>
                    <w:t>07.03.2018</w:t>
                  </w:r>
                </w:ins>
                <w:customXmlInsRangeStart w:id="50" w:author="Autor"/>
              </w:sdtContent>
            </w:sdt>
            <w:customXmlInsRangeEnd w:id="50"/>
          </w:p>
        </w:tc>
      </w:tr>
      <w:tr w:rsidR="00140068" w:rsidRPr="009836CF" w14:paraId="2A1246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37EFA93C" w:rsidR="00140068" w:rsidRPr="009836CF" w:rsidRDefault="00985F34" w:rsidP="007D6687">
            <w:pPr>
              <w:jc w:val="both"/>
              <w:rPr>
                <w:szCs w:val="20"/>
              </w:rPr>
            </w:pPr>
            <w:customXmlDelRangeStart w:id="51" w:author="Autor"/>
            <w:sdt>
              <w:sdtPr>
                <w:rPr>
                  <w:szCs w:val="20"/>
                </w:rPr>
                <w:id w:val="1541550866"/>
                <w:placeholder>
                  <w:docPart w:val="4D0E4A94C06D45FBBFFFBC7023FA8B56"/>
                </w:placeholder>
                <w:date w:fullDate="2014-1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51"/>
                <w:del w:id="52" w:author="Autor">
                  <w:r w:rsidR="00E759D6">
                    <w:rPr>
                      <w:szCs w:val="20"/>
                    </w:rPr>
                    <w:delText>11.12.2014</w:delText>
                  </w:r>
                </w:del>
                <w:customXmlDelRangeStart w:id="53" w:author="Autor"/>
              </w:sdtContent>
            </w:sdt>
            <w:customXmlDelRangeEnd w:id="53"/>
            <w:customXmlInsRangeStart w:id="54" w:author="Autor"/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18-03-0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54"/>
                <w:del w:id="55" w:author="Autor">
                  <w:r w:rsidR="00B02C99" w:rsidDel="00A663A0">
                    <w:rPr>
                      <w:szCs w:val="20"/>
                    </w:rPr>
                    <w:delText>05.03.2018</w:delText>
                  </w:r>
                </w:del>
                <w:ins w:id="56" w:author="Autor">
                  <w:r w:rsidR="00A663A0">
                    <w:rPr>
                      <w:szCs w:val="20"/>
                    </w:rPr>
                    <w:t>07.03.2018</w:t>
                  </w:r>
                </w:ins>
                <w:customXmlInsRangeStart w:id="57" w:author="Autor"/>
              </w:sdtContent>
            </w:sdt>
            <w:customXmlInsRangeEnd w:id="57"/>
          </w:p>
        </w:tc>
      </w:tr>
      <w:tr w:rsidR="00140068" w:rsidRPr="009836CF" w14:paraId="36B008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7C75F92" w14:textId="77777777" w:rsidR="009836CF" w:rsidRDefault="00C214B6" w:rsidP="006A5157">
            <w:pPr>
              <w:jc w:val="both"/>
              <w:rPr>
                <w:del w:id="58" w:author="Autor"/>
                <w:szCs w:val="20"/>
              </w:rPr>
            </w:pPr>
            <w:del w:id="59" w:author="Autor">
              <w:r>
                <w:rPr>
                  <w:szCs w:val="20"/>
                </w:rPr>
                <w:delText>Ing. Igor Federič</w:delText>
              </w:r>
            </w:del>
          </w:p>
          <w:p w14:paraId="30913664" w14:textId="76AA3BED" w:rsidR="00140068" w:rsidRPr="00047930" w:rsidRDefault="00C214B6" w:rsidP="00E77DDE">
            <w:pPr>
              <w:jc w:val="both"/>
              <w:rPr>
                <w:ins w:id="60" w:author="Autor"/>
              </w:rPr>
            </w:pPr>
            <w:del w:id="61" w:author="Autor">
              <w:r>
                <w:rPr>
                  <w:szCs w:val="20"/>
                </w:rPr>
                <w:delText>vedúci Úradu vlády SR</w:delText>
              </w:r>
            </w:del>
            <w:ins w:id="62" w:author="Autor">
              <w:r w:rsidR="00140068">
                <w:t>JUDr. Denisa Žiláková</w:t>
              </w:r>
            </w:ins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ins w:id="63" w:author="Autor">
              <w:r>
                <w:t>generálna riaditeľka sekcie centrálny koordinačný orgán</w:t>
              </w:r>
            </w:ins>
          </w:p>
        </w:tc>
      </w:tr>
    </w:tbl>
    <w:p w14:paraId="7BC9F5C5" w14:textId="77777777" w:rsidR="00D61BB6" w:rsidRDefault="00D61BB6" w:rsidP="006479DF">
      <w:pPr>
        <w:rPr>
          <w:del w:id="64" w:author="Autor"/>
          <w:sz w:val="20"/>
          <w:szCs w:val="20"/>
        </w:rPr>
      </w:pPr>
    </w:p>
    <w:p w14:paraId="0DE67E61" w14:textId="77777777" w:rsidR="00801AA3" w:rsidRDefault="00801AA3" w:rsidP="006479DF">
      <w:pPr>
        <w:rPr>
          <w:del w:id="65" w:author="Autor"/>
          <w:sz w:val="20"/>
          <w:szCs w:val="20"/>
        </w:rPr>
      </w:pPr>
    </w:p>
    <w:p w14:paraId="44E51C07" w14:textId="5E8B13CC" w:rsidR="008E01E8" w:rsidRPr="009836CF" w:rsidRDefault="008E01E8" w:rsidP="008E01E8">
      <w:pPr>
        <w:jc w:val="both"/>
        <w:rPr>
          <w:szCs w:val="20"/>
        </w:rPr>
      </w:pPr>
      <w:r>
        <w:rPr>
          <w:szCs w:val="20"/>
        </w:rPr>
        <w:t>Odporúčaný názov: Rokovací poriadok monitorovacieho výboru pre operačný program na programové obdobie 2014</w:t>
      </w:r>
      <w:del w:id="66" w:author="Autor">
        <w:r w:rsidR="00E63361">
          <w:rPr>
            <w:szCs w:val="20"/>
          </w:rPr>
          <w:delText>-</w:delText>
        </w:r>
      </w:del>
      <w:ins w:id="67" w:author="Autor">
        <w:r>
          <w:rPr>
            <w:szCs w:val="20"/>
          </w:rPr>
          <w:t xml:space="preserve"> – </w:t>
        </w:r>
      </w:ins>
      <w:r>
        <w:rPr>
          <w:szCs w:val="20"/>
        </w:rPr>
        <w:t>2020</w:t>
      </w:r>
      <w:ins w:id="68" w:author="Autor">
        <w:r>
          <w:rPr>
            <w:szCs w:val="20"/>
          </w:rPr>
          <w:t xml:space="preserve">  </w:t>
        </w:r>
      </w:ins>
    </w:p>
    <w:p w14:paraId="24710832" w14:textId="77777777" w:rsidR="008E01E8" w:rsidRDefault="008E01E8" w:rsidP="008E01E8">
      <w:pPr>
        <w:jc w:val="both"/>
        <w:rPr>
          <w:ins w:id="69" w:author="Autor"/>
        </w:rPr>
      </w:pPr>
      <w:bookmarkStart w:id="70" w:name="_GoBack"/>
      <w:bookmarkEnd w:id="70"/>
    </w:p>
    <w:p w14:paraId="191752AE" w14:textId="230E7E73" w:rsidR="00A1465F" w:rsidRDefault="00A1465F" w:rsidP="00A1465F">
      <w:pPr>
        <w:jc w:val="both"/>
        <w:rPr>
          <w:ins w:id="71" w:author="Autor"/>
        </w:rPr>
      </w:pPr>
      <w:ins w:id="72" w:author="Autor">
        <w:r w:rsidRPr="001F7181">
          <w:t>Riadiaci orgán</w:t>
        </w:r>
        <w:r>
          <w:rPr>
            <w:rStyle w:val="Odkaznapoznmkupodiarou"/>
          </w:rPr>
          <w:footnoteReference w:id="2"/>
        </w:r>
        <w:r w:rsidRPr="001F7181">
          <w:t xml:space="preserve"> (ďalej len „RO“) vypracuje </w:t>
        </w:r>
        <w:r>
          <w:t>rokovací poriadok</w:t>
        </w:r>
        <w:r w:rsidRPr="001F7181">
          <w:t xml:space="preserve"> monitorovacieho výboru </w:t>
        </w:r>
        <w:r w:rsidR="00B91109" w:rsidRPr="00E65767">
          <w:t>(ďalej len „rokovací poriadok“)</w:t>
        </w:r>
        <w:r w:rsidR="00B91109" w:rsidRPr="001F7181" w:rsidDel="00B91109">
          <w:t xml:space="preserve"> </w:t>
        </w:r>
        <w:r w:rsidRPr="001F7181">
          <w:t>rešpektujúc minimálne požiadavky a členenie uvedené nižšie.</w:t>
        </w:r>
        <w:r w:rsidR="004516CB">
          <w:t xml:space="preserve"> </w:t>
        </w:r>
        <w:r w:rsidR="00B474A0">
          <w:br/>
        </w:r>
        <w:r w:rsidR="004516CB">
          <w:t>R</w:t>
        </w:r>
        <w:r w:rsidR="00B474A0">
          <w:t xml:space="preserve">O </w:t>
        </w:r>
        <w:r w:rsidR="008131B7">
          <w:t>taktiež rešpektuje nižšie určené požiadavky na zabezpečenie</w:t>
        </w:r>
        <w:r w:rsidR="00B474A0">
          <w:t xml:space="preserve"> procedurálnych záležitostí</w:t>
        </w:r>
        <w:r w:rsidR="004516CB">
          <w:t xml:space="preserve"> </w:t>
        </w:r>
        <w:r w:rsidR="008131B7">
          <w:t xml:space="preserve">vykonávaných </w:t>
        </w:r>
        <w:r w:rsidR="00B474A0">
          <w:t>v zmysle rokovacieho poriadku.</w:t>
        </w:r>
      </w:ins>
    </w:p>
    <w:p w14:paraId="254133A0" w14:textId="77777777" w:rsidR="00A1465F" w:rsidRPr="001F7181" w:rsidRDefault="00A1465F" w:rsidP="00A1465F">
      <w:pPr>
        <w:jc w:val="both"/>
      </w:pPr>
    </w:p>
    <w:p w14:paraId="1F541CDD" w14:textId="18835AAB" w:rsidR="008E01E8" w:rsidRDefault="008E01E8" w:rsidP="008E01E8">
      <w:pPr>
        <w:jc w:val="both"/>
      </w:pPr>
      <w:r w:rsidRPr="00E65767">
        <w:t xml:space="preserve">Jednotlivé ustanovenia rokovacieho poriadku musia byť v súlade s relevantnými ustanoveniami štatútu </w:t>
      </w:r>
      <w:del w:id="75" w:author="Autor">
        <w:r w:rsidR="00801AA3" w:rsidRPr="00E65767">
          <w:delText>MV.</w:delText>
        </w:r>
      </w:del>
      <w:ins w:id="76" w:author="Autor">
        <w:r w:rsidR="00B91109" w:rsidRPr="00E65767">
          <w:t xml:space="preserve">monitorovacieho výboru </w:t>
        </w:r>
        <w:r w:rsidR="00B91109">
          <w:t>(ďalej len „štatút“)</w:t>
        </w:r>
        <w:r w:rsidRPr="00E65767">
          <w:t>.</w:t>
        </w:r>
      </w:ins>
    </w:p>
    <w:p w14:paraId="3FABF67A" w14:textId="77777777" w:rsidR="00A1465F" w:rsidRPr="00E65767" w:rsidRDefault="00A1465F" w:rsidP="008E01E8">
      <w:pPr>
        <w:jc w:val="both"/>
        <w:rPr>
          <w:ins w:id="77" w:author="Autor"/>
        </w:rPr>
      </w:pPr>
    </w:p>
    <w:p w14:paraId="78E414B0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60FA8BF0" w14:textId="023A18A2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 xml:space="preserve">v každej </w:t>
      </w:r>
      <w:r>
        <w:t>relevantnej</w:t>
      </w:r>
      <w:r w:rsidRPr="00E65767">
        <w:t xml:space="preserve"> časti rokovacieho poriadku sa odvolať na </w:t>
      </w:r>
      <w:r>
        <w:t>súvisiacu</w:t>
      </w:r>
      <w:r w:rsidRPr="00E65767">
        <w:t xml:space="preserve"> časť štatútu</w:t>
      </w:r>
      <w:del w:id="78" w:author="Autor">
        <w:r w:rsidR="00801AA3" w:rsidRPr="00E65767">
          <w:delText xml:space="preserve"> MV</w:delText>
        </w:r>
      </w:del>
      <w:r w:rsidRPr="00E65767">
        <w:t>;</w:t>
      </w:r>
    </w:p>
    <w:p w14:paraId="09CFAF69" w14:textId="77777777" w:rsidR="00801AA3" w:rsidRPr="00E65767" w:rsidRDefault="00801AA3" w:rsidP="00801AA3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  <w:rPr>
          <w:del w:id="79" w:author="Autor"/>
        </w:rPr>
      </w:pPr>
      <w:del w:id="80" w:author="Autor">
        <w:r w:rsidRPr="00E65767">
          <w:delText>vypracovať rokovací poriadok v nasledujúcom členení a obsahu:</w:delText>
        </w:r>
      </w:del>
    </w:p>
    <w:p w14:paraId="0DD26675" w14:textId="77777777" w:rsidR="008E01E8" w:rsidRPr="00E65767" w:rsidRDefault="008E01E8" w:rsidP="008E01E8">
      <w:pPr>
        <w:jc w:val="both"/>
      </w:pPr>
    </w:p>
    <w:p w14:paraId="5BB15ECF" w14:textId="7F88F73B" w:rsidR="008E01E8" w:rsidRPr="00E65767" w:rsidRDefault="008E01E8" w:rsidP="008E01E8">
      <w:pPr>
        <w:jc w:val="both"/>
        <w:rPr>
          <w:b/>
        </w:rPr>
      </w:pPr>
      <w:r>
        <w:rPr>
          <w:b/>
        </w:rPr>
        <w:t xml:space="preserve">Článok 1: </w:t>
      </w:r>
      <w:r w:rsidRPr="00E65767">
        <w:rPr>
          <w:b/>
        </w:rPr>
        <w:t xml:space="preserve">Úvodné </w:t>
      </w:r>
      <w:del w:id="81" w:author="Autor">
        <w:r w:rsidR="00801AA3" w:rsidRPr="00E65767">
          <w:rPr>
            <w:b/>
          </w:rPr>
          <w:delText>ustanovenie</w:delText>
        </w:r>
      </w:del>
      <w:ins w:id="82" w:author="Autor">
        <w:r w:rsidRPr="00E65767">
          <w:rPr>
            <w:b/>
          </w:rPr>
          <w:t>ustanoveni</w:t>
        </w:r>
        <w:r w:rsidR="006956A1">
          <w:rPr>
            <w:b/>
          </w:rPr>
          <w:t>a</w:t>
        </w:r>
      </w:ins>
      <w:r w:rsidRPr="00E65767">
        <w:rPr>
          <w:b/>
        </w:rPr>
        <w:t xml:space="preserve"> </w:t>
      </w:r>
    </w:p>
    <w:p w14:paraId="3E8F0FE7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1161EF8E" w14:textId="389B3BB2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 xml:space="preserve">uviesť, že rokovací poriadok </w:t>
      </w:r>
      <w:del w:id="83" w:author="Autor">
        <w:r w:rsidR="00801AA3" w:rsidRPr="00E65767">
          <w:delText xml:space="preserve">monitorovacieho výboru pre OP (ďalej len „rokovací poriadok“) </w:delText>
        </w:r>
      </w:del>
      <w:r w:rsidRPr="00E65767">
        <w:t xml:space="preserve">je vypracovaný v súlade so štatútom </w:t>
      </w:r>
      <w:del w:id="84" w:author="Autor">
        <w:r w:rsidR="00801AA3" w:rsidRPr="00E65767">
          <w:delText xml:space="preserve"> monitorovacieho výboru OP (ďalej len „štatút“)</w:delText>
        </w:r>
      </w:del>
      <w:r w:rsidRPr="00E65767">
        <w:t xml:space="preserve"> a upravuje nasledujúce záležitosti:</w:t>
      </w:r>
    </w:p>
    <w:p w14:paraId="752FDDDE" w14:textId="77777777" w:rsidR="008E01E8" w:rsidRPr="00E65767" w:rsidRDefault="008E01E8" w:rsidP="008E01E8">
      <w:pPr>
        <w:pStyle w:val="Odsekzoznamu"/>
        <w:numPr>
          <w:ilvl w:val="0"/>
          <w:numId w:val="42"/>
        </w:numPr>
        <w:spacing w:line="276" w:lineRule="auto"/>
        <w:jc w:val="both"/>
      </w:pPr>
      <w:r w:rsidRPr="00E65767">
        <w:t>procedurálne záležitosti</w:t>
      </w:r>
      <w:r>
        <w:t xml:space="preserve"> prípravy a</w:t>
      </w:r>
      <w:r w:rsidRPr="00E65767">
        <w:t xml:space="preserve"> priebehu rokovaní výboru,</w:t>
      </w:r>
    </w:p>
    <w:p w14:paraId="485F9232" w14:textId="77777777" w:rsidR="008E01E8" w:rsidRPr="00E65767" w:rsidRDefault="008E01E8" w:rsidP="008E01E8">
      <w:pPr>
        <w:pStyle w:val="Odsekzoznamu"/>
        <w:numPr>
          <w:ilvl w:val="0"/>
          <w:numId w:val="42"/>
        </w:numPr>
        <w:spacing w:line="276" w:lineRule="auto"/>
        <w:jc w:val="both"/>
      </w:pPr>
      <w:r w:rsidRPr="00E65767">
        <w:t>záležitosti schvaľovania uznesení,</w:t>
      </w:r>
    </w:p>
    <w:p w14:paraId="15786E72" w14:textId="77777777" w:rsidR="008E01E8" w:rsidRPr="00E65767" w:rsidRDefault="008E01E8" w:rsidP="008E01E8">
      <w:pPr>
        <w:pStyle w:val="Odsekzoznamu"/>
        <w:numPr>
          <w:ilvl w:val="0"/>
          <w:numId w:val="42"/>
        </w:numPr>
        <w:spacing w:line="276" w:lineRule="auto"/>
        <w:jc w:val="both"/>
      </w:pPr>
      <w:r w:rsidRPr="00E65767">
        <w:t>spôsob vyhotovovania zápisníc z rokovania výboru;</w:t>
      </w:r>
    </w:p>
    <w:p w14:paraId="4831BC91" w14:textId="642431D3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 xml:space="preserve">uviesť, že výbor prijíma rozhodnutia formou uznesení schválených na rokovaniach výboru </w:t>
      </w:r>
      <w:del w:id="85" w:author="Autor">
        <w:r w:rsidR="00801AA3" w:rsidRPr="00E65767">
          <w:delText xml:space="preserve"> </w:delText>
        </w:r>
      </w:del>
      <w:r w:rsidRPr="00E65767">
        <w:t>alebo </w:t>
      </w:r>
      <w:del w:id="86" w:author="Autor">
        <w:r w:rsidR="00801AA3" w:rsidRPr="00E65767">
          <w:delText>procedúrou</w:delText>
        </w:r>
      </w:del>
      <w:ins w:id="87" w:author="Autor">
        <w:r w:rsidR="002C620D">
          <w:t>formou uznesení z hlasovania</w:t>
        </w:r>
      </w:ins>
      <w:r w:rsidRPr="00E65767">
        <w:t xml:space="preserve"> </w:t>
      </w:r>
      <w:r w:rsidRPr="00E65767">
        <w:rPr>
          <w:i/>
        </w:rPr>
        <w:t>per rollam</w:t>
      </w:r>
      <w:r w:rsidRPr="00E65767">
        <w:t>.</w:t>
      </w:r>
    </w:p>
    <w:p w14:paraId="371BE683" w14:textId="77777777" w:rsidR="008E01E8" w:rsidRPr="00E65767" w:rsidRDefault="008E01E8" w:rsidP="008E01E8">
      <w:pPr>
        <w:jc w:val="both"/>
        <w:rPr>
          <w:b/>
        </w:rPr>
      </w:pPr>
    </w:p>
    <w:p w14:paraId="4466EF47" w14:textId="77777777" w:rsidR="008E01E8" w:rsidRPr="00E65767" w:rsidRDefault="008E01E8" w:rsidP="008E01E8">
      <w:pPr>
        <w:jc w:val="both"/>
        <w:rPr>
          <w:b/>
        </w:rPr>
      </w:pPr>
    </w:p>
    <w:p w14:paraId="3BF65FC5" w14:textId="77777777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2</w:t>
      </w:r>
      <w:r w:rsidRPr="00E65767">
        <w:rPr>
          <w:b/>
        </w:rPr>
        <w:t xml:space="preserve">: Spôsob zvolávania výboru </w:t>
      </w:r>
    </w:p>
    <w:p w14:paraId="75C4CE66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1A2F03FC" w14:textId="7C585CD0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 tom, že rokovanie </w:t>
      </w:r>
      <w:ins w:id="88" w:author="Autor">
        <w:r w:rsidR="00FC07FE">
          <w:t xml:space="preserve">monitorovacieho výboru (ďalej len „MV“ alebo „výbor“) </w:t>
        </w:r>
      </w:ins>
      <w:r w:rsidRPr="00E65767">
        <w:t xml:space="preserve">zvoláva predseda výboru podľa čl. </w:t>
      </w:r>
      <w:del w:id="89" w:author="Autor">
        <w:r w:rsidR="00801AA3" w:rsidRPr="00E65767">
          <w:delText>8</w:delText>
        </w:r>
      </w:del>
      <w:ins w:id="90" w:author="Autor">
        <w:r w:rsidR="0006562B">
          <w:t>7</w:t>
        </w:r>
      </w:ins>
      <w:r w:rsidR="0006562B" w:rsidRPr="00E65767">
        <w:t xml:space="preserve"> </w:t>
      </w:r>
      <w:r w:rsidRPr="00E65767">
        <w:t>štatútu prostredníctvom písomnej pozvánky</w:t>
      </w:r>
      <w:r>
        <w:t xml:space="preserve"> </w:t>
      </w:r>
      <w:ins w:id="91" w:author="Autor">
        <w:r w:rsidRPr="00D84B2D">
          <w:t>(postačujúca je forma elektronicky zaslanej pozvánky alebo elektronickej pozvánky)</w:t>
        </w:r>
        <w:r>
          <w:t xml:space="preserve"> </w:t>
        </w:r>
      </w:ins>
      <w:r w:rsidRPr="00E65767">
        <w:t xml:space="preserve">v lehote minimálne 10 pracovných dní pred konaním rokovania výboru; </w:t>
      </w:r>
      <w:del w:id="92" w:author="Autor">
        <w:r w:rsidR="00801AA3" w:rsidRPr="00E65767">
          <w:delText>rovnaká lehota platí aj pre zaslanie podkladov na rokovanie členom výboru;</w:delText>
        </w:r>
      </w:del>
    </w:p>
    <w:p w14:paraId="4A073865" w14:textId="4CE0013A" w:rsidR="0006562B" w:rsidRDefault="008E01E8" w:rsidP="00D84B2D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  <w:rPr>
          <w:ins w:id="93" w:author="Autor"/>
        </w:rPr>
      </w:pPr>
      <w:r>
        <w:t xml:space="preserve">uviesť </w:t>
      </w:r>
      <w:r w:rsidRPr="00E65767">
        <w:t>ustanovenie o obsahu a spôsobe doručenia pozvánky na rokovanie</w:t>
      </w:r>
      <w:r>
        <w:t xml:space="preserve"> a podkladov na rokovanie</w:t>
      </w:r>
      <w:ins w:id="94" w:author="Autor">
        <w:r w:rsidR="0006562B">
          <w:t>;</w:t>
        </w:r>
      </w:ins>
    </w:p>
    <w:p w14:paraId="489BF40C" w14:textId="07C709F9" w:rsidR="004516CB" w:rsidRDefault="004516CB" w:rsidP="00D84B2D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  <w:rPr>
          <w:ins w:id="95" w:author="Autor"/>
        </w:rPr>
      </w:pPr>
      <w:ins w:id="96" w:author="Autor">
        <w:r>
          <w:t xml:space="preserve">zabezpečiť, aby </w:t>
        </w:r>
        <w:r w:rsidRPr="00E65767">
          <w:t xml:space="preserve">v lehote minimálne 10 pracovných dní pred konaním rokovania výboru </w:t>
        </w:r>
        <w:r>
          <w:t xml:space="preserve">boli členom výboru zasielané </w:t>
        </w:r>
        <w:r w:rsidR="002F7E40">
          <w:t>dokumenty</w:t>
        </w:r>
        <w:r>
          <w:t>, ktoré sú predmetom schvaľovania členmi výboru v zmysle programu rokovania výboru</w:t>
        </w:r>
        <w:r w:rsidRPr="00E65767">
          <w:t>;</w:t>
        </w:r>
      </w:ins>
    </w:p>
    <w:p w14:paraId="2FAA585A" w14:textId="77777777" w:rsidR="00D55AA8" w:rsidRDefault="00D55AA8" w:rsidP="00D84B2D">
      <w:pPr>
        <w:jc w:val="both"/>
        <w:rPr>
          <w:moveTo w:id="97" w:author="Autor"/>
          <w:u w:val="single"/>
        </w:rPr>
      </w:pPr>
      <w:moveToRangeStart w:id="98" w:author="Autor" w:name="move507759747"/>
    </w:p>
    <w:p w14:paraId="6521CD84" w14:textId="6C2A5922" w:rsidR="0006562B" w:rsidRPr="00D84B2D" w:rsidRDefault="0006562B" w:rsidP="00D84B2D">
      <w:pPr>
        <w:jc w:val="both"/>
        <w:rPr>
          <w:moveTo w:id="99" w:author="Autor"/>
          <w:u w:val="single"/>
        </w:rPr>
      </w:pPr>
      <w:moveTo w:id="100" w:author="Autor">
        <w:r w:rsidRPr="00D84B2D">
          <w:rPr>
            <w:u w:val="single"/>
          </w:rPr>
          <w:t>Odporúča sa:</w:t>
        </w:r>
      </w:moveTo>
    </w:p>
    <w:moveToRangeEnd w:id="98"/>
    <w:p w14:paraId="3AD21924" w14:textId="2C5EC062" w:rsidR="0006562B" w:rsidRPr="00D84B2D" w:rsidRDefault="0006562B" w:rsidP="00D84B2D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ins w:id="101" w:author="Autor">
        <w:r w:rsidRPr="00D84B2D">
          <w:t>uviesť možnosť člena výboru predložiť návrh na rozšírenie programu rokovania v stanovenej lehote od zaslania programu</w:t>
        </w:r>
      </w:ins>
      <w:r w:rsidRPr="00D84B2D">
        <w:t>.</w:t>
      </w:r>
    </w:p>
    <w:p w14:paraId="18B8A7CD" w14:textId="79D64884" w:rsidR="008E01E8" w:rsidRPr="00E65767" w:rsidRDefault="008E01E8">
      <w:pPr>
        <w:pStyle w:val="Odsekzoznamu"/>
        <w:spacing w:line="276" w:lineRule="auto"/>
        <w:ind w:left="567"/>
        <w:jc w:val="both"/>
        <w:pPrChange w:id="102" w:author="Autor">
          <w:pPr>
            <w:jc w:val="both"/>
          </w:pPr>
        </w:pPrChange>
      </w:pPr>
    </w:p>
    <w:p w14:paraId="7F0A215C" w14:textId="77777777" w:rsidR="008E01E8" w:rsidRPr="00E65767" w:rsidRDefault="008E01E8" w:rsidP="008E01E8">
      <w:pPr>
        <w:jc w:val="both"/>
      </w:pPr>
    </w:p>
    <w:p w14:paraId="463A778B" w14:textId="302B57F9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3</w:t>
      </w:r>
      <w:r w:rsidRPr="00E65767">
        <w:rPr>
          <w:b/>
        </w:rPr>
        <w:t>: Účasť na rokovaní</w:t>
      </w:r>
    </w:p>
    <w:p w14:paraId="4C08F267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lastRenderedPageBreak/>
        <w:t>Vyžaduje sa:</w:t>
      </w:r>
    </w:p>
    <w:p w14:paraId="0E482A45" w14:textId="77777777" w:rsidR="008E01E8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 tom, že člen výboru sa zúčastňuje na rokovaní výboru osobne, alebo v zastúpení na základe písomného splnomocnenia na zastupovanie člena výboru;</w:t>
      </w:r>
    </w:p>
    <w:p w14:paraId="018A4C2C" w14:textId="77777777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 povinnosti členov zúčastňovať sa na rokovaní výboru a plniť úlohy uložené v uzneseniach výboru;</w:t>
      </w:r>
    </w:p>
    <w:p w14:paraId="3198E2D1" w14:textId="64ED8A5A" w:rsidR="008E01E8" w:rsidRDefault="00B474A0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ins w:id="103" w:author="Autor">
        <w:r>
          <w:t xml:space="preserve">uviesť </w:t>
        </w:r>
      </w:ins>
      <w:r w:rsidR="008E01E8" w:rsidRPr="00E65767">
        <w:t>ustanovenie o tom, že splnomocnený zástupca člena výboru má rovnaké právomoci ako člen výboru, vrátane hlasovacieho práva</w:t>
      </w:r>
      <w:del w:id="104" w:author="Autor">
        <w:r w:rsidR="00801AA3" w:rsidRPr="00E65767">
          <w:delText>;</w:delText>
        </w:r>
      </w:del>
      <w:ins w:id="105" w:author="Autor">
        <w:r w:rsidR="00FC43CE">
          <w:t>.</w:t>
        </w:r>
      </w:ins>
    </w:p>
    <w:p w14:paraId="21490EA1" w14:textId="77777777" w:rsidR="00783694" w:rsidRDefault="00783694">
      <w:pPr>
        <w:pStyle w:val="Odsekzoznamu"/>
        <w:spacing w:line="276" w:lineRule="auto"/>
        <w:ind w:left="567"/>
        <w:jc w:val="both"/>
        <w:rPr>
          <w:moveTo w:id="106" w:author="Autor"/>
        </w:rPr>
        <w:pPrChange w:id="107" w:author="Autor">
          <w:pPr>
            <w:jc w:val="both"/>
          </w:pPr>
        </w:pPrChange>
      </w:pPr>
      <w:moveToRangeStart w:id="108" w:author="Autor" w:name="move507759748"/>
    </w:p>
    <w:p w14:paraId="09F1FDDE" w14:textId="21496949" w:rsidR="00783694" w:rsidRPr="00D84B2D" w:rsidRDefault="00783694">
      <w:pPr>
        <w:spacing w:line="276" w:lineRule="auto"/>
        <w:jc w:val="both"/>
        <w:rPr>
          <w:moveTo w:id="109" w:author="Autor"/>
          <w:u w:val="single"/>
        </w:rPr>
        <w:pPrChange w:id="110" w:author="Autor">
          <w:pPr>
            <w:jc w:val="both"/>
          </w:pPr>
        </w:pPrChange>
      </w:pPr>
      <w:moveTo w:id="111" w:author="Autor">
        <w:r w:rsidRPr="00D84B2D">
          <w:rPr>
            <w:u w:val="single"/>
          </w:rPr>
          <w:t>Odporúča sa:</w:t>
        </w:r>
      </w:moveTo>
    </w:p>
    <w:moveToRangeEnd w:id="108"/>
    <w:p w14:paraId="5861882E" w14:textId="5A69665C" w:rsidR="00783694" w:rsidRDefault="00783694" w:rsidP="00C631AA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  <w:rPr>
          <w:ins w:id="112" w:author="Autor"/>
        </w:rPr>
      </w:pPr>
      <w:ins w:id="113" w:author="Autor">
        <w:r w:rsidRPr="00C631AA">
          <w:t>uviesť ustanovenie o tom, že pozorovateľ sa zúčastňuje na rokovaní výboru osobne, alebo v zastúpení na základe písomného splnomocnenia na zastupovanie pozorovateľa;</w:t>
        </w:r>
      </w:ins>
    </w:p>
    <w:p w14:paraId="1888B742" w14:textId="40339C4F" w:rsidR="00E13605" w:rsidRPr="00E13605" w:rsidRDefault="00E13605" w:rsidP="00E13605">
      <w:pPr>
        <w:pStyle w:val="Odsekzoznamu"/>
        <w:numPr>
          <w:ilvl w:val="0"/>
          <w:numId w:val="40"/>
        </w:numPr>
        <w:shd w:val="clear" w:color="auto" w:fill="FFFFFF" w:themeFill="background1"/>
        <w:spacing w:line="276" w:lineRule="auto"/>
        <w:ind w:left="567" w:hanging="283"/>
        <w:jc w:val="both"/>
        <w:rPr>
          <w:ins w:id="114" w:author="Autor"/>
        </w:rPr>
      </w:pPr>
      <w:ins w:id="115" w:author="Autor">
        <w:r w:rsidRPr="00E13605">
          <w:t>uviesť ustanovenie o povinnosti pozorovateľa zúčastňovať sa na rokovaní výboru.</w:t>
        </w:r>
      </w:ins>
    </w:p>
    <w:p w14:paraId="1858C9F9" w14:textId="2F22FCFB" w:rsidR="00783694" w:rsidRPr="00E65767" w:rsidRDefault="00783694">
      <w:pPr>
        <w:pStyle w:val="Odsekzoznamu"/>
        <w:spacing w:line="276" w:lineRule="auto"/>
        <w:ind w:left="567"/>
        <w:jc w:val="both"/>
        <w:pPrChange w:id="116" w:author="Autor">
          <w:pPr>
            <w:jc w:val="both"/>
          </w:pPr>
        </w:pPrChange>
      </w:pPr>
    </w:p>
    <w:p w14:paraId="73C0CCCD" w14:textId="6A661C7D" w:rsidR="008E01E8" w:rsidRDefault="008E01E8" w:rsidP="008E01E8">
      <w:pPr>
        <w:jc w:val="both"/>
      </w:pPr>
    </w:p>
    <w:p w14:paraId="467DC085" w14:textId="77777777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4</w:t>
      </w:r>
      <w:r w:rsidRPr="00E65767">
        <w:rPr>
          <w:b/>
        </w:rPr>
        <w:t xml:space="preserve">: Priebeh rokovania </w:t>
      </w:r>
    </w:p>
    <w:p w14:paraId="614F8575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42BFBCDC" w14:textId="77777777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postupné kroky rokovania, napr.: </w:t>
      </w:r>
    </w:p>
    <w:p w14:paraId="50BD1837" w14:textId="77777777" w:rsidR="008E01E8" w:rsidRPr="00E65767" w:rsidRDefault="008E01E8" w:rsidP="008E01E8">
      <w:pPr>
        <w:pStyle w:val="Odsekzoznamu"/>
        <w:numPr>
          <w:ilvl w:val="0"/>
          <w:numId w:val="43"/>
        </w:numPr>
        <w:spacing w:line="276" w:lineRule="auto"/>
        <w:ind w:left="851" w:hanging="284"/>
        <w:jc w:val="both"/>
      </w:pPr>
      <w:r w:rsidRPr="00E65767">
        <w:t xml:space="preserve">schválenie overovateľa zápisnice, </w:t>
      </w:r>
    </w:p>
    <w:p w14:paraId="0156DD16" w14:textId="77777777" w:rsidR="008E01E8" w:rsidRPr="00E65767" w:rsidRDefault="008E01E8" w:rsidP="008E01E8">
      <w:pPr>
        <w:pStyle w:val="Odsekzoznamu"/>
        <w:numPr>
          <w:ilvl w:val="0"/>
          <w:numId w:val="43"/>
        </w:numPr>
        <w:spacing w:line="276" w:lineRule="auto"/>
        <w:ind w:left="851" w:hanging="284"/>
        <w:jc w:val="both"/>
      </w:pPr>
      <w:r w:rsidRPr="00E65767">
        <w:t>schválenie programu,</w:t>
      </w:r>
    </w:p>
    <w:p w14:paraId="7C6C4611" w14:textId="77777777" w:rsidR="008E01E8" w:rsidRPr="00E65767" w:rsidRDefault="008E01E8" w:rsidP="008E01E8">
      <w:pPr>
        <w:pStyle w:val="Odsekzoznamu"/>
        <w:numPr>
          <w:ilvl w:val="0"/>
          <w:numId w:val="43"/>
        </w:numPr>
        <w:spacing w:line="276" w:lineRule="auto"/>
        <w:ind w:left="851" w:hanging="284"/>
        <w:jc w:val="both"/>
      </w:pPr>
      <w:r w:rsidRPr="00E65767">
        <w:t>prerokovanie schválených bodov programu,</w:t>
      </w:r>
    </w:p>
    <w:p w14:paraId="60C8F967" w14:textId="77777777" w:rsidR="008E01E8" w:rsidRPr="00E65767" w:rsidRDefault="008E01E8" w:rsidP="008E01E8">
      <w:pPr>
        <w:pStyle w:val="Odsekzoznamu"/>
        <w:numPr>
          <w:ilvl w:val="0"/>
          <w:numId w:val="43"/>
        </w:numPr>
        <w:spacing w:line="276" w:lineRule="auto"/>
        <w:ind w:left="851" w:hanging="284"/>
        <w:jc w:val="both"/>
      </w:pPr>
      <w:r w:rsidRPr="00E65767">
        <w:t>schválenie uznesení;</w:t>
      </w:r>
    </w:p>
    <w:p w14:paraId="1914DA22" w14:textId="07E18307" w:rsidR="008E01E8" w:rsidRPr="00E65767" w:rsidRDefault="008E01E8" w:rsidP="0006562B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 tom, že rokovanie vedie predseda výboru a v jeho neprítomnosti podpredseda výboru, a v neprítomnosti predsedu výboru a podpredsedu výboru vedie rokovanie výboru člen výboru, ktorý je zástupcom RO pre príslušný </w:t>
      </w:r>
      <w:del w:id="117" w:author="Autor">
        <w:r w:rsidR="00801AA3" w:rsidRPr="00E65767">
          <w:delText>OP</w:delText>
        </w:r>
      </w:del>
      <w:ins w:id="118" w:author="Autor">
        <w:r w:rsidR="00FC07FE">
          <w:t xml:space="preserve">operačný program </w:t>
        </w:r>
        <w:r w:rsidR="0006562B" w:rsidRPr="0006562B">
          <w:t>a bol určený predsedom alebo podpredsedom výboru</w:t>
        </w:r>
      </w:ins>
      <w:r w:rsidRPr="00E65767">
        <w:t>;</w:t>
      </w:r>
    </w:p>
    <w:p w14:paraId="50010B8A" w14:textId="36667ABD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 xml:space="preserve">uviesť, že členovia a pozorovatelia majú právo sa vyjadrovať k jednotlivým </w:t>
      </w:r>
      <w:del w:id="119" w:author="Autor">
        <w:r w:rsidR="00801AA3" w:rsidRPr="00E65767">
          <w:delText xml:space="preserve">prerokúvaným </w:delText>
        </w:r>
      </w:del>
      <w:r w:rsidRPr="00E65767">
        <w:t>bodom</w:t>
      </w:r>
      <w:ins w:id="120" w:author="Autor">
        <w:r w:rsidR="00C172D2">
          <w:t xml:space="preserve"> programu</w:t>
        </w:r>
      </w:ins>
      <w:r w:rsidRPr="00E65767">
        <w:t xml:space="preserve"> a majú právo požadovať</w:t>
      </w:r>
      <w:ins w:id="121" w:author="Autor">
        <w:r w:rsidR="00FC43CE">
          <w:t>,</w:t>
        </w:r>
      </w:ins>
      <w:r w:rsidRPr="00E65767">
        <w:t xml:space="preserve"> aby ich vyjadrenia boli súčasťou zápisnice</w:t>
      </w:r>
      <w:r w:rsidR="006956A1">
        <w:t xml:space="preserve"> </w:t>
      </w:r>
      <w:del w:id="122" w:author="Autor">
        <w:r w:rsidR="00801AA3" w:rsidRPr="00E65767">
          <w:delText xml:space="preserve"> </w:delText>
        </w:r>
      </w:del>
      <w:r w:rsidRPr="00E65767">
        <w:t>z</w:t>
      </w:r>
      <w:r w:rsidR="00C172D2">
        <w:t> </w:t>
      </w:r>
      <w:r w:rsidRPr="00E65767">
        <w:t>rokovania</w:t>
      </w:r>
      <w:r w:rsidR="00C172D2">
        <w:t xml:space="preserve"> </w:t>
      </w:r>
      <w:del w:id="123" w:author="Autor">
        <w:r w:rsidR="00801AA3" w:rsidRPr="00E65767">
          <w:delText>MV</w:delText>
        </w:r>
      </w:del>
      <w:ins w:id="124" w:author="Autor">
        <w:r w:rsidR="00C172D2">
          <w:t>výboru</w:t>
        </w:r>
      </w:ins>
      <w:r w:rsidRPr="00E65767">
        <w:t>;</w:t>
      </w:r>
    </w:p>
    <w:p w14:paraId="53248805" w14:textId="147F7D14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 tom, že rokovacím jazykom na rokovaniach výboru je slovenský jazyk</w:t>
      </w:r>
      <w:r>
        <w:t xml:space="preserve">, v prípade potreby zabezpečí sekretariát </w:t>
      </w:r>
      <w:del w:id="125" w:author="Autor">
        <w:r w:rsidR="00801AA3">
          <w:delText>MV</w:delText>
        </w:r>
      </w:del>
      <w:ins w:id="126" w:author="Autor">
        <w:r w:rsidR="00C172D2">
          <w:t>výboru</w:t>
        </w:r>
      </w:ins>
      <w:r w:rsidR="00C172D2">
        <w:t xml:space="preserve"> </w:t>
      </w:r>
      <w:r>
        <w:t>simultánne tlmočenie</w:t>
      </w:r>
      <w:r w:rsidRPr="00E65767">
        <w:t>.</w:t>
      </w:r>
    </w:p>
    <w:p w14:paraId="3B830E52" w14:textId="77777777" w:rsidR="008E01E8" w:rsidRPr="00B02C99" w:rsidRDefault="008E01E8" w:rsidP="008E01E8">
      <w:pPr>
        <w:jc w:val="both"/>
        <w:rPr>
          <w:moveTo w:id="127" w:author="Autor"/>
          <w:u w:val="single"/>
          <w:rPrChange w:id="128" w:author="Autor">
            <w:rPr>
              <w:moveTo w:id="129" w:author="Autor"/>
            </w:rPr>
          </w:rPrChange>
        </w:rPr>
      </w:pPr>
      <w:moveToRangeStart w:id="130" w:author="Autor" w:name="move507759749"/>
    </w:p>
    <w:p w14:paraId="2DC925D9" w14:textId="77777777" w:rsidR="008E01E8" w:rsidRPr="00E65767" w:rsidRDefault="008E01E8" w:rsidP="008E01E8">
      <w:pPr>
        <w:jc w:val="both"/>
        <w:rPr>
          <w:moveTo w:id="131" w:author="Autor"/>
          <w:u w:val="single"/>
        </w:rPr>
      </w:pPr>
      <w:moveTo w:id="132" w:author="Autor">
        <w:r w:rsidRPr="00E65767">
          <w:rPr>
            <w:u w:val="single"/>
          </w:rPr>
          <w:t>Odporúča sa:</w:t>
        </w:r>
      </w:moveTo>
    </w:p>
    <w:p w14:paraId="79EE28A0" w14:textId="77777777" w:rsidR="00D55AA8" w:rsidRDefault="00D55AA8" w:rsidP="00D84B2D">
      <w:pPr>
        <w:jc w:val="both"/>
        <w:rPr>
          <w:moveFrom w:id="133" w:author="Autor"/>
          <w:u w:val="single"/>
        </w:rPr>
      </w:pPr>
      <w:moveFromRangeStart w:id="134" w:author="Autor" w:name="move507759747"/>
      <w:moveToRangeEnd w:id="130"/>
    </w:p>
    <w:p w14:paraId="40998374" w14:textId="77777777" w:rsidR="0006562B" w:rsidRPr="00D84B2D" w:rsidRDefault="0006562B" w:rsidP="00D84B2D">
      <w:pPr>
        <w:jc w:val="both"/>
        <w:rPr>
          <w:moveFrom w:id="135" w:author="Autor"/>
          <w:u w:val="single"/>
        </w:rPr>
      </w:pPr>
      <w:moveFrom w:id="136" w:author="Autor">
        <w:r w:rsidRPr="00D84B2D">
          <w:rPr>
            <w:u w:val="single"/>
          </w:rPr>
          <w:t>Odporúča sa:</w:t>
        </w:r>
      </w:moveFrom>
    </w:p>
    <w:moveFromRangeEnd w:id="134"/>
    <w:p w14:paraId="18BDC94E" w14:textId="5C54C065" w:rsidR="008E01E8" w:rsidRPr="00E65767" w:rsidRDefault="008E01E8" w:rsidP="0006562B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pravidlá postupu pri neprítomnosti člena</w:t>
      </w:r>
      <w:ins w:id="137" w:author="Autor">
        <w:r w:rsidRPr="00E65767">
          <w:t xml:space="preserve"> </w:t>
        </w:r>
        <w:r w:rsidR="00C172D2">
          <w:t>výboru</w:t>
        </w:r>
      </w:ins>
      <w:r w:rsidR="00C172D2">
        <w:t xml:space="preserve"> </w:t>
      </w:r>
      <w:r w:rsidRPr="00E65767">
        <w:t>a v prípade predloženia stanoviska člena výboru k prerokúvanej problematike, ak sa nemôže zúčastniť rokovania výboru;</w:t>
      </w:r>
      <w:del w:id="138" w:author="Autor">
        <w:r w:rsidR="00801AA3" w:rsidRPr="00E65767">
          <w:delText xml:space="preserve"> v prípade že člen výboru sa nezúčastní rokovania výboru trikrát bez nominovania a účasti jeho zástupcu, zaniká jeho členstvo vo výbore;</w:delText>
        </w:r>
      </w:del>
    </w:p>
    <w:p w14:paraId="43E07626" w14:textId="77777777" w:rsidR="008E01E8" w:rsidRPr="00E65767" w:rsidRDefault="008E01E8" w:rsidP="008E01E8">
      <w:pPr>
        <w:jc w:val="both"/>
      </w:pPr>
    </w:p>
    <w:p w14:paraId="15216E38" w14:textId="77777777" w:rsidR="008E01E8" w:rsidRPr="00E65767" w:rsidRDefault="008E01E8" w:rsidP="008E01E8">
      <w:pPr>
        <w:jc w:val="both"/>
      </w:pPr>
    </w:p>
    <w:p w14:paraId="3E8E08BA" w14:textId="77777777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5</w:t>
      </w:r>
      <w:r w:rsidRPr="00E65767">
        <w:rPr>
          <w:b/>
        </w:rPr>
        <w:t>: Hlasovanie</w:t>
      </w:r>
    </w:p>
    <w:p w14:paraId="69F18BC1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728B5030" w14:textId="3A65D8EE" w:rsidR="008E01E8" w:rsidRPr="00E65767" w:rsidRDefault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  <w:pPrChange w:id="139" w:author="Autor">
          <w:pPr>
            <w:pStyle w:val="Odsekzoznamu"/>
            <w:numPr>
              <w:numId w:val="41"/>
            </w:numPr>
            <w:spacing w:line="276" w:lineRule="auto"/>
            <w:ind w:left="360" w:hanging="360"/>
            <w:jc w:val="both"/>
          </w:pPr>
        </w:pPrChange>
      </w:pPr>
      <w:r>
        <w:t xml:space="preserve">uviesť </w:t>
      </w:r>
      <w:r w:rsidRPr="00E65767">
        <w:t>ustanovenie o tom, že hlasovanie výboru vedie predseda výboru</w:t>
      </w:r>
      <w:del w:id="140" w:author="Autor">
        <w:r w:rsidR="00801AA3" w:rsidRPr="00E65767">
          <w:delText xml:space="preserve">; </w:delText>
        </w:r>
      </w:del>
      <w:ins w:id="141" w:author="Autor">
        <w:r w:rsidR="00C234CE">
          <w:t xml:space="preserve"> </w:t>
        </w:r>
        <w:r w:rsidR="00C234CE" w:rsidRPr="00E65767">
          <w:t>a v jeho neprítomnosti podpredseda výboru, a v neprítomnosti predsedu výboru a podpredsedu výboru vedie rokovanie výboru člen výboru, ktorý je zástupcom RO pre príslušný OP</w:t>
        </w:r>
        <w:r w:rsidR="00EA6CB3">
          <w:t xml:space="preserve"> </w:t>
        </w:r>
        <w:r w:rsidR="00EA6CB3" w:rsidRPr="00EA6CB3">
          <w:t>a  bol určený predsedom alebo podpredsedom výboru</w:t>
        </w:r>
        <w:r w:rsidR="00C234CE" w:rsidRPr="00E65767">
          <w:t>;</w:t>
        </w:r>
      </w:ins>
    </w:p>
    <w:p w14:paraId="659042E9" w14:textId="77777777" w:rsidR="008E01E8" w:rsidRPr="00E65767" w:rsidRDefault="008E01E8" w:rsidP="008E01E8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>
        <w:t xml:space="preserve">uviesť, že </w:t>
      </w:r>
      <w:r w:rsidRPr="00E65767">
        <w:t xml:space="preserve">výbor prijíma rozhodnutia prostredníctvom uznesení schvaľovaných: </w:t>
      </w:r>
    </w:p>
    <w:p w14:paraId="6A63E00D" w14:textId="77777777" w:rsidR="008E01E8" w:rsidRPr="00E65767" w:rsidRDefault="008E01E8" w:rsidP="008E01E8">
      <w:pPr>
        <w:pStyle w:val="Odsekzoznamu"/>
        <w:numPr>
          <w:ilvl w:val="0"/>
          <w:numId w:val="44"/>
        </w:numPr>
        <w:spacing w:line="276" w:lineRule="auto"/>
        <w:jc w:val="both"/>
      </w:pPr>
      <w:r w:rsidRPr="00E65767">
        <w:lastRenderedPageBreak/>
        <w:t>na rokovaniach výboru,</w:t>
      </w:r>
    </w:p>
    <w:p w14:paraId="149732C9" w14:textId="703FEE10" w:rsidR="008E01E8" w:rsidRPr="00E65767" w:rsidRDefault="008E01E8" w:rsidP="008E01E8">
      <w:pPr>
        <w:pStyle w:val="Odsekzoznamu"/>
        <w:numPr>
          <w:ilvl w:val="0"/>
          <w:numId w:val="44"/>
        </w:numPr>
        <w:spacing w:line="276" w:lineRule="auto"/>
        <w:jc w:val="both"/>
      </w:pPr>
      <w:r w:rsidRPr="00E65767">
        <w:t xml:space="preserve">formou </w:t>
      </w:r>
      <w:del w:id="142" w:author="Autor">
        <w:r w:rsidR="00801AA3" w:rsidRPr="00E65767">
          <w:delText>písomného postupu</w:delText>
        </w:r>
      </w:del>
      <w:ins w:id="143" w:author="Autor">
        <w:r w:rsidR="00A90FEC">
          <w:t>hlasovania</w:t>
        </w:r>
      </w:ins>
      <w:r w:rsidRPr="00E65767">
        <w:t xml:space="preserve"> </w:t>
      </w:r>
      <w:r w:rsidRPr="00E65767">
        <w:rPr>
          <w:i/>
        </w:rPr>
        <w:t>per rollam;</w:t>
      </w:r>
    </w:p>
    <w:p w14:paraId="0783F741" w14:textId="77777777" w:rsidR="008E01E8" w:rsidRPr="00E65767" w:rsidRDefault="008E01E8" w:rsidP="008E01E8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výroky, ktoré môže obsahovať uznesenie výboru (napr.: schvaľuje/neschvaľuje; odporúča na schválenie/neodporúča na schválenie; ukladá úlohy; berie na vedomie; odloží rozhodnutie a vracia predložený návrh na prepracovanie);</w:t>
      </w:r>
    </w:p>
    <w:p w14:paraId="26E6471A" w14:textId="5F9CC037" w:rsidR="00275BD3" w:rsidRPr="00E65767" w:rsidRDefault="008E01E8" w:rsidP="008E01E8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 tom, že výbor je uznášaniaschopný</w:t>
      </w:r>
      <w:r>
        <w:t>,</w:t>
      </w:r>
      <w:r w:rsidRPr="00E65767">
        <w:t xml:space="preserve"> ak sa zúčastní minimálny počet členov </w:t>
      </w:r>
      <w:ins w:id="144" w:author="Autor">
        <w:r w:rsidR="005A4FD8">
          <w:t xml:space="preserve">výboru </w:t>
        </w:r>
      </w:ins>
      <w:r w:rsidRPr="00E65767">
        <w:t xml:space="preserve">stanovený v čl. </w:t>
      </w:r>
      <w:del w:id="145" w:author="Autor">
        <w:r w:rsidR="00801AA3" w:rsidRPr="00E65767">
          <w:delText>9</w:delText>
        </w:r>
      </w:del>
      <w:ins w:id="146" w:author="Autor">
        <w:r w:rsidR="002540E3">
          <w:t>8</w:t>
        </w:r>
      </w:ins>
      <w:r w:rsidR="002540E3" w:rsidRPr="00E65767">
        <w:t xml:space="preserve"> </w:t>
      </w:r>
      <w:r w:rsidRPr="00E65767">
        <w:t>štatútu</w:t>
      </w:r>
      <w:r>
        <w:t>;</w:t>
      </w:r>
    </w:p>
    <w:p w14:paraId="645F9B3E" w14:textId="1B86E71B" w:rsidR="008E01E8" w:rsidRPr="00E65767" w:rsidRDefault="008E01E8" w:rsidP="00D84B2D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 tom, že člen výboru môže hlasovať za uznesenie, proti uzneseniu a môže sa zdržať hlasovania; </w:t>
      </w:r>
      <w:del w:id="147" w:author="Autor">
        <w:r w:rsidR="00801AA3" w:rsidRPr="00E65767">
          <w:delText>hlasovanie je verejné;</w:delText>
        </w:r>
      </w:del>
    </w:p>
    <w:p w14:paraId="4C58A2EC" w14:textId="35AB9E6B" w:rsidR="00320681" w:rsidRDefault="008E01E8" w:rsidP="00D84B2D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pravidlá pre hlasovanie</w:t>
      </w:r>
      <w:r>
        <w:t xml:space="preserve"> </w:t>
      </w:r>
      <w:del w:id="148" w:author="Autor">
        <w:r w:rsidR="00801AA3">
          <w:delText>procedúrou</w:delText>
        </w:r>
        <w:r w:rsidR="00801AA3" w:rsidRPr="00E65767">
          <w:delText xml:space="preserve"> </w:delText>
        </w:r>
      </w:del>
      <w:r w:rsidRPr="00E65767">
        <w:rPr>
          <w:i/>
        </w:rPr>
        <w:t>per rollam</w:t>
      </w:r>
      <w:r w:rsidRPr="00E65767">
        <w:t xml:space="preserve"> a realizovanie výsledkov hlasovania</w:t>
      </w:r>
      <w:r>
        <w:t xml:space="preserve"> </w:t>
      </w:r>
      <w:del w:id="149" w:author="Autor">
        <w:r w:rsidR="00801AA3">
          <w:delText>procedúrou</w:delText>
        </w:r>
        <w:r w:rsidR="00801AA3" w:rsidRPr="00E65767">
          <w:delText xml:space="preserve"> </w:delText>
        </w:r>
      </w:del>
      <w:r w:rsidRPr="00E65767">
        <w:rPr>
          <w:i/>
        </w:rPr>
        <w:t>per rollam</w:t>
      </w:r>
      <w:r w:rsidRPr="00E65767">
        <w:t>; nezaslanie stanoviska člena výboru k</w:t>
      </w:r>
      <w:r w:rsidR="00FC43CE">
        <w:t> </w:t>
      </w:r>
      <w:r w:rsidRPr="00E65767">
        <w:t>problematike</w:t>
      </w:r>
      <w:ins w:id="150" w:author="Autor">
        <w:r w:rsidR="00FC43CE">
          <w:t>,</w:t>
        </w:r>
      </w:ins>
      <w:r w:rsidRPr="00E65767">
        <w:t xml:space="preserve"> ktorá je predmetom hlasovania v stanovenej lehote</w:t>
      </w:r>
      <w:ins w:id="151" w:author="Autor">
        <w:r w:rsidR="00275BD3">
          <w:t>,</w:t>
        </w:r>
      </w:ins>
      <w:r w:rsidRPr="00E65767">
        <w:t xml:space="preserve"> sa považuje za </w:t>
      </w:r>
      <w:del w:id="152" w:author="Autor">
        <w:r w:rsidR="00801AA3" w:rsidRPr="00E65767">
          <w:delText>súhlas člena</w:delText>
        </w:r>
      </w:del>
      <w:ins w:id="153" w:author="Autor">
        <w:r w:rsidR="00FC43CE">
          <w:t>zdržanie sa hlasovania</w:t>
        </w:r>
        <w:r w:rsidR="004418FB">
          <w:t xml:space="preserve"> </w:t>
        </w:r>
        <w:r w:rsidR="004418FB" w:rsidRPr="00AB4E33">
          <w:t>s výnimkou prípadov, ak členovia</w:t>
        </w:r>
      </w:ins>
      <w:r w:rsidR="004418FB" w:rsidRPr="00AB4E33">
        <w:t xml:space="preserve"> výboru</w:t>
      </w:r>
      <w:del w:id="154" w:author="Autor">
        <w:r w:rsidR="00801AA3" w:rsidRPr="00E65767">
          <w:delText xml:space="preserve">; </w:delText>
        </w:r>
      </w:del>
      <w:ins w:id="155" w:author="Autor">
        <w:r w:rsidR="004418FB" w:rsidRPr="00AB4E33">
          <w:t xml:space="preserve"> na rokovaní výboru formou uznesenia rozhodnú inak</w:t>
        </w:r>
        <w:r w:rsidRPr="00E65767">
          <w:t>;</w:t>
        </w:r>
      </w:ins>
    </w:p>
    <w:p w14:paraId="13E94B56" w14:textId="77777777" w:rsidR="00801AA3" w:rsidRPr="00E65767" w:rsidRDefault="00801AA3" w:rsidP="00801AA3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  <w:rPr>
          <w:del w:id="156" w:author="Autor"/>
        </w:rPr>
      </w:pPr>
      <w:del w:id="157" w:author="Autor">
        <w:r>
          <w:delText xml:space="preserve">uviesť </w:delText>
        </w:r>
        <w:r w:rsidRPr="00E65767">
          <w:delText xml:space="preserve">ustanovenie o tom, že </w:delText>
        </w:r>
        <w:r>
          <w:delText>procedúrou</w:delText>
        </w:r>
        <w:r w:rsidRPr="00E65767">
          <w:delText xml:space="preserve"> </w:delText>
        </w:r>
        <w:r w:rsidRPr="00E65767">
          <w:rPr>
            <w:i/>
          </w:rPr>
          <w:delText>per rollam</w:delText>
        </w:r>
        <w:r w:rsidRPr="00E65767">
          <w:delText xml:space="preserve"> sa nesmie hlasovať o otázkach, ktoré môžu zásadným spôsobom ovplyvniť stratégiu</w:delText>
        </w:r>
        <w:r>
          <w:delText>, ciele</w:delText>
        </w:r>
        <w:r w:rsidRPr="00E65767">
          <w:delText xml:space="preserve"> a stav realizovania OP, napr. realokácie v rámci OP a medzi viacerými OP, revízie OP (mimo revízií formálneho charakteru), atď.</w:delText>
        </w:r>
      </w:del>
    </w:p>
    <w:p w14:paraId="77FBDB42" w14:textId="77777777" w:rsidR="00783694" w:rsidRDefault="00783694">
      <w:pPr>
        <w:pStyle w:val="Odsekzoznamu"/>
        <w:spacing w:line="276" w:lineRule="auto"/>
        <w:ind w:left="567"/>
        <w:jc w:val="both"/>
        <w:rPr>
          <w:moveFrom w:id="158" w:author="Autor"/>
        </w:rPr>
        <w:pPrChange w:id="159" w:author="Autor">
          <w:pPr>
            <w:jc w:val="both"/>
          </w:pPr>
        </w:pPrChange>
      </w:pPr>
      <w:moveFromRangeStart w:id="160" w:author="Autor" w:name="move507759748"/>
    </w:p>
    <w:p w14:paraId="14177BF3" w14:textId="77777777" w:rsidR="00783694" w:rsidRPr="00D84B2D" w:rsidRDefault="00783694">
      <w:pPr>
        <w:spacing w:line="276" w:lineRule="auto"/>
        <w:jc w:val="both"/>
        <w:rPr>
          <w:moveFrom w:id="161" w:author="Autor"/>
          <w:u w:val="single"/>
        </w:rPr>
        <w:pPrChange w:id="162" w:author="Autor">
          <w:pPr>
            <w:jc w:val="both"/>
          </w:pPr>
        </w:pPrChange>
      </w:pPr>
      <w:moveFrom w:id="163" w:author="Autor">
        <w:r w:rsidRPr="00D84B2D">
          <w:rPr>
            <w:u w:val="single"/>
          </w:rPr>
          <w:t>Odporúča sa:</w:t>
        </w:r>
      </w:moveFrom>
    </w:p>
    <w:moveFromRangeEnd w:id="160"/>
    <w:p w14:paraId="74BB4C33" w14:textId="33D1AA51" w:rsidR="00FC43CE" w:rsidRPr="00D84B2D" w:rsidRDefault="00FC43CE" w:rsidP="00D84B2D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  <w:rPr>
          <w:ins w:id="164" w:author="Autor"/>
        </w:rPr>
      </w:pPr>
      <w:ins w:id="165" w:author="Autor">
        <w:r w:rsidRPr="00FC07FE">
          <w:rPr>
            <w:rFonts w:eastAsiaTheme="majorEastAsia" w:cstheme="majorBidi"/>
            <w:bCs/>
            <w:iCs/>
          </w:rPr>
          <w:t xml:space="preserve">uviesť ustanovenie, že pri spôsobe hlasovania </w:t>
        </w:r>
        <w:r w:rsidRPr="00320681">
          <w:rPr>
            <w:i/>
          </w:rPr>
          <w:t>per rollam</w:t>
        </w:r>
        <w:r w:rsidRPr="007C4958">
          <w:t xml:space="preserve"> </w:t>
        </w:r>
        <w:r w:rsidRPr="00FC07FE">
          <w:rPr>
            <w:rFonts w:eastAsiaTheme="majorEastAsia" w:cstheme="majorBidi"/>
            <w:bCs/>
            <w:iCs/>
          </w:rPr>
          <w:t xml:space="preserve">nie je možné schvaľovať </w:t>
        </w:r>
        <w:r w:rsidR="00F0256F" w:rsidRPr="00FC07FE">
          <w:rPr>
            <w:rFonts w:eastAsiaTheme="majorEastAsia" w:cstheme="majorBidi"/>
            <w:bCs/>
            <w:iCs/>
          </w:rPr>
          <w:t xml:space="preserve">zoznamy národných projektov a </w:t>
        </w:r>
        <w:r w:rsidRPr="00FC07FE">
          <w:rPr>
            <w:rFonts w:eastAsiaTheme="majorEastAsia" w:cstheme="majorBidi"/>
            <w:bCs/>
            <w:iCs/>
          </w:rPr>
          <w:t>zámery národných projektov</w:t>
        </w:r>
        <w:r w:rsidR="00A1465F" w:rsidRPr="00C172D2">
          <w:rPr>
            <w:rFonts w:eastAsiaTheme="majorEastAsia" w:cstheme="majorBidi"/>
            <w:bCs/>
            <w:iCs/>
          </w:rPr>
          <w:t xml:space="preserve"> a ich zmeny</w:t>
        </w:r>
        <w:r w:rsidR="00AE29EA" w:rsidRPr="00A90FEC">
          <w:rPr>
            <w:rFonts w:eastAsiaTheme="majorEastAsia" w:cstheme="majorBidi"/>
            <w:bCs/>
            <w:iCs/>
          </w:rPr>
          <w:t xml:space="preserve">, </w:t>
        </w:r>
        <w:r w:rsidRPr="0089261E">
          <w:rPr>
            <w:rFonts w:eastAsiaTheme="majorEastAsia" w:cstheme="majorBidi"/>
            <w:bCs/>
            <w:iCs/>
          </w:rPr>
          <w:t>metodiku a kritériá použité pri výbere projektov a ich zmeny</w:t>
        </w:r>
        <w:r w:rsidR="00320681">
          <w:rPr>
            <w:rFonts w:eastAsiaTheme="majorEastAsia" w:cstheme="majorBidi"/>
            <w:bCs/>
            <w:iCs/>
          </w:rPr>
          <w:t>,</w:t>
        </w:r>
        <w:r w:rsidRPr="00FC07FE">
          <w:rPr>
            <w:rFonts w:eastAsiaTheme="majorEastAsia" w:cstheme="majorBidi"/>
            <w:bCs/>
            <w:iCs/>
          </w:rPr>
          <w:t xml:space="preserve"> zmeny OP podliehajúce schvaľovaniu Európskej komisie a výročné a záverečné správy</w:t>
        </w:r>
        <w:r w:rsidR="00F0256F" w:rsidRPr="00C172D2">
          <w:rPr>
            <w:rFonts w:eastAsiaTheme="majorEastAsia" w:cstheme="majorBidi"/>
            <w:bCs/>
            <w:iCs/>
          </w:rPr>
          <w:t xml:space="preserve"> o vykonávaní</w:t>
        </w:r>
        <w:r w:rsidRPr="00C172D2">
          <w:rPr>
            <w:rFonts w:eastAsiaTheme="majorEastAsia" w:cstheme="majorBidi"/>
            <w:bCs/>
            <w:iCs/>
          </w:rPr>
          <w:t xml:space="preserve"> OP</w:t>
        </w:r>
        <w:r w:rsidR="00320681">
          <w:rPr>
            <w:rFonts w:eastAsiaTheme="majorEastAsia" w:cstheme="majorBidi"/>
            <w:bCs/>
            <w:iCs/>
          </w:rPr>
          <w:t xml:space="preserve"> </w:t>
        </w:r>
        <w:r w:rsidR="0089261E" w:rsidRPr="00D84B2D">
          <w:rPr>
            <w:rFonts w:eastAsiaTheme="majorEastAsia" w:cstheme="majorBidi"/>
            <w:bCs/>
            <w:iCs/>
          </w:rPr>
          <w:t>s výnimkou tých prípadov</w:t>
        </w:r>
        <w:r w:rsidR="00320681" w:rsidRPr="00642234">
          <w:rPr>
            <w:rFonts w:eastAsiaTheme="majorEastAsia" w:cstheme="majorBidi"/>
            <w:bCs/>
            <w:iCs/>
          </w:rPr>
          <w:t>,</w:t>
        </w:r>
        <w:r w:rsidR="00320681" w:rsidRPr="00AB4E33">
          <w:rPr>
            <w:rFonts w:eastAsiaTheme="majorEastAsia" w:cstheme="majorBidi"/>
            <w:bCs/>
            <w:iCs/>
          </w:rPr>
          <w:t xml:space="preserve"> ak sa na hlasovaní </w:t>
        </w:r>
        <w:r w:rsidR="00320681" w:rsidRPr="00D84B2D">
          <w:rPr>
            <w:rFonts w:eastAsiaTheme="majorEastAsia" w:cstheme="majorBidi"/>
            <w:bCs/>
            <w:i/>
            <w:iCs/>
          </w:rPr>
          <w:t>per rollam</w:t>
        </w:r>
        <w:r w:rsidR="00320681" w:rsidRPr="00642234">
          <w:rPr>
            <w:rFonts w:eastAsiaTheme="majorEastAsia" w:cstheme="majorBidi"/>
            <w:bCs/>
            <w:iCs/>
          </w:rPr>
          <w:t xml:space="preserve"> vo</w:t>
        </w:r>
        <w:r w:rsidR="00320681" w:rsidRPr="00AB4E33">
          <w:rPr>
            <w:rFonts w:eastAsiaTheme="majorEastAsia" w:cstheme="majorBidi"/>
            <w:bCs/>
            <w:iCs/>
          </w:rPr>
          <w:t>pred uzniesol výbor na rokovaní výboru alebo v riadne odôvodnených prípadoch spôsobených najmä časovou tiesňou potreby prijatia rozhodnutia výboru</w:t>
        </w:r>
        <w:r w:rsidRPr="00B2280C">
          <w:rPr>
            <w:rFonts w:eastAsiaTheme="majorEastAsia" w:cstheme="majorBidi"/>
            <w:bCs/>
            <w:iCs/>
          </w:rPr>
          <w:t>;</w:t>
        </w:r>
      </w:ins>
    </w:p>
    <w:p w14:paraId="35BD1550" w14:textId="7988BD7C" w:rsidR="003274B6" w:rsidRPr="007C4958" w:rsidRDefault="00FC43CE" w:rsidP="00D84B2D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  <w:rPr>
          <w:ins w:id="166" w:author="Autor"/>
        </w:rPr>
      </w:pPr>
      <w:ins w:id="167" w:author="Autor">
        <w:r w:rsidRPr="00D84B2D">
          <w:rPr>
            <w:rFonts w:eastAsiaTheme="majorEastAsia" w:cstheme="majorBidi"/>
            <w:bCs/>
            <w:iCs/>
          </w:rPr>
          <w:t xml:space="preserve">zabezpečiť, aby pri spôsobe hlasovania </w:t>
        </w:r>
        <w:r w:rsidRPr="007C4958">
          <w:rPr>
            <w:i/>
          </w:rPr>
          <w:t>per rollam</w:t>
        </w:r>
        <w:r w:rsidRPr="007C4958">
          <w:t xml:space="preserve"> mali členovia výboru možnosť predkladať svoje stanoviská jednotlivo ku každému schvaľovanému dokumentu;</w:t>
        </w:r>
      </w:ins>
    </w:p>
    <w:p w14:paraId="4A4809BE" w14:textId="05543473" w:rsidR="00FC43CE" w:rsidRPr="00AB4E33" w:rsidRDefault="00FC43CE" w:rsidP="00D84B2D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  <w:rPr>
          <w:ins w:id="168" w:author="Autor"/>
        </w:rPr>
      </w:pPr>
      <w:ins w:id="169" w:author="Autor">
        <w:r w:rsidRPr="00710EDE">
          <w:rPr>
            <w:rFonts w:eastAsiaTheme="majorEastAsia" w:cstheme="majorBidi"/>
            <w:bCs/>
            <w:iCs/>
          </w:rPr>
          <w:t>zabezpečiť, aby členovia výboru schvaľovali dokumenty, ku ktorým predtým prebehlo pripomienkové konanie a výbor oboznámil členov so spôsobom zapracovania ich pripomienok</w:t>
        </w:r>
        <w:r w:rsidR="0089261E" w:rsidRPr="00710EDE">
          <w:rPr>
            <w:rFonts w:eastAsiaTheme="majorEastAsia" w:cstheme="majorBidi"/>
            <w:bCs/>
            <w:iCs/>
          </w:rPr>
          <w:t xml:space="preserve"> </w:t>
        </w:r>
        <w:r w:rsidR="0089261E" w:rsidRPr="00642234">
          <w:rPr>
            <w:rFonts w:eastAsiaTheme="majorEastAsia" w:cstheme="majorBidi"/>
            <w:bCs/>
            <w:iCs/>
          </w:rPr>
          <w:t>s výnimkou tých dokumentov, u ktorých nie je nevyhnutné, aby pripomienkové konanie prebehlo</w:t>
        </w:r>
        <w:r w:rsidR="0089261E" w:rsidRPr="00D84B2D">
          <w:rPr>
            <w:rFonts w:eastAsiaTheme="majorEastAsia" w:cstheme="majorBidi"/>
            <w:bCs/>
            <w:iCs/>
          </w:rPr>
          <w:t xml:space="preserve"> alebo v riadne odôvodnených prípadoch spôsobených najmä časovou tiesňou potreby prijatia rozhodnutia výboru</w:t>
        </w:r>
        <w:r w:rsidR="00771796" w:rsidRPr="00642234">
          <w:rPr>
            <w:rFonts w:eastAsiaTheme="majorEastAsia" w:cstheme="majorBidi"/>
            <w:bCs/>
            <w:iCs/>
          </w:rPr>
          <w:t>.</w:t>
        </w:r>
      </w:ins>
    </w:p>
    <w:p w14:paraId="3F9C1905" w14:textId="77777777" w:rsidR="008E01E8" w:rsidRDefault="008E01E8" w:rsidP="008E01E8">
      <w:pPr>
        <w:jc w:val="both"/>
        <w:rPr>
          <w:ins w:id="170" w:author="Autor"/>
        </w:rPr>
      </w:pPr>
    </w:p>
    <w:p w14:paraId="6278A609" w14:textId="77777777" w:rsidR="008E01E8" w:rsidRPr="00B606D4" w:rsidRDefault="008E01E8" w:rsidP="008E01E8">
      <w:pPr>
        <w:jc w:val="both"/>
        <w:rPr>
          <w:ins w:id="171" w:author="Autor"/>
          <w:u w:val="single"/>
        </w:rPr>
      </w:pPr>
      <w:ins w:id="172" w:author="Autor">
        <w:r w:rsidRPr="00B606D4">
          <w:rPr>
            <w:u w:val="single"/>
          </w:rPr>
          <w:t>Odporúča sa:</w:t>
        </w:r>
      </w:ins>
    </w:p>
    <w:p w14:paraId="4986A393" w14:textId="63FACE40" w:rsidR="008E01E8" w:rsidRDefault="008E01E8">
      <w:pPr>
        <w:pStyle w:val="Textkomentra"/>
        <w:numPr>
          <w:ilvl w:val="0"/>
          <w:numId w:val="46"/>
        </w:numPr>
        <w:spacing w:line="276" w:lineRule="auto"/>
        <w:ind w:left="568" w:hanging="284"/>
        <w:jc w:val="both"/>
        <w:rPr>
          <w:sz w:val="24"/>
          <w:szCs w:val="24"/>
        </w:rPr>
        <w:pPrChange w:id="173" w:author="Autor">
          <w:pPr>
            <w:pStyle w:val="Textkomentra"/>
            <w:numPr>
              <w:numId w:val="46"/>
            </w:numPr>
            <w:spacing w:after="200"/>
            <w:ind w:left="720" w:hanging="360"/>
            <w:jc w:val="both"/>
          </w:pPr>
        </w:pPrChange>
      </w:pPr>
      <w:r>
        <w:rPr>
          <w:sz w:val="24"/>
          <w:szCs w:val="24"/>
        </w:rPr>
        <w:t xml:space="preserve">určiť </w:t>
      </w:r>
      <w:r w:rsidRPr="00E65767">
        <w:rPr>
          <w:sz w:val="24"/>
          <w:szCs w:val="24"/>
        </w:rPr>
        <w:t xml:space="preserve">podmienky hlasovania pre prípad, ak má RO požiadavky na to, aby uznesenia boli schvaľované kvalifikovanou väčšinou alebo </w:t>
      </w:r>
      <w:r w:rsidR="00D467C7">
        <w:rPr>
          <w:sz w:val="24"/>
          <w:szCs w:val="24"/>
        </w:rPr>
        <w:t>100 % hlasov prítomných členov</w:t>
      </w:r>
      <w:del w:id="174" w:author="Autor">
        <w:r w:rsidR="00801AA3" w:rsidRPr="00E65767">
          <w:rPr>
            <w:sz w:val="24"/>
            <w:szCs w:val="24"/>
          </w:rPr>
          <w:delText xml:space="preserve">. </w:delText>
        </w:r>
      </w:del>
      <w:ins w:id="175" w:author="Autor">
        <w:r w:rsidR="00D467C7">
          <w:rPr>
            <w:sz w:val="24"/>
            <w:szCs w:val="24"/>
          </w:rPr>
          <w:t>;</w:t>
        </w:r>
      </w:ins>
    </w:p>
    <w:p w14:paraId="27C75733" w14:textId="77777777" w:rsidR="00801AA3" w:rsidRDefault="00801AA3" w:rsidP="00801AA3">
      <w:pPr>
        <w:jc w:val="both"/>
        <w:rPr>
          <w:del w:id="176" w:author="Autor"/>
          <w:b/>
        </w:rPr>
      </w:pPr>
    </w:p>
    <w:p w14:paraId="60036220" w14:textId="294078DF" w:rsidR="00D467C7" w:rsidRPr="00E65767" w:rsidRDefault="00D467C7" w:rsidP="00D467C7">
      <w:pPr>
        <w:pStyle w:val="Textkomentra"/>
        <w:numPr>
          <w:ilvl w:val="0"/>
          <w:numId w:val="46"/>
        </w:numPr>
        <w:spacing w:after="200" w:line="276" w:lineRule="auto"/>
        <w:ind w:left="567" w:hanging="283"/>
        <w:jc w:val="both"/>
        <w:rPr>
          <w:ins w:id="177" w:author="Autor"/>
          <w:sz w:val="24"/>
          <w:szCs w:val="24"/>
        </w:rPr>
      </w:pPr>
      <w:ins w:id="178" w:author="Autor">
        <w:r>
          <w:rPr>
            <w:sz w:val="24"/>
            <w:szCs w:val="24"/>
          </w:rPr>
          <w:t>určiť formu</w:t>
        </w:r>
        <w:r w:rsidRPr="00D467C7">
          <w:rPr>
            <w:sz w:val="24"/>
            <w:szCs w:val="24"/>
          </w:rPr>
          <w:t xml:space="preserve"> hlasovania členov </w:t>
        </w:r>
        <w:r>
          <w:rPr>
            <w:sz w:val="24"/>
            <w:szCs w:val="24"/>
          </w:rPr>
          <w:t>výboru (zdvihnutím ruky, využitím elektronických prostriedkov,...).</w:t>
        </w:r>
      </w:ins>
    </w:p>
    <w:p w14:paraId="4D3E255A" w14:textId="77777777" w:rsidR="008E01E8" w:rsidRDefault="008E01E8" w:rsidP="008E01E8">
      <w:pPr>
        <w:jc w:val="both"/>
        <w:rPr>
          <w:b/>
        </w:rPr>
      </w:pPr>
    </w:p>
    <w:p w14:paraId="01DFBE6C" w14:textId="77777777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6</w:t>
      </w:r>
      <w:r w:rsidRPr="00E65767">
        <w:rPr>
          <w:b/>
        </w:rPr>
        <w:t>: Zápisnica z rokovania</w:t>
      </w:r>
    </w:p>
    <w:p w14:paraId="7F98F84B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2A7A44E5" w14:textId="25691339" w:rsidR="008E01E8" w:rsidRPr="00E65767" w:rsidRDefault="008E01E8" w:rsidP="008E01E8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 w:rsidRPr="00E65767">
        <w:t>ustanovenie o</w:t>
      </w:r>
      <w:r>
        <w:t> </w:t>
      </w:r>
      <w:r w:rsidRPr="00E65767">
        <w:t>tom</w:t>
      </w:r>
      <w:r>
        <w:t>,</w:t>
      </w:r>
      <w:r w:rsidRPr="00E65767">
        <w:t xml:space="preserve"> že o výsledkoch rokovania výboru a hlasovaní </w:t>
      </w:r>
      <w:r w:rsidRPr="00E65767">
        <w:rPr>
          <w:i/>
        </w:rPr>
        <w:t>per rollam</w:t>
      </w:r>
      <w:r w:rsidRPr="00E65767">
        <w:t xml:space="preserve"> sa vyhotovuje zápisnica </w:t>
      </w:r>
      <w:del w:id="179" w:author="Autor">
        <w:r w:rsidR="00801AA3" w:rsidRPr="00E65767">
          <w:delText xml:space="preserve"> </w:delText>
        </w:r>
      </w:del>
      <w:r w:rsidRPr="00E65767">
        <w:t xml:space="preserve">o výsledku rokovania výboru/hlasovania </w:t>
      </w:r>
      <w:r w:rsidRPr="00E65767">
        <w:rPr>
          <w:i/>
        </w:rPr>
        <w:t>per rollam</w:t>
      </w:r>
      <w:r w:rsidRPr="00E65767">
        <w:t xml:space="preserve">: </w:t>
      </w:r>
    </w:p>
    <w:p w14:paraId="2FB1C21C" w14:textId="77777777" w:rsidR="008E01E8" w:rsidRPr="00E65767" w:rsidRDefault="008E01E8" w:rsidP="008E01E8">
      <w:pPr>
        <w:pStyle w:val="Odsekzoznamu"/>
        <w:numPr>
          <w:ilvl w:val="0"/>
          <w:numId w:val="45"/>
        </w:numPr>
        <w:spacing w:line="276" w:lineRule="auto"/>
        <w:jc w:val="both"/>
      </w:pPr>
      <w:r w:rsidRPr="00E65767">
        <w:t>v slovenskom jazyku,</w:t>
      </w:r>
    </w:p>
    <w:p w14:paraId="5170797F" w14:textId="77777777" w:rsidR="008E01E8" w:rsidRPr="00E65767" w:rsidRDefault="008E01E8" w:rsidP="008E01E8">
      <w:pPr>
        <w:pStyle w:val="Odsekzoznamu"/>
        <w:numPr>
          <w:ilvl w:val="0"/>
          <w:numId w:val="45"/>
        </w:numPr>
        <w:spacing w:line="276" w:lineRule="auto"/>
        <w:jc w:val="both"/>
      </w:pPr>
      <w:r w:rsidRPr="00E65767">
        <w:t xml:space="preserve">maximálne do 10 pracovných dní od rokovania výboru/ hlasovania </w:t>
      </w:r>
      <w:r w:rsidRPr="00E65767">
        <w:rPr>
          <w:i/>
        </w:rPr>
        <w:t>per rollam,</w:t>
      </w:r>
    </w:p>
    <w:p w14:paraId="62F1E85B" w14:textId="069CE339" w:rsidR="008E01E8" w:rsidRPr="00E65767" w:rsidRDefault="008E01E8" w:rsidP="008E01E8">
      <w:pPr>
        <w:pStyle w:val="Odsekzoznamu"/>
        <w:numPr>
          <w:ilvl w:val="0"/>
          <w:numId w:val="45"/>
        </w:numPr>
        <w:spacing w:line="276" w:lineRule="auto"/>
        <w:jc w:val="both"/>
      </w:pPr>
      <w:r w:rsidRPr="00E65767">
        <w:t xml:space="preserve">uviesť povinný obsah zápisnice, vrátane prezenčnej listiny prítomných členov na rokovaní výboru, </w:t>
      </w:r>
      <w:ins w:id="180" w:author="Autor">
        <w:r w:rsidR="00595D79">
          <w:t xml:space="preserve">prerokúvaných bodoch a </w:t>
        </w:r>
      </w:ins>
      <w:r w:rsidRPr="00E65767">
        <w:t>informácie o výsledku hlasovania výboru,</w:t>
      </w:r>
    </w:p>
    <w:p w14:paraId="47C2DFCC" w14:textId="296CE01D" w:rsidR="008E01E8" w:rsidRDefault="004516CB">
      <w:pPr>
        <w:pStyle w:val="Odsekzoznamu"/>
        <w:numPr>
          <w:ilvl w:val="0"/>
          <w:numId w:val="41"/>
        </w:numPr>
        <w:ind w:left="568" w:hanging="284"/>
        <w:contextualSpacing w:val="0"/>
        <w:jc w:val="both"/>
        <w:pPrChange w:id="181" w:author="Autor">
          <w:pPr>
            <w:pStyle w:val="Odsekzoznamu"/>
            <w:numPr>
              <w:numId w:val="41"/>
            </w:numPr>
            <w:spacing w:line="276" w:lineRule="auto"/>
            <w:ind w:left="360" w:hanging="360"/>
            <w:jc w:val="both"/>
          </w:pPr>
        </w:pPrChange>
      </w:pPr>
      <w:ins w:id="182" w:author="Autor">
        <w:r>
          <w:lastRenderedPageBreak/>
          <w:t xml:space="preserve">uviesť </w:t>
        </w:r>
      </w:ins>
      <w:r w:rsidR="008E01E8" w:rsidRPr="00E65767">
        <w:t>spôsob doručenia a miesto zverejnenia zápisnice.</w:t>
      </w:r>
    </w:p>
    <w:p w14:paraId="4B13476D" w14:textId="77777777" w:rsidR="008E01E8" w:rsidRPr="00B02C99" w:rsidRDefault="008E01E8" w:rsidP="008E01E8">
      <w:pPr>
        <w:jc w:val="both"/>
        <w:rPr>
          <w:moveFrom w:id="183" w:author="Autor"/>
          <w:u w:val="single"/>
          <w:rPrChange w:id="184" w:author="Autor">
            <w:rPr>
              <w:moveFrom w:id="185" w:author="Autor"/>
            </w:rPr>
          </w:rPrChange>
        </w:rPr>
      </w:pPr>
      <w:moveFromRangeStart w:id="186" w:author="Autor" w:name="move507759749"/>
    </w:p>
    <w:p w14:paraId="3DA7F2A5" w14:textId="77777777" w:rsidR="008E01E8" w:rsidRPr="00E65767" w:rsidRDefault="008E01E8" w:rsidP="008E01E8">
      <w:pPr>
        <w:jc w:val="both"/>
        <w:rPr>
          <w:moveFrom w:id="187" w:author="Autor"/>
          <w:u w:val="single"/>
        </w:rPr>
      </w:pPr>
      <w:moveFrom w:id="188" w:author="Autor">
        <w:r w:rsidRPr="00E65767">
          <w:rPr>
            <w:u w:val="single"/>
          </w:rPr>
          <w:t>Odporúča sa:</w:t>
        </w:r>
      </w:moveFrom>
    </w:p>
    <w:moveFromRangeEnd w:id="186"/>
    <w:p w14:paraId="50DE77C6" w14:textId="77777777" w:rsidR="00D467C7" w:rsidRDefault="00D467C7" w:rsidP="00D467C7">
      <w:pPr>
        <w:pStyle w:val="Odsekzoznamu"/>
        <w:spacing w:line="276" w:lineRule="auto"/>
        <w:ind w:left="568"/>
        <w:contextualSpacing w:val="0"/>
        <w:jc w:val="both"/>
        <w:rPr>
          <w:ins w:id="189" w:author="Autor"/>
        </w:rPr>
      </w:pPr>
    </w:p>
    <w:p w14:paraId="1A106D9A" w14:textId="77777777" w:rsidR="008E01E8" w:rsidRDefault="008E01E8" w:rsidP="00D467C7">
      <w:pPr>
        <w:keepNext/>
        <w:jc w:val="both"/>
        <w:rPr>
          <w:ins w:id="190" w:author="Autor"/>
          <w:u w:val="single"/>
        </w:rPr>
      </w:pPr>
      <w:ins w:id="191" w:author="Autor">
        <w:r w:rsidRPr="004C38C9">
          <w:rPr>
            <w:u w:val="single"/>
          </w:rPr>
          <w:t>Odporúča sa:</w:t>
        </w:r>
      </w:ins>
    </w:p>
    <w:p w14:paraId="03497448" w14:textId="69C68005" w:rsidR="008E01E8" w:rsidRPr="004C38C9" w:rsidRDefault="008E01E8">
      <w:pPr>
        <w:pStyle w:val="Odsekzoznamu"/>
        <w:keepNext/>
        <w:numPr>
          <w:ilvl w:val="0"/>
          <w:numId w:val="41"/>
        </w:numPr>
        <w:spacing w:line="276" w:lineRule="auto"/>
        <w:ind w:left="567" w:hanging="283"/>
        <w:jc w:val="both"/>
        <w:pPrChange w:id="192" w:author="Autor">
          <w:pPr>
            <w:pStyle w:val="Odsekzoznamu"/>
            <w:numPr>
              <w:numId w:val="41"/>
            </w:numPr>
            <w:spacing w:line="276" w:lineRule="auto"/>
            <w:ind w:left="360" w:hanging="360"/>
            <w:jc w:val="both"/>
          </w:pPr>
        </w:pPrChange>
      </w:pPr>
      <w:r>
        <w:t>uviesť, že členovia</w:t>
      </w:r>
      <w:r w:rsidR="002814F2">
        <w:t xml:space="preserve"> </w:t>
      </w:r>
      <w:ins w:id="193" w:author="Autor">
        <w:r w:rsidR="002814F2">
          <w:t>výboru a pozorovatelia</w:t>
        </w:r>
        <w:r>
          <w:t xml:space="preserve"> </w:t>
        </w:r>
      </w:ins>
      <w:r>
        <w:t xml:space="preserve">sú oprávnení navrhnúť doplnenie alebo zmenu zápisnice </w:t>
      </w:r>
      <w:ins w:id="194" w:author="Autor">
        <w:r w:rsidR="002814F2">
          <w:t xml:space="preserve">z rokovania </w:t>
        </w:r>
      </w:ins>
      <w:r>
        <w:t>a časový rozsah, dokedy tak môžu spraviť.</w:t>
      </w:r>
    </w:p>
    <w:p w14:paraId="33FE9EA3" w14:textId="77777777" w:rsidR="008E01E8" w:rsidRDefault="008E01E8" w:rsidP="008E01E8">
      <w:pPr>
        <w:jc w:val="both"/>
      </w:pPr>
    </w:p>
    <w:p w14:paraId="4A189AB3" w14:textId="77777777" w:rsidR="008E01E8" w:rsidRPr="00E65767" w:rsidRDefault="008E01E8" w:rsidP="008E01E8">
      <w:pPr>
        <w:jc w:val="both"/>
      </w:pPr>
    </w:p>
    <w:p w14:paraId="2CF39A72" w14:textId="6F1479CF" w:rsidR="008E01E8" w:rsidRPr="00E65767" w:rsidRDefault="008E01E8" w:rsidP="008E01E8">
      <w:pPr>
        <w:jc w:val="both"/>
      </w:pPr>
      <w:r w:rsidRPr="00E65767">
        <w:rPr>
          <w:b/>
        </w:rPr>
        <w:t xml:space="preserve">Článok </w:t>
      </w:r>
      <w:r>
        <w:rPr>
          <w:b/>
        </w:rPr>
        <w:t>7</w:t>
      </w:r>
      <w:r w:rsidRPr="00E65767">
        <w:rPr>
          <w:b/>
        </w:rPr>
        <w:t xml:space="preserve">: </w:t>
      </w:r>
      <w:del w:id="195" w:author="Autor">
        <w:r w:rsidR="00801AA3" w:rsidRPr="00E65767">
          <w:rPr>
            <w:b/>
          </w:rPr>
          <w:delText>Pracovn</w:delText>
        </w:r>
        <w:r w:rsidR="00801AA3">
          <w:rPr>
            <w:b/>
          </w:rPr>
          <w:delText>á</w:delText>
        </w:r>
        <w:r w:rsidR="00801AA3" w:rsidRPr="00E65767">
          <w:rPr>
            <w:b/>
          </w:rPr>
          <w:delText xml:space="preserve"> skupin</w:delText>
        </w:r>
        <w:r w:rsidR="00801AA3">
          <w:rPr>
            <w:b/>
          </w:rPr>
          <w:delText>a/komisia</w:delText>
        </w:r>
        <w:r w:rsidR="00801AA3" w:rsidRPr="00E65767">
          <w:rPr>
            <w:b/>
          </w:rPr>
          <w:delText xml:space="preserve"> v rámci výboru</w:delText>
        </w:r>
        <w:r w:rsidR="00801AA3" w:rsidRPr="00E65767">
          <w:delText xml:space="preserve"> </w:delText>
        </w:r>
      </w:del>
      <w:ins w:id="196" w:author="Autor">
        <w:r w:rsidR="005108B8">
          <w:rPr>
            <w:b/>
          </w:rPr>
          <w:t>K</w:t>
        </w:r>
        <w:r>
          <w:rPr>
            <w:b/>
          </w:rPr>
          <w:t>omisia</w:t>
        </w:r>
        <w:r w:rsidRPr="00E65767">
          <w:rPr>
            <w:b/>
          </w:rPr>
          <w:t xml:space="preserve"> </w:t>
        </w:r>
        <w:r w:rsidR="00FC43CE">
          <w:rPr>
            <w:b/>
          </w:rPr>
          <w:t>pri MV</w:t>
        </w:r>
        <w:r w:rsidRPr="00E65767">
          <w:t xml:space="preserve"> </w:t>
        </w:r>
      </w:ins>
    </w:p>
    <w:p w14:paraId="1878E3F4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70CDC7A0" w14:textId="7F91DA2E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 xml:space="preserve">uviesť mechanizmus vytvorenia a  fungovania </w:t>
      </w:r>
      <w:del w:id="197" w:author="Autor">
        <w:r w:rsidR="00801AA3" w:rsidRPr="00E65767">
          <w:delText>pracovnej skupiny</w:delText>
        </w:r>
        <w:r w:rsidR="00801AA3">
          <w:delText>/komisie</w:delText>
        </w:r>
        <w:r w:rsidR="00801AA3" w:rsidRPr="00E65767">
          <w:delText xml:space="preserve"> v rámci výboru</w:delText>
        </w:r>
      </w:del>
      <w:ins w:id="198" w:author="Autor">
        <w:r w:rsidR="00B91109">
          <w:t>K</w:t>
        </w:r>
        <w:r>
          <w:t>omisie</w:t>
        </w:r>
        <w:r w:rsidRPr="00E65767">
          <w:t xml:space="preserve"> </w:t>
        </w:r>
        <w:r w:rsidR="00FC43CE">
          <w:t>pri MV</w:t>
        </w:r>
      </w:ins>
      <w:r w:rsidRPr="00E65767">
        <w:t>, predmet jej činnosti a spôsob realizácie výsledkov jej činnosti</w:t>
      </w:r>
      <w:ins w:id="199" w:author="Autor">
        <w:r w:rsidR="00A93EE7">
          <w:rPr>
            <w:rStyle w:val="Odkaznapoznmkupodiarou"/>
          </w:rPr>
          <w:footnoteReference w:id="3"/>
        </w:r>
      </w:ins>
      <w:r w:rsidRPr="00E65767">
        <w:t>,</w:t>
      </w:r>
    </w:p>
    <w:p w14:paraId="064F9BE1" w14:textId="196C0AC7" w:rsidR="00A1465F" w:rsidRPr="00A663A0" w:rsidRDefault="008E01E8">
      <w:pPr>
        <w:pStyle w:val="Default"/>
        <w:numPr>
          <w:ilvl w:val="0"/>
          <w:numId w:val="40"/>
        </w:numPr>
        <w:autoSpaceDE/>
        <w:autoSpaceDN/>
        <w:adjustRightInd/>
        <w:spacing w:line="276" w:lineRule="auto"/>
        <w:ind w:left="567" w:hanging="283"/>
        <w:contextualSpacing/>
        <w:jc w:val="both"/>
        <w:pPrChange w:id="202" w:author="Autor">
          <w:pPr>
            <w:pStyle w:val="Odsekzoznamu"/>
            <w:numPr>
              <w:numId w:val="40"/>
            </w:numPr>
            <w:spacing w:line="276" w:lineRule="auto"/>
            <w:ind w:left="360" w:hanging="360"/>
            <w:jc w:val="both"/>
          </w:pPr>
        </w:pPrChange>
      </w:pPr>
      <w:r w:rsidRPr="00E65767">
        <w:t xml:space="preserve">uviesť, že členstvo a fungovanie </w:t>
      </w:r>
      <w:del w:id="203" w:author="Autor">
        <w:r w:rsidR="00801AA3" w:rsidRPr="00E65767">
          <w:delText>pracovnej skupiny</w:delText>
        </w:r>
        <w:r w:rsidR="00801AA3">
          <w:delText>/komisie</w:delText>
        </w:r>
      </w:del>
      <w:ins w:id="204" w:author="Autor">
        <w:r w:rsidR="00B91109">
          <w:t>K</w:t>
        </w:r>
        <w:r>
          <w:t>omisie</w:t>
        </w:r>
        <w:r w:rsidRPr="00E65767">
          <w:t xml:space="preserve"> </w:t>
        </w:r>
        <w:r w:rsidR="00FC43CE">
          <w:t>pri MV</w:t>
        </w:r>
      </w:ins>
      <w:r w:rsidR="00FC43CE">
        <w:t xml:space="preserve"> </w:t>
      </w:r>
      <w:r w:rsidRPr="00E65767">
        <w:t>schvaľujú členovia MV;</w:t>
      </w:r>
    </w:p>
    <w:p w14:paraId="7F1EA14B" w14:textId="1B349632" w:rsidR="00A1465F" w:rsidRPr="00AB4E33" w:rsidRDefault="00A1465F" w:rsidP="00D84B2D">
      <w:pPr>
        <w:pStyle w:val="Default"/>
        <w:numPr>
          <w:ilvl w:val="0"/>
          <w:numId w:val="40"/>
        </w:numPr>
        <w:autoSpaceDE/>
        <w:autoSpaceDN/>
        <w:adjustRightInd/>
        <w:spacing w:line="276" w:lineRule="auto"/>
        <w:ind w:left="567" w:hanging="283"/>
        <w:contextualSpacing/>
        <w:jc w:val="both"/>
        <w:rPr>
          <w:ins w:id="205" w:author="Autor"/>
        </w:rPr>
      </w:pPr>
      <w:ins w:id="206" w:author="Autor">
        <w:r w:rsidRPr="00AB4E33">
          <w:rPr>
            <w:rFonts w:eastAsia="Times New Roman"/>
            <w:color w:val="auto"/>
            <w:lang w:eastAsia="sk-SK"/>
          </w:rPr>
          <w:t>uviesť, že o</w:t>
        </w:r>
        <w:r w:rsidRPr="00D84B2D">
          <w:t xml:space="preserve"> každom zasadnutí </w:t>
        </w:r>
        <w:r w:rsidR="005108B8" w:rsidRPr="00D84B2D">
          <w:t>Komisi</w:t>
        </w:r>
        <w:r w:rsidR="00B91109" w:rsidRPr="00D84B2D">
          <w:t>e</w:t>
        </w:r>
        <w:r w:rsidRPr="00D84B2D">
          <w:t xml:space="preserve"> pri MV sa vyhotovuje písomný záznam, ktorý sa zasiela všetkým členom </w:t>
        </w:r>
        <w:r w:rsidR="002814F2" w:rsidRPr="00D84B2D">
          <w:t xml:space="preserve">výboru </w:t>
        </w:r>
        <w:r w:rsidRPr="00D84B2D">
          <w:t xml:space="preserve">a pozorovateľom; </w:t>
        </w:r>
      </w:ins>
    </w:p>
    <w:p w14:paraId="6BD2B13E" w14:textId="60E635B4" w:rsidR="008E01E8" w:rsidRPr="00E65767" w:rsidRDefault="004516CB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ins w:id="207" w:author="Autor">
        <w:r>
          <w:t xml:space="preserve">zabezpečiť </w:t>
        </w:r>
      </w:ins>
      <w:r w:rsidR="008E01E8" w:rsidRPr="00E65767">
        <w:t xml:space="preserve">pri vytvorení </w:t>
      </w:r>
      <w:del w:id="208" w:author="Autor">
        <w:r w:rsidR="00801AA3" w:rsidRPr="00E65767">
          <w:delText>pracovnej skupiny</w:delText>
        </w:r>
        <w:r w:rsidR="00801AA3">
          <w:delText>/komisie</w:delText>
        </w:r>
        <w:r w:rsidR="00801AA3" w:rsidRPr="00E65767">
          <w:delText xml:space="preserve"> musí byť zachovaný princíp</w:delText>
        </w:r>
      </w:del>
      <w:ins w:id="209" w:author="Autor">
        <w:r w:rsidR="005108B8">
          <w:t>K</w:t>
        </w:r>
        <w:r w:rsidR="008E01E8">
          <w:t>omisie</w:t>
        </w:r>
        <w:r w:rsidR="00FC43CE">
          <w:t xml:space="preserve"> pri MV</w:t>
        </w:r>
        <w:r w:rsidR="008E01E8" w:rsidRPr="00E65767">
          <w:t xml:space="preserve"> zachovan</w:t>
        </w:r>
        <w:r>
          <w:t>ie</w:t>
        </w:r>
        <w:r w:rsidR="008E01E8" w:rsidRPr="00E65767">
          <w:t xml:space="preserve"> princíp</w:t>
        </w:r>
        <w:r>
          <w:t>u</w:t>
        </w:r>
      </w:ins>
      <w:r w:rsidR="008E01E8" w:rsidRPr="00E65767">
        <w:t xml:space="preserve"> partnerstva</w:t>
      </w:r>
      <w:ins w:id="210" w:author="Autor">
        <w:r w:rsidR="00326F2E">
          <w:t xml:space="preserve"> a nediskriminácie</w:t>
        </w:r>
      </w:ins>
      <w:r w:rsidR="008E01E8" w:rsidRPr="00E65767">
        <w:t>.</w:t>
      </w:r>
    </w:p>
    <w:p w14:paraId="0CE684EC" w14:textId="77777777" w:rsidR="008E01E8" w:rsidRPr="00E65767" w:rsidRDefault="008E01E8" w:rsidP="008E01E8">
      <w:pPr>
        <w:jc w:val="both"/>
      </w:pPr>
    </w:p>
    <w:p w14:paraId="02860CB5" w14:textId="77777777" w:rsidR="008E01E8" w:rsidRPr="00E65767" w:rsidRDefault="008E01E8" w:rsidP="008E01E8">
      <w:pPr>
        <w:jc w:val="both"/>
      </w:pPr>
    </w:p>
    <w:p w14:paraId="6BA22D5B" w14:textId="77777777" w:rsidR="008E01E8" w:rsidRPr="00E65767" w:rsidRDefault="008E01E8" w:rsidP="008E01E8">
      <w:pPr>
        <w:jc w:val="both"/>
      </w:pPr>
      <w:r w:rsidRPr="00E65767">
        <w:rPr>
          <w:b/>
        </w:rPr>
        <w:t xml:space="preserve">Článok </w:t>
      </w:r>
      <w:r>
        <w:rPr>
          <w:b/>
        </w:rPr>
        <w:t>8</w:t>
      </w:r>
      <w:r w:rsidRPr="00E65767">
        <w:rPr>
          <w:b/>
        </w:rPr>
        <w:t>: Úhrada nákladov za účasť na MV</w:t>
      </w:r>
    </w:p>
    <w:p w14:paraId="47B2DF57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342EF0EF" w14:textId="77777777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>uviesť podmienky, zásady a mechanizmy týkajúce sa pravidiel náhrady nákladov na posilňovanie inštitucionálnej kapacity partnerov z prostriedkov technickej pomoci.</w:t>
      </w:r>
    </w:p>
    <w:p w14:paraId="07DDE2FC" w14:textId="77777777" w:rsidR="008E01E8" w:rsidRPr="00E65767" w:rsidRDefault="008E01E8" w:rsidP="008E01E8">
      <w:pPr>
        <w:jc w:val="both"/>
      </w:pPr>
    </w:p>
    <w:p w14:paraId="66598F13" w14:textId="77777777" w:rsidR="008E01E8" w:rsidRPr="00E65767" w:rsidRDefault="008E01E8" w:rsidP="008E01E8">
      <w:pPr>
        <w:jc w:val="both"/>
      </w:pPr>
    </w:p>
    <w:p w14:paraId="14D2A838" w14:textId="7AA72A2E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9</w:t>
      </w:r>
      <w:r w:rsidRPr="00E65767">
        <w:rPr>
          <w:b/>
        </w:rPr>
        <w:t xml:space="preserve">: </w:t>
      </w:r>
      <w:del w:id="211" w:author="Autor">
        <w:r w:rsidR="00801AA3" w:rsidRPr="00E65767">
          <w:rPr>
            <w:b/>
          </w:rPr>
          <w:delText>Zmeny</w:delText>
        </w:r>
      </w:del>
      <w:ins w:id="212" w:author="Autor">
        <w:r w:rsidR="001038F6">
          <w:rPr>
            <w:b/>
          </w:rPr>
          <w:t>Schválenie a z</w:t>
        </w:r>
        <w:r w:rsidRPr="00E65767">
          <w:rPr>
            <w:b/>
          </w:rPr>
          <w:t>meny</w:t>
        </w:r>
      </w:ins>
      <w:r w:rsidRPr="00E65767">
        <w:rPr>
          <w:b/>
        </w:rPr>
        <w:t xml:space="preserve"> Rokovacieho poriadku</w:t>
      </w:r>
    </w:p>
    <w:p w14:paraId="23C95B63" w14:textId="7C22D0A9" w:rsidR="00275BD3" w:rsidRPr="00E65767" w:rsidRDefault="008E01E8" w:rsidP="008E01E8">
      <w:pPr>
        <w:jc w:val="both"/>
        <w:rPr>
          <w:b/>
        </w:rPr>
      </w:pPr>
      <w:r w:rsidRPr="00E65767">
        <w:rPr>
          <w:u w:val="single"/>
        </w:rPr>
        <w:t>Vyžaduje sa:</w:t>
      </w:r>
    </w:p>
    <w:p w14:paraId="7A0A2736" w14:textId="77777777" w:rsidR="00801AA3" w:rsidRPr="00E65767" w:rsidRDefault="00801AA3" w:rsidP="00801AA3">
      <w:pPr>
        <w:pStyle w:val="Odsekzoznamu"/>
        <w:numPr>
          <w:ilvl w:val="0"/>
          <w:numId w:val="29"/>
        </w:numPr>
        <w:spacing w:line="276" w:lineRule="auto"/>
        <w:ind w:left="567" w:hanging="283"/>
        <w:jc w:val="both"/>
        <w:rPr>
          <w:del w:id="213" w:author="Autor"/>
          <w:u w:val="single"/>
        </w:rPr>
      </w:pPr>
      <w:del w:id="214" w:author="Autor">
        <w:r w:rsidRPr="00E65767">
          <w:delText>spôsob vykonania zmeny rokovacieho poriadku</w:delText>
        </w:r>
        <w:r>
          <w:delText xml:space="preserve"> formou písomného a očíslovaného dodatku</w:delText>
        </w:r>
        <w:r w:rsidRPr="00E65767">
          <w:delText>.</w:delText>
        </w:r>
      </w:del>
    </w:p>
    <w:p w14:paraId="728F303C" w14:textId="77777777" w:rsidR="00801AA3" w:rsidRPr="00E65767" w:rsidRDefault="00801AA3" w:rsidP="00801AA3">
      <w:pPr>
        <w:jc w:val="both"/>
        <w:rPr>
          <w:del w:id="215" w:author="Autor"/>
        </w:rPr>
      </w:pPr>
    </w:p>
    <w:p w14:paraId="7A3A641B" w14:textId="77777777" w:rsidR="00801AA3" w:rsidRDefault="00801AA3" w:rsidP="00801AA3">
      <w:pPr>
        <w:jc w:val="both"/>
        <w:rPr>
          <w:del w:id="216" w:author="Autor"/>
        </w:rPr>
      </w:pPr>
    </w:p>
    <w:p w14:paraId="2D1F58D2" w14:textId="77777777" w:rsidR="00801AA3" w:rsidRPr="00E65767" w:rsidRDefault="00801AA3" w:rsidP="00801AA3">
      <w:pPr>
        <w:jc w:val="both"/>
        <w:rPr>
          <w:del w:id="217" w:author="Autor"/>
          <w:b/>
        </w:rPr>
      </w:pPr>
      <w:del w:id="218" w:author="Autor">
        <w:r w:rsidRPr="00E65767">
          <w:rPr>
            <w:b/>
          </w:rPr>
          <w:delText xml:space="preserve">Článok </w:delText>
        </w:r>
        <w:r>
          <w:rPr>
            <w:b/>
          </w:rPr>
          <w:delText>10</w:delText>
        </w:r>
        <w:r w:rsidRPr="00E65767">
          <w:rPr>
            <w:b/>
          </w:rPr>
          <w:delText>:  Záverečné ustanovenia</w:delText>
        </w:r>
      </w:del>
    </w:p>
    <w:p w14:paraId="269F3141" w14:textId="77777777" w:rsidR="008E01E8" w:rsidRPr="00E65767" w:rsidRDefault="008E01E8" w:rsidP="008E01E8">
      <w:pPr>
        <w:jc w:val="both"/>
        <w:rPr>
          <w:moveFrom w:id="219" w:author="Autor"/>
          <w:b/>
        </w:rPr>
      </w:pPr>
      <w:moveFromRangeStart w:id="220" w:author="Autor" w:name="move507759750"/>
      <w:moveFrom w:id="221" w:author="Autor">
        <w:r w:rsidRPr="00E65767">
          <w:rPr>
            <w:u w:val="single"/>
          </w:rPr>
          <w:t>Vyžaduje sa:</w:t>
        </w:r>
      </w:moveFrom>
    </w:p>
    <w:moveFromRangeEnd w:id="220"/>
    <w:p w14:paraId="7464A91C" w14:textId="44315099" w:rsidR="005A4FD8" w:rsidRPr="001038F6" w:rsidRDefault="001038F6" w:rsidP="00D84B2D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 tom, že rokovací poriadok a </w:t>
      </w:r>
      <w:del w:id="222" w:author="Autor">
        <w:r w:rsidR="00801AA3" w:rsidRPr="00E65767">
          <w:delText>aktualizovanie</w:delText>
        </w:r>
      </w:del>
      <w:ins w:id="223" w:author="Autor">
        <w:r>
          <w:t>zmeny</w:t>
        </w:r>
      </w:ins>
      <w:r w:rsidRPr="00E65767">
        <w:t xml:space="preserve"> rokovacieho poriadku schvaľuje výbor, pričom platnosť a účinnosť rokovacieho poriadku a týchto zmien nastane dňom ich schválenia;</w:t>
      </w:r>
    </w:p>
    <w:p w14:paraId="496B9B72" w14:textId="019809BB" w:rsidR="008E01E8" w:rsidRPr="00E65767" w:rsidRDefault="005A4FD8" w:rsidP="008E01E8">
      <w:pPr>
        <w:pStyle w:val="Odsekzoznamu"/>
        <w:numPr>
          <w:ilvl w:val="0"/>
          <w:numId w:val="29"/>
        </w:numPr>
        <w:spacing w:line="276" w:lineRule="auto"/>
        <w:ind w:left="567" w:hanging="283"/>
        <w:jc w:val="both"/>
        <w:rPr>
          <w:ins w:id="224" w:author="Autor"/>
          <w:u w:val="single"/>
        </w:rPr>
      </w:pPr>
      <w:ins w:id="225" w:author="Autor">
        <w:r>
          <w:t xml:space="preserve">uviesť </w:t>
        </w:r>
        <w:r w:rsidR="008E01E8" w:rsidRPr="00E65767">
          <w:t>spôsob vykonania zmeny rokovacieho poriadku</w:t>
        </w:r>
        <w:r w:rsidR="00B36292">
          <w:t>,</w:t>
        </w:r>
        <w:r w:rsidR="008E01E8">
          <w:t xml:space="preserve"> </w:t>
        </w:r>
        <w:r w:rsidR="00B36292">
          <w:t xml:space="preserve">akým je </w:t>
        </w:r>
        <w:r w:rsidR="008E01E8">
          <w:t>form</w:t>
        </w:r>
        <w:r w:rsidR="00B36292">
          <w:t>a</w:t>
        </w:r>
        <w:r w:rsidR="008E01E8">
          <w:t xml:space="preserve"> písomného a očíslovaného dodatku</w:t>
        </w:r>
        <w:r w:rsidR="00B36292">
          <w:t xml:space="preserve"> a vypracovanie konsolidovaného znenia rokovacieho poriadku</w:t>
        </w:r>
        <w:r>
          <w:t>.</w:t>
        </w:r>
      </w:ins>
    </w:p>
    <w:p w14:paraId="40373F27" w14:textId="77777777" w:rsidR="008E01E8" w:rsidRPr="00E65767" w:rsidRDefault="008E01E8" w:rsidP="008E01E8">
      <w:pPr>
        <w:jc w:val="both"/>
        <w:rPr>
          <w:ins w:id="226" w:author="Autor"/>
        </w:rPr>
      </w:pPr>
    </w:p>
    <w:p w14:paraId="227E93BC" w14:textId="77777777" w:rsidR="008E01E8" w:rsidRDefault="008E01E8" w:rsidP="008E01E8">
      <w:pPr>
        <w:jc w:val="both"/>
        <w:rPr>
          <w:ins w:id="227" w:author="Autor"/>
        </w:rPr>
      </w:pPr>
    </w:p>
    <w:p w14:paraId="6CF66198" w14:textId="40BA0946" w:rsidR="008E01E8" w:rsidRPr="00E65767" w:rsidRDefault="008E01E8" w:rsidP="008E01E8">
      <w:pPr>
        <w:jc w:val="both"/>
        <w:rPr>
          <w:ins w:id="228" w:author="Autor"/>
          <w:b/>
        </w:rPr>
      </w:pPr>
      <w:ins w:id="229" w:author="Autor">
        <w:r w:rsidRPr="00E65767">
          <w:rPr>
            <w:b/>
          </w:rPr>
          <w:t xml:space="preserve">Článok </w:t>
        </w:r>
        <w:r>
          <w:rPr>
            <w:b/>
          </w:rPr>
          <w:t>10</w:t>
        </w:r>
        <w:r w:rsidRPr="00E65767">
          <w:rPr>
            <w:b/>
          </w:rPr>
          <w:t>: Záverečné ustanovenia</w:t>
        </w:r>
      </w:ins>
    </w:p>
    <w:p w14:paraId="430AFD4E" w14:textId="77777777" w:rsidR="008E01E8" w:rsidRPr="00E65767" w:rsidRDefault="008E01E8" w:rsidP="008E01E8">
      <w:pPr>
        <w:jc w:val="both"/>
        <w:rPr>
          <w:moveTo w:id="230" w:author="Autor"/>
          <w:b/>
        </w:rPr>
      </w:pPr>
      <w:moveToRangeStart w:id="231" w:author="Autor" w:name="move507759750"/>
      <w:moveTo w:id="232" w:author="Autor">
        <w:r w:rsidRPr="00E65767">
          <w:rPr>
            <w:u w:val="single"/>
          </w:rPr>
          <w:t>Vyžaduje sa:</w:t>
        </w:r>
      </w:moveTo>
    </w:p>
    <w:moveToRangeEnd w:id="231"/>
    <w:p w14:paraId="66FEF1F0" w14:textId="676E72ED" w:rsidR="001038F6" w:rsidRDefault="008E01E8" w:rsidP="00710EDE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 tom, že rokovací poriadok je záväzný pre všetkých </w:t>
      </w:r>
      <w:del w:id="233" w:author="Autor">
        <w:r w:rsidR="00801AA3" w:rsidRPr="00E65767">
          <w:delText>členov</w:delText>
        </w:r>
      </w:del>
      <w:ins w:id="234" w:author="Autor">
        <w:r w:rsidR="00710EDE">
          <w:t>účastníkov rokovania</w:t>
        </w:r>
      </w:ins>
      <w:r w:rsidR="00710EDE" w:rsidRPr="00E65767">
        <w:t xml:space="preserve"> </w:t>
      </w:r>
      <w:r w:rsidRPr="00E65767">
        <w:t>výboru</w:t>
      </w:r>
      <w:del w:id="235" w:author="Autor">
        <w:r w:rsidR="00801AA3" w:rsidRPr="00E65767">
          <w:delText>.</w:delText>
        </w:r>
      </w:del>
      <w:ins w:id="236" w:author="Autor">
        <w:r w:rsidR="001038F6">
          <w:t>;</w:t>
        </w:r>
      </w:ins>
    </w:p>
    <w:p w14:paraId="133BCC23" w14:textId="77777777" w:rsidR="00801AA3" w:rsidRPr="00E65767" w:rsidRDefault="00801AA3" w:rsidP="00801AA3">
      <w:pPr>
        <w:jc w:val="both"/>
        <w:rPr>
          <w:del w:id="237" w:author="Autor"/>
          <w:u w:val="single"/>
        </w:rPr>
      </w:pPr>
    </w:p>
    <w:p w14:paraId="78130C9D" w14:textId="77777777" w:rsidR="00801AA3" w:rsidRPr="00E65767" w:rsidRDefault="00801AA3" w:rsidP="00801AA3">
      <w:pPr>
        <w:jc w:val="both"/>
        <w:rPr>
          <w:del w:id="238" w:author="Autor"/>
        </w:rPr>
      </w:pPr>
    </w:p>
    <w:p w14:paraId="1831760F" w14:textId="62062685" w:rsidR="008E01E8" w:rsidRPr="00E65767" w:rsidRDefault="001038F6" w:rsidP="00710EDE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  <w:rPr>
          <w:ins w:id="239" w:author="Autor"/>
        </w:rPr>
      </w:pPr>
      <w:ins w:id="240" w:author="Autor">
        <w:r>
          <w:t>uviesť účinnosť a platnosť rokovacieho poriadku</w:t>
        </w:r>
        <w:r w:rsidR="008E01E8" w:rsidRPr="00E65767">
          <w:t>.</w:t>
        </w:r>
      </w:ins>
    </w:p>
    <w:p w14:paraId="154388E1" w14:textId="77777777" w:rsidR="008E01E8" w:rsidRPr="006479DF" w:rsidRDefault="008E01E8" w:rsidP="008E01E8">
      <w:pPr>
        <w:jc w:val="both"/>
        <w:rPr>
          <w:sz w:val="20"/>
          <w:szCs w:val="20"/>
        </w:rPr>
      </w:pPr>
      <w:r w:rsidRPr="00E65767">
        <w:t>Rokovací poriadok podpíše predseda výboru</w:t>
      </w:r>
    </w:p>
    <w:sectPr w:rsidR="008E01E8" w:rsidRPr="006479DF" w:rsidSect="00D201A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E675E" w14:textId="77777777" w:rsidR="00985F34" w:rsidRDefault="00985F34" w:rsidP="00140068">
      <w:r>
        <w:separator/>
      </w:r>
    </w:p>
  </w:endnote>
  <w:endnote w:type="continuationSeparator" w:id="0">
    <w:p w14:paraId="2228328E" w14:textId="77777777" w:rsidR="00985F34" w:rsidRDefault="00985F34" w:rsidP="00140068">
      <w:r>
        <w:continuationSeparator/>
      </w:r>
    </w:p>
  </w:endnote>
  <w:endnote w:type="continuationNotice" w:id="1">
    <w:p w14:paraId="513924EB" w14:textId="77777777" w:rsidR="00985F34" w:rsidRDefault="00985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B543" w14:textId="77777777" w:rsidR="00B40547" w:rsidRDefault="00B40547" w:rsidP="00B40547">
    <w:pPr>
      <w:pStyle w:val="Pta"/>
      <w:jc w:val="right"/>
      <w:rPr>
        <w:del w:id="255" w:author="Autor"/>
      </w:rPr>
    </w:pPr>
    <w:del w:id="256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961D1DC" wp14:editId="28BCB2D9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AE6228" id="Rovná spojnica 4" o:spid="_x0000_s1026" style="position:absolute;flip:y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" strokecolor="#8064a2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5A2C5DE4" w14:textId="4EA19F1C" w:rsidR="00D201AB" w:rsidRDefault="00B40547" w:rsidP="00D201AB">
    <w:pPr>
      <w:pStyle w:val="Pta"/>
      <w:jc w:val="right"/>
      <w:rPr>
        <w:ins w:id="257" w:author="Autor"/>
      </w:rPr>
    </w:pPr>
    <w:del w:id="258" w:author="Autor">
      <w:r w:rsidRPr="00627EA3">
        <w:rPr>
          <w:noProof/>
        </w:rPr>
        <w:drawing>
          <wp:anchor distT="0" distB="0" distL="114300" distR="114300" simplePos="0" relativeHeight="251665920" behindDoc="1" locked="0" layoutInCell="1" allowOverlap="1" wp14:anchorId="6A260512" wp14:editId="4F9D865D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259" w:author="Autor">
      <w:r w:rsidR="00D201A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C27C987" wp14:editId="5D6B1695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3" name="Rovná spojnic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7E0AA" id="Rovná spojnica 1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 w:rsidR="00D201AB">
        <w:t xml:space="preserve"> </w:t>
      </w:r>
    </w:ins>
  </w:p>
  <w:p w14:paraId="731AEBC9" w14:textId="082ECA90" w:rsidR="00D201AB" w:rsidRDefault="00D201AB" w:rsidP="00D201AB">
    <w:pPr>
      <w:pStyle w:val="Pta"/>
      <w:jc w:val="right"/>
    </w:pPr>
    <w:ins w:id="260" w:author="Autor">
      <w:r>
        <w:rPr>
          <w:noProof/>
        </w:rPr>
        <w:drawing>
          <wp:anchor distT="0" distB="0" distL="114300" distR="114300" simplePos="0" relativeHeight="251660800" behindDoc="1" locked="0" layoutInCell="1" allowOverlap="1" wp14:anchorId="704E4A76" wp14:editId="068B8622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663A0">
          <w:rPr>
            <w:noProof/>
          </w:rPr>
          <w:t>2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E9C3A" w14:textId="77777777" w:rsidR="00985F34" w:rsidRDefault="00985F34" w:rsidP="00140068">
      <w:r>
        <w:separator/>
      </w:r>
    </w:p>
  </w:footnote>
  <w:footnote w:type="continuationSeparator" w:id="0">
    <w:p w14:paraId="6EBF81AF" w14:textId="77777777" w:rsidR="00985F34" w:rsidRDefault="00985F34" w:rsidP="00140068">
      <w:r>
        <w:continuationSeparator/>
      </w:r>
    </w:p>
  </w:footnote>
  <w:footnote w:type="continuationNotice" w:id="1">
    <w:p w14:paraId="611D91AB" w14:textId="77777777" w:rsidR="00985F34" w:rsidRDefault="00985F34"/>
  </w:footnote>
  <w:footnote w:id="2">
    <w:p w14:paraId="2ECB976E" w14:textId="77777777" w:rsidR="00A1465F" w:rsidRDefault="00A1465F" w:rsidP="00A1465F">
      <w:pPr>
        <w:pStyle w:val="Textpoznmkypodiarou"/>
        <w:rPr>
          <w:ins w:id="73" w:author="Autor"/>
        </w:rPr>
      </w:pPr>
      <w:ins w:id="74" w:author="Autor">
        <w:r>
          <w:rPr>
            <w:rStyle w:val="Odkaznapoznmkupodiarou"/>
          </w:rPr>
          <w:footnoteRef/>
        </w:r>
        <w:r>
          <w:t xml:space="preserve"> </w:t>
        </w:r>
        <w:r w:rsidRPr="00D84B2D">
          <w:t>Nevzťahuje sa na Riadiace orgány pre programy EÚS, ktoré zadefinujú prvky štatútu a rokovacieho poriadku v nadväznosti na svoj špecifický charakter vo svojej riadiacej dokumentácii</w:t>
        </w:r>
        <w:r>
          <w:t xml:space="preserve"> </w:t>
        </w:r>
      </w:ins>
    </w:p>
  </w:footnote>
  <w:footnote w:id="3">
    <w:p w14:paraId="5C227E89" w14:textId="2404C603" w:rsidR="00A93EE7" w:rsidRDefault="00A93EE7" w:rsidP="00D84B2D">
      <w:pPr>
        <w:pStyle w:val="Textpoznmkypodiarou"/>
        <w:jc w:val="both"/>
        <w:rPr>
          <w:ins w:id="200" w:author="Autor"/>
        </w:rPr>
      </w:pPr>
      <w:ins w:id="201" w:author="Autor">
        <w:r>
          <w:rPr>
            <w:rStyle w:val="Odkaznapoznmkupodiarou"/>
          </w:rPr>
          <w:footnoteRef/>
        </w:r>
        <w:r>
          <w:t xml:space="preserve"> </w:t>
        </w:r>
        <w:r w:rsidRPr="00AB4E33">
          <w:t xml:space="preserve">V prípade delegovania výkonu časti činnosti MV na </w:t>
        </w:r>
        <w:r w:rsidR="005108B8" w:rsidRPr="00D84B2D">
          <w:t>K</w:t>
        </w:r>
        <w:r w:rsidRPr="00AB4E33">
          <w:t xml:space="preserve">omisiu pri MV sa minimálne požiadavky na výkon tejto činnosti určené v tomto vzore aplikujú rovnako v štatúte a rokovacom poriadku upravujúcom činnosť </w:t>
        </w:r>
        <w:r w:rsidR="005108B8" w:rsidRPr="00D84B2D">
          <w:t>K</w:t>
        </w:r>
        <w:r w:rsidRPr="00AB4E33">
          <w:t>omisie pri MV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389B" w14:textId="77777777" w:rsidR="00B40547" w:rsidRDefault="00B40547" w:rsidP="00B40547">
    <w:pPr>
      <w:pStyle w:val="Hlavika"/>
      <w:rPr>
        <w:del w:id="241" w:author="Autor"/>
      </w:rPr>
    </w:pPr>
    <w:del w:id="242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D27543E" wp14:editId="68D7C8BB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5567EF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ZJQDwIAAAY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DwpZJQ&#10;DwIAAAYEAAAOAAAAAAAAAAAAAAAAAC4CAABkcnMvZTJvRG9jLnhtbFBLAQItABQABgAIAAAAIQAF&#10;ndcR3wAAAAcBAAAPAAAAAAAAAAAAAAAAAGkEAABkcnMvZG93bnJldi54bWxQSwUGAAAAAAQABADz&#10;AAAAdQUAAAAA&#10;" strokecolor="#8064a2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243" w:author="Autor"/>
  <w:sdt>
    <w:sdtPr>
      <w:rPr>
        <w:szCs w:val="20"/>
      </w:rPr>
      <w:id w:val="2070840989"/>
      <w:placeholder>
        <w:docPart w:val="745CE4357B334E53AEDE12AC2D2943C9"/>
      </w:placeholder>
      <w:date w:fullDate="2014-1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243"/>
      <w:p w14:paraId="0C0EDE0F" w14:textId="77777777" w:rsidR="00D201AB" w:rsidRDefault="00E759D6" w:rsidP="00D201AB">
        <w:pPr>
          <w:pStyle w:val="Hlavika"/>
          <w:rPr>
            <w:del w:id="244" w:author="Autor"/>
            <w:noProof/>
          </w:rPr>
        </w:pPr>
        <w:del w:id="245" w:author="Autor">
          <w:r>
            <w:rPr>
              <w:szCs w:val="20"/>
            </w:rPr>
            <w:delText>11.12.2014</w:delText>
          </w:r>
        </w:del>
      </w:p>
      <w:customXmlDelRangeStart w:id="246" w:author="Autor"/>
    </w:sdtContent>
  </w:sdt>
  <w:customXmlDelRangeEnd w:id="246"/>
  <w:p w14:paraId="2836073B" w14:textId="21F9ED3C" w:rsidR="00D201AB" w:rsidRDefault="00D201AB" w:rsidP="00D201AB">
    <w:pPr>
      <w:pStyle w:val="Hlavika"/>
      <w:rPr>
        <w:ins w:id="247" w:author="Autor"/>
      </w:rPr>
    </w:pPr>
    <w:ins w:id="248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50C66AF" wp14:editId="57CC28AE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2" name="Rovná spojnic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4FA04" id="Rovná spojnica 12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249" w:author="Autor"/>
  <w:sdt>
    <w:sdtPr>
      <w:rPr>
        <w:szCs w:val="20"/>
      </w:rPr>
      <w:id w:val="-94943166"/>
      <w:placeholder>
        <w:docPart w:val="3B7190C944C245B3A4B8B4AE98BF86DF"/>
      </w:placeholder>
      <w:date w:fullDate="2018-03-07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49"/>
      <w:p w14:paraId="3BC02306" w14:textId="4F8B6AB0" w:rsidR="00D201AB" w:rsidRDefault="000402C8" w:rsidP="00D201AB">
        <w:pPr>
          <w:pStyle w:val="Hlavika"/>
          <w:jc w:val="right"/>
          <w:rPr>
            <w:ins w:id="250" w:author="Autor"/>
          </w:rPr>
        </w:pPr>
        <w:ins w:id="251" w:author="Autor">
          <w:del w:id="252" w:author="Autor">
            <w:r w:rsidDel="00A663A0">
              <w:rPr>
                <w:szCs w:val="20"/>
              </w:rPr>
              <w:delText>05.03.2018</w:delText>
            </w:r>
          </w:del>
          <w:r w:rsidR="00A663A0">
            <w:rPr>
              <w:szCs w:val="20"/>
            </w:rPr>
            <w:t>07.03.2018</w:t>
          </w:r>
        </w:ins>
      </w:p>
      <w:customXmlInsRangeStart w:id="253" w:author="Autor"/>
    </w:sdtContent>
  </w:sdt>
  <w:customXmlInsRangeEnd w:id="253"/>
  <w:p w14:paraId="3F0F21DC" w14:textId="77777777" w:rsidR="00D201AB" w:rsidRDefault="00D201AB">
    <w:pPr>
      <w:pStyle w:val="Hlavika"/>
      <w:pPrChange w:id="254" w:author="Autor">
        <w:pPr>
          <w:pStyle w:val="Hlavika"/>
          <w:jc w:val="right"/>
        </w:pPr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1B7974"/>
    <w:multiLevelType w:val="hybridMultilevel"/>
    <w:tmpl w:val="81368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1B30"/>
    <w:multiLevelType w:val="hybridMultilevel"/>
    <w:tmpl w:val="079A08D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0762"/>
    <w:multiLevelType w:val="hybridMultilevel"/>
    <w:tmpl w:val="AFBE7B38"/>
    <w:lvl w:ilvl="0" w:tplc="041B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BEE4CA4"/>
    <w:multiLevelType w:val="hybridMultilevel"/>
    <w:tmpl w:val="EB66518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B96423"/>
    <w:multiLevelType w:val="hybridMultilevel"/>
    <w:tmpl w:val="B480078A"/>
    <w:lvl w:ilvl="0" w:tplc="041B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5BF7812"/>
    <w:multiLevelType w:val="hybridMultilevel"/>
    <w:tmpl w:val="6780F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0C85F82"/>
    <w:multiLevelType w:val="hybridMultilevel"/>
    <w:tmpl w:val="81983092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633ECA"/>
    <w:multiLevelType w:val="hybridMultilevel"/>
    <w:tmpl w:val="1BAE37F0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974EB"/>
    <w:multiLevelType w:val="hybridMultilevel"/>
    <w:tmpl w:val="B360E3B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B2D3F"/>
    <w:multiLevelType w:val="hybridMultilevel"/>
    <w:tmpl w:val="F2FE82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A675276"/>
    <w:multiLevelType w:val="hybridMultilevel"/>
    <w:tmpl w:val="7788F6F6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5974FF"/>
    <w:multiLevelType w:val="hybridMultilevel"/>
    <w:tmpl w:val="5CF81764"/>
    <w:lvl w:ilvl="0" w:tplc="041B0003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16BC5"/>
    <w:multiLevelType w:val="hybridMultilevel"/>
    <w:tmpl w:val="E640AFA0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528D"/>
    <w:multiLevelType w:val="hybridMultilevel"/>
    <w:tmpl w:val="6E36997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3764D45"/>
    <w:multiLevelType w:val="hybridMultilevel"/>
    <w:tmpl w:val="448C0CE2"/>
    <w:lvl w:ilvl="0" w:tplc="041B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6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007008"/>
    <w:multiLevelType w:val="hybridMultilevel"/>
    <w:tmpl w:val="973C7522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33FF1"/>
    <w:multiLevelType w:val="hybridMultilevel"/>
    <w:tmpl w:val="613E2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94211F"/>
    <w:multiLevelType w:val="hybridMultilevel"/>
    <w:tmpl w:val="37FC2726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4A91E45"/>
    <w:multiLevelType w:val="hybridMultilevel"/>
    <w:tmpl w:val="0CA80596"/>
    <w:lvl w:ilvl="0" w:tplc="D9AE9E28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1" w15:restartNumberingAfterBreak="0">
    <w:nsid w:val="55707C27"/>
    <w:multiLevelType w:val="hybridMultilevel"/>
    <w:tmpl w:val="1A8E1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45E27F3"/>
    <w:multiLevelType w:val="hybridMultilevel"/>
    <w:tmpl w:val="A66620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D3404"/>
    <w:multiLevelType w:val="hybridMultilevel"/>
    <w:tmpl w:val="748A56BA"/>
    <w:lvl w:ilvl="0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C002B9"/>
    <w:multiLevelType w:val="hybridMultilevel"/>
    <w:tmpl w:val="1F9600FE"/>
    <w:lvl w:ilvl="0" w:tplc="041B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C0B2D1D"/>
    <w:multiLevelType w:val="hybridMultilevel"/>
    <w:tmpl w:val="D1E6EE44"/>
    <w:lvl w:ilvl="0" w:tplc="041B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8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623658"/>
    <w:multiLevelType w:val="hybridMultilevel"/>
    <w:tmpl w:val="3410D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C640A"/>
    <w:multiLevelType w:val="hybridMultilevel"/>
    <w:tmpl w:val="467C89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E5C42"/>
    <w:multiLevelType w:val="hybridMultilevel"/>
    <w:tmpl w:val="B8C61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38"/>
  </w:num>
  <w:num w:numId="7">
    <w:abstractNumId w:val="17"/>
  </w:num>
  <w:num w:numId="8">
    <w:abstractNumId w:val="23"/>
  </w:num>
  <w:num w:numId="9">
    <w:abstractNumId w:val="5"/>
  </w:num>
  <w:num w:numId="10">
    <w:abstractNumId w:val="40"/>
  </w:num>
  <w:num w:numId="11">
    <w:abstractNumId w:val="21"/>
  </w:num>
  <w:num w:numId="12">
    <w:abstractNumId w:val="4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10"/>
  </w:num>
  <w:num w:numId="16">
    <w:abstractNumId w:val="6"/>
  </w:num>
  <w:num w:numId="17">
    <w:abstractNumId w:val="0"/>
  </w:num>
  <w:num w:numId="18">
    <w:abstractNumId w:val="18"/>
  </w:num>
  <w:num w:numId="19">
    <w:abstractNumId w:val="26"/>
  </w:num>
  <w:num w:numId="20">
    <w:abstractNumId w:val="27"/>
  </w:num>
  <w:num w:numId="21">
    <w:abstractNumId w:val="22"/>
  </w:num>
  <w:num w:numId="22">
    <w:abstractNumId w:val="34"/>
  </w:num>
  <w:num w:numId="23">
    <w:abstractNumId w:val="11"/>
  </w:num>
  <w:num w:numId="24">
    <w:abstractNumId w:val="19"/>
  </w:num>
  <w:num w:numId="25">
    <w:abstractNumId w:val="41"/>
  </w:num>
  <w:num w:numId="26">
    <w:abstractNumId w:val="29"/>
  </w:num>
  <w:num w:numId="27">
    <w:abstractNumId w:val="12"/>
  </w:num>
  <w:num w:numId="28">
    <w:abstractNumId w:val="8"/>
  </w:num>
  <w:num w:numId="29">
    <w:abstractNumId w:val="31"/>
  </w:num>
  <w:num w:numId="30">
    <w:abstractNumId w:val="28"/>
  </w:num>
  <w:num w:numId="31">
    <w:abstractNumId w:val="33"/>
  </w:num>
  <w:num w:numId="32">
    <w:abstractNumId w:val="30"/>
  </w:num>
  <w:num w:numId="33">
    <w:abstractNumId w:val="44"/>
  </w:num>
  <w:num w:numId="34">
    <w:abstractNumId w:val="16"/>
  </w:num>
  <w:num w:numId="35">
    <w:abstractNumId w:val="25"/>
  </w:num>
  <w:num w:numId="36">
    <w:abstractNumId w:val="1"/>
  </w:num>
  <w:num w:numId="37">
    <w:abstractNumId w:val="37"/>
  </w:num>
  <w:num w:numId="38">
    <w:abstractNumId w:val="24"/>
  </w:num>
  <w:num w:numId="39">
    <w:abstractNumId w:val="4"/>
  </w:num>
  <w:num w:numId="40">
    <w:abstractNumId w:val="2"/>
  </w:num>
  <w:num w:numId="41">
    <w:abstractNumId w:val="13"/>
  </w:num>
  <w:num w:numId="42">
    <w:abstractNumId w:val="36"/>
  </w:num>
  <w:num w:numId="43">
    <w:abstractNumId w:val="3"/>
  </w:num>
  <w:num w:numId="44">
    <w:abstractNumId w:val="20"/>
  </w:num>
  <w:num w:numId="45">
    <w:abstractNumId w:val="7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68"/>
    <w:rsid w:val="00006C90"/>
    <w:rsid w:val="000402C8"/>
    <w:rsid w:val="00050728"/>
    <w:rsid w:val="0006562B"/>
    <w:rsid w:val="00066955"/>
    <w:rsid w:val="00067C5E"/>
    <w:rsid w:val="000700FA"/>
    <w:rsid w:val="00071088"/>
    <w:rsid w:val="00071CD7"/>
    <w:rsid w:val="000769B9"/>
    <w:rsid w:val="000850B0"/>
    <w:rsid w:val="00096F23"/>
    <w:rsid w:val="000C19BB"/>
    <w:rsid w:val="000C2C83"/>
    <w:rsid w:val="000D298C"/>
    <w:rsid w:val="000D4B6B"/>
    <w:rsid w:val="000D5D89"/>
    <w:rsid w:val="000D6B86"/>
    <w:rsid w:val="000E2AA4"/>
    <w:rsid w:val="000F7C94"/>
    <w:rsid w:val="0010136F"/>
    <w:rsid w:val="001038F6"/>
    <w:rsid w:val="00115011"/>
    <w:rsid w:val="00116F61"/>
    <w:rsid w:val="0012695E"/>
    <w:rsid w:val="00130CF1"/>
    <w:rsid w:val="0013531C"/>
    <w:rsid w:val="00140068"/>
    <w:rsid w:val="00142FD9"/>
    <w:rsid w:val="0014641E"/>
    <w:rsid w:val="0015233E"/>
    <w:rsid w:val="0016669F"/>
    <w:rsid w:val="00171B58"/>
    <w:rsid w:val="00173917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4B25"/>
    <w:rsid w:val="001F0193"/>
    <w:rsid w:val="001F3FD5"/>
    <w:rsid w:val="001F7181"/>
    <w:rsid w:val="0020137D"/>
    <w:rsid w:val="00224F7F"/>
    <w:rsid w:val="002259C4"/>
    <w:rsid w:val="00225A05"/>
    <w:rsid w:val="00230F87"/>
    <w:rsid w:val="002347A5"/>
    <w:rsid w:val="00246970"/>
    <w:rsid w:val="002540E3"/>
    <w:rsid w:val="00256687"/>
    <w:rsid w:val="00266BE6"/>
    <w:rsid w:val="002709CA"/>
    <w:rsid w:val="00274479"/>
    <w:rsid w:val="00275BD3"/>
    <w:rsid w:val="00277D43"/>
    <w:rsid w:val="002814F2"/>
    <w:rsid w:val="00287AB4"/>
    <w:rsid w:val="002A1E17"/>
    <w:rsid w:val="002A64E4"/>
    <w:rsid w:val="002A7F76"/>
    <w:rsid w:val="002C620D"/>
    <w:rsid w:val="002D2D7D"/>
    <w:rsid w:val="002D52A3"/>
    <w:rsid w:val="002D65BD"/>
    <w:rsid w:val="002E1924"/>
    <w:rsid w:val="002E611C"/>
    <w:rsid w:val="002E7F32"/>
    <w:rsid w:val="002E7F66"/>
    <w:rsid w:val="002F6FAC"/>
    <w:rsid w:val="002F7AA6"/>
    <w:rsid w:val="002F7E40"/>
    <w:rsid w:val="00320681"/>
    <w:rsid w:val="0032281B"/>
    <w:rsid w:val="00323081"/>
    <w:rsid w:val="00326F2E"/>
    <w:rsid w:val="003274B6"/>
    <w:rsid w:val="0033433B"/>
    <w:rsid w:val="003357E9"/>
    <w:rsid w:val="00335A00"/>
    <w:rsid w:val="00373315"/>
    <w:rsid w:val="00386CBA"/>
    <w:rsid w:val="003A415E"/>
    <w:rsid w:val="003A4311"/>
    <w:rsid w:val="003A67E1"/>
    <w:rsid w:val="003B0DFE"/>
    <w:rsid w:val="003B2F8A"/>
    <w:rsid w:val="003B61C8"/>
    <w:rsid w:val="003C1D94"/>
    <w:rsid w:val="003C2544"/>
    <w:rsid w:val="003C2926"/>
    <w:rsid w:val="003D0894"/>
    <w:rsid w:val="003D0DF0"/>
    <w:rsid w:val="003D568C"/>
    <w:rsid w:val="003D6B94"/>
    <w:rsid w:val="003F73F7"/>
    <w:rsid w:val="00402B0F"/>
    <w:rsid w:val="004131CF"/>
    <w:rsid w:val="004147E4"/>
    <w:rsid w:val="00416012"/>
    <w:rsid w:val="00416E2D"/>
    <w:rsid w:val="00417755"/>
    <w:rsid w:val="00431EE0"/>
    <w:rsid w:val="00432DF1"/>
    <w:rsid w:val="004418FB"/>
    <w:rsid w:val="0044374D"/>
    <w:rsid w:val="004445A9"/>
    <w:rsid w:val="004470FB"/>
    <w:rsid w:val="004516CB"/>
    <w:rsid w:val="00465D91"/>
    <w:rsid w:val="00477B8E"/>
    <w:rsid w:val="00483C52"/>
    <w:rsid w:val="00490AF9"/>
    <w:rsid w:val="00493F0A"/>
    <w:rsid w:val="00495657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C51A1"/>
    <w:rsid w:val="004E2120"/>
    <w:rsid w:val="004E3ABD"/>
    <w:rsid w:val="004F0D6F"/>
    <w:rsid w:val="004F6CE4"/>
    <w:rsid w:val="00501C4C"/>
    <w:rsid w:val="00506EDD"/>
    <w:rsid w:val="005108B8"/>
    <w:rsid w:val="005122F6"/>
    <w:rsid w:val="00526A11"/>
    <w:rsid w:val="00541FF5"/>
    <w:rsid w:val="005800C7"/>
    <w:rsid w:val="00580A58"/>
    <w:rsid w:val="00581C48"/>
    <w:rsid w:val="005835A6"/>
    <w:rsid w:val="00586FDB"/>
    <w:rsid w:val="00590300"/>
    <w:rsid w:val="005925C9"/>
    <w:rsid w:val="00593276"/>
    <w:rsid w:val="00595D79"/>
    <w:rsid w:val="005A4FD8"/>
    <w:rsid w:val="005A7CEA"/>
    <w:rsid w:val="005B1203"/>
    <w:rsid w:val="005B371E"/>
    <w:rsid w:val="005B41B8"/>
    <w:rsid w:val="005B44FB"/>
    <w:rsid w:val="005B49EF"/>
    <w:rsid w:val="005C39D3"/>
    <w:rsid w:val="005C6B60"/>
    <w:rsid w:val="005D18EB"/>
    <w:rsid w:val="005E2F03"/>
    <w:rsid w:val="005E47E5"/>
    <w:rsid w:val="005F184C"/>
    <w:rsid w:val="005F5B71"/>
    <w:rsid w:val="0060650F"/>
    <w:rsid w:val="006134A7"/>
    <w:rsid w:val="00622D7A"/>
    <w:rsid w:val="00627EA3"/>
    <w:rsid w:val="0063292E"/>
    <w:rsid w:val="00637129"/>
    <w:rsid w:val="00642234"/>
    <w:rsid w:val="006479DF"/>
    <w:rsid w:val="00660DCB"/>
    <w:rsid w:val="006638E5"/>
    <w:rsid w:val="00667DA6"/>
    <w:rsid w:val="006719A0"/>
    <w:rsid w:val="00687102"/>
    <w:rsid w:val="006956A1"/>
    <w:rsid w:val="006A0843"/>
    <w:rsid w:val="006A5157"/>
    <w:rsid w:val="006A7DF2"/>
    <w:rsid w:val="006B04C3"/>
    <w:rsid w:val="006B51E1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10EDE"/>
    <w:rsid w:val="007144CB"/>
    <w:rsid w:val="00721199"/>
    <w:rsid w:val="00753E12"/>
    <w:rsid w:val="007571C9"/>
    <w:rsid w:val="0076414C"/>
    <w:rsid w:val="00765555"/>
    <w:rsid w:val="00767DD4"/>
    <w:rsid w:val="0077089A"/>
    <w:rsid w:val="00771796"/>
    <w:rsid w:val="00771CC6"/>
    <w:rsid w:val="00773AED"/>
    <w:rsid w:val="00773CC5"/>
    <w:rsid w:val="00776B22"/>
    <w:rsid w:val="00776C28"/>
    <w:rsid w:val="007779FE"/>
    <w:rsid w:val="00782970"/>
    <w:rsid w:val="00783694"/>
    <w:rsid w:val="00783E8D"/>
    <w:rsid w:val="007912D1"/>
    <w:rsid w:val="00796AAC"/>
    <w:rsid w:val="007A4DF4"/>
    <w:rsid w:val="007A60EF"/>
    <w:rsid w:val="007B04D0"/>
    <w:rsid w:val="007C4958"/>
    <w:rsid w:val="007D6687"/>
    <w:rsid w:val="007E0D84"/>
    <w:rsid w:val="007E2DF0"/>
    <w:rsid w:val="007F0D9A"/>
    <w:rsid w:val="007F30EC"/>
    <w:rsid w:val="00801225"/>
    <w:rsid w:val="00801AA3"/>
    <w:rsid w:val="008025DB"/>
    <w:rsid w:val="008036D1"/>
    <w:rsid w:val="00812AEA"/>
    <w:rsid w:val="008131B7"/>
    <w:rsid w:val="008345C2"/>
    <w:rsid w:val="0084743A"/>
    <w:rsid w:val="008526BB"/>
    <w:rsid w:val="008743E6"/>
    <w:rsid w:val="008806AC"/>
    <w:rsid w:val="00891F74"/>
    <w:rsid w:val="0089261E"/>
    <w:rsid w:val="008A2377"/>
    <w:rsid w:val="008B1666"/>
    <w:rsid w:val="008C271F"/>
    <w:rsid w:val="008D0F9C"/>
    <w:rsid w:val="008D7B4C"/>
    <w:rsid w:val="008E01E8"/>
    <w:rsid w:val="008F11BC"/>
    <w:rsid w:val="008F2627"/>
    <w:rsid w:val="0090110D"/>
    <w:rsid w:val="0090259E"/>
    <w:rsid w:val="00911D80"/>
    <w:rsid w:val="00926284"/>
    <w:rsid w:val="00941705"/>
    <w:rsid w:val="00942DD3"/>
    <w:rsid w:val="00945BA2"/>
    <w:rsid w:val="0095109D"/>
    <w:rsid w:val="009515E7"/>
    <w:rsid w:val="009516A8"/>
    <w:rsid w:val="00960837"/>
    <w:rsid w:val="009635C2"/>
    <w:rsid w:val="00967523"/>
    <w:rsid w:val="00976A29"/>
    <w:rsid w:val="00977CF6"/>
    <w:rsid w:val="0098159E"/>
    <w:rsid w:val="009836CF"/>
    <w:rsid w:val="00985CFD"/>
    <w:rsid w:val="00985F34"/>
    <w:rsid w:val="009B421D"/>
    <w:rsid w:val="009B44A5"/>
    <w:rsid w:val="009C7A22"/>
    <w:rsid w:val="009D0321"/>
    <w:rsid w:val="009D1B0B"/>
    <w:rsid w:val="009F01E2"/>
    <w:rsid w:val="009F5516"/>
    <w:rsid w:val="00A144AE"/>
    <w:rsid w:val="00A1465F"/>
    <w:rsid w:val="00A17B7C"/>
    <w:rsid w:val="00A23DCA"/>
    <w:rsid w:val="00A34177"/>
    <w:rsid w:val="00A431C3"/>
    <w:rsid w:val="00A45A64"/>
    <w:rsid w:val="00A5421F"/>
    <w:rsid w:val="00A55B28"/>
    <w:rsid w:val="00A565C9"/>
    <w:rsid w:val="00A663A0"/>
    <w:rsid w:val="00A80D8A"/>
    <w:rsid w:val="00A90FEC"/>
    <w:rsid w:val="00A92197"/>
    <w:rsid w:val="00A9254C"/>
    <w:rsid w:val="00A93EE7"/>
    <w:rsid w:val="00AB4E33"/>
    <w:rsid w:val="00AB755C"/>
    <w:rsid w:val="00AC10FB"/>
    <w:rsid w:val="00AC2133"/>
    <w:rsid w:val="00AD432F"/>
    <w:rsid w:val="00AD43B4"/>
    <w:rsid w:val="00AE29EA"/>
    <w:rsid w:val="00B02C99"/>
    <w:rsid w:val="00B10299"/>
    <w:rsid w:val="00B12038"/>
    <w:rsid w:val="00B12061"/>
    <w:rsid w:val="00B2280C"/>
    <w:rsid w:val="00B24DE3"/>
    <w:rsid w:val="00B26B3E"/>
    <w:rsid w:val="00B315E9"/>
    <w:rsid w:val="00B36292"/>
    <w:rsid w:val="00B40547"/>
    <w:rsid w:val="00B4284E"/>
    <w:rsid w:val="00B474A0"/>
    <w:rsid w:val="00B53B4A"/>
    <w:rsid w:val="00B56CB6"/>
    <w:rsid w:val="00B65FDD"/>
    <w:rsid w:val="00B713AF"/>
    <w:rsid w:val="00B91109"/>
    <w:rsid w:val="00B948E0"/>
    <w:rsid w:val="00B95763"/>
    <w:rsid w:val="00BA13ED"/>
    <w:rsid w:val="00BA39BD"/>
    <w:rsid w:val="00BA4376"/>
    <w:rsid w:val="00BB7249"/>
    <w:rsid w:val="00BC4BAC"/>
    <w:rsid w:val="00BE5E73"/>
    <w:rsid w:val="00BE70F8"/>
    <w:rsid w:val="00BF6C45"/>
    <w:rsid w:val="00C172D2"/>
    <w:rsid w:val="00C214B6"/>
    <w:rsid w:val="00C234CE"/>
    <w:rsid w:val="00C348A2"/>
    <w:rsid w:val="00C36DC6"/>
    <w:rsid w:val="00C53567"/>
    <w:rsid w:val="00C5472F"/>
    <w:rsid w:val="00C60A4A"/>
    <w:rsid w:val="00C631AA"/>
    <w:rsid w:val="00C6439D"/>
    <w:rsid w:val="00C6530E"/>
    <w:rsid w:val="00C7360B"/>
    <w:rsid w:val="00C813EE"/>
    <w:rsid w:val="00C92BF0"/>
    <w:rsid w:val="00C9353E"/>
    <w:rsid w:val="00CA196C"/>
    <w:rsid w:val="00CA208E"/>
    <w:rsid w:val="00CB33DE"/>
    <w:rsid w:val="00CB37AA"/>
    <w:rsid w:val="00CB524A"/>
    <w:rsid w:val="00CD29C7"/>
    <w:rsid w:val="00CD3D13"/>
    <w:rsid w:val="00CF1979"/>
    <w:rsid w:val="00D02696"/>
    <w:rsid w:val="00D05350"/>
    <w:rsid w:val="00D14BCE"/>
    <w:rsid w:val="00D201AB"/>
    <w:rsid w:val="00D467C7"/>
    <w:rsid w:val="00D55AA8"/>
    <w:rsid w:val="00D61BB6"/>
    <w:rsid w:val="00D70CF8"/>
    <w:rsid w:val="00D734BA"/>
    <w:rsid w:val="00D84B2D"/>
    <w:rsid w:val="00D86DA2"/>
    <w:rsid w:val="00D942CE"/>
    <w:rsid w:val="00DA3B50"/>
    <w:rsid w:val="00DA50A5"/>
    <w:rsid w:val="00DA5A83"/>
    <w:rsid w:val="00DA604C"/>
    <w:rsid w:val="00DB3113"/>
    <w:rsid w:val="00DB798B"/>
    <w:rsid w:val="00DC16CA"/>
    <w:rsid w:val="00DE2C5C"/>
    <w:rsid w:val="00DE7F44"/>
    <w:rsid w:val="00DF2FED"/>
    <w:rsid w:val="00DF4F5E"/>
    <w:rsid w:val="00E13605"/>
    <w:rsid w:val="00E25F33"/>
    <w:rsid w:val="00E4458B"/>
    <w:rsid w:val="00E52D37"/>
    <w:rsid w:val="00E5416A"/>
    <w:rsid w:val="00E5502C"/>
    <w:rsid w:val="00E5723B"/>
    <w:rsid w:val="00E63361"/>
    <w:rsid w:val="00E65EAF"/>
    <w:rsid w:val="00E700C5"/>
    <w:rsid w:val="00E742C1"/>
    <w:rsid w:val="00E74DC2"/>
    <w:rsid w:val="00E74EA1"/>
    <w:rsid w:val="00E759D6"/>
    <w:rsid w:val="00E7702D"/>
    <w:rsid w:val="00E81F8E"/>
    <w:rsid w:val="00E9215D"/>
    <w:rsid w:val="00E97CC5"/>
    <w:rsid w:val="00EA0C60"/>
    <w:rsid w:val="00EA6CB3"/>
    <w:rsid w:val="00EE14EB"/>
    <w:rsid w:val="00EE70FE"/>
    <w:rsid w:val="00F0256F"/>
    <w:rsid w:val="00F0607A"/>
    <w:rsid w:val="00F10B9D"/>
    <w:rsid w:val="00F26533"/>
    <w:rsid w:val="00F27075"/>
    <w:rsid w:val="00F4207C"/>
    <w:rsid w:val="00F66C51"/>
    <w:rsid w:val="00F678A1"/>
    <w:rsid w:val="00F81070"/>
    <w:rsid w:val="00F854AC"/>
    <w:rsid w:val="00F97E8C"/>
    <w:rsid w:val="00FA23ED"/>
    <w:rsid w:val="00FB31CC"/>
    <w:rsid w:val="00FB35E9"/>
    <w:rsid w:val="00FC04A6"/>
    <w:rsid w:val="00FC07FE"/>
    <w:rsid w:val="00FC0F30"/>
    <w:rsid w:val="00FC43CE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B02C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A14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B02C99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9A2A7B527B1E490C95244927E46DF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A1BFAE-EAE4-4F89-A5FE-09F8A150799F}"/>
      </w:docPartPr>
      <w:docPartBody>
        <w:p w:rsidR="00C62802" w:rsidRDefault="00A453CF">
          <w:pPr>
            <w:pStyle w:val="9A2A7B527B1E490C95244927E46DFEB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B58566FBCFDD426BA564BE367EBC72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4C9E92-B861-4ED1-B4A4-B2EA78B12F0E}"/>
      </w:docPartPr>
      <w:docPartBody>
        <w:p w:rsidR="00C62802" w:rsidRDefault="00A453CF">
          <w:pPr>
            <w:pStyle w:val="B58566FBCFDD426BA564BE367EBC727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D0E4A94C06D45FBBFFFBC7023FA8B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70AF07-A0BC-4669-9AF1-3DD6951467D6}"/>
      </w:docPartPr>
      <w:docPartBody>
        <w:p w:rsidR="00C62802" w:rsidRDefault="00A453CF">
          <w:pPr>
            <w:pStyle w:val="4D0E4A94C06D45FBBFFFBC7023FA8B5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6C44997F518D4A819159780945CC4D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49E1D1-C1B9-44D1-AB90-E138ECD8F96B}"/>
      </w:docPartPr>
      <w:docPartBody>
        <w:p w:rsidR="00C62802" w:rsidRDefault="00A453CF">
          <w:pPr>
            <w:pStyle w:val="6C44997F518D4A819159780945CC4D8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45CE4357B334E53AEDE12AC2D2943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B1282-2627-4009-A17D-CECE3D96FB2F}"/>
      </w:docPartPr>
      <w:docPartBody>
        <w:p w:rsidR="00C62802" w:rsidRDefault="00A453CF">
          <w:pPr>
            <w:pStyle w:val="745CE4357B334E53AEDE12AC2D2943C9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5364E"/>
    <w:rsid w:val="00160A11"/>
    <w:rsid w:val="001A5410"/>
    <w:rsid w:val="001C5C7A"/>
    <w:rsid w:val="001E1202"/>
    <w:rsid w:val="00253F54"/>
    <w:rsid w:val="00311AB0"/>
    <w:rsid w:val="003A2D9F"/>
    <w:rsid w:val="003E031A"/>
    <w:rsid w:val="0045423B"/>
    <w:rsid w:val="004E589D"/>
    <w:rsid w:val="00546B57"/>
    <w:rsid w:val="005A6822"/>
    <w:rsid w:val="005F2FE2"/>
    <w:rsid w:val="006300FB"/>
    <w:rsid w:val="006614B8"/>
    <w:rsid w:val="006E55D7"/>
    <w:rsid w:val="006F2049"/>
    <w:rsid w:val="007519CF"/>
    <w:rsid w:val="007D3BCF"/>
    <w:rsid w:val="00844D73"/>
    <w:rsid w:val="00860FA3"/>
    <w:rsid w:val="0087646B"/>
    <w:rsid w:val="008E0908"/>
    <w:rsid w:val="00906C7C"/>
    <w:rsid w:val="00A453CF"/>
    <w:rsid w:val="00B01445"/>
    <w:rsid w:val="00B06D3C"/>
    <w:rsid w:val="00B43020"/>
    <w:rsid w:val="00B81159"/>
    <w:rsid w:val="00C62802"/>
    <w:rsid w:val="00E53644"/>
    <w:rsid w:val="00EC2235"/>
    <w:rsid w:val="00EE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C2235"/>
    <w:rPr>
      <w:color w:val="808080"/>
    </w:rPr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9A2A7B527B1E490C95244927E46DFEB8">
    <w:name w:val="9A2A7B527B1E490C95244927E46DFEB8"/>
    <w:pPr>
      <w:spacing w:after="160" w:line="259" w:lineRule="auto"/>
    </w:pPr>
  </w:style>
  <w:style w:type="paragraph" w:customStyle="1" w:styleId="B58566FBCFDD426BA564BE367EBC727C">
    <w:name w:val="B58566FBCFDD426BA564BE367EBC727C"/>
    <w:pPr>
      <w:spacing w:after="160" w:line="259" w:lineRule="auto"/>
    </w:pPr>
  </w:style>
  <w:style w:type="paragraph" w:customStyle="1" w:styleId="4D0E4A94C06D45FBBFFFBC7023FA8B56">
    <w:name w:val="4D0E4A94C06D45FBBFFFBC7023FA8B56"/>
    <w:pPr>
      <w:spacing w:after="160" w:line="259" w:lineRule="auto"/>
    </w:pPr>
  </w:style>
  <w:style w:type="paragraph" w:customStyle="1" w:styleId="6C44997F518D4A819159780945CC4D80">
    <w:name w:val="6C44997F518D4A819159780945CC4D80"/>
    <w:pPr>
      <w:spacing w:after="160" w:line="259" w:lineRule="auto"/>
    </w:pPr>
  </w:style>
  <w:style w:type="paragraph" w:customStyle="1" w:styleId="745CE4357B334E53AEDE12AC2D2943C9">
    <w:name w:val="745CE4357B334E53AEDE12AC2D2943C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95F68-1B00-44C7-9924-A3DD03BB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2018-02-16T12:08:00Z</dcterms:created>
  <dcterms:modified xsi:type="dcterms:W3CDTF">2018-03-07T10:20:00Z</dcterms:modified>
</cp:coreProperties>
</file>