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C86DB" w14:textId="77777777" w:rsidR="00813127" w:rsidRPr="00FD028A" w:rsidRDefault="00813127" w:rsidP="00813127">
      <w:pPr>
        <w:spacing w:after="0" w:line="240" w:lineRule="auto"/>
        <w:rPr>
          <w:del w:id="0" w:author="Autor"/>
          <w:rFonts w:eastAsia="Times New Roman" w:cs="Times New Roman"/>
          <w:sz w:val="20"/>
          <w:szCs w:val="20"/>
        </w:rPr>
      </w:pPr>
      <w:del w:id="1" w:author="Autor">
        <w:r w:rsidRPr="00FD028A">
          <w:rPr>
            <w:rFonts w:ascii="Arial" w:eastAsia="Times New Roman" w:hAnsi="Arial" w:cs="Arial"/>
            <w:noProof/>
            <w:sz w:val="20"/>
            <w:szCs w:val="20"/>
          </w:rPr>
          <w:drawing>
            <wp:anchor distT="0" distB="0" distL="114300" distR="114300" simplePos="0" relativeHeight="251668480" behindDoc="1" locked="0" layoutInCell="1" allowOverlap="1" wp14:anchorId="647CA110" wp14:editId="1C3BDE5F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3" name="Obrázo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>
          <w:rPr>
            <w:rFonts w:eastAsia="Times New Roman" w:cs="Times New Roman"/>
            <w:noProof/>
            <w:sz w:val="20"/>
            <w:szCs w:val="20"/>
          </w:rPr>
          <w:drawing>
            <wp:anchor distT="0" distB="0" distL="114300" distR="114300" simplePos="0" relativeHeight="251667456" behindDoc="0" locked="0" layoutInCell="1" allowOverlap="1" wp14:anchorId="3FCEAA25" wp14:editId="766219CA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4" name="Obrázo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 w:rsidDel="00E701EB">
          <w:rPr>
            <w:rFonts w:eastAsia="Times New Roman" w:cs="Times New Roman"/>
            <w:sz w:val="20"/>
            <w:szCs w:val="20"/>
          </w:rPr>
          <w:delText xml:space="preserve"> </w:delText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noProof/>
            <w:sz w:val="20"/>
            <w:szCs w:val="20"/>
          </w:rPr>
          <w:drawing>
            <wp:anchor distT="0" distB="0" distL="114300" distR="114300" simplePos="0" relativeHeight="251666432" behindDoc="0" locked="1" layoutInCell="1" allowOverlap="1" wp14:anchorId="2C845E1C" wp14:editId="6D1B183C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5" name="Obrázok 5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>
          <w:rPr>
            <w:rFonts w:eastAsia="Times New Roman" w:cs="Times New Roman"/>
            <w:sz w:val="20"/>
            <w:szCs w:val="20"/>
          </w:rPr>
          <w:delText xml:space="preserve">    </w:delText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  <w:delText xml:space="preserve">         </w:delText>
        </w:r>
      </w:del>
    </w:p>
    <w:p w14:paraId="400E5E7E" w14:textId="77777777" w:rsidR="00813127" w:rsidRPr="00FD028A" w:rsidRDefault="00813127" w:rsidP="00813127">
      <w:pPr>
        <w:spacing w:after="0" w:line="240" w:lineRule="auto"/>
        <w:jc w:val="center"/>
        <w:rPr>
          <w:del w:id="2" w:author="Autor"/>
          <w:rFonts w:eastAsia="Times New Roman" w:cs="Times New Roman"/>
          <w:sz w:val="20"/>
          <w:szCs w:val="20"/>
        </w:rPr>
      </w:pPr>
    </w:p>
    <w:p w14:paraId="024BE6F0" w14:textId="77777777" w:rsidR="00813127" w:rsidRPr="00FD028A" w:rsidRDefault="00813127" w:rsidP="00813127">
      <w:pPr>
        <w:spacing w:after="0" w:line="240" w:lineRule="auto"/>
        <w:jc w:val="center"/>
        <w:rPr>
          <w:del w:id="3" w:author="Autor"/>
          <w:rFonts w:eastAsia="Times New Roman" w:cs="Times New Roman"/>
          <w:b/>
          <w:sz w:val="20"/>
          <w:szCs w:val="20"/>
        </w:rPr>
      </w:pPr>
    </w:p>
    <w:p w14:paraId="34E72C87" w14:textId="77777777" w:rsidR="00813127" w:rsidRPr="00FD028A" w:rsidRDefault="00813127" w:rsidP="00813127">
      <w:pPr>
        <w:spacing w:after="0" w:line="240" w:lineRule="auto"/>
        <w:jc w:val="center"/>
        <w:rPr>
          <w:del w:id="4" w:author="Autor"/>
          <w:rFonts w:eastAsia="Times New Roman" w:cs="Times New Roman"/>
          <w:b/>
          <w:sz w:val="20"/>
          <w:szCs w:val="20"/>
        </w:rPr>
      </w:pPr>
    </w:p>
    <w:p w14:paraId="23A3F863" w14:textId="77777777" w:rsidR="00813127" w:rsidRPr="00FD028A" w:rsidRDefault="00813127" w:rsidP="00813127">
      <w:pPr>
        <w:spacing w:after="0" w:line="240" w:lineRule="auto"/>
        <w:jc w:val="center"/>
        <w:rPr>
          <w:del w:id="5" w:author="Autor"/>
          <w:rFonts w:eastAsia="Times New Roman" w:cs="Times New Roman"/>
          <w:b/>
          <w:sz w:val="20"/>
          <w:szCs w:val="20"/>
        </w:rPr>
      </w:pPr>
    </w:p>
    <w:p w14:paraId="420EAE21" w14:textId="77777777" w:rsidR="00BE6880" w:rsidRPr="00BF50ED" w:rsidRDefault="00BE6880" w:rsidP="00BE6880">
      <w:pPr>
        <w:rPr>
          <w:ins w:id="6" w:author="Autor"/>
          <w:sz w:val="20"/>
          <w:szCs w:val="20"/>
        </w:rPr>
      </w:pPr>
      <w:ins w:id="7" w:author="Autor">
        <w:r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3360" behindDoc="1" locked="0" layoutInCell="1" allowOverlap="1" wp14:anchorId="79558DC6" wp14:editId="622CE8A7">
              <wp:simplePos x="0" y="0"/>
              <wp:positionH relativeFrom="column">
                <wp:posOffset>4489450</wp:posOffset>
              </wp:positionH>
              <wp:positionV relativeFrom="paragraph">
                <wp:posOffset>185420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F50ED">
          <w:rPr>
            <w:b/>
            <w:noProof/>
          </w:rPr>
          <w:drawing>
            <wp:anchor distT="0" distB="0" distL="114300" distR="114300" simplePos="0" relativeHeight="251664384" behindDoc="0" locked="0" layoutInCell="1" allowOverlap="1" wp14:anchorId="6D8FBF2B" wp14:editId="3EA5D2BA">
              <wp:simplePos x="0" y="0"/>
              <wp:positionH relativeFrom="column">
                <wp:posOffset>10795</wp:posOffset>
              </wp:positionH>
              <wp:positionV relativeFrom="paragraph">
                <wp:posOffset>205831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813127" w:rsidRPr="00FD028A" w:rsidDel="00E701EB">
          <w:rPr>
            <w:rFonts w:eastAsia="Times New Roman" w:cs="Times New Roman"/>
            <w:sz w:val="20"/>
            <w:szCs w:val="20"/>
          </w:rPr>
          <w:t xml:space="preserve"> </w:t>
        </w:r>
        <w:r w:rsidR="00813127" w:rsidRPr="00FD028A">
          <w:rPr>
            <w:rFonts w:eastAsia="Times New Roman" w:cs="Times New Roman"/>
            <w:sz w:val="20"/>
            <w:szCs w:val="20"/>
          </w:rPr>
          <w:tab/>
        </w:r>
        <w:r w:rsidR="00813127" w:rsidRPr="00FD028A">
          <w:rPr>
            <w:rFonts w:eastAsia="Times New Roman" w:cs="Times New Roman"/>
            <w:sz w:val="20"/>
            <w:szCs w:val="20"/>
          </w:rPr>
          <w:tab/>
        </w:r>
        <w:r w:rsidR="00813127" w:rsidRPr="00FD028A">
          <w:rPr>
            <w:rFonts w:eastAsia="Times New Roman" w:cs="Times New Roman"/>
            <w:sz w:val="20"/>
            <w:szCs w:val="20"/>
          </w:rPr>
          <w:tab/>
        </w:r>
        <w:r w:rsidRPr="00BF50ED" w:rsidDel="00E701EB">
          <w:rPr>
            <w:sz w:val="20"/>
            <w:szCs w:val="20"/>
          </w:rPr>
          <w:t xml:space="preserve">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483B1156" w14:textId="77777777" w:rsidR="00BE6880" w:rsidRPr="00BF50ED" w:rsidRDefault="00BE6880" w:rsidP="00BE6880">
      <w:pPr>
        <w:rPr>
          <w:ins w:id="8" w:author="Autor"/>
          <w:sz w:val="20"/>
          <w:szCs w:val="20"/>
        </w:rPr>
      </w:pPr>
    </w:p>
    <w:p w14:paraId="1D14F8EB" w14:textId="77777777" w:rsidR="00BE6880" w:rsidRPr="00BF50ED" w:rsidRDefault="00BE6880" w:rsidP="00BE6880">
      <w:pPr>
        <w:rPr>
          <w:ins w:id="9" w:author="Autor"/>
          <w:b/>
          <w:sz w:val="20"/>
          <w:szCs w:val="20"/>
        </w:rPr>
      </w:pPr>
      <w:ins w:id="10" w:author="Autor"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  <w:t xml:space="preserve">   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489E1FB2" w14:textId="77777777" w:rsidR="00BE6880" w:rsidRPr="00BF50ED" w:rsidRDefault="00BE6880" w:rsidP="00BE6880">
      <w:pPr>
        <w:rPr>
          <w:ins w:id="11" w:author="Autor"/>
          <w:b/>
          <w:sz w:val="20"/>
          <w:szCs w:val="20"/>
        </w:rPr>
      </w:pPr>
    </w:p>
    <w:p w14:paraId="7532BEB6" w14:textId="77777777" w:rsidR="00BE6880" w:rsidRPr="00BF50ED" w:rsidRDefault="00BE6880" w:rsidP="001770B9">
      <w:pPr>
        <w:spacing w:after="0" w:line="240" w:lineRule="auto"/>
        <w:ind w:right="6804"/>
        <w:jc w:val="center"/>
        <w:rPr>
          <w:ins w:id="12" w:author="Autor"/>
          <w:rFonts w:ascii="Arial" w:hAnsi="Arial" w:cs="Arial"/>
          <w:sz w:val="20"/>
          <w:szCs w:val="20"/>
        </w:rPr>
      </w:pPr>
      <w:ins w:id="13" w:author="Autor">
        <w:r w:rsidRPr="00BF50ED">
          <w:rPr>
            <w:rFonts w:ascii="Arial" w:hAnsi="Arial" w:cs="Arial"/>
            <w:sz w:val="20"/>
            <w:szCs w:val="20"/>
          </w:rPr>
          <w:t>Európska únia</w:t>
        </w:r>
      </w:ins>
    </w:p>
    <w:p w14:paraId="36CB3E29" w14:textId="77777777" w:rsidR="00BE6880" w:rsidRPr="00BF50ED" w:rsidRDefault="00BE6880" w:rsidP="001770B9">
      <w:pPr>
        <w:spacing w:after="0" w:line="240" w:lineRule="auto"/>
        <w:ind w:right="6804"/>
        <w:jc w:val="center"/>
        <w:rPr>
          <w:ins w:id="14" w:author="Autor"/>
          <w:rFonts w:ascii="Arial" w:hAnsi="Arial" w:cs="Arial"/>
          <w:sz w:val="20"/>
          <w:szCs w:val="20"/>
        </w:rPr>
      </w:pPr>
      <w:ins w:id="15" w:author="Autor">
        <w:r w:rsidRPr="00BF50ED">
          <w:rPr>
            <w:rFonts w:ascii="Arial" w:hAnsi="Arial" w:cs="Arial"/>
            <w:sz w:val="20"/>
            <w:szCs w:val="20"/>
          </w:rPr>
          <w:t>Európsky fond regionálneho</w:t>
        </w:r>
      </w:ins>
    </w:p>
    <w:p w14:paraId="2E1C700E" w14:textId="77777777" w:rsidR="00BE6880" w:rsidRPr="00BF50ED" w:rsidRDefault="00BE6880" w:rsidP="001770B9">
      <w:pPr>
        <w:spacing w:after="0" w:line="240" w:lineRule="auto"/>
        <w:ind w:right="6804"/>
        <w:jc w:val="center"/>
        <w:rPr>
          <w:ins w:id="16" w:author="Autor"/>
          <w:b/>
          <w:sz w:val="20"/>
          <w:szCs w:val="20"/>
        </w:rPr>
      </w:pPr>
      <w:ins w:id="17" w:author="Autor">
        <w:r w:rsidRPr="00BF50ED">
          <w:rPr>
            <w:rFonts w:ascii="Arial" w:hAnsi="Arial" w:cs="Arial"/>
            <w:sz w:val="20"/>
            <w:szCs w:val="20"/>
          </w:rPr>
          <w:t>rozvoja</w:t>
        </w:r>
      </w:ins>
    </w:p>
    <w:p w14:paraId="140395AA" w14:textId="77777777" w:rsidR="00813127" w:rsidRPr="00FD028A" w:rsidRDefault="00813127">
      <w:pPr>
        <w:spacing w:after="0" w:line="240" w:lineRule="auto"/>
        <w:rPr>
          <w:rFonts w:eastAsia="Times New Roman" w:cs="Times New Roman"/>
          <w:b/>
          <w:sz w:val="20"/>
          <w:szCs w:val="20"/>
        </w:rPr>
        <w:pPrChange w:id="18" w:author="Autor">
          <w:pPr>
            <w:spacing w:after="0" w:line="240" w:lineRule="auto"/>
            <w:jc w:val="center"/>
          </w:pPr>
        </w:pPrChange>
      </w:pPr>
    </w:p>
    <w:p w14:paraId="689166A8" w14:textId="77777777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020886A12AE04AEF9B3D1B704F22A05C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15909">
            <w:rPr>
              <w:rFonts w:eastAsia="Times New Roman" w:cs="Times New Roman"/>
              <w:b/>
              <w:sz w:val="40"/>
              <w:szCs w:val="20"/>
            </w:rPr>
            <w:t>17</w:t>
          </w:r>
        </w:sdtContent>
      </w:sdt>
    </w:p>
    <w:p w14:paraId="2D1C3B4F" w14:textId="24BA87A7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customXmlDelRangeStart w:id="19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09268374"/>
          <w:placeholder>
            <w:docPart w:val="9CAB7A066E3B4060ADD38F50C5589B1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9"/>
          <w:del w:id="20" w:author="Autor">
            <w:r w:rsidR="00C810E2">
              <w:rPr>
                <w:rFonts w:eastAsia="Times New Roman" w:cs="Times New Roman"/>
                <w:b/>
                <w:sz w:val="32"/>
                <w:szCs w:val="32"/>
              </w:rPr>
              <w:delText>2</w:delText>
            </w:r>
          </w:del>
          <w:customXmlDelRangeStart w:id="21" w:author="Autor"/>
        </w:sdtContent>
      </w:sdt>
      <w:customXmlDelRangeEnd w:id="21"/>
      <w:customXmlInsRangeStart w:id="22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620152DE97834C75B04AA5A997017CD2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2"/>
          <w:ins w:id="23" w:author="Autor">
            <w:r w:rsidR="00D15909">
              <w:rPr>
                <w:rFonts w:eastAsia="Times New Roman" w:cs="Times New Roman"/>
                <w:b/>
                <w:sz w:val="32"/>
                <w:szCs w:val="32"/>
              </w:rPr>
              <w:t>3</w:t>
            </w:r>
          </w:ins>
          <w:customXmlInsRangeStart w:id="24" w:author="Autor"/>
        </w:sdtContent>
      </w:sdt>
      <w:customXmlInsRangeEnd w:id="24"/>
    </w:p>
    <w:p w14:paraId="2F1C1E57" w14:textId="77777777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64C4C4DF" w14:textId="77777777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6BC193F9" w14:textId="77777777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14:paraId="22F2C4FF" w14:textId="77777777" w:rsidR="00813127" w:rsidRPr="00FD028A" w:rsidRDefault="00813127" w:rsidP="00813127">
      <w:pPr>
        <w:spacing w:after="0" w:line="240" w:lineRule="auto"/>
        <w:rPr>
          <w:del w:id="25" w:author="Autor"/>
          <w:rFonts w:eastAsia="Times New Roman" w:cs="Times New Roman"/>
          <w:sz w:val="20"/>
          <w:szCs w:val="20"/>
        </w:rPr>
      </w:pPr>
    </w:p>
    <w:p w14:paraId="567C2E5F" w14:textId="77777777" w:rsidR="00813127" w:rsidRPr="00FD028A" w:rsidRDefault="00813127" w:rsidP="00813127">
      <w:pPr>
        <w:spacing w:after="0" w:line="240" w:lineRule="auto"/>
        <w:rPr>
          <w:del w:id="26" w:author="Autor"/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813127" w:rsidRPr="00FD028A" w14:paraId="66E5BAD2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7C56A60C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232D1E76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4F65156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89B1A1F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145F4DA" w14:textId="77777777" w:rsidR="00813127" w:rsidRDefault="00813127" w:rsidP="00B613CD">
            <w:pPr>
              <w:pStyle w:val="Hlavika"/>
            </w:pPr>
            <w:r>
              <w:t>Kontrolný zoznam k návrhu výzvy na predkladanie projektových zámerov/výzvy/vyzvania</w:t>
            </w:r>
          </w:p>
          <w:p w14:paraId="73CEFDA6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813127" w:rsidRPr="00FD028A" w14:paraId="4E8EBA2A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163CF6DD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3BD73754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A727073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350CAF0" w14:textId="77777777" w:rsidR="00813127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6D8626E3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813127" w:rsidRPr="00FD028A" w14:paraId="6DC22A55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5488C615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1E23F1E4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4037EA2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51DFFA4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AE51AE9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2461883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6273873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19AD6BF8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2D13DAEB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813127" w:rsidRPr="00FD028A" w14:paraId="3B434FC6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4CDEEB3A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1EF2DCB9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660A7813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3AAD6D0F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A3DB177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1BCDF3FB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7159E2E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36214D1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04C5620F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Úrad </w:t>
            </w:r>
            <w:ins w:id="27" w:author="Autor">
              <w:r w:rsidR="0034315E">
                <w:rPr>
                  <w:rFonts w:eastAsia="Times New Roman" w:cs="Times New Roman"/>
                  <w:szCs w:val="20"/>
                </w:rPr>
                <w:t xml:space="preserve">podpredsedu </w:t>
              </w:r>
            </w:ins>
            <w:r w:rsidRPr="00FD028A">
              <w:rPr>
                <w:rFonts w:eastAsia="Times New Roman" w:cs="Times New Roman"/>
                <w:szCs w:val="20"/>
              </w:rPr>
              <w:t>vlády SR</w:t>
            </w:r>
            <w:ins w:id="28" w:author="Autor">
              <w:r w:rsidR="0034315E">
                <w:rPr>
                  <w:rFonts w:eastAsia="Times New Roman" w:cs="Times New Roman"/>
                  <w:szCs w:val="20"/>
                </w:rPr>
                <w:t xml:space="preserve"> pre investície a informatizáciu</w:t>
              </w:r>
            </w:ins>
          </w:p>
          <w:p w14:paraId="234F7B8B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813127" w:rsidRPr="00FD028A" w14:paraId="349EA887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20583553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7302752F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40568994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2E8D632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496E176D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1F859395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27B6C94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A19AD6D64F3C42E2887660612EF043C4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34016579" w14:textId="77777777" w:rsidR="00813127" w:rsidRPr="00FD028A" w:rsidRDefault="00D15909" w:rsidP="00B613CD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813127" w:rsidRPr="00FD028A" w14:paraId="3B0AD833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45B40727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26834148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46C2008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3158137" w14:textId="7320FA08" w:rsidR="00813127" w:rsidRPr="00FD028A" w:rsidRDefault="00484D02" w:rsidP="00BE6880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29" w:author="Autor"/>
            <w:sdt>
              <w:sdtPr>
                <w:rPr>
                  <w:rFonts w:eastAsia="Times New Roman" w:cs="Times New Roman"/>
                  <w:szCs w:val="20"/>
                </w:rPr>
                <w:id w:val="-367606869"/>
                <w:placeholder>
                  <w:docPart w:val="6E59EC3AF62A4D96A8C737040BDF69D0"/>
                </w:placeholder>
                <w:date w:fullDate="2016-02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29"/>
                <w:del w:id="30" w:author="Autor">
                  <w:r w:rsidR="008C7E15">
                    <w:rPr>
                      <w:rFonts w:eastAsia="Times New Roman" w:cs="Times New Roman"/>
                      <w:szCs w:val="20"/>
                    </w:rPr>
                    <w:delText>11.02.2016</w:delText>
                  </w:r>
                </w:del>
                <w:customXmlDelRangeStart w:id="31" w:author="Autor"/>
              </w:sdtContent>
            </w:sdt>
            <w:customXmlDelRangeEnd w:id="31"/>
            <w:customXmlInsRangeStart w:id="32" w:author="Autor"/>
            <w:sdt>
              <w:sdtPr>
                <w:rPr>
                  <w:rFonts w:eastAsia="Times New Roman" w:cs="Times New Roman"/>
                  <w:szCs w:val="20"/>
                </w:rPr>
                <w:id w:val="88820667"/>
                <w:placeholder>
                  <w:docPart w:val="5946BFBBA6D84CF6AC36C20E135D4B7D"/>
                </w:placeholder>
                <w:date w:fullDate="2017-09-2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32"/>
                <w:r w:rsidR="00D15909">
                  <w:rPr>
                    <w:rFonts w:eastAsia="Times New Roman" w:cs="Times New Roman"/>
                    <w:szCs w:val="20"/>
                  </w:rPr>
                  <w:t>25.09.2017</w:t>
                </w:r>
                <w:customXmlInsRangeStart w:id="33" w:author="Autor"/>
              </w:sdtContent>
            </w:sdt>
            <w:customXmlInsRangeEnd w:id="33"/>
          </w:p>
        </w:tc>
      </w:tr>
      <w:tr w:rsidR="00813127" w:rsidRPr="00FD028A" w14:paraId="4274BCE6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2A14DF5D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7DC9CD85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1DE663F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054D57" w14:textId="2324C4A3" w:rsidR="00813127" w:rsidRPr="00FD028A" w:rsidRDefault="00484D02" w:rsidP="00BE6880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34" w:author="Autor"/>
            <w:sdt>
              <w:sdtPr>
                <w:rPr>
                  <w:rFonts w:eastAsia="Times New Roman" w:cs="Times New Roman"/>
                  <w:szCs w:val="20"/>
                </w:rPr>
                <w:id w:val="-100497035"/>
                <w:placeholder>
                  <w:docPart w:val="D913EC930646450EB9AB0868FCD60DB1"/>
                </w:placeholder>
                <w:date w:fullDate="2016-02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34"/>
                <w:del w:id="35" w:author="Autor">
                  <w:r w:rsidR="008C7E15">
                    <w:rPr>
                      <w:rFonts w:eastAsia="Times New Roman" w:cs="Times New Roman"/>
                      <w:szCs w:val="20"/>
                    </w:rPr>
                    <w:delText>11.02.2016</w:delText>
                  </w:r>
                </w:del>
                <w:customXmlDelRangeStart w:id="36" w:author="Autor"/>
              </w:sdtContent>
            </w:sdt>
            <w:customXmlDelRangeEnd w:id="36"/>
            <w:customXmlInsRangeStart w:id="37" w:author="Autor"/>
            <w:sdt>
              <w:sdtPr>
                <w:rPr>
                  <w:rFonts w:eastAsia="Times New Roman" w:cs="Times New Roman"/>
                  <w:szCs w:val="20"/>
                </w:rPr>
                <w:id w:val="-1813329615"/>
                <w:placeholder>
                  <w:docPart w:val="DFDFA3B9911E4E119B77A974C2F81837"/>
                </w:placeholder>
                <w:date w:fullDate="2017-09-2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37"/>
                <w:r w:rsidR="00D15909">
                  <w:rPr>
                    <w:rFonts w:eastAsia="Times New Roman" w:cs="Times New Roman"/>
                    <w:szCs w:val="20"/>
                  </w:rPr>
                  <w:t>25.09.2017</w:t>
                </w:r>
                <w:customXmlInsRangeStart w:id="38" w:author="Autor"/>
              </w:sdtContent>
            </w:sdt>
            <w:customXmlInsRangeEnd w:id="38"/>
          </w:p>
        </w:tc>
      </w:tr>
      <w:tr w:rsidR="00813127" w:rsidRPr="00FD028A" w14:paraId="772BF76B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137FA989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2F15B704" w14:textId="77777777" w:rsidR="00813127" w:rsidRPr="00FD028A" w:rsidRDefault="00813127" w:rsidP="00B613CD">
            <w:pPr>
              <w:jc w:val="both"/>
              <w:rPr>
                <w:del w:id="39" w:author="Autor"/>
                <w:rFonts w:eastAsia="Times New Roman" w:cs="Times New Roman"/>
                <w:szCs w:val="20"/>
              </w:rPr>
            </w:pPr>
            <w:del w:id="40" w:author="Autor">
              <w:r w:rsidRPr="00FD028A">
                <w:rPr>
                  <w:rFonts w:eastAsia="Times New Roman" w:cs="Times New Roman"/>
                  <w:szCs w:val="20"/>
                </w:rPr>
                <w:delText>Ing. Igor Federič</w:delText>
              </w:r>
            </w:del>
          </w:p>
          <w:p w14:paraId="2397A86A" w14:textId="6F1AEDEA" w:rsidR="00BE6880" w:rsidRPr="00047930" w:rsidRDefault="00813127" w:rsidP="00BE6880">
            <w:pPr>
              <w:jc w:val="both"/>
              <w:rPr>
                <w:ins w:id="41" w:author="Autor"/>
              </w:rPr>
            </w:pPr>
            <w:del w:id="42" w:author="Autor">
              <w:r w:rsidRPr="00FD028A">
                <w:rPr>
                  <w:rFonts w:eastAsia="Times New Roman" w:cs="Times New Roman"/>
                  <w:szCs w:val="20"/>
                </w:rPr>
                <w:delText>vedúci Úradu vlády SR</w:delText>
              </w:r>
            </w:del>
            <w:ins w:id="43" w:author="Autor">
              <w:r w:rsidR="00BE6880">
                <w:t>JUDr. Denisa Žiláková</w:t>
              </w:r>
            </w:ins>
          </w:p>
          <w:p w14:paraId="0C24B477" w14:textId="77777777" w:rsidR="00813127" w:rsidRPr="00FD028A" w:rsidRDefault="00BE6880" w:rsidP="00B613CD">
            <w:pPr>
              <w:jc w:val="both"/>
              <w:rPr>
                <w:rFonts w:eastAsia="Times New Roman" w:cs="Times New Roman"/>
                <w:szCs w:val="20"/>
              </w:rPr>
            </w:pPr>
            <w:ins w:id="44" w:author="Autor">
              <w:r>
                <w:t>generálna riaditeľka sekcie centrálny koordinačný orgán</w:t>
              </w:r>
            </w:ins>
          </w:p>
        </w:tc>
      </w:tr>
    </w:tbl>
    <w:p w14:paraId="77262590" w14:textId="77777777" w:rsidR="00813127" w:rsidRDefault="00813127" w:rsidP="00813127">
      <w:pPr>
        <w:rPr>
          <w:del w:id="45" w:author="Autor"/>
        </w:rPr>
      </w:pPr>
    </w:p>
    <w:tbl>
      <w:tblPr>
        <w:tblStyle w:val="Mriekatabuky"/>
        <w:tblW w:w="9926" w:type="dxa"/>
        <w:jc w:val="center"/>
        <w:tblLook w:val="04A0" w:firstRow="1" w:lastRow="0" w:firstColumn="1" w:lastColumn="0" w:noHBand="0" w:noVBand="1"/>
      </w:tblPr>
      <w:tblGrid>
        <w:gridCol w:w="4770"/>
        <w:gridCol w:w="81"/>
        <w:gridCol w:w="2046"/>
        <w:gridCol w:w="3029"/>
      </w:tblGrid>
      <w:tr w:rsidR="00813127" w14:paraId="12732E6E" w14:textId="77777777" w:rsidTr="00B613CD">
        <w:trPr>
          <w:trHeight w:val="855"/>
          <w:jc w:val="center"/>
        </w:trPr>
        <w:tc>
          <w:tcPr>
            <w:tcW w:w="9926" w:type="dxa"/>
            <w:gridSpan w:val="4"/>
            <w:shd w:val="clear" w:color="auto" w:fill="5F497A" w:themeFill="accent4" w:themeFillShade="BF"/>
            <w:vAlign w:val="center"/>
          </w:tcPr>
          <w:p w14:paraId="6CBFBAEE" w14:textId="77777777" w:rsidR="00813127" w:rsidRPr="00A72107" w:rsidRDefault="00813127" w:rsidP="00B613CD">
            <w:pPr>
              <w:jc w:val="center"/>
              <w:rPr>
                <w:b/>
                <w:sz w:val="36"/>
                <w:szCs w:val="36"/>
              </w:rPr>
            </w:pPr>
            <w:r w:rsidRPr="00F317B4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k návrhu výzvy na predkladanie projektových zámerov/výzvy/vyzvania</w:t>
            </w:r>
            <w:r w:rsidRPr="00F317B4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E57B60" w14:paraId="2D931E49" w14:textId="77777777" w:rsidTr="00B613CD">
        <w:trPr>
          <w:trHeight w:val="240"/>
          <w:jc w:val="center"/>
        </w:trPr>
        <w:tc>
          <w:tcPr>
            <w:tcW w:w="4770" w:type="dxa"/>
          </w:tcPr>
          <w:p w14:paraId="67C8F013" w14:textId="77777777" w:rsidR="00E57B60" w:rsidRDefault="00E57B60" w:rsidP="00B613CD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5156" w:type="dxa"/>
            <w:gridSpan w:val="3"/>
          </w:tcPr>
          <w:p w14:paraId="22AEF8FF" w14:textId="77777777" w:rsidR="00E57B60" w:rsidRDefault="00E57B60" w:rsidP="00B613CD">
            <w:pPr>
              <w:tabs>
                <w:tab w:val="left" w:pos="1695"/>
              </w:tabs>
            </w:pPr>
          </w:p>
        </w:tc>
      </w:tr>
      <w:tr w:rsidR="00813127" w14:paraId="05AFBA7C" w14:textId="77777777" w:rsidTr="00B613CD">
        <w:trPr>
          <w:trHeight w:val="210"/>
          <w:jc w:val="center"/>
        </w:trPr>
        <w:tc>
          <w:tcPr>
            <w:tcW w:w="4770" w:type="dxa"/>
          </w:tcPr>
          <w:p w14:paraId="7FFDB394" w14:textId="77777777" w:rsidR="00813127" w:rsidRDefault="00813127" w:rsidP="00B613CD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5156" w:type="dxa"/>
            <w:gridSpan w:val="3"/>
          </w:tcPr>
          <w:p w14:paraId="42DF2588" w14:textId="77777777"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14:paraId="0FBD575C" w14:textId="77777777" w:rsidTr="00B613CD">
        <w:trPr>
          <w:trHeight w:val="225"/>
          <w:jc w:val="center"/>
        </w:trPr>
        <w:tc>
          <w:tcPr>
            <w:tcW w:w="4770" w:type="dxa"/>
          </w:tcPr>
          <w:p w14:paraId="4191E5FD" w14:textId="77777777" w:rsidR="00813127" w:rsidRDefault="00813127" w:rsidP="00B613CD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5156" w:type="dxa"/>
            <w:gridSpan w:val="3"/>
          </w:tcPr>
          <w:p w14:paraId="1530E491" w14:textId="77777777"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14:paraId="000FA7C0" w14:textId="77777777" w:rsidTr="00B613CD">
        <w:trPr>
          <w:trHeight w:val="240"/>
          <w:jc w:val="center"/>
        </w:trPr>
        <w:tc>
          <w:tcPr>
            <w:tcW w:w="4770" w:type="dxa"/>
          </w:tcPr>
          <w:p w14:paraId="6DCD1F3D" w14:textId="77777777" w:rsidR="00813127" w:rsidRDefault="00813127" w:rsidP="00B613CD">
            <w:pPr>
              <w:tabs>
                <w:tab w:val="left" w:pos="1701"/>
              </w:tabs>
            </w:pPr>
            <w:r>
              <w:t>Kód výzvy na predkladanie PZ/výzvy/vyzvania:</w:t>
            </w:r>
          </w:p>
        </w:tc>
        <w:tc>
          <w:tcPr>
            <w:tcW w:w="5156" w:type="dxa"/>
            <w:gridSpan w:val="3"/>
          </w:tcPr>
          <w:p w14:paraId="7134578D" w14:textId="77777777" w:rsidR="00813127" w:rsidRDefault="00813127" w:rsidP="00B613CD">
            <w:pPr>
              <w:tabs>
                <w:tab w:val="left" w:pos="1701"/>
              </w:tabs>
            </w:pPr>
          </w:p>
        </w:tc>
      </w:tr>
      <w:tr w:rsidR="00813127" w14:paraId="6B881171" w14:textId="77777777" w:rsidTr="00B613CD">
        <w:trPr>
          <w:trHeight w:val="277"/>
          <w:jc w:val="center"/>
        </w:trPr>
        <w:tc>
          <w:tcPr>
            <w:tcW w:w="4770" w:type="dxa"/>
          </w:tcPr>
          <w:p w14:paraId="73A31709" w14:textId="77777777" w:rsidR="00813127" w:rsidRDefault="00813127" w:rsidP="00B613CD">
            <w:pPr>
              <w:tabs>
                <w:tab w:val="left" w:pos="1701"/>
              </w:tabs>
            </w:pPr>
            <w:r>
              <w:t xml:space="preserve">Forma:                    </w:t>
            </w:r>
          </w:p>
        </w:tc>
        <w:tc>
          <w:tcPr>
            <w:tcW w:w="5156" w:type="dxa"/>
            <w:gridSpan w:val="3"/>
          </w:tcPr>
          <w:p w14:paraId="52B7AD81" w14:textId="77777777" w:rsidR="00813127" w:rsidRDefault="00484D02" w:rsidP="00B613CD">
            <w:pPr>
              <w:tabs>
                <w:tab w:val="left" w:pos="1701"/>
              </w:tabs>
            </w:pPr>
            <w:sdt>
              <w:sdtPr>
                <w:id w:val="-341860226"/>
                <w:placeholder>
                  <w:docPart w:val="9ED3AA5060514528BB2EB10E67B167CC"/>
                </w:placeholder>
                <w:showingPlcHdr/>
                <w:comboBox>
                  <w:listItem w:displayText="Výzva na predkladanie projektových zámerov" w:value="Výzva na predkladanie projektových zámerov"/>
                  <w:listItem w:displayText="Výzva" w:value="Výzva"/>
                  <w:listItem w:displayText="Vyzvanie - technická pomoc" w:value="Vyzvanie - technická pomoc"/>
                  <w:listItem w:displayText="Vyzvanie - národný projekt" w:value="Vyzvanie - národný projekt"/>
                  <w:listItem w:displayText="Vyzvanie - veľký projekt" w:value="Vyzvanie - veľký projekt"/>
                </w:comboBox>
              </w:sdtPr>
              <w:sdtEndPr/>
              <w:sdtContent>
                <w:r w:rsidR="00813127" w:rsidRPr="008B2ED1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13127" w14:paraId="746042FC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5E120540" w14:textId="77777777"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splnenia povinností RO pred zverejnením výzvy</w:t>
            </w:r>
          </w:p>
        </w:tc>
      </w:tr>
      <w:tr w:rsidR="00813127" w14:paraId="043F003A" w14:textId="77777777" w:rsidTr="00B613CD">
        <w:trPr>
          <w:jc w:val="center"/>
        </w:trPr>
        <w:tc>
          <w:tcPr>
            <w:tcW w:w="6897" w:type="dxa"/>
            <w:gridSpan w:val="3"/>
          </w:tcPr>
          <w:p w14:paraId="2BF6BC7A" w14:textId="77777777"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14:paraId="33A962C5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6A435341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FF870AE" w14:textId="77777777" w:rsidR="00813127" w:rsidRDefault="00813127" w:rsidP="00066926">
            <w:pPr>
              <w:ind w:left="235" w:hanging="235"/>
            </w:pPr>
            <w:r>
              <w:t>1. Zverejnenie vyhlásenia plánovanej výzvy na predkladanie PZ/výzvy v rámci harmonogramu minimálne počas dvoch mesiacov</w:t>
            </w:r>
            <w:r>
              <w:rPr>
                <w:rStyle w:val="Odkaznapoznmkupodiarou"/>
              </w:rPr>
              <w:footnoteReference w:id="3"/>
            </w:r>
          </w:p>
        </w:tc>
        <w:sdt>
          <w:sdtPr>
            <w:id w:val="230592265"/>
            <w:placeholder>
              <w:docPart w:val="3FA8E388340E4DEA81D562F7F9C9F77D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14:paraId="7907CB94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3B19DD15" w14:textId="77777777" w:rsidR="00813127" w:rsidRDefault="00813127" w:rsidP="00B613CD"/>
        </w:tc>
      </w:tr>
      <w:tr w:rsidR="00813127" w14:paraId="38E3E5CD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33DDE2A5" w14:textId="77777777" w:rsidR="00813127" w:rsidRDefault="00813127" w:rsidP="00066926">
            <w:pPr>
              <w:ind w:left="235" w:hanging="235"/>
            </w:pPr>
            <w:r>
              <w:t>2. Posúdenie výzvy na predkladanie PZ/výzvy/vyzvania pracovnou komisiou pre koordináciu a zabezpečenie synergických účinkov</w:t>
            </w:r>
            <w:ins w:id="48" w:author="Autor">
              <w:r w:rsidR="002318BB">
                <w:rPr>
                  <w:rStyle w:val="Odkaznapoznmkupodiarou"/>
                </w:rPr>
                <w:footnoteReference w:id="4"/>
              </w:r>
            </w:ins>
          </w:p>
        </w:tc>
        <w:sdt>
          <w:sdtPr>
            <w:id w:val="-88391220"/>
            <w:placeholder>
              <w:docPart w:val="C7E38A5E4223467691018F592D7D0B10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14:paraId="624C9B59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2FF08325" w14:textId="77777777" w:rsidR="00813127" w:rsidRDefault="00813127" w:rsidP="00B613CD"/>
        </w:tc>
      </w:tr>
      <w:tr w:rsidR="00813127" w14:paraId="7579DAC7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9F3CEA1" w14:textId="6734C9FF" w:rsidR="00813127" w:rsidRDefault="00813127" w:rsidP="008A0145">
            <w:pPr>
              <w:ind w:left="235" w:hanging="235"/>
            </w:pPr>
            <w:r>
              <w:t xml:space="preserve">3. </w:t>
            </w:r>
            <w:del w:id="51" w:author="Autor">
              <w:r>
                <w:delText>Posúdenie</w:delText>
              </w:r>
            </w:del>
            <w:ins w:id="52" w:author="Autor">
              <w:r w:rsidR="008A0145">
                <w:t>Spolupracoval RO pri príprave</w:t>
              </w:r>
            </w:ins>
            <w:r>
              <w:t xml:space="preserve"> výzvy na predkladanie PZ/výzvy/vyzvania </w:t>
            </w:r>
            <w:ins w:id="53" w:author="Autor">
              <w:r w:rsidR="008A0145">
                <w:t xml:space="preserve">s </w:t>
              </w:r>
            </w:ins>
            <w:r>
              <w:t>gestormi HP</w:t>
            </w:r>
            <w:del w:id="54" w:author="Autor">
              <w:r>
                <w:rPr>
                  <w:rStyle w:val="Odkaznapoznmkupodiarou"/>
                </w:rPr>
                <w:footnoteReference w:id="5"/>
              </w:r>
            </w:del>
          </w:p>
        </w:tc>
        <w:sdt>
          <w:sdtPr>
            <w:id w:val="347153952"/>
            <w:placeholder>
              <w:docPart w:val="A175D07C4838456E8F6A2F237AB810A1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14:paraId="394AB235" w14:textId="77777777" w:rsidR="00813127" w:rsidRDefault="00D2618F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01A36C2E" w14:textId="77777777" w:rsidR="00813127" w:rsidRDefault="00813127" w:rsidP="00B613CD"/>
        </w:tc>
      </w:tr>
      <w:tr w:rsidR="00813127" w14:paraId="2C28087B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auto"/>
          </w:tcPr>
          <w:p w14:paraId="5ECAFBBA" w14:textId="77777777" w:rsidR="00813127" w:rsidRPr="00517659" w:rsidRDefault="00813127" w:rsidP="00B613CD">
            <w:pPr>
              <w:jc w:val="center"/>
              <w:rPr>
                <w:b/>
              </w:rPr>
            </w:pPr>
          </w:p>
        </w:tc>
      </w:tr>
      <w:tr w:rsidR="00813127" w14:paraId="48CF9585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16DA1E78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štátnej pomoci</w:t>
            </w:r>
          </w:p>
        </w:tc>
      </w:tr>
      <w:tr w:rsidR="00813127" w14:paraId="3851162B" w14:textId="77777777" w:rsidTr="00B613CD">
        <w:trPr>
          <w:jc w:val="center"/>
        </w:trPr>
        <w:tc>
          <w:tcPr>
            <w:tcW w:w="6897" w:type="dxa"/>
            <w:gridSpan w:val="3"/>
          </w:tcPr>
          <w:p w14:paraId="5EA7E46F" w14:textId="77777777"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14:paraId="69F35D59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0F56036D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9CC4C9C" w14:textId="77777777" w:rsidR="00813127" w:rsidRDefault="00813127" w:rsidP="00066926">
            <w:pPr>
              <w:ind w:left="235" w:hanging="235"/>
            </w:pPr>
            <w:r>
              <w:t>1. Vypracovanie testu štátnej pomoci</w:t>
            </w:r>
          </w:p>
        </w:tc>
        <w:sdt>
          <w:sdtPr>
            <w:id w:val="-1937818252"/>
            <w:placeholder>
              <w:docPart w:val="8AB7B2456DA14D72803321C5C7A1588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14:paraId="4DA3C01B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1E0DB7EF" w14:textId="77777777" w:rsidR="00813127" w:rsidRDefault="00813127" w:rsidP="00B613CD"/>
        </w:tc>
      </w:tr>
      <w:tr w:rsidR="00813127" w14:paraId="73EFFCDA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1CE1787" w14:textId="77777777" w:rsidR="00813127" w:rsidRDefault="00813127" w:rsidP="00066926">
            <w:pPr>
              <w:ind w:left="235" w:hanging="235"/>
            </w:pPr>
            <w:r>
              <w:t>2. Zohľadnenie záverov z testu štátnej pomoci v texte výzvy</w:t>
            </w:r>
          </w:p>
        </w:tc>
        <w:sdt>
          <w:sdtPr>
            <w:id w:val="1766256769"/>
            <w:placeholder>
              <w:docPart w:val="6A4CCD9D4B1247EFAA284AE8065BA1E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14:paraId="0A699952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102B9B42" w14:textId="77777777" w:rsidR="00813127" w:rsidRDefault="00813127" w:rsidP="00B613CD"/>
        </w:tc>
      </w:tr>
      <w:tr w:rsidR="00813127" w14:paraId="618A149F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58C43B25" w14:textId="77777777" w:rsidR="00813127" w:rsidRDefault="00813127" w:rsidP="00066926">
            <w:pPr>
              <w:ind w:left="235" w:hanging="235"/>
            </w:pPr>
            <w:r>
              <w:t>3. Definovanie podmienok týkajúcich sa štátnej pomoci vo výzve je v súlade so schémou štátnej pomoci, OP, stratégiou financovania EŠIF 2014 – 2020 a legislatívou EÚ a SR</w:t>
            </w:r>
          </w:p>
        </w:tc>
        <w:tc>
          <w:tcPr>
            <w:tcW w:w="2046" w:type="dxa"/>
          </w:tcPr>
          <w:p w14:paraId="7B1DCF55" w14:textId="77777777" w:rsidR="00813127" w:rsidRDefault="00484D02" w:rsidP="00B613CD">
            <w:sdt>
              <w:sdtPr>
                <w:id w:val="-1399277284"/>
                <w:placeholder>
                  <w:docPart w:val="4B0893610BB4444BA7E27C430F79259C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="00813127" w:rsidRPr="008B2ED1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14:paraId="41A7E85D" w14:textId="77777777" w:rsidR="00813127" w:rsidRDefault="00813127" w:rsidP="00B613CD"/>
        </w:tc>
      </w:tr>
      <w:tr w:rsidR="00813127" w14:paraId="1A8DA472" w14:textId="77777777" w:rsidTr="00B613CD">
        <w:trPr>
          <w:jc w:val="center"/>
          <w:del w:id="57" w:author="Autor"/>
        </w:trPr>
        <w:tc>
          <w:tcPr>
            <w:tcW w:w="9926" w:type="dxa"/>
            <w:gridSpan w:val="4"/>
            <w:shd w:val="clear" w:color="auto" w:fill="auto"/>
          </w:tcPr>
          <w:p w14:paraId="09D71001" w14:textId="77777777" w:rsidR="00813127" w:rsidRPr="00517659" w:rsidRDefault="00813127" w:rsidP="00B613CD">
            <w:pPr>
              <w:jc w:val="center"/>
              <w:rPr>
                <w:del w:id="58" w:author="Autor"/>
                <w:b/>
              </w:rPr>
            </w:pPr>
          </w:p>
        </w:tc>
      </w:tr>
      <w:tr w:rsidR="00813127" w14:paraId="5BA00F20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0945F3A1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využitia národného projektu</w:t>
            </w:r>
          </w:p>
        </w:tc>
      </w:tr>
      <w:tr w:rsidR="00813127" w14:paraId="79DA3A62" w14:textId="77777777" w:rsidTr="00B613CD">
        <w:trPr>
          <w:jc w:val="center"/>
        </w:trPr>
        <w:tc>
          <w:tcPr>
            <w:tcW w:w="6897" w:type="dxa"/>
            <w:gridSpan w:val="3"/>
          </w:tcPr>
          <w:p w14:paraId="26711BD6" w14:textId="77777777"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14:paraId="5C45B915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6B7E4CB5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43FEC70D" w14:textId="77777777" w:rsidR="00813127" w:rsidRDefault="00813127" w:rsidP="00B613CD">
            <w:r>
              <w:t>1. Splnenie podmienok podľa § 26 ods. 1 zákona o príspevku z EŠIF na realizáciu projektu formou národného projektu</w:t>
            </w:r>
          </w:p>
        </w:tc>
        <w:sdt>
          <w:sdtPr>
            <w:id w:val="1346210765"/>
            <w:placeholder>
              <w:docPart w:val="71329A83B0F24266B66A7D0E96AEF24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14:paraId="20270488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13E5A1D6" w14:textId="77777777" w:rsidR="00813127" w:rsidRDefault="00813127" w:rsidP="00B613CD"/>
        </w:tc>
      </w:tr>
      <w:tr w:rsidR="00813127" w14:paraId="2C0DD98E" w14:textId="77777777" w:rsidTr="00B613CD">
        <w:trPr>
          <w:jc w:val="center"/>
          <w:del w:id="59" w:author="Autor"/>
        </w:trPr>
        <w:tc>
          <w:tcPr>
            <w:tcW w:w="9926" w:type="dxa"/>
            <w:gridSpan w:val="4"/>
          </w:tcPr>
          <w:p w14:paraId="46EA7817" w14:textId="77777777" w:rsidR="00813127" w:rsidRDefault="00813127" w:rsidP="00B613CD">
            <w:pPr>
              <w:rPr>
                <w:del w:id="60" w:author="Autor"/>
              </w:rPr>
            </w:pPr>
          </w:p>
        </w:tc>
      </w:tr>
      <w:tr w:rsidR="00813127" w14:paraId="4123CBAF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67519DE8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Formálne náležitosti výzvy na predkladanie projektových zámerov/výzvy/vyzvania</w:t>
            </w:r>
          </w:p>
        </w:tc>
      </w:tr>
      <w:tr w:rsidR="00813127" w14:paraId="72759A27" w14:textId="77777777" w:rsidTr="00B613CD">
        <w:trPr>
          <w:jc w:val="center"/>
        </w:trPr>
        <w:tc>
          <w:tcPr>
            <w:tcW w:w="6897" w:type="dxa"/>
            <w:gridSpan w:val="3"/>
          </w:tcPr>
          <w:p w14:paraId="1549E2D3" w14:textId="77777777" w:rsidR="00813127" w:rsidRPr="00412246" w:rsidRDefault="00813127" w:rsidP="00B613CD"/>
        </w:tc>
        <w:tc>
          <w:tcPr>
            <w:tcW w:w="3029" w:type="dxa"/>
          </w:tcPr>
          <w:p w14:paraId="4E8F81DB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3D178050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4A7C414" w14:textId="77777777" w:rsidR="00813127" w:rsidRPr="00412246" w:rsidRDefault="00813127" w:rsidP="00B613CD">
            <w:pPr>
              <w:ind w:left="249" w:hanging="249"/>
            </w:pPr>
            <w:r w:rsidRPr="00412246">
              <w:lastRenderedPageBreak/>
              <w:t>1. Názov RO</w:t>
            </w:r>
            <w:r w:rsidRPr="00412246">
              <w:rPr>
                <w:rStyle w:val="Odkaznapoznmkupodiarou"/>
              </w:rPr>
              <w:footnoteReference w:id="6"/>
            </w:r>
            <w:r w:rsidRPr="00412246">
              <w:t>, ktorý výzvu vyhlasuje</w:t>
            </w:r>
          </w:p>
        </w:tc>
        <w:sdt>
          <w:sdtPr>
            <w:id w:val="1890369324"/>
            <w:placeholder>
              <w:docPart w:val="0AFDD462BDBB459097032FD98CB4C90E"/>
            </w:placeholder>
            <w:showingPlcHdr/>
            <w:comboBox>
              <w:listItem w:displayText="je uvedený" w:value="je uvedený"/>
              <w:listItem w:displayText="nie je uvedený" w:value="nie je uvedený"/>
            </w:comboBox>
          </w:sdtPr>
          <w:sdtEndPr/>
          <w:sdtContent>
            <w:tc>
              <w:tcPr>
                <w:tcW w:w="2046" w:type="dxa"/>
              </w:tcPr>
              <w:p w14:paraId="5319FB1F" w14:textId="77777777"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26C3B585" w14:textId="77777777" w:rsidR="00813127" w:rsidRDefault="00813127" w:rsidP="00B613CD"/>
        </w:tc>
      </w:tr>
      <w:tr w:rsidR="00813127" w14:paraId="63971AF6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49A26477" w14:textId="77777777" w:rsidR="00813127" w:rsidRPr="00412246" w:rsidRDefault="00813127" w:rsidP="00B613CD">
            <w:pPr>
              <w:ind w:left="249" w:hanging="249"/>
            </w:pPr>
            <w:r w:rsidRPr="00412246">
              <w:t>2. Dátum vyhlásenia výzvy</w:t>
            </w:r>
          </w:p>
        </w:tc>
        <w:tc>
          <w:tcPr>
            <w:tcW w:w="2046" w:type="dxa"/>
          </w:tcPr>
          <w:p w14:paraId="75F4F62E" w14:textId="2A5FF634" w:rsidR="00813127" w:rsidRPr="00412246" w:rsidRDefault="00484D02" w:rsidP="00B613CD">
            <w:customXmlDelRangeStart w:id="61" w:author="Autor"/>
            <w:sdt>
              <w:sdtPr>
                <w:id w:val="1887141399"/>
                <w:placeholder>
                  <w:docPart w:val="267282ED26144A56B0BB42580ED25885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61"/>
                <w:del w:id="62" w:author="Autor">
                  <w:r w:rsidR="00813127" w:rsidRPr="00412246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63" w:author="Autor"/>
              </w:sdtContent>
            </w:sdt>
            <w:customXmlDelRangeEnd w:id="63"/>
            <w:customXmlInsRangeStart w:id="64" w:author="Autor"/>
            <w:sdt>
              <w:sdtPr>
                <w:id w:val="698515128"/>
                <w:placeholder>
                  <w:docPart w:val="AD1E873620184CD5ACC8C5017DC448A1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customXmlInsRangeEnd w:id="64"/>
                <w:ins w:id="65" w:author="Autor">
                  <w:r w:rsidR="0034315E" w:rsidRPr="00412246">
                    <w:rPr>
                      <w:rStyle w:val="Textzstupnhosymbolu"/>
                    </w:rPr>
                    <w:t>Vyberte položku.</w:t>
                  </w:r>
                </w:ins>
                <w:customXmlInsRangeStart w:id="66" w:author="Autor"/>
              </w:sdtContent>
            </w:sdt>
            <w:customXmlInsRangeEnd w:id="66"/>
            <w:ins w:id="67" w:author="Autor">
              <w:r w:rsidR="0034315E" w:rsidDel="0034315E">
                <w:t xml:space="preserve"> </w:t>
              </w:r>
            </w:ins>
          </w:p>
        </w:tc>
        <w:tc>
          <w:tcPr>
            <w:tcW w:w="3029" w:type="dxa"/>
          </w:tcPr>
          <w:p w14:paraId="51953174" w14:textId="77777777" w:rsidR="00813127" w:rsidRDefault="00813127" w:rsidP="00B613CD"/>
        </w:tc>
      </w:tr>
      <w:tr w:rsidR="00813127" w14:paraId="0EE9892E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36F237D1" w14:textId="7D0FD293" w:rsidR="00813127" w:rsidRPr="00412246" w:rsidRDefault="00813127">
            <w:pPr>
              <w:ind w:left="249" w:hanging="249"/>
            </w:pPr>
            <w:r w:rsidRPr="00412246">
              <w:t>3. Dátum uzavretia výzvy/skutočnosť pre</w:t>
            </w:r>
            <w:del w:id="68" w:author="Autor">
              <w:r w:rsidRPr="00412246">
                <w:delText xml:space="preserve"> </w:delText>
              </w:r>
            </w:del>
            <w:ins w:id="69" w:author="Autor">
              <w:r w:rsidR="0034315E">
                <w:t> </w:t>
              </w:r>
            </w:ins>
            <w:r w:rsidRPr="00412246">
              <w:t>uzavretie výzvy</w:t>
            </w:r>
          </w:p>
        </w:tc>
        <w:sdt>
          <w:sdtPr>
            <w:id w:val="1928694449"/>
            <w:placeholder>
              <w:docPart w:val="0AFDD462BDBB459097032FD98CB4C90E"/>
            </w:placeholder>
            <w:showingPlcHdr/>
            <w:comboBox>
              <w:listItem w:displayText="je uvedený dátum" w:value="je uvedený dátum"/>
              <w:listItem w:displayText="nie je uvedený dátum" w:value="nie je uvedený dátum"/>
              <w:listItem w:displayText="otvorena výzva - uvedenie skutočnosti" w:value="otvorena výzva - uvedenie skutočnosti"/>
            </w:comboBox>
          </w:sdtPr>
          <w:sdtEndPr/>
          <w:sdtContent>
            <w:tc>
              <w:tcPr>
                <w:tcW w:w="2046" w:type="dxa"/>
              </w:tcPr>
              <w:p w14:paraId="05542EB6" w14:textId="77777777"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0990B12C" w14:textId="77777777" w:rsidR="00813127" w:rsidRDefault="00813127" w:rsidP="00B613CD"/>
        </w:tc>
      </w:tr>
      <w:tr w:rsidR="00813127" w14:paraId="5AF5A1C2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304052EC" w14:textId="77777777" w:rsidR="00813127" w:rsidRPr="00412246" w:rsidRDefault="00813127" w:rsidP="00B613CD">
            <w:pPr>
              <w:ind w:left="249" w:hanging="249"/>
            </w:pPr>
            <w:r w:rsidRPr="00190B2C">
              <w:t>4. Indikatívna výška finančných prostriedkov určených na vyčerpanie (zdroje EÚ)</w:t>
            </w:r>
          </w:p>
        </w:tc>
        <w:tc>
          <w:tcPr>
            <w:tcW w:w="2046" w:type="dxa"/>
          </w:tcPr>
          <w:p w14:paraId="2EB9FDD4" w14:textId="630E5B32" w:rsidR="00813127" w:rsidRPr="00412246" w:rsidRDefault="00484D02" w:rsidP="00B613CD">
            <w:customXmlDelRangeStart w:id="70" w:author="Autor"/>
            <w:sdt>
              <w:sdtPr>
                <w:id w:val="1122878159"/>
                <w:placeholder>
                  <w:docPart w:val="596731A8472E431CBCA7815352CA85F8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70"/>
                <w:del w:id="71" w:author="Autor">
                  <w:r w:rsidR="00813127" w:rsidRPr="00412246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72" w:author="Autor"/>
              </w:sdtContent>
            </w:sdt>
            <w:customXmlDelRangeEnd w:id="72"/>
            <w:customXmlInsRangeStart w:id="73" w:author="Autor"/>
            <w:sdt>
              <w:sdtPr>
                <w:id w:val="313915183"/>
                <w:placeholder>
                  <w:docPart w:val="30B6B37DA63541CF97B6E59761377BCF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customXmlInsRangeEnd w:id="73"/>
                <w:ins w:id="74" w:author="Autor">
                  <w:r w:rsidR="0034315E" w:rsidRPr="00412246">
                    <w:rPr>
                      <w:rStyle w:val="Textzstupnhosymbolu"/>
                    </w:rPr>
                    <w:t>Vyberte položku.</w:t>
                  </w:r>
                </w:ins>
                <w:customXmlInsRangeStart w:id="75" w:author="Autor"/>
              </w:sdtContent>
            </w:sdt>
            <w:customXmlInsRangeEnd w:id="75"/>
            <w:ins w:id="76" w:author="Autor">
              <w:r w:rsidR="0034315E" w:rsidDel="0034315E">
                <w:t xml:space="preserve"> </w:t>
              </w:r>
            </w:ins>
          </w:p>
        </w:tc>
        <w:tc>
          <w:tcPr>
            <w:tcW w:w="3029" w:type="dxa"/>
          </w:tcPr>
          <w:p w14:paraId="304B7C8B" w14:textId="77777777" w:rsidR="00813127" w:rsidRDefault="00813127" w:rsidP="00B613CD"/>
        </w:tc>
      </w:tr>
      <w:tr w:rsidR="00813127" w14:paraId="489617E1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C4B7156" w14:textId="77777777" w:rsidR="00813127" w:rsidRPr="00412246" w:rsidRDefault="00813127" w:rsidP="00B613CD">
            <w:pPr>
              <w:ind w:left="249" w:hanging="249"/>
            </w:pPr>
            <w:r w:rsidRPr="00412246">
              <w:t>5. Financovanie projektu</w:t>
            </w:r>
          </w:p>
        </w:tc>
        <w:sdt>
          <w:sdtPr>
            <w:id w:val="-178501215"/>
            <w:placeholder>
              <w:docPart w:val="CBB330DD32C6473081230AD870D730E1"/>
            </w:placeholder>
            <w:showingPlcHdr/>
            <w:comboBox>
              <w:listItem w:displayText="je uvedené" w:value="je uvedené"/>
              <w:listItem w:displayText="nie je uvedené" w:value="nie je uvedené"/>
            </w:comboBox>
          </w:sdtPr>
          <w:sdtEndPr/>
          <w:sdtContent>
            <w:tc>
              <w:tcPr>
                <w:tcW w:w="2046" w:type="dxa"/>
              </w:tcPr>
              <w:p w14:paraId="1547AC43" w14:textId="77777777"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79A84CC5" w14:textId="77777777" w:rsidR="00813127" w:rsidRDefault="00813127" w:rsidP="00B613CD"/>
        </w:tc>
      </w:tr>
      <w:tr w:rsidR="00813127" w14:paraId="75F96706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411EE562" w14:textId="77777777" w:rsidR="00813127" w:rsidRPr="00412246" w:rsidRDefault="00813127" w:rsidP="00B613CD">
            <w:pPr>
              <w:ind w:left="249" w:hanging="249"/>
            </w:pPr>
            <w:r w:rsidRPr="00412246">
              <w:t>6. Časový harmonogram konania o </w:t>
            </w:r>
            <w:proofErr w:type="spellStart"/>
            <w:r w:rsidRPr="00412246">
              <w:t>ŽoNFP</w:t>
            </w:r>
            <w:proofErr w:type="spellEnd"/>
            <w:r w:rsidRPr="00412246">
              <w:t>, vrátane lehoty na vydanie rozhodnutí</w:t>
            </w:r>
          </w:p>
        </w:tc>
        <w:tc>
          <w:tcPr>
            <w:tcW w:w="2046" w:type="dxa"/>
          </w:tcPr>
          <w:p w14:paraId="5952C7DA" w14:textId="1E724AAD" w:rsidR="00813127" w:rsidRPr="00412246" w:rsidRDefault="00484D02">
            <w:customXmlDelRangeStart w:id="77" w:author="Autor"/>
            <w:sdt>
              <w:sdtPr>
                <w:id w:val="506638731"/>
                <w:placeholder>
                  <w:docPart w:val="900F0687FE2844E4837AA9986C1D23C5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77"/>
                <w:del w:id="78" w:author="Autor">
                  <w:r w:rsidR="00813127" w:rsidRPr="00412246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79" w:author="Autor"/>
              </w:sdtContent>
            </w:sdt>
            <w:customXmlDelRangeEnd w:id="79"/>
            <w:customXmlInsRangeStart w:id="80" w:author="Autor"/>
            <w:sdt>
              <w:sdtPr>
                <w:id w:val="-1520229362"/>
                <w:placeholder>
                  <w:docPart w:val="7097CA32A3C24D42BBB9E1107F275087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customXmlInsRangeEnd w:id="80"/>
                <w:ins w:id="81" w:author="Autor">
                  <w:r w:rsidR="0034315E" w:rsidRPr="00412246">
                    <w:rPr>
                      <w:rStyle w:val="Textzstupnhosymbolu"/>
                    </w:rPr>
                    <w:t>Vyberte položku.</w:t>
                  </w:r>
                </w:ins>
                <w:customXmlInsRangeStart w:id="82" w:author="Autor"/>
              </w:sdtContent>
            </w:sdt>
            <w:customXmlInsRangeEnd w:id="82"/>
            <w:ins w:id="83" w:author="Autor">
              <w:r w:rsidR="0034315E" w:rsidDel="0034315E">
                <w:t xml:space="preserve"> </w:t>
              </w:r>
            </w:ins>
          </w:p>
        </w:tc>
        <w:tc>
          <w:tcPr>
            <w:tcW w:w="3029" w:type="dxa"/>
          </w:tcPr>
          <w:p w14:paraId="57C9DB92" w14:textId="77777777" w:rsidR="00813127" w:rsidRDefault="00813127" w:rsidP="00B613CD"/>
        </w:tc>
      </w:tr>
      <w:tr w:rsidR="00813127" w:rsidRPr="004E7E5F" w14:paraId="02E3B2B2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BF23C19" w14:textId="77777777" w:rsidR="00813127" w:rsidRPr="00412246" w:rsidRDefault="00813127" w:rsidP="00B613CD">
            <w:pPr>
              <w:ind w:left="249" w:hanging="249"/>
            </w:pPr>
            <w:r w:rsidRPr="00412246">
              <w:t xml:space="preserve">7. Miesto a spôsob podania </w:t>
            </w:r>
            <w:proofErr w:type="spellStart"/>
            <w:r w:rsidRPr="00412246">
              <w:t>ŽoNFP</w:t>
            </w:r>
            <w:proofErr w:type="spellEnd"/>
          </w:p>
        </w:tc>
        <w:tc>
          <w:tcPr>
            <w:tcW w:w="2046" w:type="dxa"/>
          </w:tcPr>
          <w:p w14:paraId="16F89314" w14:textId="6C4C71F3" w:rsidR="00813127" w:rsidRPr="00412246" w:rsidRDefault="00484D02" w:rsidP="00B613CD">
            <w:customXmlDelRangeStart w:id="84" w:author="Autor"/>
            <w:sdt>
              <w:sdtPr>
                <w:id w:val="-622925134"/>
                <w:placeholder>
                  <w:docPart w:val="6574F091E6F6425CB65E5BB97EF80640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84"/>
                <w:del w:id="85" w:author="Autor">
                  <w:r w:rsidR="00813127" w:rsidRPr="00412246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86" w:author="Autor"/>
              </w:sdtContent>
            </w:sdt>
            <w:customXmlDelRangeEnd w:id="86"/>
            <w:ins w:id="87" w:author="Autor">
              <w:r w:rsidR="0034315E">
                <w:t xml:space="preserve"> </w:t>
              </w:r>
            </w:ins>
            <w:customXmlInsRangeStart w:id="88" w:author="Autor"/>
            <w:sdt>
              <w:sdtPr>
                <w:id w:val="2060970244"/>
                <w:placeholder>
                  <w:docPart w:val="C677A216D9C94668B7AA7EE72F65E3EC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customXmlInsRangeEnd w:id="88"/>
                <w:ins w:id="89" w:author="Autor">
                  <w:r w:rsidR="0034315E" w:rsidRPr="00412246">
                    <w:rPr>
                      <w:rStyle w:val="Textzstupnhosymbolu"/>
                    </w:rPr>
                    <w:t>Vyberte položku.</w:t>
                  </w:r>
                </w:ins>
                <w:customXmlInsRangeStart w:id="90" w:author="Autor"/>
              </w:sdtContent>
            </w:sdt>
            <w:customXmlInsRangeEnd w:id="90"/>
          </w:p>
        </w:tc>
        <w:tc>
          <w:tcPr>
            <w:tcW w:w="3029" w:type="dxa"/>
          </w:tcPr>
          <w:p w14:paraId="592F33D1" w14:textId="77777777" w:rsidR="00813127" w:rsidRPr="00190B2C" w:rsidRDefault="00813127" w:rsidP="00B613CD">
            <w:pPr>
              <w:rPr>
                <w:highlight w:val="yellow"/>
              </w:rPr>
            </w:pPr>
          </w:p>
        </w:tc>
      </w:tr>
      <w:tr w:rsidR="00813127" w14:paraId="307A9D97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44AFB00" w14:textId="77777777" w:rsidR="00813127" w:rsidRPr="00412246" w:rsidRDefault="00066926" w:rsidP="00B613CD">
            <w:pPr>
              <w:ind w:left="249" w:hanging="249"/>
            </w:pPr>
            <w:r>
              <w:t>8</w:t>
            </w:r>
            <w:r w:rsidR="00813127" w:rsidRPr="00412246">
              <w:t>. Kontaktné údaje RO a spôsob komunikácie s RO</w:t>
            </w:r>
          </w:p>
        </w:tc>
        <w:tc>
          <w:tcPr>
            <w:tcW w:w="2046" w:type="dxa"/>
          </w:tcPr>
          <w:p w14:paraId="7B8C32DF" w14:textId="51A77DBB" w:rsidR="00813127" w:rsidRPr="00412246" w:rsidRDefault="00484D02" w:rsidP="00B613CD">
            <w:customXmlDelRangeStart w:id="91" w:author="Autor"/>
            <w:sdt>
              <w:sdtPr>
                <w:id w:val="428783163"/>
                <w:placeholder>
                  <w:docPart w:val="4FFD84C6A9664B2B90EE00F73A63F726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91"/>
                <w:del w:id="92" w:author="Autor">
                  <w:r w:rsidR="00813127" w:rsidRPr="00412246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93" w:author="Autor"/>
              </w:sdtContent>
            </w:sdt>
            <w:customXmlDelRangeEnd w:id="93"/>
            <w:ins w:id="94" w:author="Autor">
              <w:r w:rsidR="0034315E">
                <w:t xml:space="preserve"> </w:t>
              </w:r>
            </w:ins>
            <w:customXmlInsRangeStart w:id="95" w:author="Autor"/>
            <w:sdt>
              <w:sdtPr>
                <w:id w:val="15434384"/>
                <w:placeholder>
                  <w:docPart w:val="301F72F679B046D8B544D5AD7CB95D55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customXmlInsRangeEnd w:id="95"/>
                <w:ins w:id="96" w:author="Autor">
                  <w:r w:rsidR="0034315E" w:rsidRPr="00412246">
                    <w:rPr>
                      <w:rStyle w:val="Textzstupnhosymbolu"/>
                    </w:rPr>
                    <w:t>Vyberte položku.</w:t>
                  </w:r>
                </w:ins>
                <w:customXmlInsRangeStart w:id="97" w:author="Autor"/>
              </w:sdtContent>
            </w:sdt>
            <w:customXmlInsRangeEnd w:id="97"/>
          </w:p>
        </w:tc>
        <w:tc>
          <w:tcPr>
            <w:tcW w:w="3029" w:type="dxa"/>
          </w:tcPr>
          <w:p w14:paraId="4C88A04E" w14:textId="77777777" w:rsidR="00813127" w:rsidRDefault="00813127" w:rsidP="00B613CD"/>
        </w:tc>
      </w:tr>
      <w:tr w:rsidR="00813127" w14:paraId="7024E592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E5DFEC" w:themeFill="accent4" w:themeFillTint="33"/>
          </w:tcPr>
          <w:p w14:paraId="6AFC67BE" w14:textId="77777777" w:rsidR="00813127" w:rsidRPr="00412246" w:rsidRDefault="00066926" w:rsidP="00B613CD">
            <w:pPr>
              <w:ind w:left="249" w:hanging="249"/>
            </w:pPr>
            <w:r>
              <w:t>9</w:t>
            </w:r>
            <w:r w:rsidR="00813127" w:rsidRPr="00412246">
              <w:t xml:space="preserve">. Ďalšie formálne náležitosti: </w:t>
            </w:r>
          </w:p>
        </w:tc>
      </w:tr>
      <w:tr w:rsidR="00813127" w14:paraId="0367D6CA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5288147D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a) Operačný program,</w:t>
            </w:r>
          </w:p>
        </w:tc>
        <w:tc>
          <w:tcPr>
            <w:tcW w:w="2046" w:type="dxa"/>
          </w:tcPr>
          <w:p w14:paraId="4986E264" w14:textId="7F21FBF1" w:rsidR="00813127" w:rsidRDefault="00484D02" w:rsidP="00B613CD">
            <w:customXmlDelRangeStart w:id="98" w:author="Autor"/>
            <w:sdt>
              <w:sdtPr>
                <w:rPr>
                  <w:color w:val="808080"/>
                </w:rPr>
                <w:id w:val="-1549449520"/>
                <w:placeholder>
                  <w:docPart w:val="546D3F8738F84F5FA70A27AA2C9A4403"/>
                </w:placeholder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98"/>
                <w:del w:id="99" w:author="Autor">
                  <w:r w:rsidR="00813127" w:rsidRPr="00DB3D85">
                    <w:rPr>
                      <w:color w:val="808080"/>
                    </w:rPr>
                    <w:delText>Vyberte položku.</w:delText>
                  </w:r>
                </w:del>
                <w:customXmlDelRangeStart w:id="100" w:author="Autor"/>
              </w:sdtContent>
            </w:sdt>
            <w:customXmlDelRangeEnd w:id="100"/>
            <w:ins w:id="101" w:author="Autor">
              <w:r w:rsidR="0034315E">
                <w:t xml:space="preserve"> </w:t>
              </w:r>
            </w:ins>
            <w:customXmlInsRangeStart w:id="102" w:author="Autor"/>
            <w:sdt>
              <w:sdtPr>
                <w:id w:val="653957914"/>
                <w:placeholder>
                  <w:docPart w:val="4A3D5941D63B45F2B6C9EB4506CFC40A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customXmlInsRangeEnd w:id="102"/>
                <w:ins w:id="103" w:author="Autor">
                  <w:r w:rsidR="0034315E" w:rsidRPr="00412246">
                    <w:rPr>
                      <w:rStyle w:val="Textzstupnhosymbolu"/>
                    </w:rPr>
                    <w:t>Vyberte položku.</w:t>
                  </w:r>
                </w:ins>
                <w:customXmlInsRangeStart w:id="104" w:author="Autor"/>
              </w:sdtContent>
            </w:sdt>
            <w:customXmlInsRangeEnd w:id="104"/>
          </w:p>
        </w:tc>
        <w:tc>
          <w:tcPr>
            <w:tcW w:w="3029" w:type="dxa"/>
          </w:tcPr>
          <w:p w14:paraId="56A7EE25" w14:textId="77777777" w:rsidR="00813127" w:rsidRDefault="00813127" w:rsidP="00B613CD"/>
        </w:tc>
      </w:tr>
      <w:tr w:rsidR="00813127" w14:paraId="70A5D256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41A7B296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b) Kód</w:t>
            </w:r>
          </w:p>
        </w:tc>
        <w:tc>
          <w:tcPr>
            <w:tcW w:w="2046" w:type="dxa"/>
          </w:tcPr>
          <w:p w14:paraId="597B0EF7" w14:textId="08557909" w:rsidR="00813127" w:rsidRDefault="00484D02" w:rsidP="00B613CD">
            <w:customXmlDelRangeStart w:id="105" w:author="Autor"/>
            <w:sdt>
              <w:sdtPr>
                <w:id w:val="1743146256"/>
                <w:placeholder>
                  <w:docPart w:val="619B09EC5CA64B1096425AFD4AFE2778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105"/>
                <w:del w:id="106" w:author="Autor">
                  <w:r w:rsidR="00813127" w:rsidRPr="008B2ED1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107" w:author="Autor"/>
              </w:sdtContent>
            </w:sdt>
            <w:customXmlDelRangeEnd w:id="107"/>
            <w:ins w:id="108" w:author="Autor">
              <w:r w:rsidR="0034315E">
                <w:t xml:space="preserve"> </w:t>
              </w:r>
            </w:ins>
            <w:customXmlInsRangeStart w:id="109" w:author="Autor"/>
            <w:sdt>
              <w:sdtPr>
                <w:id w:val="983423523"/>
                <w:placeholder>
                  <w:docPart w:val="A770A189D3394ADE8FCE5B215B2BAE9B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customXmlInsRangeEnd w:id="109"/>
                <w:ins w:id="110" w:author="Autor">
                  <w:r w:rsidR="0034315E" w:rsidRPr="00412246">
                    <w:rPr>
                      <w:rStyle w:val="Textzstupnhosymbolu"/>
                    </w:rPr>
                    <w:t>Vyberte položku.</w:t>
                  </w:r>
                </w:ins>
                <w:customXmlInsRangeStart w:id="111" w:author="Autor"/>
              </w:sdtContent>
            </w:sdt>
            <w:customXmlInsRangeEnd w:id="111"/>
          </w:p>
        </w:tc>
        <w:tc>
          <w:tcPr>
            <w:tcW w:w="3029" w:type="dxa"/>
          </w:tcPr>
          <w:p w14:paraId="60F9F7D7" w14:textId="77777777" w:rsidR="00813127" w:rsidRDefault="00813127" w:rsidP="00B613CD"/>
        </w:tc>
      </w:tr>
      <w:tr w:rsidR="00813127" w14:paraId="4E2F649E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4832847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c) Začlenenie do programovej štruktúry (prioritná os, investičná priorita, špecifický cieľ)</w:t>
            </w:r>
          </w:p>
        </w:tc>
        <w:tc>
          <w:tcPr>
            <w:tcW w:w="2046" w:type="dxa"/>
          </w:tcPr>
          <w:p w14:paraId="56ACE928" w14:textId="3562ADC0" w:rsidR="00813127" w:rsidRDefault="00484D02" w:rsidP="00B613CD">
            <w:customXmlDelRangeStart w:id="112" w:author="Autor"/>
            <w:sdt>
              <w:sdtPr>
                <w:id w:val="473483976"/>
                <w:placeholder>
                  <w:docPart w:val="237202E5A4CF4585BC5DE05D60059501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112"/>
                <w:del w:id="113" w:author="Autor">
                  <w:r w:rsidR="00813127" w:rsidRPr="008B2ED1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114" w:author="Autor"/>
              </w:sdtContent>
            </w:sdt>
            <w:customXmlDelRangeEnd w:id="114"/>
            <w:customXmlInsRangeStart w:id="115" w:author="Autor"/>
            <w:sdt>
              <w:sdtPr>
                <w:id w:val="-867141540"/>
                <w:placeholder>
                  <w:docPart w:val="F2497303388C44FBA8A29758855BBDB1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customXmlInsRangeEnd w:id="115"/>
                <w:ins w:id="116" w:author="Autor">
                  <w:r w:rsidR="009040A8" w:rsidRPr="00412246">
                    <w:rPr>
                      <w:rStyle w:val="Textzstupnhosymbolu"/>
                    </w:rPr>
                    <w:t>Vyberte položku.</w:t>
                  </w:r>
                </w:ins>
                <w:customXmlInsRangeStart w:id="117" w:author="Autor"/>
              </w:sdtContent>
            </w:sdt>
            <w:customXmlInsRangeEnd w:id="117"/>
            <w:ins w:id="118" w:author="Autor">
              <w:r w:rsidR="009040A8" w:rsidDel="009040A8">
                <w:t xml:space="preserve"> </w:t>
              </w:r>
            </w:ins>
          </w:p>
        </w:tc>
        <w:tc>
          <w:tcPr>
            <w:tcW w:w="3029" w:type="dxa"/>
          </w:tcPr>
          <w:p w14:paraId="42799AAB" w14:textId="77777777" w:rsidR="00813127" w:rsidRDefault="00813127" w:rsidP="00B613CD"/>
        </w:tc>
      </w:tr>
      <w:tr w:rsidR="00813127" w14:paraId="09A8FA60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B33DAB7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 xml:space="preserve">d) Identifikácia relevantnej schémy štátnej pomoci/schémy pomoci </w:t>
            </w:r>
            <w:proofErr w:type="spellStart"/>
            <w:r w:rsidR="00813127">
              <w:t>de</w:t>
            </w:r>
            <w:proofErr w:type="spellEnd"/>
            <w:r w:rsidR="00813127">
              <w:t xml:space="preserve"> </w:t>
            </w:r>
            <w:proofErr w:type="spellStart"/>
            <w:r w:rsidR="00813127">
              <w:t>minimis</w:t>
            </w:r>
            <w:proofErr w:type="spellEnd"/>
          </w:p>
        </w:tc>
        <w:tc>
          <w:tcPr>
            <w:tcW w:w="2046" w:type="dxa"/>
          </w:tcPr>
          <w:p w14:paraId="5F5A65BC" w14:textId="58CCFD89" w:rsidR="00813127" w:rsidRDefault="00484D02">
            <w:customXmlDelRangeStart w:id="119" w:author="Autor"/>
            <w:sdt>
              <w:sdtPr>
                <w:id w:val="633447788"/>
                <w:placeholder>
                  <w:docPart w:val="2C407E11C5AA47C790A40B4452266CF4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customXmlDelRangeEnd w:id="119"/>
                <w:del w:id="120" w:author="Autor">
                  <w:r w:rsidR="00813127" w:rsidRPr="008B2ED1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121" w:author="Autor"/>
              </w:sdtContent>
            </w:sdt>
            <w:customXmlDelRangeEnd w:id="121"/>
            <w:ins w:id="122" w:author="Autor">
              <w:r w:rsidR="009040A8">
                <w:t xml:space="preserve"> </w:t>
              </w:r>
            </w:ins>
            <w:customXmlInsRangeStart w:id="123" w:author="Autor"/>
            <w:sdt>
              <w:sdtPr>
                <w:id w:val="-1821488621"/>
                <w:placeholder>
                  <w:docPart w:val="D4EED16EDC7C4D4793B6FB8D9619675C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customXmlInsRangeEnd w:id="123"/>
                <w:ins w:id="124" w:author="Autor">
                  <w:r w:rsidR="009040A8" w:rsidRPr="00412246">
                    <w:rPr>
                      <w:rStyle w:val="Textzstupnhosymbolu"/>
                    </w:rPr>
                    <w:t>Vyberte položku.</w:t>
                  </w:r>
                </w:ins>
                <w:customXmlInsRangeStart w:id="125" w:author="Autor"/>
              </w:sdtContent>
            </w:sdt>
            <w:customXmlInsRangeEnd w:id="125"/>
          </w:p>
        </w:tc>
        <w:tc>
          <w:tcPr>
            <w:tcW w:w="3029" w:type="dxa"/>
          </w:tcPr>
          <w:p w14:paraId="29FDD389" w14:textId="77777777" w:rsidR="00813127" w:rsidRDefault="00813127" w:rsidP="00B613CD"/>
        </w:tc>
      </w:tr>
      <w:tr w:rsidR="00813127" w14:paraId="1BEB41F3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3299F2EB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e) Fond</w:t>
            </w:r>
          </w:p>
        </w:tc>
        <w:tc>
          <w:tcPr>
            <w:tcW w:w="2046" w:type="dxa"/>
          </w:tcPr>
          <w:p w14:paraId="5708E422" w14:textId="6D1E9A61" w:rsidR="00813127" w:rsidRDefault="00484D02" w:rsidP="00B613CD">
            <w:customXmlDelRangeStart w:id="126" w:author="Autor"/>
            <w:sdt>
              <w:sdtPr>
                <w:id w:val="104771945"/>
                <w:placeholder>
                  <w:docPart w:val="E0AB39AFE7D340BF8624841514C72E80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126"/>
                <w:del w:id="127" w:author="Autor">
                  <w:r w:rsidR="00813127" w:rsidRPr="008B2ED1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128" w:author="Autor"/>
              </w:sdtContent>
            </w:sdt>
            <w:customXmlDelRangeEnd w:id="128"/>
            <w:customXmlInsRangeStart w:id="129" w:author="Autor"/>
            <w:sdt>
              <w:sdtPr>
                <w:id w:val="-1218054909"/>
                <w:placeholder>
                  <w:docPart w:val="0EDC0CE1FA47449898C232A142EE2499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customXmlInsRangeEnd w:id="129"/>
                <w:ins w:id="130" w:author="Autor">
                  <w:r w:rsidR="009040A8" w:rsidRPr="00412246">
                    <w:rPr>
                      <w:rStyle w:val="Textzstupnhosymbolu"/>
                    </w:rPr>
                    <w:t>Vyberte položku.</w:t>
                  </w:r>
                </w:ins>
                <w:customXmlInsRangeStart w:id="131" w:author="Autor"/>
              </w:sdtContent>
            </w:sdt>
            <w:customXmlInsRangeEnd w:id="131"/>
            <w:ins w:id="132" w:author="Autor">
              <w:r w:rsidR="009040A8" w:rsidDel="009040A8">
                <w:t xml:space="preserve"> </w:t>
              </w:r>
            </w:ins>
          </w:p>
        </w:tc>
        <w:tc>
          <w:tcPr>
            <w:tcW w:w="3029" w:type="dxa"/>
          </w:tcPr>
          <w:p w14:paraId="0B24C020" w14:textId="77777777" w:rsidR="00813127" w:rsidRDefault="00813127" w:rsidP="00B613CD"/>
        </w:tc>
      </w:tr>
      <w:tr w:rsidR="00813127" w14:paraId="6DE640F2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B4DD534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f) Náležitosti povinnej publicity (logá, texty)</w:t>
            </w:r>
          </w:p>
        </w:tc>
        <w:tc>
          <w:tcPr>
            <w:tcW w:w="2046" w:type="dxa"/>
          </w:tcPr>
          <w:p w14:paraId="63F90222" w14:textId="77777777" w:rsidR="00813127" w:rsidRDefault="00484D02" w:rsidP="00B613CD">
            <w:sdt>
              <w:sdtPr>
                <w:id w:val="2078554254"/>
                <w:placeholder>
                  <w:docPart w:val="ED95525D3001485899F6597FBAEF29F1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ins w:id="133" w:author="Autor">
              <w:r w:rsidR="009040A8" w:rsidDel="009040A8">
                <w:t xml:space="preserve"> </w:t>
              </w:r>
            </w:ins>
          </w:p>
        </w:tc>
        <w:tc>
          <w:tcPr>
            <w:tcW w:w="3029" w:type="dxa"/>
          </w:tcPr>
          <w:p w14:paraId="62D3AED0" w14:textId="77777777" w:rsidR="00813127" w:rsidRDefault="00813127" w:rsidP="00B613CD"/>
        </w:tc>
      </w:tr>
      <w:tr w:rsidR="00813127" w14:paraId="4EA7D7A7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35566685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Obligatórne podmienky poskytnutia príspevku</w:t>
            </w:r>
          </w:p>
        </w:tc>
      </w:tr>
      <w:tr w:rsidR="00813127" w14:paraId="23B1EE70" w14:textId="77777777" w:rsidTr="00B613CD">
        <w:trPr>
          <w:jc w:val="center"/>
        </w:trPr>
        <w:tc>
          <w:tcPr>
            <w:tcW w:w="6897" w:type="dxa"/>
            <w:gridSpan w:val="3"/>
          </w:tcPr>
          <w:p w14:paraId="18090B9F" w14:textId="77777777" w:rsidR="00813127" w:rsidRDefault="00813127" w:rsidP="00B613CD"/>
        </w:tc>
        <w:tc>
          <w:tcPr>
            <w:tcW w:w="3029" w:type="dxa"/>
          </w:tcPr>
          <w:p w14:paraId="2E0F8018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720A58E3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C1510BB" w14:textId="77777777" w:rsidR="00813127" w:rsidRDefault="00813127" w:rsidP="00B613CD">
            <w:pPr>
              <w:ind w:left="249" w:hanging="249"/>
            </w:pPr>
            <w:r>
              <w:t>1. Oprávnenosť žiadateľa</w:t>
            </w:r>
          </w:p>
        </w:tc>
        <w:tc>
          <w:tcPr>
            <w:tcW w:w="2046" w:type="dxa"/>
          </w:tcPr>
          <w:p w14:paraId="4F2FD22A" w14:textId="6F664666" w:rsidR="00813127" w:rsidRDefault="00484D02" w:rsidP="00B613CD">
            <w:customXmlDelRangeStart w:id="134" w:author="Autor"/>
            <w:sdt>
              <w:sdtPr>
                <w:id w:val="-659078318"/>
                <w:placeholder>
                  <w:docPart w:val="056C373E37F048C5B1B1B83D1DA67D69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134"/>
                <w:del w:id="135" w:author="Autor">
                  <w:r w:rsidR="00813127" w:rsidRPr="008B2ED1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136" w:author="Autor"/>
              </w:sdtContent>
            </w:sdt>
            <w:customXmlDelRangeEnd w:id="136"/>
            <w:customXmlInsRangeStart w:id="137" w:author="Autor"/>
            <w:sdt>
              <w:sdtPr>
                <w:id w:val="-108674273"/>
                <w:placeholder>
                  <w:docPart w:val="9375E677A93242339E5583873F8E5C0D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customXmlInsRangeEnd w:id="137"/>
                <w:ins w:id="138" w:author="Autor">
                  <w:r w:rsidR="009040A8" w:rsidRPr="00412246">
                    <w:rPr>
                      <w:rStyle w:val="Textzstupnhosymbolu"/>
                    </w:rPr>
                    <w:t>Vyberte položku.</w:t>
                  </w:r>
                </w:ins>
                <w:customXmlInsRangeStart w:id="139" w:author="Autor"/>
              </w:sdtContent>
            </w:sdt>
            <w:customXmlInsRangeEnd w:id="139"/>
            <w:ins w:id="140" w:author="Autor">
              <w:r w:rsidR="009040A8" w:rsidDel="009040A8">
                <w:t xml:space="preserve"> </w:t>
              </w:r>
            </w:ins>
          </w:p>
        </w:tc>
        <w:tc>
          <w:tcPr>
            <w:tcW w:w="3029" w:type="dxa"/>
          </w:tcPr>
          <w:p w14:paraId="789E7563" w14:textId="77777777" w:rsidR="00813127" w:rsidRDefault="00813127" w:rsidP="00B613CD"/>
        </w:tc>
      </w:tr>
      <w:tr w:rsidR="00813127" w14:paraId="740A2995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200FB79" w14:textId="77777777" w:rsidR="00813127" w:rsidRDefault="00813127" w:rsidP="00B613CD">
            <w:pPr>
              <w:ind w:left="249" w:hanging="249"/>
            </w:pPr>
            <w:r>
              <w:t>2. Oprávnenosť aktivít</w:t>
            </w:r>
          </w:p>
        </w:tc>
        <w:tc>
          <w:tcPr>
            <w:tcW w:w="2046" w:type="dxa"/>
          </w:tcPr>
          <w:p w14:paraId="4ABBFFF0" w14:textId="3F206F48" w:rsidR="00813127" w:rsidRDefault="00484D02" w:rsidP="00B613CD">
            <w:customXmlDelRangeStart w:id="141" w:author="Autor"/>
            <w:sdt>
              <w:sdtPr>
                <w:id w:val="-1077819329"/>
                <w:placeholder>
                  <w:docPart w:val="9C104A42665D4551A44ACD1AC5F0A95C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141"/>
                <w:del w:id="142" w:author="Autor">
                  <w:r w:rsidR="00813127" w:rsidRPr="008B2ED1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143" w:author="Autor"/>
              </w:sdtContent>
            </w:sdt>
            <w:customXmlDelRangeEnd w:id="143"/>
            <w:customXmlInsRangeStart w:id="144" w:author="Autor"/>
            <w:sdt>
              <w:sdtPr>
                <w:id w:val="996622542"/>
                <w:placeholder>
                  <w:docPart w:val="B2E23944A4344F428FBAE2683F2F2DBF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customXmlInsRangeEnd w:id="144"/>
                <w:ins w:id="145" w:author="Autor">
                  <w:r w:rsidR="009040A8" w:rsidRPr="00412246">
                    <w:rPr>
                      <w:rStyle w:val="Textzstupnhosymbolu"/>
                    </w:rPr>
                    <w:t>Vyberte položku.</w:t>
                  </w:r>
                </w:ins>
                <w:customXmlInsRangeStart w:id="146" w:author="Autor"/>
              </w:sdtContent>
            </w:sdt>
            <w:customXmlInsRangeEnd w:id="146"/>
            <w:ins w:id="147" w:author="Autor">
              <w:r w:rsidR="009040A8" w:rsidDel="009040A8">
                <w:t xml:space="preserve"> </w:t>
              </w:r>
            </w:ins>
          </w:p>
        </w:tc>
        <w:tc>
          <w:tcPr>
            <w:tcW w:w="3029" w:type="dxa"/>
          </w:tcPr>
          <w:p w14:paraId="29566FC2" w14:textId="77777777" w:rsidR="00813127" w:rsidRDefault="00813127" w:rsidP="00B613CD"/>
        </w:tc>
      </w:tr>
      <w:tr w:rsidR="00813127" w14:paraId="24979DD2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44EA3D9A" w14:textId="77777777" w:rsidR="00813127" w:rsidRDefault="00813127" w:rsidP="00B613CD">
            <w:pPr>
              <w:ind w:left="249" w:hanging="249"/>
            </w:pPr>
            <w:r>
              <w:t>3. Oprávnenosť výdavkov</w:t>
            </w:r>
          </w:p>
        </w:tc>
        <w:tc>
          <w:tcPr>
            <w:tcW w:w="2046" w:type="dxa"/>
          </w:tcPr>
          <w:p w14:paraId="694A1C2D" w14:textId="535CDD41" w:rsidR="00813127" w:rsidRDefault="00484D02" w:rsidP="00B613CD">
            <w:customXmlDelRangeStart w:id="148" w:author="Autor"/>
            <w:sdt>
              <w:sdtPr>
                <w:id w:val="-75209419"/>
                <w:placeholder>
                  <w:docPart w:val="EC074A38260E4195A9723FD5363AC048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148"/>
                <w:del w:id="149" w:author="Autor">
                  <w:r w:rsidR="00813127" w:rsidRPr="008B2ED1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150" w:author="Autor"/>
              </w:sdtContent>
            </w:sdt>
            <w:customXmlDelRangeEnd w:id="150"/>
            <w:customXmlInsRangeStart w:id="151" w:author="Autor"/>
            <w:sdt>
              <w:sdtPr>
                <w:id w:val="246466201"/>
                <w:placeholder>
                  <w:docPart w:val="01791A44509D4BA0951A23F5ED0D249B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customXmlInsRangeEnd w:id="151"/>
                <w:ins w:id="152" w:author="Autor">
                  <w:r w:rsidR="009040A8" w:rsidRPr="00412246">
                    <w:rPr>
                      <w:rStyle w:val="Textzstupnhosymbolu"/>
                    </w:rPr>
                    <w:t>Vyberte položku.</w:t>
                  </w:r>
                </w:ins>
                <w:customXmlInsRangeStart w:id="153" w:author="Autor"/>
              </w:sdtContent>
            </w:sdt>
            <w:customXmlInsRangeEnd w:id="153"/>
            <w:ins w:id="154" w:author="Autor">
              <w:r w:rsidR="009040A8" w:rsidDel="009040A8">
                <w:t xml:space="preserve"> </w:t>
              </w:r>
            </w:ins>
          </w:p>
        </w:tc>
        <w:tc>
          <w:tcPr>
            <w:tcW w:w="3029" w:type="dxa"/>
          </w:tcPr>
          <w:p w14:paraId="5B27E561" w14:textId="77777777" w:rsidR="00813127" w:rsidRDefault="00813127" w:rsidP="00B613CD"/>
        </w:tc>
      </w:tr>
      <w:tr w:rsidR="00813127" w14:paraId="46D59CFF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678E441F" w14:textId="77777777" w:rsidR="00813127" w:rsidRDefault="00813127" w:rsidP="00B613CD">
            <w:pPr>
              <w:ind w:left="249" w:hanging="249"/>
            </w:pPr>
            <w:r>
              <w:t xml:space="preserve">3a) Posúdenie aktivít výzvy z hľadiska podpory projektov generujúcich príjem a zohľadnenie záverov v podmienkach týkajúcich sa projektov generujúcich príjem </w:t>
            </w:r>
          </w:p>
        </w:tc>
        <w:tc>
          <w:tcPr>
            <w:tcW w:w="2046" w:type="dxa"/>
          </w:tcPr>
          <w:p w14:paraId="57D85A5D" w14:textId="60390EDC" w:rsidR="00813127" w:rsidRDefault="00484D02" w:rsidP="00B613CD">
            <w:customXmlDelRangeStart w:id="155" w:author="Autor"/>
            <w:sdt>
              <w:sdtPr>
                <w:id w:val="505102448"/>
                <w:placeholder>
                  <w:docPart w:val="2B01CA895826469A98FACD7331BAD7A2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155"/>
                <w:del w:id="156" w:author="Autor">
                  <w:r w:rsidR="00813127" w:rsidRPr="008B2ED1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157" w:author="Autor"/>
              </w:sdtContent>
            </w:sdt>
            <w:customXmlDelRangeEnd w:id="157"/>
            <w:customXmlInsRangeStart w:id="158" w:author="Autor"/>
            <w:sdt>
              <w:sdtPr>
                <w:id w:val="-1481998581"/>
                <w:placeholder>
                  <w:docPart w:val="4E3C7ED2F7A8490E93D886E48EBF556E"/>
                </w:placeholder>
                <w:showingPlcHdr/>
                <w:comboBox>
                  <w:listItem w:displayText="boli posúdené" w:value="boli posúdené"/>
                  <w:listItem w:displayText="neboli posúdené" w:value="neboli posúdené"/>
                </w:comboBox>
              </w:sdtPr>
              <w:sdtEndPr/>
              <w:sdtContent>
                <w:customXmlInsRangeEnd w:id="158"/>
                <w:ins w:id="159" w:author="Autor">
                  <w:r w:rsidR="009040A8" w:rsidRPr="008B2ED1">
                    <w:rPr>
                      <w:rStyle w:val="Textzstupnhosymbolu"/>
                    </w:rPr>
                    <w:t>Vyberte položku.</w:t>
                  </w:r>
                </w:ins>
                <w:customXmlInsRangeStart w:id="160" w:author="Autor"/>
              </w:sdtContent>
            </w:sdt>
            <w:customXmlInsRangeEnd w:id="160"/>
            <w:ins w:id="161" w:author="Autor">
              <w:r w:rsidR="009040A8" w:rsidDel="009040A8">
                <w:t xml:space="preserve"> </w:t>
              </w:r>
            </w:ins>
          </w:p>
        </w:tc>
        <w:tc>
          <w:tcPr>
            <w:tcW w:w="3029" w:type="dxa"/>
          </w:tcPr>
          <w:p w14:paraId="220F7A5A" w14:textId="77777777" w:rsidR="00813127" w:rsidRDefault="00813127" w:rsidP="00B613CD"/>
        </w:tc>
      </w:tr>
      <w:tr w:rsidR="00813127" w14:paraId="1C7076B9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BF4B55C" w14:textId="77777777" w:rsidR="00813127" w:rsidRDefault="00813127" w:rsidP="00B613CD">
            <w:pPr>
              <w:ind w:left="249" w:hanging="249"/>
            </w:pPr>
            <w:r>
              <w:t>4. Oprávnenosť miesta realizácie projektov</w:t>
            </w:r>
          </w:p>
        </w:tc>
        <w:tc>
          <w:tcPr>
            <w:tcW w:w="2046" w:type="dxa"/>
          </w:tcPr>
          <w:p w14:paraId="45DE5247" w14:textId="29EDAEB7" w:rsidR="00813127" w:rsidRDefault="00484D02" w:rsidP="00B613CD">
            <w:customXmlDelRangeStart w:id="162" w:author="Autor"/>
            <w:sdt>
              <w:sdtPr>
                <w:id w:val="-132486030"/>
                <w:placeholder>
                  <w:docPart w:val="9E2EDA6CD3F24CAC9EBCA225888995B2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162"/>
                <w:del w:id="163" w:author="Autor">
                  <w:r w:rsidR="00813127" w:rsidRPr="008B2ED1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164" w:author="Autor"/>
              </w:sdtContent>
            </w:sdt>
            <w:customXmlDelRangeEnd w:id="164"/>
            <w:customXmlInsRangeStart w:id="165" w:author="Autor"/>
            <w:sdt>
              <w:sdtPr>
                <w:id w:val="-1763139073"/>
                <w:placeholder>
                  <w:docPart w:val="C5720E8FD8A246D5B36FC6DFF40EF865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customXmlInsRangeEnd w:id="165"/>
                <w:ins w:id="166" w:author="Autor">
                  <w:r w:rsidR="009040A8" w:rsidRPr="00412246">
                    <w:rPr>
                      <w:rStyle w:val="Textzstupnhosymbolu"/>
                    </w:rPr>
                    <w:t>Vyberte položku.</w:t>
                  </w:r>
                </w:ins>
                <w:customXmlInsRangeStart w:id="167" w:author="Autor"/>
              </w:sdtContent>
            </w:sdt>
            <w:customXmlInsRangeEnd w:id="167"/>
            <w:ins w:id="168" w:author="Autor">
              <w:r w:rsidR="009040A8" w:rsidDel="009040A8">
                <w:t xml:space="preserve"> </w:t>
              </w:r>
            </w:ins>
          </w:p>
        </w:tc>
        <w:tc>
          <w:tcPr>
            <w:tcW w:w="3029" w:type="dxa"/>
          </w:tcPr>
          <w:p w14:paraId="7D074F0C" w14:textId="77777777" w:rsidR="00813127" w:rsidRDefault="00813127" w:rsidP="00B613CD"/>
        </w:tc>
      </w:tr>
      <w:tr w:rsidR="00813127" w14:paraId="4AA86DEC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1875852" w14:textId="77777777" w:rsidR="00813127" w:rsidRDefault="00813127" w:rsidP="00B613CD">
            <w:pPr>
              <w:ind w:left="249" w:hanging="249"/>
            </w:pPr>
            <w:r>
              <w:t>5. Kritériá pre výber projektov</w:t>
            </w:r>
          </w:p>
        </w:tc>
        <w:tc>
          <w:tcPr>
            <w:tcW w:w="2046" w:type="dxa"/>
          </w:tcPr>
          <w:p w14:paraId="605415B5" w14:textId="46B93AC0" w:rsidR="00813127" w:rsidRDefault="00484D02" w:rsidP="00B613CD">
            <w:customXmlDelRangeStart w:id="169" w:author="Autor"/>
            <w:sdt>
              <w:sdtPr>
                <w:id w:val="-1920477753"/>
                <w:placeholder>
                  <w:docPart w:val="5009404CC1604697B17A1222BA1CD68D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169"/>
                <w:del w:id="170" w:author="Autor">
                  <w:r w:rsidR="00813127" w:rsidRPr="008B2ED1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171" w:author="Autor"/>
              </w:sdtContent>
            </w:sdt>
            <w:customXmlDelRangeEnd w:id="171"/>
            <w:customXmlInsRangeStart w:id="172" w:author="Autor"/>
            <w:sdt>
              <w:sdtPr>
                <w:id w:val="-754895470"/>
                <w:placeholder>
                  <w:docPart w:val="7DE0588F104B4735BD004C0040F7A646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customXmlInsRangeEnd w:id="172"/>
                <w:ins w:id="173" w:author="Autor">
                  <w:r w:rsidR="009040A8" w:rsidRPr="00412246">
                    <w:rPr>
                      <w:rStyle w:val="Textzstupnhosymbolu"/>
                    </w:rPr>
                    <w:t>Vyberte položku.</w:t>
                  </w:r>
                </w:ins>
                <w:customXmlInsRangeStart w:id="174" w:author="Autor"/>
              </w:sdtContent>
            </w:sdt>
            <w:customXmlInsRangeEnd w:id="174"/>
            <w:ins w:id="175" w:author="Autor">
              <w:r w:rsidR="009040A8" w:rsidDel="009040A8">
                <w:t xml:space="preserve"> </w:t>
              </w:r>
            </w:ins>
          </w:p>
        </w:tc>
        <w:tc>
          <w:tcPr>
            <w:tcW w:w="3029" w:type="dxa"/>
          </w:tcPr>
          <w:p w14:paraId="14D1AB61" w14:textId="77777777" w:rsidR="00813127" w:rsidRDefault="00813127" w:rsidP="00B613CD"/>
        </w:tc>
      </w:tr>
      <w:tr w:rsidR="00813127" w14:paraId="15BA3ED8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3A8DCDBA" w14:textId="77777777" w:rsidR="00813127" w:rsidRDefault="00813127" w:rsidP="00B613CD">
            <w:pPr>
              <w:ind w:left="249" w:hanging="249"/>
            </w:pPr>
            <w:r>
              <w:t>6. Spôsob financovania</w:t>
            </w:r>
          </w:p>
        </w:tc>
        <w:tc>
          <w:tcPr>
            <w:tcW w:w="2046" w:type="dxa"/>
          </w:tcPr>
          <w:p w14:paraId="6D1A2DFC" w14:textId="655FA1D1" w:rsidR="00813127" w:rsidRDefault="00484D02" w:rsidP="00B613CD">
            <w:customXmlDelRangeStart w:id="176" w:author="Autor"/>
            <w:sdt>
              <w:sdtPr>
                <w:id w:val="1391458769"/>
                <w:placeholder>
                  <w:docPart w:val="C2A9C09038954795AC2011AF241AD76A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176"/>
                <w:del w:id="177" w:author="Autor">
                  <w:r w:rsidR="00813127" w:rsidRPr="008B2ED1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178" w:author="Autor"/>
              </w:sdtContent>
            </w:sdt>
            <w:customXmlDelRangeEnd w:id="178"/>
            <w:customXmlInsRangeStart w:id="179" w:author="Autor"/>
            <w:sdt>
              <w:sdtPr>
                <w:id w:val="1259879045"/>
                <w:placeholder>
                  <w:docPart w:val="C1B9F698AF8B44E28BBC030EC9E80BD2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customXmlInsRangeEnd w:id="179"/>
                <w:ins w:id="180" w:author="Autor">
                  <w:r w:rsidR="009040A8" w:rsidRPr="00412246">
                    <w:rPr>
                      <w:rStyle w:val="Textzstupnhosymbolu"/>
                    </w:rPr>
                    <w:t>Vyberte položku.</w:t>
                  </w:r>
                </w:ins>
                <w:customXmlInsRangeStart w:id="181" w:author="Autor"/>
              </w:sdtContent>
            </w:sdt>
            <w:customXmlInsRangeEnd w:id="181"/>
            <w:ins w:id="182" w:author="Autor">
              <w:r w:rsidR="009040A8" w:rsidDel="009040A8">
                <w:t xml:space="preserve"> </w:t>
              </w:r>
            </w:ins>
          </w:p>
        </w:tc>
        <w:tc>
          <w:tcPr>
            <w:tcW w:w="3029" w:type="dxa"/>
          </w:tcPr>
          <w:p w14:paraId="20631F73" w14:textId="77777777" w:rsidR="00813127" w:rsidRDefault="00813127" w:rsidP="00B613CD"/>
        </w:tc>
      </w:tr>
      <w:tr w:rsidR="00813127" w14:paraId="21BCD2C2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509A38F" w14:textId="77777777" w:rsidR="00813127" w:rsidRDefault="00813127" w:rsidP="00B613CD">
            <w:pPr>
              <w:ind w:left="249" w:hanging="249"/>
            </w:pPr>
            <w:r>
              <w:t>7. Podmienky podľa osobitných predpisov</w:t>
            </w:r>
          </w:p>
        </w:tc>
        <w:tc>
          <w:tcPr>
            <w:tcW w:w="2046" w:type="dxa"/>
          </w:tcPr>
          <w:p w14:paraId="7DD47C89" w14:textId="4196EB7C" w:rsidR="00813127" w:rsidRDefault="00484D02" w:rsidP="00B613CD">
            <w:customXmlDelRangeStart w:id="183" w:author="Autor"/>
            <w:sdt>
              <w:sdtPr>
                <w:id w:val="1096447087"/>
                <w:placeholder>
                  <w:docPart w:val="185D12E834E9433C86FD6214EFEF20B9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customXmlDelRangeEnd w:id="183"/>
                <w:del w:id="184" w:author="Autor">
                  <w:r w:rsidR="00813127" w:rsidRPr="008B2ED1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185" w:author="Autor"/>
              </w:sdtContent>
            </w:sdt>
            <w:customXmlDelRangeEnd w:id="185"/>
            <w:customXmlInsRangeStart w:id="186" w:author="Autor"/>
            <w:sdt>
              <w:sdtPr>
                <w:id w:val="449213768"/>
                <w:placeholder>
                  <w:docPart w:val="9C8355726561499CB3720EA5E4265434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customXmlInsRangeEnd w:id="186"/>
                <w:ins w:id="187" w:author="Autor">
                  <w:r w:rsidR="009040A8" w:rsidRPr="00412246">
                    <w:rPr>
                      <w:rStyle w:val="Textzstupnhosymbolu"/>
                    </w:rPr>
                    <w:t>Vyberte položku.</w:t>
                  </w:r>
                </w:ins>
                <w:customXmlInsRangeStart w:id="188" w:author="Autor"/>
              </w:sdtContent>
            </w:sdt>
            <w:customXmlInsRangeEnd w:id="188"/>
            <w:ins w:id="189" w:author="Autor">
              <w:r w:rsidR="009040A8" w:rsidDel="009040A8">
                <w:t xml:space="preserve"> </w:t>
              </w:r>
            </w:ins>
          </w:p>
        </w:tc>
        <w:tc>
          <w:tcPr>
            <w:tcW w:w="3029" w:type="dxa"/>
          </w:tcPr>
          <w:p w14:paraId="5BBAA0EF" w14:textId="77777777" w:rsidR="00813127" w:rsidRDefault="00813127" w:rsidP="00B613CD"/>
        </w:tc>
      </w:tr>
      <w:tr w:rsidR="00813127" w14:paraId="4139DA8B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63EE1F76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Fakultatívne podmienky poskytnutia príspevku</w:t>
            </w:r>
          </w:p>
        </w:tc>
      </w:tr>
      <w:tr w:rsidR="00813127" w14:paraId="32A8A649" w14:textId="77777777" w:rsidTr="00B613CD">
        <w:trPr>
          <w:jc w:val="center"/>
        </w:trPr>
        <w:tc>
          <w:tcPr>
            <w:tcW w:w="6897" w:type="dxa"/>
            <w:gridSpan w:val="3"/>
          </w:tcPr>
          <w:p w14:paraId="6381D6D1" w14:textId="77777777" w:rsidR="00813127" w:rsidRDefault="00813127" w:rsidP="00B613CD"/>
        </w:tc>
        <w:tc>
          <w:tcPr>
            <w:tcW w:w="3029" w:type="dxa"/>
          </w:tcPr>
          <w:p w14:paraId="071B0558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6F2A7D07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B000388" w14:textId="77777777" w:rsidR="00813127" w:rsidRDefault="00813127" w:rsidP="00B613CD">
            <w:r>
              <w:t>1. Oprávnenosť partnera</w:t>
            </w:r>
          </w:p>
        </w:tc>
        <w:sdt>
          <w:sdtPr>
            <w:id w:val="-1262377818"/>
            <w:placeholder>
              <w:docPart w:val="43FAD5C0CDCF4F4E9B02906697DDB5C5"/>
            </w:placeholder>
            <w:showingPlcHdr/>
            <w:comboBox>
              <w:listItem w:displayText="je uvedená" w:value="je uvedená"/>
              <w:listItem w:displayText="nie je uvedená" w:value="nie je uvedená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14:paraId="1A94370D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43109B81" w14:textId="77777777" w:rsidR="00813127" w:rsidRDefault="00813127" w:rsidP="00B613CD"/>
        </w:tc>
      </w:tr>
      <w:tr w:rsidR="00813127" w14:paraId="1DB73239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4C0B553A" w14:textId="77777777" w:rsidR="00813127" w:rsidRDefault="00813127" w:rsidP="00B613CD">
            <w:r>
              <w:t>2. Oprávnenosť užívateľa</w:t>
            </w:r>
          </w:p>
        </w:tc>
        <w:tc>
          <w:tcPr>
            <w:tcW w:w="2046" w:type="dxa"/>
          </w:tcPr>
          <w:p w14:paraId="69D16A42" w14:textId="434703F2" w:rsidR="00813127" w:rsidRDefault="00484D02" w:rsidP="00B613CD">
            <w:customXmlDelRangeStart w:id="190" w:author="Autor"/>
            <w:sdt>
              <w:sdtPr>
                <w:id w:val="-1259602407"/>
                <w:placeholder>
                  <w:docPart w:val="98BA9825697548B7ACEF5FCA747ABD40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 " w:value="neuplatňuje sa "/>
                </w:comboBox>
              </w:sdtPr>
              <w:sdtEndPr/>
              <w:sdtContent>
                <w:customXmlDelRangeEnd w:id="190"/>
                <w:del w:id="191" w:author="Autor">
                  <w:r w:rsidR="00813127" w:rsidRPr="008B2ED1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192" w:author="Autor"/>
              </w:sdtContent>
            </w:sdt>
            <w:customXmlDelRangeEnd w:id="192"/>
            <w:customXmlInsRangeStart w:id="193" w:author="Autor"/>
            <w:sdt>
              <w:sdtPr>
                <w:id w:val="1538083074"/>
                <w:placeholder>
                  <w:docPart w:val="A3C05FADD679428EB39CA258E8248DF0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uplatňuje sa " w:value="neuplatňuje sa "/>
                </w:comboBox>
              </w:sdtPr>
              <w:sdtEndPr/>
              <w:sdtContent>
                <w:customXmlInsRangeEnd w:id="193"/>
                <w:ins w:id="194" w:author="Autor">
                  <w:r w:rsidR="009040A8" w:rsidRPr="008B2ED1">
                    <w:rPr>
                      <w:rStyle w:val="Textzstupnhosymbolu"/>
                    </w:rPr>
                    <w:t>Vyberte položku.</w:t>
                  </w:r>
                </w:ins>
                <w:customXmlInsRangeStart w:id="195" w:author="Autor"/>
              </w:sdtContent>
            </w:sdt>
            <w:customXmlInsRangeEnd w:id="195"/>
            <w:ins w:id="196" w:author="Autor">
              <w:r w:rsidR="009040A8" w:rsidDel="009040A8">
                <w:t xml:space="preserve"> </w:t>
              </w:r>
            </w:ins>
          </w:p>
        </w:tc>
        <w:tc>
          <w:tcPr>
            <w:tcW w:w="3029" w:type="dxa"/>
          </w:tcPr>
          <w:p w14:paraId="21E65E2A" w14:textId="77777777" w:rsidR="00813127" w:rsidRDefault="00813127" w:rsidP="00B613CD"/>
        </w:tc>
      </w:tr>
      <w:tr w:rsidR="00813127" w14:paraId="51385E9A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80E7AB1" w14:textId="77777777" w:rsidR="00813127" w:rsidRDefault="00813127" w:rsidP="00B613CD">
            <w:r>
              <w:t>3. Oprávnenosť cieľovej skupiny</w:t>
            </w:r>
          </w:p>
        </w:tc>
        <w:tc>
          <w:tcPr>
            <w:tcW w:w="2046" w:type="dxa"/>
          </w:tcPr>
          <w:p w14:paraId="7E85A4CD" w14:textId="5E0FDE06" w:rsidR="00813127" w:rsidRDefault="00484D02">
            <w:customXmlDelRangeStart w:id="197" w:author="Autor"/>
            <w:sdt>
              <w:sdtPr>
                <w:id w:val="1440643343"/>
                <w:placeholder>
                  <w:docPart w:val="0C4C4B36FE374CCC9C534305DEA95422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customXmlDelRangeEnd w:id="197"/>
                <w:del w:id="198" w:author="Autor">
                  <w:r w:rsidR="00813127" w:rsidRPr="008B2ED1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199" w:author="Autor"/>
              </w:sdtContent>
            </w:sdt>
            <w:customXmlDelRangeEnd w:id="199"/>
            <w:customXmlInsRangeStart w:id="200" w:author="Autor"/>
            <w:sdt>
              <w:sdtPr>
                <w:id w:val="-1925707801"/>
                <w:placeholder>
                  <w:docPart w:val="A154384AD1BE4074946306CC518741D0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uplatňuje sa " w:value="neuplatňuje sa "/>
                </w:comboBox>
              </w:sdtPr>
              <w:sdtEndPr/>
              <w:sdtContent>
                <w:customXmlInsRangeEnd w:id="200"/>
                <w:ins w:id="201" w:author="Autor">
                  <w:r w:rsidR="009040A8" w:rsidRPr="008B2ED1">
                    <w:rPr>
                      <w:rStyle w:val="Textzstupnhosymbolu"/>
                    </w:rPr>
                    <w:t>Vyberte položku.</w:t>
                  </w:r>
                </w:ins>
                <w:customXmlInsRangeStart w:id="202" w:author="Autor"/>
              </w:sdtContent>
            </w:sdt>
            <w:customXmlInsRangeEnd w:id="202"/>
            <w:ins w:id="203" w:author="Autor">
              <w:r w:rsidR="009040A8" w:rsidDel="009040A8">
                <w:t xml:space="preserve"> </w:t>
              </w:r>
            </w:ins>
          </w:p>
        </w:tc>
        <w:tc>
          <w:tcPr>
            <w:tcW w:w="3029" w:type="dxa"/>
          </w:tcPr>
          <w:p w14:paraId="681037C5" w14:textId="77777777" w:rsidR="00813127" w:rsidRDefault="00813127" w:rsidP="00B613CD"/>
        </w:tc>
      </w:tr>
      <w:tr w:rsidR="00813127" w14:paraId="4FE7F223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A921235" w14:textId="77777777" w:rsidR="00813127" w:rsidRDefault="00813127" w:rsidP="00B613CD">
            <w:r>
              <w:t>4. Ďalšie podmienky poskytnutia príspevku</w:t>
            </w:r>
          </w:p>
        </w:tc>
        <w:sdt>
          <w:sdtPr>
            <w:id w:val="1084036888"/>
            <w:placeholder>
              <w:docPart w:val="24D79AA71EBE40C58B5191D95DB9C794"/>
            </w:placeholder>
            <w:showingPlcHdr/>
            <w:comboBox>
              <w:listItem w:displayText="sú uvedené" w:value="sú uvedené"/>
              <w:listItem w:displayText="nie sú uvedené" w:value="nie sú uvedené"/>
              <w:listItem w:displayText="neuplatňujú sa" w:value="neuplatňujú sa"/>
            </w:comboBox>
          </w:sdtPr>
          <w:sdtEndPr/>
          <w:sdtContent>
            <w:tc>
              <w:tcPr>
                <w:tcW w:w="2046" w:type="dxa"/>
              </w:tcPr>
              <w:p w14:paraId="50D17A68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0F51CB11" w14:textId="77777777" w:rsidR="00813127" w:rsidRDefault="00813127" w:rsidP="00B613CD"/>
        </w:tc>
      </w:tr>
      <w:tr w:rsidR="00813127" w:rsidRPr="00086671" w14:paraId="55F95F34" w14:textId="77777777" w:rsidTr="00B613CD">
        <w:trPr>
          <w:jc w:val="center"/>
          <w:del w:id="204" w:author="Auto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4579352A" w14:textId="77777777" w:rsidR="00813127" w:rsidRPr="00086671" w:rsidRDefault="00813127" w:rsidP="00B613CD">
            <w:pPr>
              <w:jc w:val="center"/>
              <w:rPr>
                <w:del w:id="205" w:author="Autor"/>
                <w:b/>
                <w:sz w:val="20"/>
              </w:rPr>
            </w:pPr>
          </w:p>
        </w:tc>
      </w:tr>
      <w:tr w:rsidR="00813127" w:rsidRPr="00412246" w14:paraId="2BA6B541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104113F1" w14:textId="77777777"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a ďalšie informácie k výzve</w:t>
            </w:r>
          </w:p>
        </w:tc>
      </w:tr>
      <w:tr w:rsidR="00813127" w14:paraId="77F1B43B" w14:textId="77777777" w:rsidTr="00B613CD">
        <w:trPr>
          <w:jc w:val="center"/>
        </w:trPr>
        <w:tc>
          <w:tcPr>
            <w:tcW w:w="6897" w:type="dxa"/>
            <w:gridSpan w:val="3"/>
          </w:tcPr>
          <w:p w14:paraId="35845B00" w14:textId="77777777" w:rsidR="00813127" w:rsidRDefault="00813127" w:rsidP="00B613CD"/>
        </w:tc>
        <w:tc>
          <w:tcPr>
            <w:tcW w:w="3029" w:type="dxa"/>
          </w:tcPr>
          <w:p w14:paraId="31A3E76B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0730449C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E9C3CC3" w14:textId="77777777" w:rsidR="00813127" w:rsidRDefault="00813127" w:rsidP="00B613CD">
            <w:pPr>
              <w:ind w:left="249" w:hanging="249"/>
            </w:pPr>
            <w:r>
              <w:t xml:space="preserve">1. Zapracovanie ustanovení o overovaní podmienok poskytnutia príspevku a ďalších </w:t>
            </w:r>
            <w:r>
              <w:lastRenderedPageBreak/>
              <w:t>informácií k výzve</w:t>
            </w:r>
          </w:p>
        </w:tc>
        <w:sdt>
          <w:sdtPr>
            <w:id w:val="-880484544"/>
            <w:placeholder>
              <w:docPart w:val="3DB93272795241118D691085894981AF"/>
            </w:placeholder>
            <w:showingPlcHdr/>
            <w:comboBox>
              <w:listItem w:displayText="sú zapracované" w:value="sú zapracované"/>
              <w:listItem w:displayText="nie sú zapracované" w:value="nie sú zapracované"/>
            </w:comboBox>
          </w:sdtPr>
          <w:sdtEndPr/>
          <w:sdtContent>
            <w:tc>
              <w:tcPr>
                <w:tcW w:w="2046" w:type="dxa"/>
              </w:tcPr>
              <w:p w14:paraId="1AD3CC19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4A49AAF5" w14:textId="77777777" w:rsidR="00813127" w:rsidRDefault="00813127" w:rsidP="00B613CD"/>
        </w:tc>
      </w:tr>
      <w:tr w:rsidR="00BC3AF1" w:rsidRPr="00086671" w14:paraId="56D4793E" w14:textId="77777777" w:rsidTr="00B613CD">
        <w:trPr>
          <w:trHeight w:val="151"/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61C4D2B6" w14:textId="77777777" w:rsidR="00BC3AF1" w:rsidRPr="00D15909" w:rsidRDefault="00BC3AF1" w:rsidP="00B613CD">
            <w:pPr>
              <w:jc w:val="center"/>
              <w:rPr>
                <w:b/>
                <w:rPrChange w:id="206" w:author="Autor">
                  <w:rPr>
                    <w:b/>
                    <w:sz w:val="20"/>
                  </w:rPr>
                </w:rPrChange>
              </w:rPr>
            </w:pPr>
            <w:ins w:id="207" w:author="Autor">
              <w:r w:rsidRPr="001770B9">
                <w:rPr>
                  <w:b/>
                </w:rPr>
                <w:lastRenderedPageBreak/>
                <w:t>Identifikácia synergických a komplementárnych účinkov</w:t>
              </w:r>
            </w:ins>
          </w:p>
        </w:tc>
      </w:tr>
      <w:tr w:rsidR="00791176" w:rsidRPr="0024799D" w14:paraId="6CD99EBF" w14:textId="77777777" w:rsidTr="009D4CB5">
        <w:trPr>
          <w:jc w:val="center"/>
          <w:ins w:id="208" w:author="Autor"/>
        </w:trPr>
        <w:tc>
          <w:tcPr>
            <w:tcW w:w="6897" w:type="dxa"/>
            <w:gridSpan w:val="3"/>
          </w:tcPr>
          <w:p w14:paraId="303C134B" w14:textId="77777777" w:rsidR="00791176" w:rsidRDefault="00791176" w:rsidP="009D4CB5">
            <w:pPr>
              <w:rPr>
                <w:ins w:id="209" w:author="Autor"/>
              </w:rPr>
            </w:pPr>
          </w:p>
        </w:tc>
        <w:tc>
          <w:tcPr>
            <w:tcW w:w="3029" w:type="dxa"/>
          </w:tcPr>
          <w:p w14:paraId="0BBD00F0" w14:textId="77777777" w:rsidR="00791176" w:rsidRPr="0024799D" w:rsidRDefault="00791176" w:rsidP="009D4CB5">
            <w:pPr>
              <w:jc w:val="center"/>
              <w:rPr>
                <w:ins w:id="210" w:author="Autor"/>
                <w:b/>
              </w:rPr>
            </w:pPr>
            <w:ins w:id="211" w:author="Autor">
              <w:r w:rsidRPr="0024799D">
                <w:rPr>
                  <w:b/>
                </w:rPr>
                <w:t>Poznámka</w:t>
              </w:r>
            </w:ins>
          </w:p>
        </w:tc>
      </w:tr>
      <w:tr w:rsidR="00BC3AF1" w14:paraId="7C568F93" w14:textId="77777777" w:rsidTr="009D4CB5">
        <w:trPr>
          <w:jc w:val="center"/>
          <w:ins w:id="212" w:author="Auto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3AC01FD" w14:textId="77777777" w:rsidR="00BC3AF1" w:rsidRDefault="00BC3AF1">
            <w:pPr>
              <w:ind w:left="249" w:hanging="249"/>
              <w:rPr>
                <w:ins w:id="213" w:author="Autor"/>
              </w:rPr>
            </w:pPr>
            <w:ins w:id="214" w:author="Autor">
              <w:r>
                <w:t>1. Uvedenie relevantných údajov o synergických a komplementárnych účinkoch</w:t>
              </w:r>
            </w:ins>
          </w:p>
        </w:tc>
        <w:customXmlInsRangeStart w:id="215" w:author="Autor"/>
        <w:sdt>
          <w:sdtPr>
            <w:id w:val="263500299"/>
            <w:placeholder>
              <w:docPart w:val="2367DBC28E974654BFEE2F527E543DF1"/>
            </w:placeholder>
            <w:showingPlcHdr/>
            <w:comboBox>
              <w:listItem w:displayText="sú uvedené" w:value="sú uvedené"/>
              <w:listItem w:displayText="nie sú uvedené" w:value="nie sú uvedené"/>
              <w:listItem w:displayText="neuplatňuje sa" w:value="neuplatňuje sa"/>
            </w:comboBox>
          </w:sdtPr>
          <w:sdtEndPr/>
          <w:sdtContent>
            <w:customXmlInsRangeEnd w:id="215"/>
            <w:tc>
              <w:tcPr>
                <w:tcW w:w="2046" w:type="dxa"/>
              </w:tcPr>
              <w:p w14:paraId="28D549D0" w14:textId="77777777" w:rsidR="00BC3AF1" w:rsidRDefault="00ED22F6">
                <w:pPr>
                  <w:rPr>
                    <w:ins w:id="216" w:author="Autor"/>
                  </w:rPr>
                </w:pPr>
                <w:ins w:id="217" w:author="Autor">
                  <w:r w:rsidRPr="008B2ED1">
                    <w:rPr>
                      <w:rStyle w:val="Textzstupnhosymbolu"/>
                    </w:rPr>
                    <w:t>Vyberte položku.</w:t>
                  </w:r>
                </w:ins>
              </w:p>
            </w:tc>
            <w:customXmlInsRangeStart w:id="218" w:author="Autor"/>
          </w:sdtContent>
        </w:sdt>
        <w:customXmlInsRangeEnd w:id="218"/>
        <w:tc>
          <w:tcPr>
            <w:tcW w:w="3029" w:type="dxa"/>
          </w:tcPr>
          <w:p w14:paraId="197D70A1" w14:textId="77777777" w:rsidR="00BC3AF1" w:rsidRDefault="00BC3AF1" w:rsidP="009D4CB5">
            <w:pPr>
              <w:rPr>
                <w:ins w:id="219" w:author="Autor"/>
              </w:rPr>
            </w:pPr>
          </w:p>
        </w:tc>
      </w:tr>
      <w:tr w:rsidR="00791176" w14:paraId="621AA1EF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1FCEF85C" w14:textId="77777777" w:rsidR="00791176" w:rsidRDefault="00791176" w:rsidP="00B613CD">
            <w:pPr>
              <w:jc w:val="center"/>
              <w:rPr>
                <w:b/>
              </w:rPr>
            </w:pPr>
            <w:r>
              <w:rPr>
                <w:b/>
              </w:rPr>
              <w:t>Zmena a zrušenie výzvy</w:t>
            </w:r>
          </w:p>
        </w:tc>
      </w:tr>
      <w:tr w:rsidR="00791176" w:rsidRPr="0024799D" w14:paraId="44765760" w14:textId="77777777" w:rsidTr="009D4CB5">
        <w:trPr>
          <w:jc w:val="center"/>
          <w:ins w:id="220" w:author="Autor"/>
        </w:trPr>
        <w:tc>
          <w:tcPr>
            <w:tcW w:w="6897" w:type="dxa"/>
            <w:gridSpan w:val="3"/>
          </w:tcPr>
          <w:p w14:paraId="32C336BA" w14:textId="77777777" w:rsidR="00791176" w:rsidRDefault="00791176" w:rsidP="009D4CB5">
            <w:pPr>
              <w:rPr>
                <w:ins w:id="221" w:author="Autor"/>
              </w:rPr>
            </w:pPr>
          </w:p>
        </w:tc>
        <w:tc>
          <w:tcPr>
            <w:tcW w:w="3029" w:type="dxa"/>
          </w:tcPr>
          <w:p w14:paraId="06173C70" w14:textId="77777777" w:rsidR="00791176" w:rsidRPr="0024799D" w:rsidRDefault="00791176" w:rsidP="009D4CB5">
            <w:pPr>
              <w:jc w:val="center"/>
              <w:rPr>
                <w:ins w:id="222" w:author="Autor"/>
                <w:b/>
              </w:rPr>
            </w:pPr>
            <w:ins w:id="223" w:author="Autor">
              <w:r w:rsidRPr="0024799D">
                <w:rPr>
                  <w:b/>
                </w:rPr>
                <w:t>Poznámka</w:t>
              </w:r>
            </w:ins>
          </w:p>
        </w:tc>
      </w:tr>
      <w:tr w:rsidR="00813127" w14:paraId="67B8E6E4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B02CAAE" w14:textId="77777777" w:rsidR="00813127" w:rsidRDefault="00813127" w:rsidP="00470AB0">
            <w:pPr>
              <w:ind w:left="249" w:hanging="249"/>
            </w:pPr>
            <w:r>
              <w:t>1. Zapracovanie ustanovení o</w:t>
            </w:r>
            <w:r w:rsidR="00470AB0">
              <w:t> zmene a zrušení výzvy</w:t>
            </w:r>
          </w:p>
        </w:tc>
        <w:sdt>
          <w:sdtPr>
            <w:id w:val="1878661637"/>
            <w:placeholder>
              <w:docPart w:val="92C3C8A62D6B43159C2411D6264040CC"/>
            </w:placeholder>
            <w:showingPlcHdr/>
            <w:comboBox>
              <w:listItem w:displayText="sú uvedené" w:value="sú uvedené"/>
              <w:listItem w:displayText="nie sú uvedené" w:value="nie sú uvedené"/>
            </w:comboBox>
          </w:sdtPr>
          <w:sdtEndPr/>
          <w:sdtContent>
            <w:tc>
              <w:tcPr>
                <w:tcW w:w="2046" w:type="dxa"/>
              </w:tcPr>
              <w:p w14:paraId="05262FA9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24FF0D96" w14:textId="77777777" w:rsidR="00813127" w:rsidRDefault="00813127" w:rsidP="00B613CD"/>
        </w:tc>
      </w:tr>
      <w:tr w:rsidR="00813127" w:rsidRPr="00086671" w14:paraId="7F5F1D8F" w14:textId="77777777" w:rsidTr="00B613CD">
        <w:trPr>
          <w:jc w:val="center"/>
          <w:del w:id="224" w:author="Auto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5AC62AA7" w14:textId="77777777" w:rsidR="00813127" w:rsidRPr="00086671" w:rsidRDefault="00813127" w:rsidP="00B613CD">
            <w:pPr>
              <w:jc w:val="center"/>
              <w:rPr>
                <w:del w:id="225" w:author="Autor"/>
                <w:b/>
                <w:sz w:val="20"/>
              </w:rPr>
            </w:pPr>
          </w:p>
        </w:tc>
      </w:tr>
      <w:tr w:rsidR="00813127" w14:paraId="054893B5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3B7EA9E5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Prílohy</w:t>
            </w:r>
          </w:p>
        </w:tc>
      </w:tr>
      <w:tr w:rsidR="00813127" w14:paraId="5951A5B1" w14:textId="77777777" w:rsidTr="00B613CD">
        <w:trPr>
          <w:jc w:val="center"/>
        </w:trPr>
        <w:tc>
          <w:tcPr>
            <w:tcW w:w="6897" w:type="dxa"/>
            <w:gridSpan w:val="3"/>
          </w:tcPr>
          <w:p w14:paraId="4C572E3E" w14:textId="77777777" w:rsidR="00813127" w:rsidRDefault="00813127" w:rsidP="00B613CD"/>
        </w:tc>
        <w:tc>
          <w:tcPr>
            <w:tcW w:w="3029" w:type="dxa"/>
          </w:tcPr>
          <w:p w14:paraId="4795CFCC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57568F4B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C4E5650" w14:textId="77777777" w:rsidR="00813127" w:rsidRDefault="00813127" w:rsidP="00B613CD">
            <w:r>
              <w:t xml:space="preserve">1. Formulár </w:t>
            </w:r>
            <w:proofErr w:type="spellStart"/>
            <w:r>
              <w:t>ŽoNFP</w:t>
            </w:r>
            <w:proofErr w:type="spellEnd"/>
          </w:p>
        </w:tc>
        <w:sdt>
          <w:sdtPr>
            <w:id w:val="-300617812"/>
            <w:placeholder>
              <w:docPart w:val="4DA624FB0C804E939E8B9F8A7A4BD2D5"/>
            </w:placeholder>
            <w:showingPlcHdr/>
            <w:comboBox>
              <w:listItem w:displayText="je priložený" w:value="je priložený"/>
              <w:listItem w:displayText="nie je priložený" w:value="nie je priložený"/>
            </w:comboBox>
          </w:sdtPr>
          <w:sdtEndPr/>
          <w:sdtContent>
            <w:tc>
              <w:tcPr>
                <w:tcW w:w="2046" w:type="dxa"/>
              </w:tcPr>
              <w:p w14:paraId="5451FAD3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68106098" w14:textId="77777777" w:rsidR="00813127" w:rsidRDefault="00813127" w:rsidP="00B613CD"/>
        </w:tc>
      </w:tr>
      <w:tr w:rsidR="00813127" w14:paraId="38A08D0E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EC4158D" w14:textId="77777777" w:rsidR="00813127" w:rsidRDefault="00813127" w:rsidP="00B613CD">
            <w:r>
              <w:t>2. Príručka pre žiadateľa</w:t>
            </w:r>
          </w:p>
        </w:tc>
        <w:tc>
          <w:tcPr>
            <w:tcW w:w="2046" w:type="dxa"/>
          </w:tcPr>
          <w:p w14:paraId="337B8BE1" w14:textId="7EFDEF6E" w:rsidR="00813127" w:rsidRDefault="00484D02" w:rsidP="00B613CD">
            <w:customXmlDelRangeStart w:id="226" w:author="Autor"/>
            <w:sdt>
              <w:sdtPr>
                <w:id w:val="-91864099"/>
                <w:placeholder>
                  <w:docPart w:val="5AEE4A4F2CA4478182B3CD34872917A6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226"/>
                <w:del w:id="227" w:author="Autor">
                  <w:r w:rsidR="00813127" w:rsidRPr="008B2ED1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228" w:author="Autor"/>
              </w:sdtContent>
            </w:sdt>
            <w:customXmlDelRangeEnd w:id="228"/>
            <w:customXmlInsRangeStart w:id="229" w:author="Autor"/>
            <w:sdt>
              <w:sdtPr>
                <w:id w:val="-2019230344"/>
                <w:placeholder>
                  <w:docPart w:val="6001DC116E0E4717A431E7CFFA835CFF"/>
                </w:placeholder>
                <w:showingPlcHdr/>
                <w:comboBox>
                  <w:listItem w:displayText="je priložená" w:value="je priložená"/>
                  <w:listItem w:displayText="nie je priložená" w:value="nie je priložená"/>
                </w:comboBox>
              </w:sdtPr>
              <w:sdtEndPr/>
              <w:sdtContent>
                <w:customXmlInsRangeEnd w:id="229"/>
                <w:ins w:id="230" w:author="Autor">
                  <w:r w:rsidR="00086219" w:rsidRPr="008B2ED1">
                    <w:rPr>
                      <w:rStyle w:val="Textzstupnhosymbolu"/>
                    </w:rPr>
                    <w:t>Vyberte položku.</w:t>
                  </w:r>
                </w:ins>
                <w:customXmlInsRangeStart w:id="231" w:author="Autor"/>
              </w:sdtContent>
            </w:sdt>
            <w:customXmlInsRangeEnd w:id="231"/>
            <w:ins w:id="232" w:author="Autor">
              <w:r w:rsidR="00086219" w:rsidDel="00086219">
                <w:t xml:space="preserve"> </w:t>
              </w:r>
            </w:ins>
          </w:p>
        </w:tc>
        <w:tc>
          <w:tcPr>
            <w:tcW w:w="3029" w:type="dxa"/>
          </w:tcPr>
          <w:p w14:paraId="25B1FF6C" w14:textId="77777777" w:rsidR="00813127" w:rsidRDefault="00813127" w:rsidP="00B613CD"/>
        </w:tc>
      </w:tr>
      <w:tr w:rsidR="00813127" w14:paraId="1C803B73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2501C1F" w14:textId="77777777" w:rsidR="00813127" w:rsidRDefault="00813127" w:rsidP="00B613CD">
            <w:r>
              <w:t xml:space="preserve">3. Schéma štátnej pomoci/pomoci </w:t>
            </w:r>
            <w:proofErr w:type="spellStart"/>
            <w:r>
              <w:t>de</w:t>
            </w:r>
            <w:proofErr w:type="spellEnd"/>
            <w:r>
              <w:t xml:space="preserve"> </w:t>
            </w:r>
            <w:proofErr w:type="spellStart"/>
            <w:r>
              <w:t>minimis</w:t>
            </w:r>
            <w:proofErr w:type="spellEnd"/>
          </w:p>
        </w:tc>
        <w:sdt>
          <w:sdtPr>
            <w:id w:val="154962922"/>
            <w:placeholder>
              <w:docPart w:val="F0D7D28C6E9542709D0A6A5CACF973A8"/>
            </w:placeholder>
            <w:showingPlcHdr/>
            <w:comboBox>
              <w:listItem w:displayText="je priložená" w:value="je priložená"/>
              <w:listItem w:displayText="nie je priložená" w:value="nie je priložená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14:paraId="5653700E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59FEBC07" w14:textId="77777777" w:rsidR="00813127" w:rsidRDefault="00813127" w:rsidP="00B613CD"/>
        </w:tc>
      </w:tr>
      <w:tr w:rsidR="00813127" w14:paraId="488E6A2C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E757B9F" w14:textId="77777777" w:rsidR="00813127" w:rsidRPr="00105536" w:rsidRDefault="00813127" w:rsidP="00B613C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4. </w:t>
            </w:r>
            <w:r w:rsidRPr="00105536">
              <w:rPr>
                <w:bCs/>
                <w:iCs/>
              </w:rPr>
              <w:t>Zoznam merateľných ukazovateľov</w:t>
            </w:r>
            <w:r w:rsidRPr="00105536">
              <w:rPr>
                <w:b/>
              </w:rPr>
              <w:t xml:space="preserve"> </w:t>
            </w:r>
          </w:p>
        </w:tc>
        <w:tc>
          <w:tcPr>
            <w:tcW w:w="2046" w:type="dxa"/>
          </w:tcPr>
          <w:p w14:paraId="7C148296" w14:textId="600E694A" w:rsidR="00813127" w:rsidRDefault="00484D02" w:rsidP="00B613CD">
            <w:customXmlDelRangeStart w:id="233" w:author="Autor"/>
            <w:sdt>
              <w:sdtPr>
                <w:id w:val="706765657"/>
                <w:placeholder>
                  <w:docPart w:val="3D9DFC28FF724200BA64679359406D54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233"/>
                <w:del w:id="234" w:author="Autor">
                  <w:r w:rsidR="00813127" w:rsidRPr="008B2ED1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235" w:author="Autor"/>
              </w:sdtContent>
            </w:sdt>
            <w:customXmlDelRangeEnd w:id="235"/>
            <w:customXmlInsRangeStart w:id="236" w:author="Autor"/>
            <w:sdt>
              <w:sdtPr>
                <w:id w:val="-504201680"/>
                <w:placeholder>
                  <w:docPart w:val="922B10C3B17449D1A270809DEE37BF65"/>
                </w:placeholder>
                <w:showingPlcHdr/>
                <w:comboBox>
                  <w:listItem w:displayText="je priložený" w:value="je priložený"/>
                  <w:listItem w:displayText="nie je priložený" w:value="nie je priložený"/>
                </w:comboBox>
              </w:sdtPr>
              <w:sdtEndPr/>
              <w:sdtContent>
                <w:customXmlInsRangeEnd w:id="236"/>
                <w:ins w:id="237" w:author="Autor">
                  <w:r w:rsidR="00086219" w:rsidRPr="008B2ED1">
                    <w:rPr>
                      <w:rStyle w:val="Textzstupnhosymbolu"/>
                    </w:rPr>
                    <w:t>Vyberte položku.</w:t>
                  </w:r>
                </w:ins>
                <w:customXmlInsRangeStart w:id="238" w:author="Autor"/>
              </w:sdtContent>
            </w:sdt>
            <w:customXmlInsRangeEnd w:id="238"/>
            <w:ins w:id="239" w:author="Autor">
              <w:r w:rsidR="00086219" w:rsidDel="00086219">
                <w:t xml:space="preserve"> </w:t>
              </w:r>
            </w:ins>
          </w:p>
        </w:tc>
        <w:tc>
          <w:tcPr>
            <w:tcW w:w="3029" w:type="dxa"/>
          </w:tcPr>
          <w:p w14:paraId="39E2B033" w14:textId="77777777" w:rsidR="00813127" w:rsidRDefault="00813127" w:rsidP="00B613CD"/>
        </w:tc>
      </w:tr>
      <w:tr w:rsidR="00813127" w14:paraId="02951EC8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A8BE511" w14:textId="77777777" w:rsidR="00813127" w:rsidRDefault="00813127" w:rsidP="00B613CD">
            <w:pPr>
              <w:ind w:left="221" w:hanging="221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4a) Všetky merateľné ukazovatele sú v platnom číselníku merateľných ukazovateľov</w:t>
            </w:r>
          </w:p>
        </w:tc>
        <w:sdt>
          <w:sdtPr>
            <w:id w:val="603770024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14:paraId="03DF70CE" w14:textId="77777777" w:rsidR="00813127" w:rsidRDefault="00813127" w:rsidP="00B613CD">
                <w:r w:rsidRPr="009A56FE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2DF74815" w14:textId="77777777" w:rsidR="00813127" w:rsidRDefault="00813127" w:rsidP="00B613CD"/>
        </w:tc>
      </w:tr>
      <w:tr w:rsidR="00813127" w14:paraId="2C8BB129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DCA8745" w14:textId="4169417F" w:rsidR="00813127" w:rsidRDefault="00813127">
            <w:pPr>
              <w:jc w:val="both"/>
              <w:pPrChange w:id="240" w:author="Autor">
                <w:pPr>
                  <w:ind w:left="221" w:hanging="221"/>
                </w:pPr>
              </w:pPrChange>
            </w:pPr>
            <w:r>
              <w:t xml:space="preserve">5. </w:t>
            </w:r>
            <w:r w:rsidR="0086698E" w:rsidRPr="0086698E">
              <w:rPr>
                <w:rFonts w:eastAsia="Calibri"/>
                <w:bCs/>
                <w:iCs/>
              </w:rPr>
              <w:t xml:space="preserve">Predbežná informácia pre žiadateľov </w:t>
            </w:r>
            <w:del w:id="241" w:author="Autor">
              <w:r w:rsidRPr="00105536">
                <w:delText>podľa</w:delText>
              </w:r>
            </w:del>
            <w:ins w:id="242" w:author="Autor">
              <w:r w:rsidR="0086698E" w:rsidRPr="0086698E">
                <w:rPr>
                  <w:bCs/>
                  <w:iCs/>
                  <w:lang w:eastAsia="en-US"/>
                </w:rPr>
                <w:t>o</w:t>
              </w:r>
              <w:r w:rsidR="00CF4DF9">
                <w:rPr>
                  <w:bCs/>
                  <w:iCs/>
                  <w:lang w:eastAsia="en-US"/>
                </w:rPr>
                <w:t> </w:t>
              </w:r>
              <w:r w:rsidR="0086698E" w:rsidRPr="0086698E">
                <w:rPr>
                  <w:bCs/>
                  <w:iCs/>
                  <w:lang w:eastAsia="en-US"/>
                </w:rPr>
                <w:t>nenávratný finančný príspevok / o príspevok</w:t>
              </w:r>
              <w:r w:rsidR="0086698E" w:rsidRPr="0086698E">
                <w:rPr>
                  <w:rFonts w:eastAsia="Calibri"/>
                  <w:bCs/>
                  <w:iCs/>
                </w:rPr>
                <w:t xml:space="preserve"> v zmysle</w:t>
              </w:r>
            </w:ins>
            <w:r w:rsidR="0086698E" w:rsidRPr="0086698E">
              <w:rPr>
                <w:rFonts w:eastAsia="Calibri"/>
                <w:bCs/>
                <w:iCs/>
              </w:rPr>
              <w:t xml:space="preserve"> čl. </w:t>
            </w:r>
            <w:del w:id="243" w:author="Autor">
              <w:r w:rsidRPr="00105536">
                <w:delText>13 Nariadenia Komisie (ES, Euratom</w:delText>
              </w:r>
            </w:del>
            <w:ins w:id="244" w:author="Autor">
              <w:r w:rsidR="0086698E" w:rsidRPr="00C00BC3">
                <w:rPr>
                  <w:bCs/>
                  <w:iCs/>
                  <w:lang w:eastAsia="en-US"/>
                </w:rPr>
                <w:t>105a</w:t>
              </w:r>
              <w:r w:rsidR="0086698E" w:rsidRPr="00C00BC3">
                <w:rPr>
                  <w:rFonts w:eastAsia="Calibri"/>
                  <w:bCs/>
                  <w:iCs/>
                </w:rPr>
                <w:t xml:space="preserve"> </w:t>
              </w:r>
              <w:r w:rsidR="0086698E" w:rsidRPr="00C00BC3">
                <w:rPr>
                  <w:bCs/>
                  <w:iCs/>
                  <w:lang w:eastAsia="en-US"/>
                </w:rPr>
                <w:t>nariadenia Európskeho Parlamentu a Rady (EÚ, EURATOM</w:t>
              </w:r>
            </w:ins>
            <w:r w:rsidR="0086698E" w:rsidRPr="00C00BC3">
              <w:rPr>
                <w:bCs/>
                <w:iCs/>
                <w:lang w:eastAsia="en-US"/>
              </w:rPr>
              <w:t>) č.</w:t>
            </w:r>
            <w:del w:id="245" w:author="Autor">
              <w:r w:rsidRPr="00105536">
                <w:delText xml:space="preserve"> 1302/2008 o centrálnej databáze vylúčených subjektov</w:delText>
              </w:r>
            </w:del>
            <w:ins w:id="246" w:author="Autor">
              <w:r w:rsidR="00CF4DF9">
                <w:rPr>
                  <w:bCs/>
                  <w:iCs/>
                  <w:lang w:eastAsia="en-US"/>
                </w:rPr>
                <w:t> </w:t>
              </w:r>
              <w:r w:rsidR="0086698E" w:rsidRPr="00C00BC3">
                <w:rPr>
                  <w:bCs/>
                  <w:iCs/>
                  <w:lang w:eastAsia="en-US"/>
                </w:rPr>
                <w:t xml:space="preserve">1929/2015 z 28. októbra 2015, ktorým sa mení nariadenie (EÚ, EURATOM) č. 966/2012 o rozpočtových pravidlách, ktoré sa vzťahujú na </w:t>
              </w:r>
              <w:r w:rsidR="0086698E" w:rsidRPr="00BE6880">
                <w:rPr>
                  <w:bCs/>
                  <w:iCs/>
                  <w:lang w:eastAsia="en-US"/>
                </w:rPr>
                <w:t>všeobecný rozpočet Únie</w:t>
              </w:r>
            </w:ins>
          </w:p>
        </w:tc>
        <w:tc>
          <w:tcPr>
            <w:tcW w:w="2046" w:type="dxa"/>
          </w:tcPr>
          <w:p w14:paraId="4DB426C7" w14:textId="7E0275FB" w:rsidR="00813127" w:rsidRDefault="00484D02" w:rsidP="00B613CD">
            <w:customXmlDelRangeStart w:id="247" w:author="Autor"/>
            <w:sdt>
              <w:sdtPr>
                <w:id w:val="-2007807911"/>
                <w:placeholder>
                  <w:docPart w:val="47E6EE6677284365A126E9A40AF92C6C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customXmlDelRangeEnd w:id="247"/>
                <w:del w:id="248" w:author="Autor">
                  <w:r w:rsidR="00813127" w:rsidRPr="008B2ED1">
                    <w:rPr>
                      <w:rStyle w:val="Textzstupnhosymbolu"/>
                    </w:rPr>
                    <w:delText>Vyberte položku.</w:delText>
                  </w:r>
                </w:del>
                <w:customXmlDelRangeStart w:id="249" w:author="Autor"/>
              </w:sdtContent>
            </w:sdt>
            <w:customXmlDelRangeEnd w:id="249"/>
            <w:customXmlInsRangeStart w:id="250" w:author="Autor"/>
            <w:sdt>
              <w:sdtPr>
                <w:id w:val="1161420833"/>
                <w:placeholder>
                  <w:docPart w:val="29C8A021166E4E0898AB8F4F5D6AD207"/>
                </w:placeholder>
                <w:showingPlcHdr/>
                <w:comboBox>
                  <w:listItem w:displayText="je priložená" w:value="je priložená"/>
                  <w:listItem w:displayText="nie je priložená" w:value="nie je priložená"/>
                </w:comboBox>
              </w:sdtPr>
              <w:sdtEndPr/>
              <w:sdtContent>
                <w:customXmlInsRangeEnd w:id="250"/>
                <w:ins w:id="251" w:author="Autor">
                  <w:r w:rsidR="00086219" w:rsidRPr="008B2ED1">
                    <w:rPr>
                      <w:rStyle w:val="Textzstupnhosymbolu"/>
                    </w:rPr>
                    <w:t>Vyberte položku.</w:t>
                  </w:r>
                </w:ins>
                <w:customXmlInsRangeStart w:id="252" w:author="Autor"/>
              </w:sdtContent>
            </w:sdt>
            <w:customXmlInsRangeEnd w:id="252"/>
            <w:ins w:id="253" w:author="Autor">
              <w:r w:rsidR="00086219" w:rsidDel="00086219">
                <w:t xml:space="preserve"> </w:t>
              </w:r>
            </w:ins>
          </w:p>
        </w:tc>
        <w:tc>
          <w:tcPr>
            <w:tcW w:w="3029" w:type="dxa"/>
          </w:tcPr>
          <w:p w14:paraId="1340806E" w14:textId="77777777" w:rsidR="00813127" w:rsidRDefault="00813127" w:rsidP="00B613CD"/>
        </w:tc>
      </w:tr>
      <w:tr w:rsidR="00813127" w14:paraId="5DC734F4" w14:textId="77777777" w:rsidTr="00B613CD">
        <w:trPr>
          <w:jc w:val="center"/>
          <w:del w:id="254" w:author="Auto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EDC6E4E" w14:textId="77777777" w:rsidR="00813127" w:rsidRDefault="00813127" w:rsidP="00B613CD">
            <w:pPr>
              <w:ind w:left="221" w:hanging="221"/>
              <w:rPr>
                <w:del w:id="255" w:author="Autor"/>
              </w:rPr>
            </w:pPr>
            <w:del w:id="256" w:author="Autor">
              <w:r>
                <w:delText>6. Identifikácia oblastí podpory, kde budú EŠIF a ostatné nástroje podpory použité synergickým a komplementárnym spôsobom (relevantné iba pre výzvy na predkladanie PZ/výzvy/vyzvania s identifikovaným možným prienikom oblastí podpory v súlade s PD a OP)</w:delText>
              </w:r>
            </w:del>
          </w:p>
        </w:tc>
        <w:customXmlDelRangeStart w:id="257" w:author="Autor"/>
        <w:sdt>
          <w:sdtPr>
            <w:id w:val="1593972985"/>
            <w:placeholder>
              <w:docPart w:val="8766B3997F4E466DBD4D8E35767D71F4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customXmlDelRangeEnd w:id="257"/>
            <w:tc>
              <w:tcPr>
                <w:tcW w:w="2046" w:type="dxa"/>
              </w:tcPr>
              <w:p w14:paraId="39805E15" w14:textId="77777777" w:rsidR="00813127" w:rsidRDefault="00813127" w:rsidP="00B613CD">
                <w:pPr>
                  <w:rPr>
                    <w:del w:id="258" w:author="Autor"/>
                  </w:rPr>
                </w:pPr>
                <w:del w:id="259" w:author="Autor">
                  <w:r w:rsidRPr="008B2ED1">
                    <w:rPr>
                      <w:rStyle w:val="Textzstupnhosymbolu"/>
                    </w:rPr>
                    <w:delText>Vyberte položku.</w:delText>
                  </w:r>
                </w:del>
              </w:p>
            </w:tc>
            <w:customXmlDelRangeStart w:id="260" w:author="Autor"/>
          </w:sdtContent>
        </w:sdt>
        <w:customXmlDelRangeEnd w:id="260"/>
        <w:tc>
          <w:tcPr>
            <w:tcW w:w="3029" w:type="dxa"/>
          </w:tcPr>
          <w:p w14:paraId="0CA62ADE" w14:textId="77777777" w:rsidR="00813127" w:rsidRDefault="00813127" w:rsidP="00B613CD">
            <w:pPr>
              <w:rPr>
                <w:del w:id="261" w:author="Autor"/>
              </w:rPr>
            </w:pPr>
          </w:p>
        </w:tc>
      </w:tr>
      <w:tr w:rsidR="00813127" w14:paraId="7067F2B2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6184A64" w14:textId="6303965C" w:rsidR="00813127" w:rsidRDefault="00813127" w:rsidP="00B613CD">
            <w:del w:id="262" w:author="Autor">
              <w:r>
                <w:rPr>
                  <w:bCs/>
                  <w:iCs/>
                </w:rPr>
                <w:delText>7</w:delText>
              </w:r>
            </w:del>
            <w:ins w:id="263" w:author="Autor">
              <w:r w:rsidR="00ED22F6">
                <w:rPr>
                  <w:bCs/>
                  <w:iCs/>
                </w:rPr>
                <w:t>6</w:t>
              </w:r>
            </w:ins>
            <w:r>
              <w:rPr>
                <w:bCs/>
                <w:iCs/>
              </w:rPr>
              <w:t>. Ďalšie prílohy</w:t>
            </w:r>
          </w:p>
        </w:tc>
        <w:sdt>
          <w:sdtPr>
            <w:id w:val="2007244869"/>
            <w:placeholder>
              <w:docPart w:val="F570B0A72C5B4C37A1AEFE4F8471458D"/>
            </w:placeholder>
            <w:showingPlcHdr/>
            <w:comboBox>
              <w:listItem w:displayText="sú priložené" w:value="sú priložené"/>
              <w:listItem w:displayText="nie sú priložené" w:value="nie sú priložené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14:paraId="6CEA7F4B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7B225D73" w14:textId="77777777" w:rsidR="00813127" w:rsidRDefault="00813127" w:rsidP="00B613CD"/>
        </w:tc>
      </w:tr>
      <w:tr w:rsidR="00813127" w14:paraId="6658B792" w14:textId="77777777" w:rsidTr="00B613CD">
        <w:trPr>
          <w:jc w:val="center"/>
        </w:trPr>
        <w:tc>
          <w:tcPr>
            <w:tcW w:w="9926" w:type="dxa"/>
            <w:gridSpan w:val="4"/>
          </w:tcPr>
          <w:p w14:paraId="5ED6827C" w14:textId="77777777" w:rsidR="00813127" w:rsidRDefault="00813127" w:rsidP="00B613CD"/>
        </w:tc>
      </w:tr>
      <w:tr w:rsidR="00813127" w14:paraId="776047D9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14:paraId="748744C9" w14:textId="1BAC3C16" w:rsidR="00813127" w:rsidRDefault="00813127" w:rsidP="00D2618F">
            <w:r>
              <w:t xml:space="preserve">Na základe vykonanej kontroly </w:t>
            </w:r>
            <w:r w:rsidRPr="00194E50">
              <w:t>výzvy na</w:t>
            </w:r>
            <w:del w:id="264" w:author="Autor">
              <w:r w:rsidRPr="00194E50">
                <w:delText xml:space="preserve"> </w:delText>
              </w:r>
            </w:del>
            <w:ins w:id="265" w:author="Autor">
              <w:r w:rsidR="00086219">
                <w:t> </w:t>
              </w:r>
            </w:ins>
            <w:r w:rsidRPr="00194E50">
              <w:t>predkladanie projektových zámerov/výzvy/vyzvania môže byť vyhlásená?</w:t>
            </w:r>
            <w:r w:rsidR="00C66346">
              <w:rPr>
                <w:rStyle w:val="Odkaznapoznmkupodiarou"/>
              </w:rPr>
              <w:footnoteReference w:id="7"/>
            </w:r>
          </w:p>
        </w:tc>
        <w:sdt>
          <w:sdtPr>
            <w:id w:val="-1572723209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5075" w:type="dxa"/>
                <w:gridSpan w:val="2"/>
              </w:tcPr>
              <w:p w14:paraId="0466D0AE" w14:textId="77777777" w:rsidR="00813127" w:rsidRDefault="00813127" w:rsidP="00B613CD">
                <w:r w:rsidRPr="009A56FE">
                  <w:rPr>
                    <w:rStyle w:val="Textzstupnhosymbolu"/>
                  </w:rPr>
                  <w:t>Vyberte položku.</w:t>
                </w:r>
              </w:p>
            </w:tc>
          </w:sdtContent>
        </w:sdt>
      </w:tr>
    </w:tbl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270" w:author="Autor">
          <w:tblPr>
            <w:tblW w:w="9924" w:type="dxa"/>
            <w:tblInd w:w="-35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2201"/>
        <w:gridCol w:w="7723"/>
        <w:tblGridChange w:id="271">
          <w:tblGrid>
            <w:gridCol w:w="2201"/>
            <w:gridCol w:w="7723"/>
          </w:tblGrid>
        </w:tblGridChange>
      </w:tblGrid>
      <w:tr w:rsidR="00272F83" w:rsidRPr="00C11731" w14:paraId="14D264E5" w14:textId="77777777" w:rsidTr="0036108E">
        <w:trPr>
          <w:trHeight w:hRule="exact" w:val="851"/>
          <w:trPrChange w:id="272" w:author="Autor">
            <w:trPr>
              <w:trHeight w:val="330"/>
            </w:trPr>
          </w:trPrChange>
        </w:trPr>
        <w:tc>
          <w:tcPr>
            <w:tcW w:w="9924" w:type="dxa"/>
            <w:gridSpan w:val="2"/>
            <w:vAlign w:val="center"/>
            <w:hideMark/>
            <w:tcPrChange w:id="273" w:author="Autor">
              <w:tcPr>
                <w:tcW w:w="9924" w:type="dxa"/>
                <w:gridSpan w:val="2"/>
                <w:vAlign w:val="center"/>
                <w:hideMark/>
              </w:tcPr>
            </w:tcPrChange>
          </w:tcPr>
          <w:p w14:paraId="43B14937" w14:textId="77777777" w:rsidR="00272F83" w:rsidRDefault="00272F83" w:rsidP="008C7E1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  <w:p w14:paraId="3989EAB7" w14:textId="77777777" w:rsidR="003A7E6B" w:rsidRPr="009254A5" w:rsidRDefault="003A7E6B" w:rsidP="00D15909">
            <w:pPr>
              <w:rPr>
                <w:del w:id="274" w:author="Autor"/>
                <w:szCs w:val="24"/>
              </w:rPr>
            </w:pPr>
            <w:r w:rsidRPr="00B64015">
              <w:rPr>
                <w:szCs w:val="24"/>
              </w:rPr>
              <w:t xml:space="preserve">Na základe overených skutočností potvrdzujem, že  </w:t>
            </w:r>
            <w:sdt>
              <w:sdtPr>
                <w:rPr>
                  <w:szCs w:val="24"/>
                </w:rPr>
                <w:id w:val="1127582764"/>
                <w:placeholder>
                  <w:docPart w:val="1C508577858C494BB5FE4E7C996FC896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r w:rsidRPr="00B64015">
                  <w:rPr>
                    <w:szCs w:val="24"/>
                  </w:rPr>
                  <w:t>Vyberte položku.</w:t>
                </w:r>
              </w:sdtContent>
            </w:sdt>
            <w:r w:rsidRPr="00B64015">
              <w:rPr>
                <w:szCs w:val="24"/>
              </w:rPr>
              <w:t xml:space="preserve">   </w:t>
            </w:r>
          </w:p>
          <w:p w14:paraId="7AFE3655" w14:textId="77777777" w:rsidR="004875F2" w:rsidRPr="00A54276" w:rsidRDefault="004875F2" w:rsidP="00D15909">
            <w:pPr>
              <w:rPr>
                <w:del w:id="275" w:author="Autor"/>
              </w:rPr>
            </w:pPr>
            <w:del w:id="276" w:author="Autor">
              <w:r w:rsidRPr="00B64015">
                <w:rPr>
                  <w:sz w:val="20"/>
                  <w:szCs w:val="20"/>
                </w:rPr>
                <w:delText xml:space="preserve"> </w:delText>
              </w:r>
            </w:del>
          </w:p>
          <w:p w14:paraId="0352A6B7" w14:textId="77777777" w:rsidR="00272F83" w:rsidRPr="00BD2FCC" w:rsidRDefault="00272F83">
            <w:pPr>
              <w:rPr>
                <w:rFonts w:cs="Times New Roman"/>
                <w:color w:val="000000"/>
                <w:sz w:val="20"/>
                <w:szCs w:val="20"/>
              </w:rPr>
              <w:pPrChange w:id="277" w:author="Autor">
                <w:pPr>
                  <w:jc w:val="both"/>
                </w:pPr>
              </w:pPrChange>
            </w:pPr>
          </w:p>
        </w:tc>
      </w:tr>
      <w:tr w:rsidR="00272F83" w:rsidRPr="0012627C" w14:paraId="35805926" w14:textId="77777777" w:rsidTr="0036108E">
        <w:trPr>
          <w:trHeight w:hRule="exact" w:val="340"/>
          <w:trPrChange w:id="278" w:author="Autor">
            <w:trPr>
              <w:trHeight w:val="330"/>
            </w:trPr>
          </w:trPrChange>
        </w:trPr>
        <w:tc>
          <w:tcPr>
            <w:tcW w:w="2201" w:type="dxa"/>
            <w:vAlign w:val="center"/>
            <w:tcPrChange w:id="279" w:author="Autor">
              <w:tcPr>
                <w:tcW w:w="2201" w:type="dxa"/>
                <w:vAlign w:val="center"/>
              </w:tcPr>
            </w:tcPrChange>
          </w:tcPr>
          <w:p w14:paraId="66755153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723" w:type="dxa"/>
            <w:vAlign w:val="center"/>
            <w:tcPrChange w:id="281" w:author="Autor">
              <w:tcPr>
                <w:tcW w:w="7723" w:type="dxa"/>
                <w:vAlign w:val="center"/>
              </w:tcPr>
            </w:tcPrChange>
          </w:tcPr>
          <w:p w14:paraId="3DBDCD78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14:paraId="501348C3" w14:textId="77777777" w:rsidTr="0036108E">
        <w:trPr>
          <w:trHeight w:hRule="exact" w:val="340"/>
          <w:trPrChange w:id="282" w:author="Autor">
            <w:trPr>
              <w:trHeight w:val="330"/>
            </w:trPr>
          </w:trPrChange>
        </w:trPr>
        <w:tc>
          <w:tcPr>
            <w:tcW w:w="2201" w:type="dxa"/>
            <w:vAlign w:val="center"/>
            <w:hideMark/>
            <w:tcPrChange w:id="283" w:author="Autor">
              <w:tcPr>
                <w:tcW w:w="2201" w:type="dxa"/>
                <w:vAlign w:val="center"/>
                <w:hideMark/>
              </w:tcPr>
            </w:tcPrChange>
          </w:tcPr>
          <w:p w14:paraId="17E8D781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723" w:type="dxa"/>
            <w:vAlign w:val="center"/>
            <w:hideMark/>
            <w:tcPrChange w:id="284" w:author="Autor">
              <w:tcPr>
                <w:tcW w:w="7723" w:type="dxa"/>
                <w:vAlign w:val="center"/>
                <w:hideMark/>
              </w:tcPr>
            </w:tcPrChange>
          </w:tcPr>
          <w:p w14:paraId="5AA03B64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14:paraId="1957372D" w14:textId="77777777" w:rsidTr="0036108E">
        <w:trPr>
          <w:trHeight w:hRule="exact" w:val="340"/>
          <w:trPrChange w:id="285" w:author="Autor">
            <w:trPr>
              <w:trHeight w:val="330"/>
            </w:trPr>
          </w:trPrChange>
        </w:trPr>
        <w:tc>
          <w:tcPr>
            <w:tcW w:w="2201" w:type="dxa"/>
            <w:shd w:val="clear" w:color="000000" w:fill="FFFFFF"/>
            <w:vAlign w:val="center"/>
            <w:hideMark/>
            <w:tcPrChange w:id="286" w:author="Autor">
              <w:tcPr>
                <w:tcW w:w="2201" w:type="dxa"/>
                <w:shd w:val="clear" w:color="000000" w:fill="FFFFFF"/>
                <w:vAlign w:val="center"/>
                <w:hideMark/>
              </w:tcPr>
            </w:tcPrChange>
          </w:tcPr>
          <w:p w14:paraId="0EDB4E17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  <w:tcPrChange w:id="287" w:author="Autor">
              <w:tcPr>
                <w:tcW w:w="7723" w:type="dxa"/>
                <w:vAlign w:val="center"/>
                <w:hideMark/>
              </w:tcPr>
            </w:tcPrChange>
          </w:tcPr>
          <w:p w14:paraId="0E4F7564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14:paraId="27651D53" w14:textId="77777777" w:rsidTr="0036108E">
        <w:trPr>
          <w:trHeight w:hRule="exact" w:val="284"/>
          <w:trPrChange w:id="288" w:author="Autor">
            <w:trPr>
              <w:trHeight w:val="330"/>
            </w:trPr>
          </w:trPrChange>
        </w:trPr>
        <w:tc>
          <w:tcPr>
            <w:tcW w:w="9924" w:type="dxa"/>
            <w:gridSpan w:val="2"/>
            <w:noWrap/>
            <w:tcPrChange w:id="289" w:author="Autor">
              <w:tcPr>
                <w:tcW w:w="9924" w:type="dxa"/>
                <w:gridSpan w:val="2"/>
                <w:noWrap/>
              </w:tcPr>
            </w:tcPrChange>
          </w:tcPr>
          <w:p w14:paraId="41EC7584" w14:textId="05776281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del w:id="290" w:author="Autor">
              <w:r w:rsidRPr="00BD2FCC">
                <w:rPr>
                  <w:rFonts w:cs="Times New Roman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272F83" w:rsidRPr="0012627C" w14:paraId="5EE3A2C3" w14:textId="77777777" w:rsidTr="0036108E">
        <w:trPr>
          <w:trHeight w:hRule="exact" w:val="340"/>
          <w:trPrChange w:id="291" w:author="Autor">
            <w:trPr>
              <w:trHeight w:val="330"/>
            </w:trPr>
          </w:trPrChange>
        </w:trPr>
        <w:tc>
          <w:tcPr>
            <w:tcW w:w="2201" w:type="dxa"/>
            <w:vAlign w:val="center"/>
            <w:hideMark/>
            <w:tcPrChange w:id="292" w:author="Autor">
              <w:tcPr>
                <w:tcW w:w="2201" w:type="dxa"/>
                <w:vAlign w:val="center"/>
                <w:hideMark/>
              </w:tcPr>
            </w:tcPrChange>
          </w:tcPr>
          <w:p w14:paraId="6D22C0DB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9"/>
            </w:r>
          </w:p>
        </w:tc>
        <w:tc>
          <w:tcPr>
            <w:tcW w:w="7723" w:type="dxa"/>
            <w:vAlign w:val="center"/>
            <w:hideMark/>
            <w:tcPrChange w:id="293" w:author="Autor">
              <w:tcPr>
                <w:tcW w:w="7723" w:type="dxa"/>
                <w:vAlign w:val="center"/>
                <w:hideMark/>
              </w:tcPr>
            </w:tcPrChange>
          </w:tcPr>
          <w:p w14:paraId="694D8B3D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14:paraId="6F8492CB" w14:textId="77777777" w:rsidTr="0036108E">
        <w:trPr>
          <w:trHeight w:hRule="exact" w:val="340"/>
          <w:trPrChange w:id="294" w:author="Autor">
            <w:trPr>
              <w:trHeight w:val="330"/>
            </w:trPr>
          </w:trPrChange>
        </w:trPr>
        <w:tc>
          <w:tcPr>
            <w:tcW w:w="2201" w:type="dxa"/>
            <w:shd w:val="clear" w:color="000000" w:fill="FFFFFF"/>
            <w:vAlign w:val="center"/>
            <w:hideMark/>
            <w:tcPrChange w:id="295" w:author="Autor">
              <w:tcPr>
                <w:tcW w:w="2201" w:type="dxa"/>
                <w:shd w:val="clear" w:color="000000" w:fill="FFFFFF"/>
                <w:vAlign w:val="center"/>
                <w:hideMark/>
              </w:tcPr>
            </w:tcPrChange>
          </w:tcPr>
          <w:p w14:paraId="5DE7F97D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723" w:type="dxa"/>
            <w:vAlign w:val="center"/>
            <w:hideMark/>
            <w:tcPrChange w:id="296" w:author="Autor">
              <w:tcPr>
                <w:tcW w:w="7723" w:type="dxa"/>
                <w:vAlign w:val="center"/>
                <w:hideMark/>
              </w:tcPr>
            </w:tcPrChange>
          </w:tcPr>
          <w:p w14:paraId="275B2AC5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14:paraId="07776AF7" w14:textId="77777777" w:rsidTr="0036108E">
        <w:trPr>
          <w:trHeight w:hRule="exact" w:val="340"/>
          <w:trPrChange w:id="297" w:author="Autor">
            <w:trPr>
              <w:trHeight w:val="330"/>
            </w:trPr>
          </w:trPrChange>
        </w:trPr>
        <w:tc>
          <w:tcPr>
            <w:tcW w:w="2201" w:type="dxa"/>
            <w:shd w:val="clear" w:color="000000" w:fill="FFFFFF"/>
            <w:vAlign w:val="center"/>
            <w:hideMark/>
            <w:tcPrChange w:id="298" w:author="Autor">
              <w:tcPr>
                <w:tcW w:w="2201" w:type="dxa"/>
                <w:shd w:val="clear" w:color="000000" w:fill="FFFFFF"/>
                <w:vAlign w:val="center"/>
                <w:hideMark/>
              </w:tcPr>
            </w:tcPrChange>
          </w:tcPr>
          <w:p w14:paraId="4C005DAC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  <w:tcPrChange w:id="299" w:author="Autor">
              <w:tcPr>
                <w:tcW w:w="7723" w:type="dxa"/>
                <w:vAlign w:val="center"/>
                <w:hideMark/>
              </w:tcPr>
            </w:tcPrChange>
          </w:tcPr>
          <w:p w14:paraId="451666ED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0B4F498B" w14:textId="77777777" w:rsidR="00FA7A44" w:rsidRDefault="00FA7A44" w:rsidP="00272F83">
      <w:bookmarkStart w:id="300" w:name="_GoBack"/>
      <w:bookmarkEnd w:id="300"/>
    </w:p>
    <w:sectPr w:rsidR="00FA7A44" w:rsidSect="00D15909">
      <w:headerReference w:type="default" r:id="rId13"/>
      <w:footerReference w:type="default" r:id="rId14"/>
      <w:pgSz w:w="11906" w:h="16838"/>
      <w:pgMar w:top="1389" w:right="1418" w:bottom="1389" w:left="1418" w:header="709" w:footer="709" w:gutter="0"/>
      <w:cols w:space="708"/>
      <w:titlePg/>
      <w:docGrid w:linePitch="360"/>
      <w:sectPrChange w:id="308" w:author="Autor">
        <w:sectPr w:rsidR="00FA7A44" w:rsidSect="00D15909">
          <w:pgMar w:top="1417" w:right="1417" w:bottom="1417" w:left="1417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5C9246" w14:textId="77777777" w:rsidR="00484D02" w:rsidRDefault="00484D02" w:rsidP="00813127">
      <w:pPr>
        <w:spacing w:after="0" w:line="240" w:lineRule="auto"/>
      </w:pPr>
      <w:r>
        <w:separator/>
      </w:r>
    </w:p>
  </w:endnote>
  <w:endnote w:type="continuationSeparator" w:id="0">
    <w:p w14:paraId="10865141" w14:textId="77777777" w:rsidR="00484D02" w:rsidRDefault="00484D02" w:rsidP="00813127">
      <w:pPr>
        <w:spacing w:after="0" w:line="240" w:lineRule="auto"/>
      </w:pPr>
      <w:r>
        <w:continuationSeparator/>
      </w:r>
    </w:p>
  </w:endnote>
  <w:endnote w:type="continuationNotice" w:id="1">
    <w:p w14:paraId="5CE06041" w14:textId="77777777" w:rsidR="00484D02" w:rsidRDefault="00484D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AAC41" w14:textId="77777777" w:rsidR="00813127" w:rsidRDefault="00813127" w:rsidP="00813127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2E858B" wp14:editId="6FC5EAF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0E3EF58F" w14:textId="77777777" w:rsidR="00813127" w:rsidRDefault="00813127" w:rsidP="00813127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16D37B18" wp14:editId="4A26034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3475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6108E">
          <w:rPr>
            <w:noProof/>
          </w:rPr>
          <w:t>4</w:t>
        </w:r>
        <w:r>
          <w:fldChar w:fldCharType="end"/>
        </w:r>
      </w:sdtContent>
    </w:sdt>
  </w:p>
  <w:p w14:paraId="205F2E6A" w14:textId="77777777" w:rsidR="00813127" w:rsidRDefault="008131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C3AC1" w14:textId="77777777" w:rsidR="00484D02" w:rsidRDefault="00484D02" w:rsidP="00813127">
      <w:pPr>
        <w:spacing w:after="0" w:line="240" w:lineRule="auto"/>
      </w:pPr>
      <w:r>
        <w:separator/>
      </w:r>
    </w:p>
  </w:footnote>
  <w:footnote w:type="continuationSeparator" w:id="0">
    <w:p w14:paraId="2DA98149" w14:textId="77777777" w:rsidR="00484D02" w:rsidRDefault="00484D02" w:rsidP="00813127">
      <w:pPr>
        <w:spacing w:after="0" w:line="240" w:lineRule="auto"/>
      </w:pPr>
      <w:r>
        <w:continuationSeparator/>
      </w:r>
    </w:p>
  </w:footnote>
  <w:footnote w:type="continuationNotice" w:id="1">
    <w:p w14:paraId="342D22C7" w14:textId="77777777" w:rsidR="00484D02" w:rsidRDefault="00484D02">
      <w:pPr>
        <w:spacing w:after="0" w:line="240" w:lineRule="auto"/>
      </w:pPr>
    </w:p>
  </w:footnote>
  <w:footnote w:id="2">
    <w:p w14:paraId="7BC51BBB" w14:textId="26809E10" w:rsidR="00813127" w:rsidRPr="006C4D47" w:rsidRDefault="00813127" w:rsidP="00813127">
      <w:pPr>
        <w:pStyle w:val="Textpoznmkypodiarou"/>
        <w:jc w:val="both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Pr="00190B2C">
        <w:t>Vyplnenie KZ slúži na zaznamenanie výkonu kontroly správnosti a kompletnosti výzvy na predkladanie projektových zámerov/výzvy/vyzvania p</w:t>
      </w:r>
      <w:r w:rsidR="00023E1D">
        <w:t>odľa ustanovenia kapitoly 3.1.1 ods. 2, kapitoly 3.1.2</w:t>
      </w:r>
      <w:r w:rsidRPr="00190B2C">
        <w:t xml:space="preserve"> </w:t>
      </w:r>
      <w:r w:rsidR="00023E1D">
        <w:t xml:space="preserve">ods. 4, kapitoly 3.4.1.1,ods. 2, kapitoly 3.4.3 </w:t>
      </w:r>
      <w:r w:rsidRPr="00190B2C">
        <w:t>ods. 4 a kapitoly 3.4.4 ods. 2 Systému riadenia EŠIF.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</w:t>
      </w:r>
      <w:del w:id="46" w:author="Autor">
        <w:r w:rsidRPr="00190B2C">
          <w:delText xml:space="preserve"> </w:delText>
        </w:r>
      </w:del>
      <w:ins w:id="47" w:author="Autor">
        <w:r w:rsidR="00086219">
          <w:t> </w:t>
        </w:r>
      </w:ins>
      <w:r w:rsidRPr="00190B2C">
        <w:t>ktoré sa príloha vzťahuje.</w:t>
      </w:r>
    </w:p>
  </w:footnote>
  <w:footnote w:id="3">
    <w:p w14:paraId="53C5C4A7" w14:textId="77777777" w:rsidR="00813127" w:rsidRPr="006C4D47" w:rsidRDefault="00813127" w:rsidP="00813127">
      <w:pPr>
        <w:pStyle w:val="Textpoznmkypodiarou"/>
      </w:pPr>
      <w:r w:rsidRPr="006C4D47">
        <w:rPr>
          <w:rStyle w:val="Odkaznapoznmkupodiarou"/>
        </w:rPr>
        <w:footnoteRef/>
      </w:r>
      <w:r w:rsidRPr="006C4D47">
        <w:t xml:space="preserve"> Uvedené sa neuplatňuje na vyzvania</w:t>
      </w:r>
      <w:r w:rsidR="00023E1D">
        <w:t>.</w:t>
      </w:r>
    </w:p>
  </w:footnote>
  <w:footnote w:id="4">
    <w:p w14:paraId="65160DE9" w14:textId="77777777" w:rsidR="002318BB" w:rsidRDefault="002318BB" w:rsidP="001770B9">
      <w:pPr>
        <w:pStyle w:val="Textpoznmkypodiarou"/>
        <w:jc w:val="both"/>
        <w:rPr>
          <w:ins w:id="49" w:author="Autor"/>
        </w:rPr>
      </w:pPr>
      <w:ins w:id="50" w:author="Autor">
        <w:r>
          <w:rPr>
            <w:rStyle w:val="Odkaznapoznmkupodiarou"/>
          </w:rPr>
          <w:footnoteRef/>
        </w:r>
        <w:r>
          <w:t xml:space="preserve"> V zmysle MP CKO č. 11 k zabezpečeniu koordinácie synergických účinkov a </w:t>
        </w:r>
        <w:proofErr w:type="spellStart"/>
        <w:r>
          <w:t>komplementarít</w:t>
        </w:r>
        <w:proofErr w:type="spellEnd"/>
        <w:r>
          <w:t xml:space="preserve"> medzi EŠIF a inými nástrojmi podpory EÚ a SR.</w:t>
        </w:r>
      </w:ins>
    </w:p>
  </w:footnote>
  <w:footnote w:id="5">
    <w:p w14:paraId="6F361BD8" w14:textId="77777777" w:rsidR="00813127" w:rsidRPr="006C4D47" w:rsidRDefault="00813127" w:rsidP="00813127">
      <w:pPr>
        <w:pStyle w:val="Textpoznmkypodiarou"/>
        <w:rPr>
          <w:del w:id="55" w:author="Autor"/>
        </w:rPr>
      </w:pPr>
      <w:del w:id="56" w:author="Autor">
        <w:r w:rsidRPr="006C4D47">
          <w:rPr>
            <w:rStyle w:val="Odkaznapoznmkupodiarou"/>
          </w:rPr>
          <w:footnoteRef/>
        </w:r>
        <w:r w:rsidRPr="006C4D47">
          <w:delText xml:space="preserve"> Posúdenie vy</w:delText>
        </w:r>
        <w:r w:rsidR="00023E1D">
          <w:delText>konané v súlade s kapitolou 3.1</w:delText>
        </w:r>
        <w:r w:rsidRPr="006C4D47">
          <w:delText xml:space="preserve"> ods. 9 Systému riadenia EŠIF</w:delText>
        </w:r>
        <w:r w:rsidR="00023E1D">
          <w:delText>.</w:delText>
        </w:r>
      </w:del>
    </w:p>
  </w:footnote>
  <w:footnote w:id="6">
    <w:p w14:paraId="1A209C48" w14:textId="77777777" w:rsidR="00813127" w:rsidRPr="006C4D47" w:rsidRDefault="00813127" w:rsidP="00813127">
      <w:pPr>
        <w:pStyle w:val="Textpoznmkypodiarou"/>
        <w:jc w:val="both"/>
      </w:pPr>
      <w:r w:rsidRPr="006C4D47">
        <w:rPr>
          <w:rStyle w:val="Odkaznapoznmkupodiarou"/>
        </w:rPr>
        <w:footnoteRef/>
      </w:r>
      <w:r w:rsidRPr="006C4D47">
        <w:t xml:space="preserve">  V prípade vyhlasovania výzvy miestnou akčnou skupinou v súlade s § 30 zákona o príspevku z EŠIF sa uvedi</w:t>
      </w:r>
      <w:r w:rsidR="00023E1D">
        <w:t>e názov miestnej akčnej skupiny.</w:t>
      </w:r>
    </w:p>
  </w:footnote>
  <w:footnote w:id="7">
    <w:p w14:paraId="70183A90" w14:textId="4A39CD2A" w:rsidR="00C66346" w:rsidRDefault="00C66346">
      <w:pPr>
        <w:pStyle w:val="Textpoznmkypodiarou"/>
        <w:pPrChange w:id="266" w:author="Autor">
          <w:pPr>
            <w:pStyle w:val="Textpoznmkypodiarou"/>
            <w:jc w:val="both"/>
          </w:pPr>
        </w:pPrChange>
      </w:pPr>
      <w:r>
        <w:rPr>
          <w:rStyle w:val="Odkaznapoznmkupodiarou"/>
        </w:rPr>
        <w:footnoteRef/>
      </w:r>
      <w:ins w:id="267" w:author="Autor">
        <w:r>
          <w:t xml:space="preserve"> </w:t>
        </w:r>
      </w:ins>
      <w:r w:rsidRPr="00190B2C">
        <w:t xml:space="preserve"> Výzva na predkladanie projektových zámerov/výzva/vyzvanie nemôžu byť vyhlásené, ak čo i len jedna otázka v kontrolnom zozname bola vyplnená negatívne</w:t>
      </w:r>
      <w:del w:id="268" w:author="Autor">
        <w:r w:rsidR="00813127" w:rsidRPr="00190B2C">
          <w:delText>, t.j. bola uvedená možnosť ,,nie“</w:delText>
        </w:r>
      </w:del>
      <w:ins w:id="269" w:author="Autor">
        <w:r>
          <w:t>.</w:t>
        </w:r>
      </w:ins>
    </w:p>
  </w:footnote>
  <w:footnote w:id="8">
    <w:p w14:paraId="6C8BA04B" w14:textId="77777777" w:rsidR="00272F83" w:rsidRDefault="00272F83">
      <w:pPr>
        <w:pStyle w:val="Textpoznmkypodiarou"/>
        <w:jc w:val="both"/>
        <w:pPrChange w:id="280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9">
    <w:p w14:paraId="4391525C" w14:textId="77777777" w:rsidR="00272F83" w:rsidRDefault="00272F83" w:rsidP="00272F8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169AA" w14:textId="77777777" w:rsidR="00813127" w:rsidRDefault="00813127" w:rsidP="0081312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A285CA" wp14:editId="37F34F1B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301" w:author="Autor"/>
  <w:sdt>
    <w:sdtPr>
      <w:rPr>
        <w:szCs w:val="20"/>
      </w:rPr>
      <w:id w:val="2070840989"/>
      <w:placeholder>
        <w:docPart w:val="B24DE088305D4312B622BB30F2A9511E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301"/>
      <w:p w14:paraId="0F06DDDF" w14:textId="77777777" w:rsidR="00317138" w:rsidRDefault="008C7E15" w:rsidP="00813127">
        <w:pPr>
          <w:pStyle w:val="Hlavika"/>
          <w:jc w:val="right"/>
          <w:rPr>
            <w:del w:id="302" w:author="Autor"/>
            <w:szCs w:val="20"/>
          </w:rPr>
        </w:pPr>
        <w:del w:id="303" w:author="Autor">
          <w:r>
            <w:rPr>
              <w:szCs w:val="20"/>
            </w:rPr>
            <w:delText>11.02.2016</w:delText>
          </w:r>
        </w:del>
      </w:p>
      <w:customXmlDelRangeStart w:id="304" w:author="Autor"/>
    </w:sdtContent>
  </w:sdt>
  <w:customXmlDelRangeEnd w:id="304"/>
  <w:customXmlInsRangeStart w:id="305" w:author="Autor"/>
  <w:sdt>
    <w:sdtPr>
      <w:rPr>
        <w:szCs w:val="20"/>
      </w:rPr>
      <w:id w:val="-1506202292"/>
      <w:placeholder>
        <w:docPart w:val="F088BB8B011D45379A8728C7F54CB631"/>
      </w:placeholder>
      <w:date w:fullDate="2017-09-25T00:00:00Z">
        <w:dateFormat w:val="dd.MM.yyyy"/>
        <w:lid w:val="sk-SK"/>
        <w:storeMappedDataAs w:val="dateTime"/>
        <w:calendar w:val="gregorian"/>
      </w:date>
    </w:sdtPr>
    <w:sdtEndPr/>
    <w:sdtContent>
      <w:customXmlInsRangeEnd w:id="305"/>
      <w:p w14:paraId="6C0F7B38" w14:textId="108D1261" w:rsidR="00813127" w:rsidRDefault="001770B9" w:rsidP="00813127">
        <w:pPr>
          <w:pStyle w:val="Hlavika"/>
          <w:jc w:val="right"/>
        </w:pPr>
        <w:ins w:id="306" w:author="Autor">
          <w:r>
            <w:rPr>
              <w:szCs w:val="20"/>
            </w:rPr>
            <w:t>25.09.2017</w:t>
          </w:r>
        </w:ins>
      </w:p>
      <w:customXmlInsRangeStart w:id="307" w:author="Autor"/>
    </w:sdtContent>
  </w:sdt>
  <w:customXmlInsRangeEnd w:id="30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403F"/>
    <w:multiLevelType w:val="hybridMultilevel"/>
    <w:tmpl w:val="5C1280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rpád Sasköi">
    <w15:presenceInfo w15:providerId="AD" w15:userId="S-1-5-21-1933036909-321857055-1030881100-15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27"/>
    <w:rsid w:val="00023E1D"/>
    <w:rsid w:val="00063419"/>
    <w:rsid w:val="00066926"/>
    <w:rsid w:val="00067E59"/>
    <w:rsid w:val="00080729"/>
    <w:rsid w:val="00086219"/>
    <w:rsid w:val="000A726F"/>
    <w:rsid w:val="00147518"/>
    <w:rsid w:val="001770B9"/>
    <w:rsid w:val="00213EEA"/>
    <w:rsid w:val="002318BB"/>
    <w:rsid w:val="002502BF"/>
    <w:rsid w:val="00272F83"/>
    <w:rsid w:val="002F7803"/>
    <w:rsid w:val="00317138"/>
    <w:rsid w:val="003350B4"/>
    <w:rsid w:val="0034315E"/>
    <w:rsid w:val="0036108E"/>
    <w:rsid w:val="003A7E6B"/>
    <w:rsid w:val="00470AB0"/>
    <w:rsid w:val="00484D02"/>
    <w:rsid w:val="004875F2"/>
    <w:rsid w:val="004B4B72"/>
    <w:rsid w:val="00501B3C"/>
    <w:rsid w:val="00526F44"/>
    <w:rsid w:val="005A1BFC"/>
    <w:rsid w:val="0068646F"/>
    <w:rsid w:val="006C0F25"/>
    <w:rsid w:val="007707E9"/>
    <w:rsid w:val="00791176"/>
    <w:rsid w:val="007D00D8"/>
    <w:rsid w:val="007E3614"/>
    <w:rsid w:val="007E55F6"/>
    <w:rsid w:val="00813127"/>
    <w:rsid w:val="00845879"/>
    <w:rsid w:val="0086698E"/>
    <w:rsid w:val="008760CE"/>
    <w:rsid w:val="008A0145"/>
    <w:rsid w:val="008C741A"/>
    <w:rsid w:val="008C7E15"/>
    <w:rsid w:val="009040A8"/>
    <w:rsid w:val="00955CE4"/>
    <w:rsid w:val="00996B5F"/>
    <w:rsid w:val="009C1B05"/>
    <w:rsid w:val="00A140EE"/>
    <w:rsid w:val="00A21837"/>
    <w:rsid w:val="00A37DB6"/>
    <w:rsid w:val="00A869E4"/>
    <w:rsid w:val="00AE63FC"/>
    <w:rsid w:val="00B769C7"/>
    <w:rsid w:val="00BC3AF1"/>
    <w:rsid w:val="00BE6880"/>
    <w:rsid w:val="00C00BC3"/>
    <w:rsid w:val="00C072A4"/>
    <w:rsid w:val="00C25525"/>
    <w:rsid w:val="00C27FE9"/>
    <w:rsid w:val="00C437DA"/>
    <w:rsid w:val="00C66346"/>
    <w:rsid w:val="00C810E2"/>
    <w:rsid w:val="00CF4DF9"/>
    <w:rsid w:val="00D15909"/>
    <w:rsid w:val="00D2618F"/>
    <w:rsid w:val="00DE1118"/>
    <w:rsid w:val="00E57B60"/>
    <w:rsid w:val="00E90537"/>
    <w:rsid w:val="00ED22F6"/>
    <w:rsid w:val="00ED4261"/>
    <w:rsid w:val="00ED75DC"/>
    <w:rsid w:val="00F00C89"/>
    <w:rsid w:val="00F02CF5"/>
    <w:rsid w:val="00F817D7"/>
    <w:rsid w:val="00FA7A44"/>
    <w:rsid w:val="00FC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86698E"/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86698E"/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0886A12AE04AEF9B3D1B704F22A0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8B3CB-76FA-423E-91B2-A57C126AE1AE}"/>
      </w:docPartPr>
      <w:docPartBody>
        <w:p w:rsidR="006B17C0" w:rsidRDefault="00CA2649" w:rsidP="00CA2649">
          <w:pPr>
            <w:pStyle w:val="020886A12AE04AEF9B3D1B704F22A05C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620152DE97834C75B04AA5A997017C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A9BB41-7FD7-4E71-8F9E-1A995553F699}"/>
      </w:docPartPr>
      <w:docPartBody>
        <w:p w:rsidR="006B17C0" w:rsidRDefault="00CA2649" w:rsidP="00CA2649">
          <w:pPr>
            <w:pStyle w:val="620152DE97834C75B04AA5A997017CD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9AD6D64F3C42E2887660612EF04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C26F1-F78C-4C0B-B7E4-E0AEE7E6BA2A}"/>
      </w:docPartPr>
      <w:docPartBody>
        <w:p w:rsidR="006B17C0" w:rsidRDefault="00CA2649" w:rsidP="00CA2649">
          <w:pPr>
            <w:pStyle w:val="A19AD6D64F3C42E2887660612EF043C4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946BFBBA6D84CF6AC36C20E135D4B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05B82D-BE29-4E58-9C39-9C8910CA3068}"/>
      </w:docPartPr>
      <w:docPartBody>
        <w:p w:rsidR="006B17C0" w:rsidRDefault="00CA2649" w:rsidP="00CA2649">
          <w:pPr>
            <w:pStyle w:val="5946BFBBA6D84CF6AC36C20E135D4B7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FDFA3B9911E4E119B77A974C2F818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315D8-FF77-41AC-A254-EC46FA021575}"/>
      </w:docPartPr>
      <w:docPartBody>
        <w:p w:rsidR="006B17C0" w:rsidRDefault="00CA2649" w:rsidP="00CA2649">
          <w:pPr>
            <w:pStyle w:val="DFDFA3B9911E4E119B77A974C2F81837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9ED3AA5060514528BB2EB10E67B167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C5B3A8-6723-4A80-AF4F-A1613C732B3C}"/>
      </w:docPartPr>
      <w:docPartBody>
        <w:p w:rsidR="006B17C0" w:rsidRDefault="00CA2649" w:rsidP="00CA2649">
          <w:pPr>
            <w:pStyle w:val="9ED3AA5060514528BB2EB10E67B167CC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FA8E388340E4DEA81D562F7F9C9F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9D5C19-C7AC-4412-80C0-E1A0D0EBA86F}"/>
      </w:docPartPr>
      <w:docPartBody>
        <w:p w:rsidR="006B17C0" w:rsidRDefault="00CA2649" w:rsidP="00CA2649">
          <w:pPr>
            <w:pStyle w:val="3FA8E388340E4DEA81D562F7F9C9F77D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7E38A5E4223467691018F592D7D0B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2D3C1B-6DE3-4732-9DDD-DC9810A62147}"/>
      </w:docPartPr>
      <w:docPartBody>
        <w:p w:rsidR="006B17C0" w:rsidRDefault="00CA2649" w:rsidP="00CA2649">
          <w:pPr>
            <w:pStyle w:val="C7E38A5E4223467691018F592D7D0B1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175D07C4838456E8F6A2F237AB810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D3B7B0-E620-4FE0-BD75-1E4C29B51B0E}"/>
      </w:docPartPr>
      <w:docPartBody>
        <w:p w:rsidR="006B17C0" w:rsidRDefault="00CA2649" w:rsidP="00CA2649">
          <w:pPr>
            <w:pStyle w:val="A175D07C4838456E8F6A2F237AB810A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AB7B2456DA14D72803321C5C7A158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72C92B-568C-4E44-96C2-64ED53E76464}"/>
      </w:docPartPr>
      <w:docPartBody>
        <w:p w:rsidR="006B17C0" w:rsidRDefault="00CA2649" w:rsidP="00CA2649">
          <w:pPr>
            <w:pStyle w:val="8AB7B2456DA14D72803321C5C7A1588F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A4CCD9D4B1247EFAA284AE8065BA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675AA5-FBBA-41EE-B86A-1495F42B4165}"/>
      </w:docPartPr>
      <w:docPartBody>
        <w:p w:rsidR="006B17C0" w:rsidRDefault="00CA2649" w:rsidP="00CA2649">
          <w:pPr>
            <w:pStyle w:val="6A4CCD9D4B1247EFAA284AE8065BA1EE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B0893610BB4444BA7E27C430F792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81BCF6-F388-4ACB-A44C-2A67A8B50AAE}"/>
      </w:docPartPr>
      <w:docPartBody>
        <w:p w:rsidR="006B17C0" w:rsidRDefault="00CA2649" w:rsidP="00CA2649">
          <w:pPr>
            <w:pStyle w:val="4B0893610BB4444BA7E27C430F79259C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71329A83B0F24266B66A7D0E96AEF2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47AE0-70BC-43C9-A033-99A593DAFE31}"/>
      </w:docPartPr>
      <w:docPartBody>
        <w:p w:rsidR="006B17C0" w:rsidRDefault="00CA2649" w:rsidP="00CA2649">
          <w:pPr>
            <w:pStyle w:val="71329A83B0F24266B66A7D0E96AEF24E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0AFDD462BDBB459097032FD98CB4C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C56C2-1744-4D43-BBB3-DDB7288ADF22}"/>
      </w:docPartPr>
      <w:docPartBody>
        <w:p w:rsidR="006B17C0" w:rsidRDefault="00CA2649" w:rsidP="00CA2649">
          <w:pPr>
            <w:pStyle w:val="0AFDD462BDBB459097032FD98CB4C90E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BB330DD32C6473081230AD870D730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812044-3A8C-4301-A4ED-F67EEB5528D4}"/>
      </w:docPartPr>
      <w:docPartBody>
        <w:p w:rsidR="006B17C0" w:rsidRDefault="00CA2649" w:rsidP="00CA2649">
          <w:pPr>
            <w:pStyle w:val="CBB330DD32C6473081230AD870D730E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3FAD5C0CDCF4F4E9B02906697DDB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F36AEB-1FF2-4C89-AC06-89C42BE248A0}"/>
      </w:docPartPr>
      <w:docPartBody>
        <w:p w:rsidR="006B17C0" w:rsidRDefault="00CA2649" w:rsidP="00CA2649">
          <w:pPr>
            <w:pStyle w:val="43FAD5C0CDCF4F4E9B02906697DDB5C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24D79AA71EBE40C58B5191D95DB9C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4F42B-7B4F-4BA2-B7D1-F1E6ACBF149B}"/>
      </w:docPartPr>
      <w:docPartBody>
        <w:p w:rsidR="006B17C0" w:rsidRDefault="00CA2649" w:rsidP="00CA2649">
          <w:pPr>
            <w:pStyle w:val="24D79AA71EBE40C58B5191D95DB9C794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DB93272795241118D691085894981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DBE4A6-902B-4363-B8D3-A0B458CA75F1}"/>
      </w:docPartPr>
      <w:docPartBody>
        <w:p w:rsidR="006B17C0" w:rsidRDefault="00CA2649" w:rsidP="00CA2649">
          <w:pPr>
            <w:pStyle w:val="3DB93272795241118D691085894981AF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2C3C8A62D6B43159C2411D626404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753BD6-6766-4DA5-9353-87A9C51FEB0A}"/>
      </w:docPartPr>
      <w:docPartBody>
        <w:p w:rsidR="006B17C0" w:rsidRDefault="00CA2649" w:rsidP="00CA2649">
          <w:pPr>
            <w:pStyle w:val="92C3C8A62D6B43159C2411D6264040CC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DA624FB0C804E939E8B9F8A7A4BD2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28C7D3-EF7C-4DAF-823C-DE39FBECE7FC}"/>
      </w:docPartPr>
      <w:docPartBody>
        <w:p w:rsidR="006B17C0" w:rsidRDefault="00CA2649" w:rsidP="00CA2649">
          <w:pPr>
            <w:pStyle w:val="4DA624FB0C804E939E8B9F8A7A4BD2D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0D7D28C6E9542709D0A6A5CACF973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4997C-4F57-40AB-82B8-07EBAFC55652}"/>
      </w:docPartPr>
      <w:docPartBody>
        <w:p w:rsidR="006B17C0" w:rsidRDefault="00CA2649" w:rsidP="00CA2649">
          <w:pPr>
            <w:pStyle w:val="F0D7D28C6E9542709D0A6A5CACF973A8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E2156470C1846758949FB0EFCE43E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CFC3AB-B889-47B3-9D6A-8510448EAAFC}"/>
      </w:docPartPr>
      <w:docPartBody>
        <w:p w:rsidR="006B17C0" w:rsidRDefault="00CA2649" w:rsidP="00CA2649">
          <w:pPr>
            <w:pStyle w:val="3E2156470C1846758949FB0EFCE43EFB"/>
          </w:pPr>
          <w:r w:rsidRPr="009A56FE">
            <w:rPr>
              <w:rStyle w:val="Textzstupnhosymbolu"/>
            </w:rPr>
            <w:t>Vyberte položku.</w:t>
          </w:r>
        </w:p>
      </w:docPartBody>
    </w:docPart>
    <w:docPart>
      <w:docPartPr>
        <w:name w:val="F570B0A72C5B4C37A1AEFE4F847145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F79E2-E843-44E0-8CB9-ADDC19E79AAD}"/>
      </w:docPartPr>
      <w:docPartBody>
        <w:p w:rsidR="006B17C0" w:rsidRDefault="00CA2649" w:rsidP="00CA2649">
          <w:pPr>
            <w:pStyle w:val="F570B0A72C5B4C37A1AEFE4F8471458D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088BB8B011D45379A8728C7F54CB6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161C8E-8B5F-4924-B50B-67DF244CE871}"/>
      </w:docPartPr>
      <w:docPartBody>
        <w:p w:rsidR="006B17C0" w:rsidRDefault="00CA2649" w:rsidP="00CA2649">
          <w:pPr>
            <w:pStyle w:val="F088BB8B011D45379A8728C7F54CB631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1C508577858C494BB5FE4E7C996FC8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A878D1-9E20-48D0-88A7-9E897333216D}"/>
      </w:docPartPr>
      <w:docPartBody>
        <w:p w:rsidR="007D32A2" w:rsidRDefault="003B6F56" w:rsidP="003B6F56">
          <w:pPr>
            <w:pStyle w:val="1C508577858C494BB5FE4E7C996FC896"/>
          </w:pPr>
          <w:r w:rsidRPr="00407CEC">
            <w:rPr>
              <w:rStyle w:val="Textzstupnhosymbolu"/>
            </w:rPr>
            <w:t>Vyberte položku.</w:t>
          </w:r>
        </w:p>
      </w:docPartBody>
    </w:docPart>
    <w:docPart>
      <w:docPartPr>
        <w:name w:val="2367DBC28E974654BFEE2F527E543D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DAF8E-0362-4204-882E-76103C93001A}"/>
      </w:docPartPr>
      <w:docPartBody>
        <w:p w:rsidR="004F0755" w:rsidRDefault="00DC595C" w:rsidP="00DC595C">
          <w:pPr>
            <w:pStyle w:val="2367DBC28E974654BFEE2F527E543DF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D1E873620184CD5ACC8C5017DC448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4AEDA-84C8-4D29-BC55-DFE3D04F06CE}"/>
      </w:docPartPr>
      <w:docPartBody>
        <w:p w:rsidR="00D869EC" w:rsidRDefault="0020290A" w:rsidP="0020290A">
          <w:pPr>
            <w:pStyle w:val="AD1E873620184CD5ACC8C5017DC448A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0B6B37DA63541CF97B6E59761377B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0F00B9-3376-41A5-9111-6E52768D9C7F}"/>
      </w:docPartPr>
      <w:docPartBody>
        <w:p w:rsidR="00D869EC" w:rsidRDefault="0020290A" w:rsidP="0020290A">
          <w:pPr>
            <w:pStyle w:val="30B6B37DA63541CF97B6E59761377BCF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7097CA32A3C24D42BBB9E1107F2750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D9D0DD-E107-432C-B6EC-225A9AB7BC86}"/>
      </w:docPartPr>
      <w:docPartBody>
        <w:p w:rsidR="00D869EC" w:rsidRDefault="0020290A" w:rsidP="0020290A">
          <w:pPr>
            <w:pStyle w:val="7097CA32A3C24D42BBB9E1107F275087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677A216D9C94668B7AA7EE72F65E3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76B1E6-F358-45E2-9517-0C96AB661413}"/>
      </w:docPartPr>
      <w:docPartBody>
        <w:p w:rsidR="00D869EC" w:rsidRDefault="0020290A" w:rsidP="0020290A">
          <w:pPr>
            <w:pStyle w:val="C677A216D9C94668B7AA7EE72F65E3EC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01F72F679B046D8B544D5AD7CB95D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47EB06-3675-47A4-ABC7-468D82D8627E}"/>
      </w:docPartPr>
      <w:docPartBody>
        <w:p w:rsidR="00D869EC" w:rsidRDefault="0020290A" w:rsidP="0020290A">
          <w:pPr>
            <w:pStyle w:val="301F72F679B046D8B544D5AD7CB95D5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A3D5941D63B45F2B6C9EB4506CFC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BE0DD-01E3-418D-8761-B36C71AC8EB4}"/>
      </w:docPartPr>
      <w:docPartBody>
        <w:p w:rsidR="00D869EC" w:rsidRDefault="0020290A" w:rsidP="0020290A">
          <w:pPr>
            <w:pStyle w:val="4A3D5941D63B45F2B6C9EB4506CFC40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770A189D3394ADE8FCE5B215B2BAE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F814BE-A577-47A8-AC40-71607319E98A}"/>
      </w:docPartPr>
      <w:docPartBody>
        <w:p w:rsidR="00D869EC" w:rsidRDefault="0020290A" w:rsidP="0020290A">
          <w:pPr>
            <w:pStyle w:val="A770A189D3394ADE8FCE5B215B2BAE9B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2497303388C44FBA8A29758855BB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BCAE29-5943-43C9-9AE5-FAD60AF2771E}"/>
      </w:docPartPr>
      <w:docPartBody>
        <w:p w:rsidR="00D869EC" w:rsidRDefault="0020290A" w:rsidP="0020290A">
          <w:pPr>
            <w:pStyle w:val="F2497303388C44FBA8A29758855BBDB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4EED16EDC7C4D4793B6FB8D961967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45A1C0-95DA-4D9D-B0F9-1603EB70C557}"/>
      </w:docPartPr>
      <w:docPartBody>
        <w:p w:rsidR="00D869EC" w:rsidRDefault="0020290A" w:rsidP="0020290A">
          <w:pPr>
            <w:pStyle w:val="D4EED16EDC7C4D4793B6FB8D9619675C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0EDC0CE1FA47449898C232A142EE2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00879F-170C-4250-B502-155C171F2528}"/>
      </w:docPartPr>
      <w:docPartBody>
        <w:p w:rsidR="00D869EC" w:rsidRDefault="0020290A" w:rsidP="0020290A">
          <w:pPr>
            <w:pStyle w:val="0EDC0CE1FA47449898C232A142EE2499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ED95525D3001485899F6597FBAEF29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7CFEE-8C20-4120-A51C-8066BC67FBF9}"/>
      </w:docPartPr>
      <w:docPartBody>
        <w:p w:rsidR="00D869EC" w:rsidRDefault="0020290A" w:rsidP="0020290A">
          <w:pPr>
            <w:pStyle w:val="ED95525D3001485899F6597FBAEF29F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375E677A93242339E5583873F8E5C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A4C699-F116-4A53-9912-A728ECB770BD}"/>
      </w:docPartPr>
      <w:docPartBody>
        <w:p w:rsidR="00D869EC" w:rsidRDefault="0020290A" w:rsidP="0020290A">
          <w:pPr>
            <w:pStyle w:val="9375E677A93242339E5583873F8E5C0D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B2E23944A4344F428FBAE2683F2F2D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AA40C0-4EC4-463E-A3C6-393315D8D709}"/>
      </w:docPartPr>
      <w:docPartBody>
        <w:p w:rsidR="00D869EC" w:rsidRDefault="0020290A" w:rsidP="0020290A">
          <w:pPr>
            <w:pStyle w:val="B2E23944A4344F428FBAE2683F2F2DBF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01791A44509D4BA0951A23F5ED0D24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1E12FC-2A09-406F-A288-857CB2D21A43}"/>
      </w:docPartPr>
      <w:docPartBody>
        <w:p w:rsidR="00D869EC" w:rsidRDefault="0020290A" w:rsidP="0020290A">
          <w:pPr>
            <w:pStyle w:val="01791A44509D4BA0951A23F5ED0D249B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5720E8FD8A246D5B36FC6DFF40EF8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BF9DC-BCA4-48F6-B204-F373418BB91A}"/>
      </w:docPartPr>
      <w:docPartBody>
        <w:p w:rsidR="00D869EC" w:rsidRDefault="0020290A" w:rsidP="0020290A">
          <w:pPr>
            <w:pStyle w:val="C5720E8FD8A246D5B36FC6DFF40EF86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7DE0588F104B4735BD004C0040F7A6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0EB9FF-00C7-45A7-BA19-34AEB8F32972}"/>
      </w:docPartPr>
      <w:docPartBody>
        <w:p w:rsidR="00D869EC" w:rsidRDefault="0020290A" w:rsidP="0020290A">
          <w:pPr>
            <w:pStyle w:val="7DE0588F104B4735BD004C0040F7A646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C8355726561499CB3720EA5E42654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515CE-42F9-4D04-888B-34EC2F383C83}"/>
      </w:docPartPr>
      <w:docPartBody>
        <w:p w:rsidR="00D869EC" w:rsidRDefault="0020290A" w:rsidP="0020290A">
          <w:pPr>
            <w:pStyle w:val="9C8355726561499CB3720EA5E4265434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1B9F698AF8B44E28BBC030EC9E80B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B80F69-BB81-414D-80A7-65676FCA4D93}"/>
      </w:docPartPr>
      <w:docPartBody>
        <w:p w:rsidR="00D869EC" w:rsidRDefault="0020290A" w:rsidP="0020290A">
          <w:pPr>
            <w:pStyle w:val="C1B9F698AF8B44E28BBC030EC9E80BD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E3C7ED2F7A8490E93D886E48EBF55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12984E-41B3-4803-B2DA-90B312101566}"/>
      </w:docPartPr>
      <w:docPartBody>
        <w:p w:rsidR="00D869EC" w:rsidRDefault="0020290A" w:rsidP="0020290A">
          <w:pPr>
            <w:pStyle w:val="4E3C7ED2F7A8490E93D886E48EBF556E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3C05FADD679428EB39CA258E8248D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E35FDF-C27B-4C4F-8806-760C0AF2F63D}"/>
      </w:docPartPr>
      <w:docPartBody>
        <w:p w:rsidR="00D869EC" w:rsidRDefault="0020290A" w:rsidP="0020290A">
          <w:pPr>
            <w:pStyle w:val="A3C05FADD679428EB39CA258E8248DF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154384AD1BE4074946306CC518741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DB32FD-4DF4-48EE-B309-2DDA36A9DE6F}"/>
      </w:docPartPr>
      <w:docPartBody>
        <w:p w:rsidR="00D869EC" w:rsidRDefault="0020290A" w:rsidP="0020290A">
          <w:pPr>
            <w:pStyle w:val="A154384AD1BE4074946306CC518741D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001DC116E0E4717A431E7CFFA835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A435A1-75D0-41CB-9F3D-41DDB2157AC8}"/>
      </w:docPartPr>
      <w:docPartBody>
        <w:p w:rsidR="00D869EC" w:rsidRDefault="0020290A" w:rsidP="0020290A">
          <w:pPr>
            <w:pStyle w:val="6001DC116E0E4717A431E7CFFA835CFF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22B10C3B17449D1A270809DEE37BF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030B5C-DDCA-4C25-B25A-27A2556CB04B}"/>
      </w:docPartPr>
      <w:docPartBody>
        <w:p w:rsidR="00D869EC" w:rsidRDefault="0020290A" w:rsidP="0020290A">
          <w:pPr>
            <w:pStyle w:val="922B10C3B17449D1A270809DEE37BF6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29C8A021166E4E0898AB8F4F5D6AD2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ABBD21-1728-4CDF-BEC7-DEEBB3BCC5D4}"/>
      </w:docPartPr>
      <w:docPartBody>
        <w:p w:rsidR="00D869EC" w:rsidRDefault="0020290A" w:rsidP="0020290A">
          <w:pPr>
            <w:pStyle w:val="29C8A021166E4E0898AB8F4F5D6AD207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E59EC3AF62A4D96A8C737040BDF69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C582C3-D9FD-452F-AE37-752B17CA4629}"/>
      </w:docPartPr>
      <w:docPartBody>
        <w:p w:rsidR="006436D6" w:rsidRDefault="00CA2649">
          <w:pPr>
            <w:pStyle w:val="6E59EC3AF62A4D96A8C737040BDF69D0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913EC930646450EB9AB0868FCD60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14675D-AA4E-4DF9-80E3-E8BF7DC796C4}"/>
      </w:docPartPr>
      <w:docPartBody>
        <w:p w:rsidR="006436D6" w:rsidRDefault="00CA2649">
          <w:pPr>
            <w:pStyle w:val="D913EC930646450EB9AB0868FCD60DB1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267282ED26144A56B0BB42580ED258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B95FEC-E075-41EA-A017-0F05C1FED8DA}"/>
      </w:docPartPr>
      <w:docPartBody>
        <w:p w:rsidR="006436D6" w:rsidRDefault="00CA2649">
          <w:pPr>
            <w:pStyle w:val="267282ED26144A56B0BB42580ED2588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596731A8472E431CBCA7815352CA85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CF0B68-BAFC-4E2A-9B09-39FDED3AB85F}"/>
      </w:docPartPr>
      <w:docPartBody>
        <w:p w:rsidR="006436D6" w:rsidRDefault="00CA2649">
          <w:pPr>
            <w:pStyle w:val="596731A8472E431CBCA7815352CA85F8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00F0687FE2844E4837AA9986C1D23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6F8C89-8FB3-48DF-9C64-A1B9D94C24FF}"/>
      </w:docPartPr>
      <w:docPartBody>
        <w:p w:rsidR="006436D6" w:rsidRDefault="00CA2649">
          <w:pPr>
            <w:pStyle w:val="900F0687FE2844E4837AA9986C1D23C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574F091E6F6425CB65E5BB97EF806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B11FA1-DCF2-4F9A-A499-0EFC76E6F869}"/>
      </w:docPartPr>
      <w:docPartBody>
        <w:p w:rsidR="006436D6" w:rsidRDefault="00CA2649">
          <w:pPr>
            <w:pStyle w:val="6574F091E6F6425CB65E5BB97EF8064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FFD84C6A9664B2B90EE00F73A63F7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84A5CB-02CF-4433-BFF0-4A3EC813BB1B}"/>
      </w:docPartPr>
      <w:docPartBody>
        <w:p w:rsidR="006436D6" w:rsidRDefault="00CA2649">
          <w:pPr>
            <w:pStyle w:val="4FFD84C6A9664B2B90EE00F73A63F726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546D3F8738F84F5FA70A27AA2C9A44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EE567F-6110-44EA-8991-85B9671FBDC0}"/>
      </w:docPartPr>
      <w:docPartBody>
        <w:p w:rsidR="006436D6" w:rsidRDefault="00CA2649">
          <w:pPr>
            <w:pStyle w:val="546D3F8738F84F5FA70A27AA2C9A4403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19B09EC5CA64B1096425AFD4AFE27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C36237-94CB-4BED-A899-2FF7BB2EDD63}"/>
      </w:docPartPr>
      <w:docPartBody>
        <w:p w:rsidR="006436D6" w:rsidRDefault="00CA2649">
          <w:pPr>
            <w:pStyle w:val="619B09EC5CA64B1096425AFD4AFE2778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237202E5A4CF4585BC5DE05D600595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1152B0-049F-453E-B149-830C32ED541F}"/>
      </w:docPartPr>
      <w:docPartBody>
        <w:p w:rsidR="006436D6" w:rsidRDefault="00CA2649">
          <w:pPr>
            <w:pStyle w:val="237202E5A4CF4585BC5DE05D6005950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2C407E11C5AA47C790A40B4452266C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0C0DDF-86CF-4A64-990A-62C82B35F0FD}"/>
      </w:docPartPr>
      <w:docPartBody>
        <w:p w:rsidR="006436D6" w:rsidRDefault="00CA2649">
          <w:pPr>
            <w:pStyle w:val="2C407E11C5AA47C790A40B4452266CF4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E0AB39AFE7D340BF8624841514C72E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A6467C-35DC-4461-BD3E-B942E9C489E8}"/>
      </w:docPartPr>
      <w:docPartBody>
        <w:p w:rsidR="006436D6" w:rsidRDefault="00CA2649">
          <w:pPr>
            <w:pStyle w:val="E0AB39AFE7D340BF8624841514C72E8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056C373E37F048C5B1B1B83D1DA67D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9B94EB-EB8E-4FBB-BAC7-84EEB7350978}"/>
      </w:docPartPr>
      <w:docPartBody>
        <w:p w:rsidR="006436D6" w:rsidRDefault="00CA2649">
          <w:pPr>
            <w:pStyle w:val="056C373E37F048C5B1B1B83D1DA67D69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C104A42665D4551A44ACD1AC5F0A9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80E006-D78F-443B-AA7C-27885A0E1D33}"/>
      </w:docPartPr>
      <w:docPartBody>
        <w:p w:rsidR="006436D6" w:rsidRDefault="00CA2649">
          <w:pPr>
            <w:pStyle w:val="9C104A42665D4551A44ACD1AC5F0A95C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EC074A38260E4195A9723FD5363AC0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BB8A5C-49F1-4220-BABB-9E51918B4740}"/>
      </w:docPartPr>
      <w:docPartBody>
        <w:p w:rsidR="006436D6" w:rsidRDefault="00CA2649">
          <w:pPr>
            <w:pStyle w:val="EC074A38260E4195A9723FD5363AC048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2B01CA895826469A98FACD7331BAD7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312432-24F8-44BA-BC4F-326EDB749D96}"/>
      </w:docPartPr>
      <w:docPartBody>
        <w:p w:rsidR="006436D6" w:rsidRDefault="00CA2649">
          <w:pPr>
            <w:pStyle w:val="2B01CA895826469A98FACD7331BAD7A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E2EDA6CD3F24CAC9EBCA225888995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6C69E-CC38-4FDD-97D7-9775CAEEC467}"/>
      </w:docPartPr>
      <w:docPartBody>
        <w:p w:rsidR="006436D6" w:rsidRDefault="00CA2649">
          <w:pPr>
            <w:pStyle w:val="9E2EDA6CD3F24CAC9EBCA225888995B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5009404CC1604697B17A1222BA1CD6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D057D6-5E5C-446F-9B80-30C856054B13}"/>
      </w:docPartPr>
      <w:docPartBody>
        <w:p w:rsidR="006436D6" w:rsidRDefault="00CA2649">
          <w:pPr>
            <w:pStyle w:val="5009404CC1604697B17A1222BA1CD68D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2A9C09038954795AC2011AF241AD7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22F7B5-D4C7-482E-89E3-CCA437281797}"/>
      </w:docPartPr>
      <w:docPartBody>
        <w:p w:rsidR="006436D6" w:rsidRDefault="00CA2649">
          <w:pPr>
            <w:pStyle w:val="C2A9C09038954795AC2011AF241AD76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185D12E834E9433C86FD6214EFEF20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DF032A-AB33-4603-B983-F959F1721668}"/>
      </w:docPartPr>
      <w:docPartBody>
        <w:p w:rsidR="006436D6" w:rsidRDefault="00CA2649">
          <w:pPr>
            <w:pStyle w:val="185D12E834E9433C86FD6214EFEF20B9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8BA9825697548B7ACEF5FCA747ABD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7A67BB-ECA5-4B65-8DAD-EC520A50A3C2}"/>
      </w:docPartPr>
      <w:docPartBody>
        <w:p w:rsidR="006436D6" w:rsidRDefault="00CA2649">
          <w:pPr>
            <w:pStyle w:val="98BA9825697548B7ACEF5FCA747ABD4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0C4C4B36FE374CCC9C534305DEA954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C774CE-B29D-4B1B-A277-6B9B6397022A}"/>
      </w:docPartPr>
      <w:docPartBody>
        <w:p w:rsidR="006436D6" w:rsidRDefault="00CA2649">
          <w:pPr>
            <w:pStyle w:val="0C4C4B36FE374CCC9C534305DEA9542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5AEE4A4F2CA4478182B3CD34872917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4D2C1B-B59C-4872-A887-7EC9644B6A25}"/>
      </w:docPartPr>
      <w:docPartBody>
        <w:p w:rsidR="006436D6" w:rsidRDefault="00CA2649">
          <w:pPr>
            <w:pStyle w:val="5AEE4A4F2CA4478182B3CD34872917A6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D9DFC28FF724200BA64679359406D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4A546F-48C3-4261-ADA8-D828E63B3449}"/>
      </w:docPartPr>
      <w:docPartBody>
        <w:p w:rsidR="006436D6" w:rsidRDefault="00CA2649">
          <w:pPr>
            <w:pStyle w:val="3D9DFC28FF724200BA64679359406D54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7E6EE6677284365A126E9A40AF92C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0A4F7E-BD2B-4F25-976D-5B8985F7008C}"/>
      </w:docPartPr>
      <w:docPartBody>
        <w:p w:rsidR="006436D6" w:rsidRDefault="00CA2649">
          <w:pPr>
            <w:pStyle w:val="47E6EE6677284365A126E9A40AF92C6C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766B3997F4E466DBD4D8E35767D71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EEEE54-EBF9-4590-8D8E-97D882C550AB}"/>
      </w:docPartPr>
      <w:docPartBody>
        <w:p w:rsidR="006436D6" w:rsidRDefault="00CA2649">
          <w:pPr>
            <w:pStyle w:val="8766B3997F4E466DBD4D8E35767D71F4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CAB7A066E3B4060ADD38F50C5589B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7387C3-CAC4-40EA-ADD5-1F11AB85842B}"/>
      </w:docPartPr>
      <w:docPartBody>
        <w:p w:rsidR="006436D6" w:rsidRDefault="00CA2649">
          <w:pPr>
            <w:pStyle w:val="9CAB7A066E3B4060ADD38F50C5589B1E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B24DE088305D4312B622BB30F2A951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16110E-9DDC-4509-96E0-18719747951E}"/>
      </w:docPartPr>
      <w:docPartBody>
        <w:p w:rsidR="006436D6" w:rsidRDefault="00CA2649">
          <w:pPr>
            <w:pStyle w:val="B24DE088305D4312B622BB30F2A9511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49"/>
    <w:rsid w:val="00122F10"/>
    <w:rsid w:val="00173D26"/>
    <w:rsid w:val="001B536E"/>
    <w:rsid w:val="0020290A"/>
    <w:rsid w:val="00295090"/>
    <w:rsid w:val="002A3DC0"/>
    <w:rsid w:val="002D77F2"/>
    <w:rsid w:val="0031418A"/>
    <w:rsid w:val="003B6F56"/>
    <w:rsid w:val="003E5D05"/>
    <w:rsid w:val="0040699B"/>
    <w:rsid w:val="00455676"/>
    <w:rsid w:val="004F0755"/>
    <w:rsid w:val="006436D6"/>
    <w:rsid w:val="00646FAD"/>
    <w:rsid w:val="006764CB"/>
    <w:rsid w:val="006B17C0"/>
    <w:rsid w:val="0074764A"/>
    <w:rsid w:val="007D32A2"/>
    <w:rsid w:val="00814638"/>
    <w:rsid w:val="00881C4D"/>
    <w:rsid w:val="008845CC"/>
    <w:rsid w:val="00A068AB"/>
    <w:rsid w:val="00A31E65"/>
    <w:rsid w:val="00BC68DC"/>
    <w:rsid w:val="00BD4094"/>
    <w:rsid w:val="00C57FC3"/>
    <w:rsid w:val="00CA2649"/>
    <w:rsid w:val="00D316C4"/>
    <w:rsid w:val="00D869EC"/>
    <w:rsid w:val="00DC595C"/>
    <w:rsid w:val="00DF02CB"/>
    <w:rsid w:val="00E11369"/>
    <w:rsid w:val="00E6503B"/>
    <w:rsid w:val="00F626A7"/>
    <w:rsid w:val="00FB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0290A"/>
    <w:rPr>
      <w:rFonts w:cs="Times New Roman"/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  <w:style w:type="paragraph" w:customStyle="1" w:styleId="073BE0727E14494ABFCE1A856FC39D4D">
    <w:name w:val="073BE0727E14494ABFCE1A856FC39D4D"/>
    <w:rsid w:val="00DC595C"/>
    <w:pPr>
      <w:spacing w:after="160" w:line="259" w:lineRule="auto"/>
    </w:pPr>
  </w:style>
  <w:style w:type="paragraph" w:customStyle="1" w:styleId="CB586A7E631D4732BF5BBC60139672CD">
    <w:name w:val="CB586A7E631D4732BF5BBC60139672CD"/>
    <w:rsid w:val="00DC595C"/>
    <w:pPr>
      <w:spacing w:after="160" w:line="259" w:lineRule="auto"/>
    </w:pPr>
  </w:style>
  <w:style w:type="paragraph" w:customStyle="1" w:styleId="C133E7E35B3C4C489DBBA1D952018811">
    <w:name w:val="C133E7E35B3C4C489DBBA1D952018811"/>
    <w:rsid w:val="00DC595C"/>
    <w:pPr>
      <w:spacing w:after="160" w:line="259" w:lineRule="auto"/>
    </w:pPr>
  </w:style>
  <w:style w:type="paragraph" w:customStyle="1" w:styleId="02BA1FFFFA8545B4A1EE9C611520C915">
    <w:name w:val="02BA1FFFFA8545B4A1EE9C611520C915"/>
    <w:rsid w:val="00DC595C"/>
    <w:pPr>
      <w:spacing w:after="160" w:line="259" w:lineRule="auto"/>
    </w:pPr>
  </w:style>
  <w:style w:type="paragraph" w:customStyle="1" w:styleId="4B2C915F309A4C068CC226A39AE2C3A0">
    <w:name w:val="4B2C915F309A4C068CC226A39AE2C3A0"/>
    <w:rsid w:val="00DC595C"/>
    <w:pPr>
      <w:spacing w:after="160" w:line="259" w:lineRule="auto"/>
    </w:pPr>
  </w:style>
  <w:style w:type="paragraph" w:customStyle="1" w:styleId="B4E8F537186C4AEE9206114748F1CBA7">
    <w:name w:val="B4E8F537186C4AEE9206114748F1CBA7"/>
    <w:rsid w:val="00DC595C"/>
    <w:pPr>
      <w:spacing w:after="160" w:line="259" w:lineRule="auto"/>
    </w:pPr>
  </w:style>
  <w:style w:type="paragraph" w:customStyle="1" w:styleId="B6C10C11A4BB4F21AE5AD9358E030471">
    <w:name w:val="B6C10C11A4BB4F21AE5AD9358E030471"/>
    <w:rsid w:val="00DC595C"/>
    <w:pPr>
      <w:spacing w:after="160" w:line="259" w:lineRule="auto"/>
    </w:pPr>
  </w:style>
  <w:style w:type="paragraph" w:customStyle="1" w:styleId="7868713594084FB08765ADE6DF40482D">
    <w:name w:val="7868713594084FB08765ADE6DF40482D"/>
    <w:rsid w:val="00DC595C"/>
    <w:pPr>
      <w:spacing w:after="160" w:line="259" w:lineRule="auto"/>
    </w:pPr>
  </w:style>
  <w:style w:type="paragraph" w:customStyle="1" w:styleId="FC298306FE3B417B9C74FC87342F9CD5">
    <w:name w:val="FC298306FE3B417B9C74FC87342F9CD5"/>
    <w:rsid w:val="00DC595C"/>
    <w:pPr>
      <w:spacing w:after="160" w:line="259" w:lineRule="auto"/>
    </w:pPr>
  </w:style>
  <w:style w:type="paragraph" w:customStyle="1" w:styleId="44486E28A1BD4002B5EA671847919841">
    <w:name w:val="44486E28A1BD4002B5EA671847919841"/>
    <w:rsid w:val="00DC595C"/>
    <w:pPr>
      <w:spacing w:after="160" w:line="259" w:lineRule="auto"/>
    </w:pPr>
  </w:style>
  <w:style w:type="paragraph" w:customStyle="1" w:styleId="0C0AF5642DBF4A21B6526A8FB9599A12">
    <w:name w:val="0C0AF5642DBF4A21B6526A8FB9599A12"/>
    <w:rsid w:val="00DC595C"/>
    <w:pPr>
      <w:spacing w:after="160" w:line="259" w:lineRule="auto"/>
    </w:pPr>
  </w:style>
  <w:style w:type="paragraph" w:customStyle="1" w:styleId="B611076901A1458B88CF50B76EDE0EB2">
    <w:name w:val="B611076901A1458B88CF50B76EDE0EB2"/>
    <w:rsid w:val="00DC595C"/>
    <w:pPr>
      <w:spacing w:after="160" w:line="259" w:lineRule="auto"/>
    </w:pPr>
  </w:style>
  <w:style w:type="paragraph" w:customStyle="1" w:styleId="C86E47296C944B72A665A9BE56D60D48">
    <w:name w:val="C86E47296C944B72A665A9BE56D60D48"/>
    <w:rsid w:val="00DC595C"/>
    <w:pPr>
      <w:spacing w:after="160" w:line="259" w:lineRule="auto"/>
    </w:pPr>
  </w:style>
  <w:style w:type="paragraph" w:customStyle="1" w:styleId="F427941428DB4D47BE73E239CF9FBC97">
    <w:name w:val="F427941428DB4D47BE73E239CF9FBC97"/>
    <w:rsid w:val="00DC595C"/>
    <w:pPr>
      <w:spacing w:after="160" w:line="259" w:lineRule="auto"/>
    </w:pPr>
  </w:style>
  <w:style w:type="paragraph" w:customStyle="1" w:styleId="0FA01CBDC7A8431EA6CB682959F1D1A4">
    <w:name w:val="0FA01CBDC7A8431EA6CB682959F1D1A4"/>
    <w:rsid w:val="00DC595C"/>
    <w:pPr>
      <w:spacing w:after="160" w:line="259" w:lineRule="auto"/>
    </w:pPr>
  </w:style>
  <w:style w:type="paragraph" w:customStyle="1" w:styleId="50FB225BEB664F6FA56C5E54E461C6B4">
    <w:name w:val="50FB225BEB664F6FA56C5E54E461C6B4"/>
    <w:rsid w:val="00DC595C"/>
    <w:pPr>
      <w:spacing w:after="160" w:line="259" w:lineRule="auto"/>
    </w:pPr>
  </w:style>
  <w:style w:type="paragraph" w:customStyle="1" w:styleId="31CFCC76F73C4AE4963E6E756AB83AAD">
    <w:name w:val="31CFCC76F73C4AE4963E6E756AB83AAD"/>
    <w:rsid w:val="00DC595C"/>
    <w:pPr>
      <w:spacing w:after="160" w:line="259" w:lineRule="auto"/>
    </w:pPr>
  </w:style>
  <w:style w:type="paragraph" w:customStyle="1" w:styleId="B7C477AD35344D5AB33402493E1684F2">
    <w:name w:val="B7C477AD35344D5AB33402493E1684F2"/>
    <w:rsid w:val="00DC595C"/>
    <w:pPr>
      <w:spacing w:after="160" w:line="259" w:lineRule="auto"/>
    </w:pPr>
  </w:style>
  <w:style w:type="paragraph" w:customStyle="1" w:styleId="79AA823BEB74475B98605411164D9042">
    <w:name w:val="79AA823BEB74475B98605411164D9042"/>
    <w:rsid w:val="00DC595C"/>
    <w:pPr>
      <w:spacing w:after="160" w:line="259" w:lineRule="auto"/>
    </w:pPr>
  </w:style>
  <w:style w:type="paragraph" w:customStyle="1" w:styleId="8D64509CF76E4DE5BA573D3CC6843CAD">
    <w:name w:val="8D64509CF76E4DE5BA573D3CC6843CAD"/>
    <w:rsid w:val="00DC595C"/>
    <w:pPr>
      <w:spacing w:after="160" w:line="259" w:lineRule="auto"/>
    </w:pPr>
  </w:style>
  <w:style w:type="paragraph" w:customStyle="1" w:styleId="726A02AD33E14B6883D7F13836B15BAC">
    <w:name w:val="726A02AD33E14B6883D7F13836B15BAC"/>
    <w:rsid w:val="00DC595C"/>
    <w:pPr>
      <w:spacing w:after="160" w:line="259" w:lineRule="auto"/>
    </w:pPr>
  </w:style>
  <w:style w:type="paragraph" w:customStyle="1" w:styleId="2367DBC28E974654BFEE2F527E543DF1">
    <w:name w:val="2367DBC28E974654BFEE2F527E543DF1"/>
    <w:rsid w:val="00DC595C"/>
    <w:pPr>
      <w:spacing w:after="160" w:line="259" w:lineRule="auto"/>
    </w:pPr>
  </w:style>
  <w:style w:type="paragraph" w:customStyle="1" w:styleId="AD1E873620184CD5ACC8C5017DC448A1">
    <w:name w:val="AD1E873620184CD5ACC8C5017DC448A1"/>
    <w:rsid w:val="0020290A"/>
  </w:style>
  <w:style w:type="paragraph" w:customStyle="1" w:styleId="30B6B37DA63541CF97B6E59761377BCF">
    <w:name w:val="30B6B37DA63541CF97B6E59761377BCF"/>
    <w:rsid w:val="0020290A"/>
  </w:style>
  <w:style w:type="paragraph" w:customStyle="1" w:styleId="7097CA32A3C24D42BBB9E1107F275087">
    <w:name w:val="7097CA32A3C24D42BBB9E1107F275087"/>
    <w:rsid w:val="0020290A"/>
  </w:style>
  <w:style w:type="paragraph" w:customStyle="1" w:styleId="C677A216D9C94668B7AA7EE72F65E3EC">
    <w:name w:val="C677A216D9C94668B7AA7EE72F65E3EC"/>
    <w:rsid w:val="0020290A"/>
  </w:style>
  <w:style w:type="paragraph" w:customStyle="1" w:styleId="301F72F679B046D8B544D5AD7CB95D55">
    <w:name w:val="301F72F679B046D8B544D5AD7CB95D55"/>
    <w:rsid w:val="0020290A"/>
  </w:style>
  <w:style w:type="paragraph" w:customStyle="1" w:styleId="4A3D5941D63B45F2B6C9EB4506CFC40A">
    <w:name w:val="4A3D5941D63B45F2B6C9EB4506CFC40A"/>
    <w:rsid w:val="0020290A"/>
  </w:style>
  <w:style w:type="paragraph" w:customStyle="1" w:styleId="A770A189D3394ADE8FCE5B215B2BAE9B">
    <w:name w:val="A770A189D3394ADE8FCE5B215B2BAE9B"/>
    <w:rsid w:val="0020290A"/>
  </w:style>
  <w:style w:type="paragraph" w:customStyle="1" w:styleId="F2497303388C44FBA8A29758855BBDB1">
    <w:name w:val="F2497303388C44FBA8A29758855BBDB1"/>
    <w:rsid w:val="0020290A"/>
  </w:style>
  <w:style w:type="paragraph" w:customStyle="1" w:styleId="65E20B3F606047D2B29ACA58EA1C1094">
    <w:name w:val="65E20B3F606047D2B29ACA58EA1C1094"/>
    <w:rsid w:val="0020290A"/>
  </w:style>
  <w:style w:type="paragraph" w:customStyle="1" w:styleId="D4EED16EDC7C4D4793B6FB8D9619675C">
    <w:name w:val="D4EED16EDC7C4D4793B6FB8D9619675C"/>
    <w:rsid w:val="0020290A"/>
  </w:style>
  <w:style w:type="paragraph" w:customStyle="1" w:styleId="0EDC0CE1FA47449898C232A142EE2499">
    <w:name w:val="0EDC0CE1FA47449898C232A142EE2499"/>
    <w:rsid w:val="0020290A"/>
  </w:style>
  <w:style w:type="paragraph" w:customStyle="1" w:styleId="ED95525D3001485899F6597FBAEF29F1">
    <w:name w:val="ED95525D3001485899F6597FBAEF29F1"/>
    <w:rsid w:val="0020290A"/>
  </w:style>
  <w:style w:type="paragraph" w:customStyle="1" w:styleId="9375E677A93242339E5583873F8E5C0D">
    <w:name w:val="9375E677A93242339E5583873F8E5C0D"/>
    <w:rsid w:val="0020290A"/>
  </w:style>
  <w:style w:type="paragraph" w:customStyle="1" w:styleId="B2E23944A4344F428FBAE2683F2F2DBF">
    <w:name w:val="B2E23944A4344F428FBAE2683F2F2DBF"/>
    <w:rsid w:val="0020290A"/>
  </w:style>
  <w:style w:type="paragraph" w:customStyle="1" w:styleId="01791A44509D4BA0951A23F5ED0D249B">
    <w:name w:val="01791A44509D4BA0951A23F5ED0D249B"/>
    <w:rsid w:val="0020290A"/>
  </w:style>
  <w:style w:type="paragraph" w:customStyle="1" w:styleId="C5720E8FD8A246D5B36FC6DFF40EF865">
    <w:name w:val="C5720E8FD8A246D5B36FC6DFF40EF865"/>
    <w:rsid w:val="0020290A"/>
  </w:style>
  <w:style w:type="paragraph" w:customStyle="1" w:styleId="7DE0588F104B4735BD004C0040F7A646">
    <w:name w:val="7DE0588F104B4735BD004C0040F7A646"/>
    <w:rsid w:val="0020290A"/>
  </w:style>
  <w:style w:type="paragraph" w:customStyle="1" w:styleId="9C8355726561499CB3720EA5E4265434">
    <w:name w:val="9C8355726561499CB3720EA5E4265434"/>
    <w:rsid w:val="0020290A"/>
  </w:style>
  <w:style w:type="paragraph" w:customStyle="1" w:styleId="C1B9F698AF8B44E28BBC030EC9E80BD2">
    <w:name w:val="C1B9F698AF8B44E28BBC030EC9E80BD2"/>
    <w:rsid w:val="0020290A"/>
  </w:style>
  <w:style w:type="paragraph" w:customStyle="1" w:styleId="4E3C7ED2F7A8490E93D886E48EBF556E">
    <w:name w:val="4E3C7ED2F7A8490E93D886E48EBF556E"/>
    <w:rsid w:val="0020290A"/>
  </w:style>
  <w:style w:type="paragraph" w:customStyle="1" w:styleId="A3C05FADD679428EB39CA258E8248DF0">
    <w:name w:val="A3C05FADD679428EB39CA258E8248DF0"/>
    <w:rsid w:val="0020290A"/>
  </w:style>
  <w:style w:type="paragraph" w:customStyle="1" w:styleId="A154384AD1BE4074946306CC518741D0">
    <w:name w:val="A154384AD1BE4074946306CC518741D0"/>
    <w:rsid w:val="0020290A"/>
  </w:style>
  <w:style w:type="paragraph" w:customStyle="1" w:styleId="6001DC116E0E4717A431E7CFFA835CFF">
    <w:name w:val="6001DC116E0E4717A431E7CFFA835CFF"/>
    <w:rsid w:val="0020290A"/>
  </w:style>
  <w:style w:type="paragraph" w:customStyle="1" w:styleId="922B10C3B17449D1A270809DEE37BF65">
    <w:name w:val="922B10C3B17449D1A270809DEE37BF65"/>
    <w:rsid w:val="0020290A"/>
  </w:style>
  <w:style w:type="paragraph" w:customStyle="1" w:styleId="29C8A021166E4E0898AB8F4F5D6AD207">
    <w:name w:val="29C8A021166E4E0898AB8F4F5D6AD207"/>
    <w:rsid w:val="0020290A"/>
  </w:style>
  <w:style w:type="paragraph" w:customStyle="1" w:styleId="6E59EC3AF62A4D96A8C737040BDF69D0">
    <w:name w:val="6E59EC3AF62A4D96A8C737040BDF69D0"/>
  </w:style>
  <w:style w:type="paragraph" w:customStyle="1" w:styleId="D913EC930646450EB9AB0868FCD60DB1">
    <w:name w:val="D913EC930646450EB9AB0868FCD60DB1"/>
  </w:style>
  <w:style w:type="paragraph" w:customStyle="1" w:styleId="267282ED26144A56B0BB42580ED25885">
    <w:name w:val="267282ED26144A56B0BB42580ED25885"/>
  </w:style>
  <w:style w:type="paragraph" w:customStyle="1" w:styleId="596731A8472E431CBCA7815352CA85F8">
    <w:name w:val="596731A8472E431CBCA7815352CA85F8"/>
  </w:style>
  <w:style w:type="paragraph" w:customStyle="1" w:styleId="900F0687FE2844E4837AA9986C1D23C5">
    <w:name w:val="900F0687FE2844E4837AA9986C1D23C5"/>
  </w:style>
  <w:style w:type="paragraph" w:customStyle="1" w:styleId="6574F091E6F6425CB65E5BB97EF80640">
    <w:name w:val="6574F091E6F6425CB65E5BB97EF80640"/>
  </w:style>
  <w:style w:type="paragraph" w:customStyle="1" w:styleId="4FFD84C6A9664B2B90EE00F73A63F726">
    <w:name w:val="4FFD84C6A9664B2B90EE00F73A63F726"/>
  </w:style>
  <w:style w:type="paragraph" w:customStyle="1" w:styleId="546D3F8738F84F5FA70A27AA2C9A4403">
    <w:name w:val="546D3F8738F84F5FA70A27AA2C9A4403"/>
  </w:style>
  <w:style w:type="paragraph" w:customStyle="1" w:styleId="619B09EC5CA64B1096425AFD4AFE2778">
    <w:name w:val="619B09EC5CA64B1096425AFD4AFE2778"/>
  </w:style>
  <w:style w:type="paragraph" w:customStyle="1" w:styleId="237202E5A4CF4585BC5DE05D60059501">
    <w:name w:val="237202E5A4CF4585BC5DE05D60059501"/>
  </w:style>
  <w:style w:type="paragraph" w:customStyle="1" w:styleId="2C407E11C5AA47C790A40B4452266CF4">
    <w:name w:val="2C407E11C5AA47C790A40B4452266CF4"/>
  </w:style>
  <w:style w:type="paragraph" w:customStyle="1" w:styleId="E0AB39AFE7D340BF8624841514C72E80">
    <w:name w:val="E0AB39AFE7D340BF8624841514C72E80"/>
  </w:style>
  <w:style w:type="paragraph" w:customStyle="1" w:styleId="056C373E37F048C5B1B1B83D1DA67D69">
    <w:name w:val="056C373E37F048C5B1B1B83D1DA67D69"/>
  </w:style>
  <w:style w:type="paragraph" w:customStyle="1" w:styleId="9C104A42665D4551A44ACD1AC5F0A95C">
    <w:name w:val="9C104A42665D4551A44ACD1AC5F0A95C"/>
  </w:style>
  <w:style w:type="paragraph" w:customStyle="1" w:styleId="EC074A38260E4195A9723FD5363AC048">
    <w:name w:val="EC074A38260E4195A9723FD5363AC048"/>
  </w:style>
  <w:style w:type="paragraph" w:customStyle="1" w:styleId="2B01CA895826469A98FACD7331BAD7A2">
    <w:name w:val="2B01CA895826469A98FACD7331BAD7A2"/>
  </w:style>
  <w:style w:type="paragraph" w:customStyle="1" w:styleId="9E2EDA6CD3F24CAC9EBCA225888995B2">
    <w:name w:val="9E2EDA6CD3F24CAC9EBCA225888995B2"/>
  </w:style>
  <w:style w:type="paragraph" w:customStyle="1" w:styleId="5009404CC1604697B17A1222BA1CD68D">
    <w:name w:val="5009404CC1604697B17A1222BA1CD68D"/>
  </w:style>
  <w:style w:type="paragraph" w:customStyle="1" w:styleId="C2A9C09038954795AC2011AF241AD76A">
    <w:name w:val="C2A9C09038954795AC2011AF241AD76A"/>
  </w:style>
  <w:style w:type="paragraph" w:customStyle="1" w:styleId="185D12E834E9433C86FD6214EFEF20B9">
    <w:name w:val="185D12E834E9433C86FD6214EFEF20B9"/>
  </w:style>
  <w:style w:type="paragraph" w:customStyle="1" w:styleId="98BA9825697548B7ACEF5FCA747ABD40">
    <w:name w:val="98BA9825697548B7ACEF5FCA747ABD40"/>
  </w:style>
  <w:style w:type="paragraph" w:customStyle="1" w:styleId="0C4C4B36FE374CCC9C534305DEA95422">
    <w:name w:val="0C4C4B36FE374CCC9C534305DEA95422"/>
  </w:style>
  <w:style w:type="paragraph" w:customStyle="1" w:styleId="5AEE4A4F2CA4478182B3CD34872917A6">
    <w:name w:val="5AEE4A4F2CA4478182B3CD34872917A6"/>
  </w:style>
  <w:style w:type="paragraph" w:customStyle="1" w:styleId="3D9DFC28FF724200BA64679359406D54">
    <w:name w:val="3D9DFC28FF724200BA64679359406D54"/>
  </w:style>
  <w:style w:type="paragraph" w:customStyle="1" w:styleId="47E6EE6677284365A126E9A40AF92C6C">
    <w:name w:val="47E6EE6677284365A126E9A40AF92C6C"/>
  </w:style>
  <w:style w:type="paragraph" w:customStyle="1" w:styleId="8766B3997F4E466DBD4D8E35767D71F4">
    <w:name w:val="8766B3997F4E466DBD4D8E35767D71F4"/>
  </w:style>
  <w:style w:type="paragraph" w:customStyle="1" w:styleId="9CAB7A066E3B4060ADD38F50C5589B1E">
    <w:name w:val="9CAB7A066E3B4060ADD38F50C5589B1E"/>
  </w:style>
  <w:style w:type="paragraph" w:customStyle="1" w:styleId="B24DE088305D4312B622BB30F2A9511E">
    <w:name w:val="B24DE088305D4312B622BB30F2A9511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0290A"/>
    <w:rPr>
      <w:rFonts w:cs="Times New Roman"/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  <w:style w:type="paragraph" w:customStyle="1" w:styleId="073BE0727E14494ABFCE1A856FC39D4D">
    <w:name w:val="073BE0727E14494ABFCE1A856FC39D4D"/>
    <w:rsid w:val="00DC595C"/>
    <w:pPr>
      <w:spacing w:after="160" w:line="259" w:lineRule="auto"/>
    </w:pPr>
  </w:style>
  <w:style w:type="paragraph" w:customStyle="1" w:styleId="CB586A7E631D4732BF5BBC60139672CD">
    <w:name w:val="CB586A7E631D4732BF5BBC60139672CD"/>
    <w:rsid w:val="00DC595C"/>
    <w:pPr>
      <w:spacing w:after="160" w:line="259" w:lineRule="auto"/>
    </w:pPr>
  </w:style>
  <w:style w:type="paragraph" w:customStyle="1" w:styleId="C133E7E35B3C4C489DBBA1D952018811">
    <w:name w:val="C133E7E35B3C4C489DBBA1D952018811"/>
    <w:rsid w:val="00DC595C"/>
    <w:pPr>
      <w:spacing w:after="160" w:line="259" w:lineRule="auto"/>
    </w:pPr>
  </w:style>
  <w:style w:type="paragraph" w:customStyle="1" w:styleId="02BA1FFFFA8545B4A1EE9C611520C915">
    <w:name w:val="02BA1FFFFA8545B4A1EE9C611520C915"/>
    <w:rsid w:val="00DC595C"/>
    <w:pPr>
      <w:spacing w:after="160" w:line="259" w:lineRule="auto"/>
    </w:pPr>
  </w:style>
  <w:style w:type="paragraph" w:customStyle="1" w:styleId="4B2C915F309A4C068CC226A39AE2C3A0">
    <w:name w:val="4B2C915F309A4C068CC226A39AE2C3A0"/>
    <w:rsid w:val="00DC595C"/>
    <w:pPr>
      <w:spacing w:after="160" w:line="259" w:lineRule="auto"/>
    </w:pPr>
  </w:style>
  <w:style w:type="paragraph" w:customStyle="1" w:styleId="B4E8F537186C4AEE9206114748F1CBA7">
    <w:name w:val="B4E8F537186C4AEE9206114748F1CBA7"/>
    <w:rsid w:val="00DC595C"/>
    <w:pPr>
      <w:spacing w:after="160" w:line="259" w:lineRule="auto"/>
    </w:pPr>
  </w:style>
  <w:style w:type="paragraph" w:customStyle="1" w:styleId="B6C10C11A4BB4F21AE5AD9358E030471">
    <w:name w:val="B6C10C11A4BB4F21AE5AD9358E030471"/>
    <w:rsid w:val="00DC595C"/>
    <w:pPr>
      <w:spacing w:after="160" w:line="259" w:lineRule="auto"/>
    </w:pPr>
  </w:style>
  <w:style w:type="paragraph" w:customStyle="1" w:styleId="7868713594084FB08765ADE6DF40482D">
    <w:name w:val="7868713594084FB08765ADE6DF40482D"/>
    <w:rsid w:val="00DC595C"/>
    <w:pPr>
      <w:spacing w:after="160" w:line="259" w:lineRule="auto"/>
    </w:pPr>
  </w:style>
  <w:style w:type="paragraph" w:customStyle="1" w:styleId="FC298306FE3B417B9C74FC87342F9CD5">
    <w:name w:val="FC298306FE3B417B9C74FC87342F9CD5"/>
    <w:rsid w:val="00DC595C"/>
    <w:pPr>
      <w:spacing w:after="160" w:line="259" w:lineRule="auto"/>
    </w:pPr>
  </w:style>
  <w:style w:type="paragraph" w:customStyle="1" w:styleId="44486E28A1BD4002B5EA671847919841">
    <w:name w:val="44486E28A1BD4002B5EA671847919841"/>
    <w:rsid w:val="00DC595C"/>
    <w:pPr>
      <w:spacing w:after="160" w:line="259" w:lineRule="auto"/>
    </w:pPr>
  </w:style>
  <w:style w:type="paragraph" w:customStyle="1" w:styleId="0C0AF5642DBF4A21B6526A8FB9599A12">
    <w:name w:val="0C0AF5642DBF4A21B6526A8FB9599A12"/>
    <w:rsid w:val="00DC595C"/>
    <w:pPr>
      <w:spacing w:after="160" w:line="259" w:lineRule="auto"/>
    </w:pPr>
  </w:style>
  <w:style w:type="paragraph" w:customStyle="1" w:styleId="B611076901A1458B88CF50B76EDE0EB2">
    <w:name w:val="B611076901A1458B88CF50B76EDE0EB2"/>
    <w:rsid w:val="00DC595C"/>
    <w:pPr>
      <w:spacing w:after="160" w:line="259" w:lineRule="auto"/>
    </w:pPr>
  </w:style>
  <w:style w:type="paragraph" w:customStyle="1" w:styleId="C86E47296C944B72A665A9BE56D60D48">
    <w:name w:val="C86E47296C944B72A665A9BE56D60D48"/>
    <w:rsid w:val="00DC595C"/>
    <w:pPr>
      <w:spacing w:after="160" w:line="259" w:lineRule="auto"/>
    </w:pPr>
  </w:style>
  <w:style w:type="paragraph" w:customStyle="1" w:styleId="F427941428DB4D47BE73E239CF9FBC97">
    <w:name w:val="F427941428DB4D47BE73E239CF9FBC97"/>
    <w:rsid w:val="00DC595C"/>
    <w:pPr>
      <w:spacing w:after="160" w:line="259" w:lineRule="auto"/>
    </w:pPr>
  </w:style>
  <w:style w:type="paragraph" w:customStyle="1" w:styleId="0FA01CBDC7A8431EA6CB682959F1D1A4">
    <w:name w:val="0FA01CBDC7A8431EA6CB682959F1D1A4"/>
    <w:rsid w:val="00DC595C"/>
    <w:pPr>
      <w:spacing w:after="160" w:line="259" w:lineRule="auto"/>
    </w:pPr>
  </w:style>
  <w:style w:type="paragraph" w:customStyle="1" w:styleId="50FB225BEB664F6FA56C5E54E461C6B4">
    <w:name w:val="50FB225BEB664F6FA56C5E54E461C6B4"/>
    <w:rsid w:val="00DC595C"/>
    <w:pPr>
      <w:spacing w:after="160" w:line="259" w:lineRule="auto"/>
    </w:pPr>
  </w:style>
  <w:style w:type="paragraph" w:customStyle="1" w:styleId="31CFCC76F73C4AE4963E6E756AB83AAD">
    <w:name w:val="31CFCC76F73C4AE4963E6E756AB83AAD"/>
    <w:rsid w:val="00DC595C"/>
    <w:pPr>
      <w:spacing w:after="160" w:line="259" w:lineRule="auto"/>
    </w:pPr>
  </w:style>
  <w:style w:type="paragraph" w:customStyle="1" w:styleId="B7C477AD35344D5AB33402493E1684F2">
    <w:name w:val="B7C477AD35344D5AB33402493E1684F2"/>
    <w:rsid w:val="00DC595C"/>
    <w:pPr>
      <w:spacing w:after="160" w:line="259" w:lineRule="auto"/>
    </w:pPr>
  </w:style>
  <w:style w:type="paragraph" w:customStyle="1" w:styleId="79AA823BEB74475B98605411164D9042">
    <w:name w:val="79AA823BEB74475B98605411164D9042"/>
    <w:rsid w:val="00DC595C"/>
    <w:pPr>
      <w:spacing w:after="160" w:line="259" w:lineRule="auto"/>
    </w:pPr>
  </w:style>
  <w:style w:type="paragraph" w:customStyle="1" w:styleId="8D64509CF76E4DE5BA573D3CC6843CAD">
    <w:name w:val="8D64509CF76E4DE5BA573D3CC6843CAD"/>
    <w:rsid w:val="00DC595C"/>
    <w:pPr>
      <w:spacing w:after="160" w:line="259" w:lineRule="auto"/>
    </w:pPr>
  </w:style>
  <w:style w:type="paragraph" w:customStyle="1" w:styleId="726A02AD33E14B6883D7F13836B15BAC">
    <w:name w:val="726A02AD33E14B6883D7F13836B15BAC"/>
    <w:rsid w:val="00DC595C"/>
    <w:pPr>
      <w:spacing w:after="160" w:line="259" w:lineRule="auto"/>
    </w:pPr>
  </w:style>
  <w:style w:type="paragraph" w:customStyle="1" w:styleId="2367DBC28E974654BFEE2F527E543DF1">
    <w:name w:val="2367DBC28E974654BFEE2F527E543DF1"/>
    <w:rsid w:val="00DC595C"/>
    <w:pPr>
      <w:spacing w:after="160" w:line="259" w:lineRule="auto"/>
    </w:pPr>
  </w:style>
  <w:style w:type="paragraph" w:customStyle="1" w:styleId="AD1E873620184CD5ACC8C5017DC448A1">
    <w:name w:val="AD1E873620184CD5ACC8C5017DC448A1"/>
    <w:rsid w:val="0020290A"/>
  </w:style>
  <w:style w:type="paragraph" w:customStyle="1" w:styleId="30B6B37DA63541CF97B6E59761377BCF">
    <w:name w:val="30B6B37DA63541CF97B6E59761377BCF"/>
    <w:rsid w:val="0020290A"/>
  </w:style>
  <w:style w:type="paragraph" w:customStyle="1" w:styleId="7097CA32A3C24D42BBB9E1107F275087">
    <w:name w:val="7097CA32A3C24D42BBB9E1107F275087"/>
    <w:rsid w:val="0020290A"/>
  </w:style>
  <w:style w:type="paragraph" w:customStyle="1" w:styleId="C677A216D9C94668B7AA7EE72F65E3EC">
    <w:name w:val="C677A216D9C94668B7AA7EE72F65E3EC"/>
    <w:rsid w:val="0020290A"/>
  </w:style>
  <w:style w:type="paragraph" w:customStyle="1" w:styleId="301F72F679B046D8B544D5AD7CB95D55">
    <w:name w:val="301F72F679B046D8B544D5AD7CB95D55"/>
    <w:rsid w:val="0020290A"/>
  </w:style>
  <w:style w:type="paragraph" w:customStyle="1" w:styleId="4A3D5941D63B45F2B6C9EB4506CFC40A">
    <w:name w:val="4A3D5941D63B45F2B6C9EB4506CFC40A"/>
    <w:rsid w:val="0020290A"/>
  </w:style>
  <w:style w:type="paragraph" w:customStyle="1" w:styleId="A770A189D3394ADE8FCE5B215B2BAE9B">
    <w:name w:val="A770A189D3394ADE8FCE5B215B2BAE9B"/>
    <w:rsid w:val="0020290A"/>
  </w:style>
  <w:style w:type="paragraph" w:customStyle="1" w:styleId="F2497303388C44FBA8A29758855BBDB1">
    <w:name w:val="F2497303388C44FBA8A29758855BBDB1"/>
    <w:rsid w:val="0020290A"/>
  </w:style>
  <w:style w:type="paragraph" w:customStyle="1" w:styleId="65E20B3F606047D2B29ACA58EA1C1094">
    <w:name w:val="65E20B3F606047D2B29ACA58EA1C1094"/>
    <w:rsid w:val="0020290A"/>
  </w:style>
  <w:style w:type="paragraph" w:customStyle="1" w:styleId="D4EED16EDC7C4D4793B6FB8D9619675C">
    <w:name w:val="D4EED16EDC7C4D4793B6FB8D9619675C"/>
    <w:rsid w:val="0020290A"/>
  </w:style>
  <w:style w:type="paragraph" w:customStyle="1" w:styleId="0EDC0CE1FA47449898C232A142EE2499">
    <w:name w:val="0EDC0CE1FA47449898C232A142EE2499"/>
    <w:rsid w:val="0020290A"/>
  </w:style>
  <w:style w:type="paragraph" w:customStyle="1" w:styleId="ED95525D3001485899F6597FBAEF29F1">
    <w:name w:val="ED95525D3001485899F6597FBAEF29F1"/>
    <w:rsid w:val="0020290A"/>
  </w:style>
  <w:style w:type="paragraph" w:customStyle="1" w:styleId="9375E677A93242339E5583873F8E5C0D">
    <w:name w:val="9375E677A93242339E5583873F8E5C0D"/>
    <w:rsid w:val="0020290A"/>
  </w:style>
  <w:style w:type="paragraph" w:customStyle="1" w:styleId="B2E23944A4344F428FBAE2683F2F2DBF">
    <w:name w:val="B2E23944A4344F428FBAE2683F2F2DBF"/>
    <w:rsid w:val="0020290A"/>
  </w:style>
  <w:style w:type="paragraph" w:customStyle="1" w:styleId="01791A44509D4BA0951A23F5ED0D249B">
    <w:name w:val="01791A44509D4BA0951A23F5ED0D249B"/>
    <w:rsid w:val="0020290A"/>
  </w:style>
  <w:style w:type="paragraph" w:customStyle="1" w:styleId="C5720E8FD8A246D5B36FC6DFF40EF865">
    <w:name w:val="C5720E8FD8A246D5B36FC6DFF40EF865"/>
    <w:rsid w:val="0020290A"/>
  </w:style>
  <w:style w:type="paragraph" w:customStyle="1" w:styleId="7DE0588F104B4735BD004C0040F7A646">
    <w:name w:val="7DE0588F104B4735BD004C0040F7A646"/>
    <w:rsid w:val="0020290A"/>
  </w:style>
  <w:style w:type="paragraph" w:customStyle="1" w:styleId="9C8355726561499CB3720EA5E4265434">
    <w:name w:val="9C8355726561499CB3720EA5E4265434"/>
    <w:rsid w:val="0020290A"/>
  </w:style>
  <w:style w:type="paragraph" w:customStyle="1" w:styleId="C1B9F698AF8B44E28BBC030EC9E80BD2">
    <w:name w:val="C1B9F698AF8B44E28BBC030EC9E80BD2"/>
    <w:rsid w:val="0020290A"/>
  </w:style>
  <w:style w:type="paragraph" w:customStyle="1" w:styleId="4E3C7ED2F7A8490E93D886E48EBF556E">
    <w:name w:val="4E3C7ED2F7A8490E93D886E48EBF556E"/>
    <w:rsid w:val="0020290A"/>
  </w:style>
  <w:style w:type="paragraph" w:customStyle="1" w:styleId="A3C05FADD679428EB39CA258E8248DF0">
    <w:name w:val="A3C05FADD679428EB39CA258E8248DF0"/>
    <w:rsid w:val="0020290A"/>
  </w:style>
  <w:style w:type="paragraph" w:customStyle="1" w:styleId="A154384AD1BE4074946306CC518741D0">
    <w:name w:val="A154384AD1BE4074946306CC518741D0"/>
    <w:rsid w:val="0020290A"/>
  </w:style>
  <w:style w:type="paragraph" w:customStyle="1" w:styleId="6001DC116E0E4717A431E7CFFA835CFF">
    <w:name w:val="6001DC116E0E4717A431E7CFFA835CFF"/>
    <w:rsid w:val="0020290A"/>
  </w:style>
  <w:style w:type="paragraph" w:customStyle="1" w:styleId="922B10C3B17449D1A270809DEE37BF65">
    <w:name w:val="922B10C3B17449D1A270809DEE37BF65"/>
    <w:rsid w:val="0020290A"/>
  </w:style>
  <w:style w:type="paragraph" w:customStyle="1" w:styleId="29C8A021166E4E0898AB8F4F5D6AD207">
    <w:name w:val="29C8A021166E4E0898AB8F4F5D6AD207"/>
    <w:rsid w:val="0020290A"/>
  </w:style>
  <w:style w:type="paragraph" w:customStyle="1" w:styleId="6E59EC3AF62A4D96A8C737040BDF69D0">
    <w:name w:val="6E59EC3AF62A4D96A8C737040BDF69D0"/>
  </w:style>
  <w:style w:type="paragraph" w:customStyle="1" w:styleId="D913EC930646450EB9AB0868FCD60DB1">
    <w:name w:val="D913EC930646450EB9AB0868FCD60DB1"/>
  </w:style>
  <w:style w:type="paragraph" w:customStyle="1" w:styleId="267282ED26144A56B0BB42580ED25885">
    <w:name w:val="267282ED26144A56B0BB42580ED25885"/>
  </w:style>
  <w:style w:type="paragraph" w:customStyle="1" w:styleId="596731A8472E431CBCA7815352CA85F8">
    <w:name w:val="596731A8472E431CBCA7815352CA85F8"/>
  </w:style>
  <w:style w:type="paragraph" w:customStyle="1" w:styleId="900F0687FE2844E4837AA9986C1D23C5">
    <w:name w:val="900F0687FE2844E4837AA9986C1D23C5"/>
  </w:style>
  <w:style w:type="paragraph" w:customStyle="1" w:styleId="6574F091E6F6425CB65E5BB97EF80640">
    <w:name w:val="6574F091E6F6425CB65E5BB97EF80640"/>
  </w:style>
  <w:style w:type="paragraph" w:customStyle="1" w:styleId="4FFD84C6A9664B2B90EE00F73A63F726">
    <w:name w:val="4FFD84C6A9664B2B90EE00F73A63F726"/>
  </w:style>
  <w:style w:type="paragraph" w:customStyle="1" w:styleId="546D3F8738F84F5FA70A27AA2C9A4403">
    <w:name w:val="546D3F8738F84F5FA70A27AA2C9A4403"/>
  </w:style>
  <w:style w:type="paragraph" w:customStyle="1" w:styleId="619B09EC5CA64B1096425AFD4AFE2778">
    <w:name w:val="619B09EC5CA64B1096425AFD4AFE2778"/>
  </w:style>
  <w:style w:type="paragraph" w:customStyle="1" w:styleId="237202E5A4CF4585BC5DE05D60059501">
    <w:name w:val="237202E5A4CF4585BC5DE05D60059501"/>
  </w:style>
  <w:style w:type="paragraph" w:customStyle="1" w:styleId="2C407E11C5AA47C790A40B4452266CF4">
    <w:name w:val="2C407E11C5AA47C790A40B4452266CF4"/>
  </w:style>
  <w:style w:type="paragraph" w:customStyle="1" w:styleId="E0AB39AFE7D340BF8624841514C72E80">
    <w:name w:val="E0AB39AFE7D340BF8624841514C72E80"/>
  </w:style>
  <w:style w:type="paragraph" w:customStyle="1" w:styleId="056C373E37F048C5B1B1B83D1DA67D69">
    <w:name w:val="056C373E37F048C5B1B1B83D1DA67D69"/>
  </w:style>
  <w:style w:type="paragraph" w:customStyle="1" w:styleId="9C104A42665D4551A44ACD1AC5F0A95C">
    <w:name w:val="9C104A42665D4551A44ACD1AC5F0A95C"/>
  </w:style>
  <w:style w:type="paragraph" w:customStyle="1" w:styleId="EC074A38260E4195A9723FD5363AC048">
    <w:name w:val="EC074A38260E4195A9723FD5363AC048"/>
  </w:style>
  <w:style w:type="paragraph" w:customStyle="1" w:styleId="2B01CA895826469A98FACD7331BAD7A2">
    <w:name w:val="2B01CA895826469A98FACD7331BAD7A2"/>
  </w:style>
  <w:style w:type="paragraph" w:customStyle="1" w:styleId="9E2EDA6CD3F24CAC9EBCA225888995B2">
    <w:name w:val="9E2EDA6CD3F24CAC9EBCA225888995B2"/>
  </w:style>
  <w:style w:type="paragraph" w:customStyle="1" w:styleId="5009404CC1604697B17A1222BA1CD68D">
    <w:name w:val="5009404CC1604697B17A1222BA1CD68D"/>
  </w:style>
  <w:style w:type="paragraph" w:customStyle="1" w:styleId="C2A9C09038954795AC2011AF241AD76A">
    <w:name w:val="C2A9C09038954795AC2011AF241AD76A"/>
  </w:style>
  <w:style w:type="paragraph" w:customStyle="1" w:styleId="185D12E834E9433C86FD6214EFEF20B9">
    <w:name w:val="185D12E834E9433C86FD6214EFEF20B9"/>
  </w:style>
  <w:style w:type="paragraph" w:customStyle="1" w:styleId="98BA9825697548B7ACEF5FCA747ABD40">
    <w:name w:val="98BA9825697548B7ACEF5FCA747ABD40"/>
  </w:style>
  <w:style w:type="paragraph" w:customStyle="1" w:styleId="0C4C4B36FE374CCC9C534305DEA95422">
    <w:name w:val="0C4C4B36FE374CCC9C534305DEA95422"/>
  </w:style>
  <w:style w:type="paragraph" w:customStyle="1" w:styleId="5AEE4A4F2CA4478182B3CD34872917A6">
    <w:name w:val="5AEE4A4F2CA4478182B3CD34872917A6"/>
  </w:style>
  <w:style w:type="paragraph" w:customStyle="1" w:styleId="3D9DFC28FF724200BA64679359406D54">
    <w:name w:val="3D9DFC28FF724200BA64679359406D54"/>
  </w:style>
  <w:style w:type="paragraph" w:customStyle="1" w:styleId="47E6EE6677284365A126E9A40AF92C6C">
    <w:name w:val="47E6EE6677284365A126E9A40AF92C6C"/>
  </w:style>
  <w:style w:type="paragraph" w:customStyle="1" w:styleId="8766B3997F4E466DBD4D8E35767D71F4">
    <w:name w:val="8766B3997F4E466DBD4D8E35767D71F4"/>
  </w:style>
  <w:style w:type="paragraph" w:customStyle="1" w:styleId="9CAB7A066E3B4060ADD38F50C5589B1E">
    <w:name w:val="9CAB7A066E3B4060ADD38F50C5589B1E"/>
  </w:style>
  <w:style w:type="paragraph" w:customStyle="1" w:styleId="B24DE088305D4312B622BB30F2A9511E">
    <w:name w:val="B24DE088305D4312B622BB30F2A951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97156-8C56-4707-B049-7CA143F53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2017-09-06T11:11:00Z</dcterms:created>
  <dcterms:modified xsi:type="dcterms:W3CDTF">2017-09-21T16:25:00Z</dcterms:modified>
</cp:coreProperties>
</file>